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A91A28" w14:textId="0F071BC0" w:rsidR="00047309" w:rsidRPr="00E02376" w:rsidRDefault="00C43D9A" w:rsidP="00E7596D">
      <w:pPr>
        <w:pStyle w:val="NoSpacing"/>
        <w:jc w:val="center"/>
        <w:rPr>
          <w:rFonts w:ascii="Verdana" w:hAnsi="Verdana"/>
          <w:b/>
        </w:rPr>
      </w:pPr>
      <w:r w:rsidRPr="00E02376">
        <w:rPr>
          <w:rFonts w:ascii="Verdana" w:hAnsi="Verdana"/>
          <w:b/>
        </w:rPr>
        <w:t xml:space="preserve">Model </w:t>
      </w:r>
      <w:r w:rsidR="00047309" w:rsidRPr="00E02376">
        <w:rPr>
          <w:rFonts w:ascii="Verdana" w:hAnsi="Verdana"/>
          <w:b/>
        </w:rPr>
        <w:t>Redetermination Notice</w:t>
      </w:r>
      <w:r w:rsidRPr="00E02376">
        <w:rPr>
          <w:rFonts w:ascii="Verdana" w:hAnsi="Verdana"/>
          <w:b/>
        </w:rPr>
        <w:t xml:space="preserve"> of</w:t>
      </w:r>
    </w:p>
    <w:p w14:paraId="16A91A29" w14:textId="4DD83309" w:rsidR="00047309" w:rsidRPr="00E02376" w:rsidRDefault="00047309" w:rsidP="00E7596D">
      <w:pPr>
        <w:pStyle w:val="NoSpacing"/>
        <w:jc w:val="center"/>
        <w:rPr>
          <w:rFonts w:ascii="Verdana" w:hAnsi="Verdana"/>
          <w:sz w:val="20"/>
          <w:szCs w:val="20"/>
        </w:rPr>
      </w:pPr>
      <w:r w:rsidRPr="00E02376">
        <w:rPr>
          <w:rFonts w:ascii="Verdana" w:hAnsi="Verdana"/>
          <w:b/>
        </w:rPr>
        <w:t>Denial of Medicare Drug Coverage</w:t>
      </w:r>
    </w:p>
    <w:p w14:paraId="16A91A2A" w14:textId="77777777" w:rsidR="00047309" w:rsidRPr="00E02376" w:rsidRDefault="00047309" w:rsidP="00E7596D">
      <w:pPr>
        <w:pStyle w:val="NoSpacing"/>
        <w:rPr>
          <w:rFonts w:ascii="Verdana" w:hAnsi="Verdana"/>
          <w:sz w:val="20"/>
          <w:szCs w:val="20"/>
        </w:rPr>
      </w:pPr>
    </w:p>
    <w:p w14:paraId="16A91A2B" w14:textId="77777777" w:rsidR="00047309" w:rsidRPr="00E02376" w:rsidRDefault="00047309" w:rsidP="00E7596D">
      <w:pPr>
        <w:pStyle w:val="NoSpacing"/>
        <w:rPr>
          <w:rFonts w:ascii="Verdana" w:hAnsi="Verdana"/>
          <w:sz w:val="20"/>
          <w:szCs w:val="20"/>
        </w:rPr>
      </w:pPr>
      <w:r w:rsidRPr="00E02376">
        <w:rPr>
          <w:rFonts w:ascii="Verdana" w:hAnsi="Verdana"/>
          <w:sz w:val="20"/>
          <w:szCs w:val="20"/>
        </w:rPr>
        <w:t>Date:</w:t>
      </w:r>
    </w:p>
    <w:p w14:paraId="16A91A2C" w14:textId="77777777" w:rsidR="00047309" w:rsidRPr="00E02376" w:rsidRDefault="00047309" w:rsidP="00E7596D">
      <w:pPr>
        <w:pStyle w:val="NoSpacing"/>
        <w:rPr>
          <w:rFonts w:ascii="Verdana" w:hAnsi="Verdana"/>
          <w:sz w:val="20"/>
          <w:szCs w:val="20"/>
        </w:rPr>
      </w:pPr>
    </w:p>
    <w:p w14:paraId="16A91A2D" w14:textId="3D0A4367" w:rsidR="00047309" w:rsidRPr="00E02376" w:rsidRDefault="00047309" w:rsidP="00E7596D">
      <w:pPr>
        <w:pStyle w:val="NoSpacing"/>
        <w:rPr>
          <w:rFonts w:ascii="Verdana" w:hAnsi="Verdana"/>
          <w:sz w:val="20"/>
          <w:szCs w:val="20"/>
        </w:rPr>
      </w:pPr>
      <w:r w:rsidRPr="00E02376">
        <w:rPr>
          <w:rFonts w:ascii="Verdana" w:hAnsi="Verdana"/>
          <w:sz w:val="20"/>
          <w:szCs w:val="20"/>
        </w:rPr>
        <w:t>Enrollee name:</w:t>
      </w:r>
      <w:r w:rsidR="00C30581" w:rsidRPr="00E02376">
        <w:rPr>
          <w:rFonts w:ascii="Verdana" w:hAnsi="Verdana"/>
          <w:sz w:val="20"/>
          <w:szCs w:val="20"/>
        </w:rPr>
        <w:t xml:space="preserve">  </w:t>
      </w:r>
      <w:r w:rsidR="00C30581" w:rsidRPr="00E02376">
        <w:rPr>
          <w:rFonts w:ascii="Verdana" w:hAnsi="Verdana"/>
          <w:i/>
          <w:sz w:val="20"/>
          <w:szCs w:val="20"/>
        </w:rPr>
        <w:t>&lt;Insert Name&gt;</w:t>
      </w:r>
      <w:r w:rsidRPr="00E02376">
        <w:rPr>
          <w:rFonts w:ascii="Verdana" w:hAnsi="Verdana"/>
          <w:sz w:val="20"/>
          <w:szCs w:val="20"/>
        </w:rPr>
        <w:tab/>
      </w:r>
      <w:r w:rsidRPr="00E02376">
        <w:rPr>
          <w:rFonts w:ascii="Verdana" w:hAnsi="Verdana"/>
          <w:sz w:val="20"/>
          <w:szCs w:val="20"/>
        </w:rPr>
        <w:tab/>
      </w:r>
      <w:r w:rsidR="00C30581" w:rsidRPr="00E02376">
        <w:rPr>
          <w:rFonts w:ascii="Verdana" w:hAnsi="Verdana"/>
          <w:sz w:val="20"/>
          <w:szCs w:val="20"/>
        </w:rPr>
        <w:tab/>
      </w:r>
      <w:r w:rsidR="00D65AD3" w:rsidRPr="00E02376">
        <w:rPr>
          <w:rFonts w:ascii="Verdana" w:hAnsi="Verdana"/>
          <w:sz w:val="20"/>
          <w:szCs w:val="20"/>
        </w:rPr>
        <w:t xml:space="preserve">Enrollee </w:t>
      </w:r>
      <w:r w:rsidR="00E7596D" w:rsidRPr="00E02376">
        <w:rPr>
          <w:rFonts w:ascii="Verdana" w:hAnsi="Verdana"/>
          <w:sz w:val="20"/>
          <w:szCs w:val="20"/>
        </w:rPr>
        <w:t>ID Number</w:t>
      </w:r>
      <w:r w:rsidRPr="00E02376">
        <w:rPr>
          <w:rFonts w:ascii="Verdana" w:hAnsi="Verdana"/>
          <w:sz w:val="20"/>
          <w:szCs w:val="20"/>
        </w:rPr>
        <w:t>:</w:t>
      </w:r>
      <w:r w:rsidR="00C30581" w:rsidRPr="00E02376">
        <w:rPr>
          <w:rFonts w:ascii="Verdana" w:hAnsi="Verdana"/>
          <w:sz w:val="20"/>
          <w:szCs w:val="20"/>
        </w:rPr>
        <w:t xml:space="preserve">  </w:t>
      </w:r>
      <w:r w:rsidR="00C30581" w:rsidRPr="00E02376">
        <w:rPr>
          <w:rFonts w:ascii="Verdana" w:hAnsi="Verdana"/>
          <w:i/>
          <w:sz w:val="20"/>
          <w:szCs w:val="20"/>
        </w:rPr>
        <w:t xml:space="preserve">&lt;Insert </w:t>
      </w:r>
      <w:r w:rsidR="00E7596D" w:rsidRPr="00E02376">
        <w:rPr>
          <w:rFonts w:ascii="Verdana" w:hAnsi="Verdana"/>
          <w:i/>
          <w:sz w:val="20"/>
          <w:szCs w:val="20"/>
        </w:rPr>
        <w:t>Number</w:t>
      </w:r>
      <w:r w:rsidR="00C30581" w:rsidRPr="00E02376">
        <w:rPr>
          <w:rFonts w:ascii="Verdana" w:hAnsi="Verdana"/>
          <w:i/>
          <w:sz w:val="20"/>
          <w:szCs w:val="20"/>
        </w:rPr>
        <w:t>&gt;</w:t>
      </w:r>
    </w:p>
    <w:p w14:paraId="16A91A2E" w14:textId="77777777" w:rsidR="00AB3DF9" w:rsidRPr="00E02376" w:rsidRDefault="00AB3DF9" w:rsidP="00E7596D">
      <w:pPr>
        <w:pStyle w:val="NoSpacing"/>
        <w:rPr>
          <w:rFonts w:ascii="Verdana" w:hAnsi="Verdana"/>
          <w:i/>
          <w:sz w:val="20"/>
          <w:szCs w:val="20"/>
        </w:rPr>
      </w:pPr>
      <w:r w:rsidRPr="00E02376">
        <w:rPr>
          <w:rFonts w:ascii="Verdana" w:hAnsi="Verdana"/>
          <w:i/>
          <w:sz w:val="20"/>
          <w:szCs w:val="20"/>
        </w:rPr>
        <w:t>&lt;Street Address&gt;</w:t>
      </w:r>
    </w:p>
    <w:p w14:paraId="16A91A2F" w14:textId="77777777" w:rsidR="00AB3DF9" w:rsidRPr="00E02376" w:rsidRDefault="00AB3DF9" w:rsidP="00E7596D">
      <w:pPr>
        <w:pStyle w:val="NoSpacing"/>
        <w:rPr>
          <w:rFonts w:ascii="Verdana" w:hAnsi="Verdana"/>
          <w:i/>
          <w:sz w:val="20"/>
          <w:szCs w:val="20"/>
        </w:rPr>
      </w:pPr>
      <w:r w:rsidRPr="00E02376">
        <w:rPr>
          <w:rFonts w:ascii="Verdana" w:hAnsi="Verdana"/>
          <w:i/>
          <w:sz w:val="20"/>
          <w:szCs w:val="20"/>
        </w:rPr>
        <w:t>&lt;City, State Zip Code&gt;</w:t>
      </w:r>
    </w:p>
    <w:p w14:paraId="16A91A30" w14:textId="77777777" w:rsidR="00157507" w:rsidRPr="00E02376" w:rsidRDefault="00157507" w:rsidP="00E7596D">
      <w:pPr>
        <w:pStyle w:val="NoSpacing"/>
        <w:rPr>
          <w:rFonts w:ascii="Verdana" w:hAnsi="Verdana"/>
          <w:sz w:val="20"/>
          <w:szCs w:val="20"/>
        </w:rPr>
      </w:pPr>
    </w:p>
    <w:p w14:paraId="16A91A31" w14:textId="77777777" w:rsidR="00157507" w:rsidRPr="00E02376" w:rsidRDefault="00157507" w:rsidP="00E7596D">
      <w:pPr>
        <w:pStyle w:val="NoSpacing"/>
        <w:rPr>
          <w:rFonts w:ascii="Verdana" w:hAnsi="Verdana"/>
          <w:sz w:val="20"/>
          <w:szCs w:val="20"/>
        </w:rPr>
      </w:pPr>
      <w:r w:rsidRPr="00E02376">
        <w:rPr>
          <w:rFonts w:ascii="Verdana" w:hAnsi="Verdana"/>
          <w:sz w:val="20"/>
          <w:szCs w:val="20"/>
        </w:rPr>
        <w:t xml:space="preserve">Plan Name:  </w:t>
      </w:r>
      <w:r w:rsidRPr="00E02376">
        <w:rPr>
          <w:rFonts w:ascii="Verdana" w:hAnsi="Verdana"/>
          <w:i/>
          <w:sz w:val="20"/>
          <w:szCs w:val="20"/>
        </w:rPr>
        <w:t>&lt;Insert Plan Name&gt;</w:t>
      </w:r>
      <w:r w:rsidRPr="00E02376">
        <w:rPr>
          <w:rFonts w:ascii="Verdana" w:hAnsi="Verdana"/>
          <w:sz w:val="20"/>
          <w:szCs w:val="20"/>
        </w:rPr>
        <w:tab/>
      </w:r>
      <w:r w:rsidR="00C30581" w:rsidRPr="00E02376">
        <w:rPr>
          <w:rFonts w:ascii="Verdana" w:hAnsi="Verdana"/>
          <w:sz w:val="20"/>
          <w:szCs w:val="20"/>
        </w:rPr>
        <w:tab/>
      </w:r>
      <w:r w:rsidR="00C30581" w:rsidRPr="00E02376">
        <w:rPr>
          <w:rFonts w:ascii="Verdana" w:hAnsi="Verdana"/>
          <w:sz w:val="20"/>
          <w:szCs w:val="20"/>
        </w:rPr>
        <w:tab/>
      </w:r>
      <w:r w:rsidRPr="00E02376">
        <w:rPr>
          <w:rFonts w:ascii="Verdana" w:hAnsi="Verdana"/>
          <w:sz w:val="20"/>
          <w:szCs w:val="20"/>
        </w:rPr>
        <w:t xml:space="preserve">Contract ID: </w:t>
      </w:r>
      <w:r w:rsidRPr="00E02376">
        <w:rPr>
          <w:rFonts w:ascii="Verdana" w:hAnsi="Verdana"/>
          <w:i/>
          <w:sz w:val="20"/>
          <w:szCs w:val="20"/>
        </w:rPr>
        <w:t>&lt;Insert Contract ID&gt;</w:t>
      </w:r>
      <w:r w:rsidRPr="00E02376">
        <w:rPr>
          <w:rFonts w:ascii="Verdana" w:hAnsi="Verdana"/>
          <w:sz w:val="20"/>
          <w:szCs w:val="20"/>
        </w:rPr>
        <w:t xml:space="preserve"> </w:t>
      </w:r>
    </w:p>
    <w:p w14:paraId="16A91A32" w14:textId="77777777" w:rsidR="00157507" w:rsidRPr="00E02376" w:rsidRDefault="00157507" w:rsidP="00E7596D">
      <w:pPr>
        <w:pStyle w:val="NoSpacing"/>
        <w:rPr>
          <w:rFonts w:ascii="Verdana" w:hAnsi="Verdana"/>
          <w:sz w:val="20"/>
          <w:szCs w:val="20"/>
        </w:rPr>
      </w:pPr>
    </w:p>
    <w:p w14:paraId="16A91A33" w14:textId="4DC8A8B9" w:rsidR="00F0622C" w:rsidRPr="00E02376" w:rsidRDefault="00157507" w:rsidP="00E7596D">
      <w:pPr>
        <w:pStyle w:val="NoSpacing"/>
        <w:pBdr>
          <w:bottom w:val="single" w:sz="12" w:space="1" w:color="auto"/>
        </w:pBdr>
        <w:rPr>
          <w:rFonts w:ascii="Verdana" w:hAnsi="Verdana"/>
          <w:sz w:val="20"/>
          <w:szCs w:val="20"/>
        </w:rPr>
      </w:pPr>
      <w:r w:rsidRPr="00E02376">
        <w:rPr>
          <w:rFonts w:ascii="Verdana" w:hAnsi="Verdana"/>
          <w:sz w:val="20"/>
          <w:szCs w:val="20"/>
        </w:rPr>
        <w:t xml:space="preserve">Formulary ID: </w:t>
      </w:r>
      <w:r w:rsidRPr="00E02376">
        <w:rPr>
          <w:rFonts w:ascii="Verdana" w:hAnsi="Verdana"/>
          <w:i/>
          <w:sz w:val="20"/>
          <w:szCs w:val="20"/>
        </w:rPr>
        <w:t>&lt;Insert Formulary ID&gt;</w:t>
      </w:r>
      <w:r w:rsidRPr="00E02376">
        <w:rPr>
          <w:rFonts w:ascii="Verdana" w:hAnsi="Verdana"/>
          <w:sz w:val="20"/>
          <w:szCs w:val="20"/>
        </w:rPr>
        <w:tab/>
        <w:t xml:space="preserve"> </w:t>
      </w:r>
      <w:r w:rsidR="00C30581" w:rsidRPr="00E02376">
        <w:rPr>
          <w:rFonts w:ascii="Verdana" w:hAnsi="Verdana"/>
          <w:sz w:val="20"/>
          <w:szCs w:val="20"/>
        </w:rPr>
        <w:tab/>
      </w:r>
      <w:r w:rsidRPr="00E02376">
        <w:rPr>
          <w:rFonts w:ascii="Verdana" w:hAnsi="Verdana"/>
          <w:sz w:val="20"/>
          <w:szCs w:val="20"/>
        </w:rPr>
        <w:t xml:space="preserve">Plan ID: </w:t>
      </w:r>
      <w:r w:rsidRPr="00E02376">
        <w:rPr>
          <w:rFonts w:ascii="Verdana" w:hAnsi="Verdana"/>
          <w:i/>
          <w:sz w:val="20"/>
          <w:szCs w:val="20"/>
        </w:rPr>
        <w:t>&lt;Insert Plan ID&gt;</w:t>
      </w:r>
    </w:p>
    <w:p w14:paraId="16A91A34" w14:textId="77777777" w:rsidR="00E7596D" w:rsidRPr="00E02376" w:rsidRDefault="00E7596D" w:rsidP="00E7596D">
      <w:pPr>
        <w:pStyle w:val="NoSpacing"/>
        <w:pBdr>
          <w:bottom w:val="single" w:sz="12" w:space="1" w:color="auto"/>
        </w:pBdr>
        <w:rPr>
          <w:rFonts w:ascii="Verdana" w:hAnsi="Verdana"/>
          <w:sz w:val="20"/>
          <w:szCs w:val="20"/>
        </w:rPr>
      </w:pPr>
    </w:p>
    <w:p w14:paraId="16A91A35" w14:textId="77777777" w:rsidR="00E7596D" w:rsidRPr="00E02376" w:rsidRDefault="00E7596D" w:rsidP="00E7596D">
      <w:pPr>
        <w:pStyle w:val="NoSpacing"/>
        <w:rPr>
          <w:rFonts w:ascii="Verdana" w:hAnsi="Verdana"/>
          <w:sz w:val="20"/>
          <w:szCs w:val="20"/>
        </w:rPr>
      </w:pPr>
    </w:p>
    <w:p w14:paraId="16A91A36" w14:textId="47792E8F" w:rsidR="00047309" w:rsidRPr="00E02376" w:rsidRDefault="00792EB6" w:rsidP="00E7596D">
      <w:pPr>
        <w:pStyle w:val="NoSpacing"/>
        <w:rPr>
          <w:rFonts w:ascii="Verdana" w:hAnsi="Verdana"/>
          <w:i/>
          <w:sz w:val="20"/>
          <w:szCs w:val="20"/>
          <w:u w:val="single"/>
        </w:rPr>
      </w:pPr>
      <w:r w:rsidRPr="00E02376">
        <w:rPr>
          <w:rFonts w:ascii="Verdana" w:hAnsi="Verdana"/>
          <w:sz w:val="20"/>
          <w:szCs w:val="20"/>
        </w:rPr>
        <w:t>This notice is to let you know w</w:t>
      </w:r>
      <w:r w:rsidR="00047309" w:rsidRPr="00E02376">
        <w:rPr>
          <w:rFonts w:ascii="Verdana" w:hAnsi="Verdana"/>
          <w:sz w:val="20"/>
          <w:szCs w:val="20"/>
        </w:rPr>
        <w:t xml:space="preserve">e </w:t>
      </w:r>
      <w:r w:rsidR="003A07E1" w:rsidRPr="00E02376">
        <w:rPr>
          <w:rFonts w:ascii="Verdana" w:hAnsi="Verdana"/>
          <w:sz w:val="20"/>
          <w:szCs w:val="20"/>
        </w:rPr>
        <w:t>agree with</w:t>
      </w:r>
      <w:r w:rsidR="00047309" w:rsidRPr="00E02376">
        <w:rPr>
          <w:rFonts w:ascii="Verdana" w:hAnsi="Verdana"/>
          <w:sz w:val="20"/>
          <w:szCs w:val="20"/>
        </w:rPr>
        <w:t xml:space="preserve"> our initial coverage determination</w:t>
      </w:r>
      <w:r w:rsidR="00E02376">
        <w:rPr>
          <w:rFonts w:ascii="Verdana" w:hAnsi="Verdana"/>
          <w:sz w:val="20"/>
          <w:szCs w:val="20"/>
        </w:rPr>
        <w:t>: w</w:t>
      </w:r>
      <w:r w:rsidRPr="00E02376">
        <w:rPr>
          <w:rFonts w:ascii="Verdana" w:hAnsi="Verdana"/>
          <w:sz w:val="20"/>
          <w:szCs w:val="20"/>
        </w:rPr>
        <w:t>e</w:t>
      </w:r>
      <w:r w:rsidR="00AF5D52">
        <w:rPr>
          <w:rFonts w:ascii="Verdana" w:hAnsi="Verdana"/>
          <w:sz w:val="20"/>
          <w:szCs w:val="20"/>
        </w:rPr>
        <w:t>’</w:t>
      </w:r>
      <w:r w:rsidR="003A07E1" w:rsidRPr="00E02376">
        <w:rPr>
          <w:rFonts w:ascii="Verdana" w:hAnsi="Verdana"/>
          <w:sz w:val="20"/>
          <w:szCs w:val="20"/>
        </w:rPr>
        <w:t xml:space="preserve">re </w:t>
      </w:r>
      <w:r w:rsidR="00047309" w:rsidRPr="00E02376">
        <w:rPr>
          <w:rFonts w:ascii="Verdana" w:hAnsi="Verdana"/>
          <w:sz w:val="20"/>
          <w:szCs w:val="20"/>
        </w:rPr>
        <w:t xml:space="preserve">denying </w:t>
      </w:r>
      <w:r w:rsidRPr="00E02376">
        <w:rPr>
          <w:rFonts w:ascii="Verdana" w:hAnsi="Verdana"/>
          <w:sz w:val="20"/>
          <w:szCs w:val="20"/>
        </w:rPr>
        <w:t xml:space="preserve">coverage for </w:t>
      </w:r>
      <w:r w:rsidR="00047309" w:rsidRPr="00E02376">
        <w:rPr>
          <w:rFonts w:ascii="Verdana" w:hAnsi="Verdana"/>
          <w:sz w:val="20"/>
          <w:szCs w:val="20"/>
        </w:rPr>
        <w:t>the following prescription drug(s) that you</w:t>
      </w:r>
      <w:r w:rsidR="00AF5D52">
        <w:rPr>
          <w:rFonts w:ascii="Verdana" w:hAnsi="Verdana"/>
          <w:sz w:val="20"/>
          <w:szCs w:val="20"/>
        </w:rPr>
        <w:t>,</w:t>
      </w:r>
      <w:r w:rsidR="00047309" w:rsidRPr="00E02376">
        <w:rPr>
          <w:rFonts w:ascii="Verdana" w:hAnsi="Verdana"/>
          <w:sz w:val="20"/>
          <w:szCs w:val="20"/>
        </w:rPr>
        <w:t xml:space="preserve"> your </w:t>
      </w:r>
      <w:r w:rsidRPr="00E02376">
        <w:rPr>
          <w:rFonts w:ascii="Verdana" w:hAnsi="Verdana"/>
          <w:sz w:val="20"/>
          <w:szCs w:val="20"/>
        </w:rPr>
        <w:t xml:space="preserve">doctor </w:t>
      </w:r>
      <w:r w:rsidR="00363DFF" w:rsidRPr="00E02376">
        <w:rPr>
          <w:rFonts w:ascii="Verdana" w:hAnsi="Verdana"/>
          <w:sz w:val="20"/>
          <w:szCs w:val="20"/>
        </w:rPr>
        <w:t xml:space="preserve">or prescriber </w:t>
      </w:r>
      <w:r w:rsidRPr="00E02376">
        <w:rPr>
          <w:rFonts w:ascii="Verdana" w:hAnsi="Verdana"/>
          <w:sz w:val="20"/>
          <w:szCs w:val="20"/>
        </w:rPr>
        <w:t>asked for</w:t>
      </w:r>
      <w:r w:rsidR="00047309" w:rsidRPr="00E02376">
        <w:rPr>
          <w:rFonts w:ascii="Verdana" w:hAnsi="Verdana"/>
          <w:sz w:val="20"/>
          <w:szCs w:val="20"/>
        </w:rPr>
        <w:t>:</w:t>
      </w:r>
      <w:r w:rsidR="00E7596D" w:rsidRPr="00E02376">
        <w:rPr>
          <w:rFonts w:ascii="Verdana" w:hAnsi="Verdana"/>
          <w:i/>
          <w:sz w:val="20"/>
          <w:szCs w:val="20"/>
        </w:rPr>
        <w:t xml:space="preserve"> &lt;Insert name of prescription drug(s)&gt;</w:t>
      </w:r>
    </w:p>
    <w:p w14:paraId="16A91A37" w14:textId="77777777" w:rsidR="00047309" w:rsidRPr="00E02376" w:rsidRDefault="00047309" w:rsidP="00E7596D">
      <w:pPr>
        <w:pStyle w:val="NoSpacing"/>
        <w:rPr>
          <w:rFonts w:ascii="Verdana" w:hAnsi="Verdana"/>
          <w:sz w:val="20"/>
          <w:szCs w:val="20"/>
        </w:rPr>
      </w:pPr>
    </w:p>
    <w:p w14:paraId="16A91A38" w14:textId="3D0E1EBB" w:rsidR="00A727A1" w:rsidRPr="00E02376" w:rsidRDefault="00047309" w:rsidP="00E7596D">
      <w:pPr>
        <w:pStyle w:val="NoSpacing"/>
        <w:rPr>
          <w:rFonts w:ascii="Verdana" w:hAnsi="Verdana"/>
          <w:b/>
          <w:sz w:val="20"/>
          <w:szCs w:val="20"/>
        </w:rPr>
      </w:pPr>
      <w:r w:rsidRPr="00E02376">
        <w:rPr>
          <w:rFonts w:ascii="Verdana" w:hAnsi="Verdana"/>
          <w:sz w:val="20"/>
          <w:szCs w:val="20"/>
        </w:rPr>
        <w:t>We</w:t>
      </w:r>
      <w:r w:rsidR="00792EB6" w:rsidRPr="00E02376">
        <w:rPr>
          <w:rFonts w:ascii="Verdana" w:hAnsi="Verdana"/>
          <w:sz w:val="20"/>
          <w:szCs w:val="20"/>
        </w:rPr>
        <w:t>’re</w:t>
      </w:r>
      <w:r w:rsidRPr="00E02376">
        <w:rPr>
          <w:rFonts w:ascii="Verdana" w:hAnsi="Verdana"/>
          <w:sz w:val="20"/>
          <w:szCs w:val="20"/>
        </w:rPr>
        <w:t xml:space="preserve"> </w:t>
      </w:r>
      <w:r w:rsidR="00792EB6" w:rsidRPr="00E02376">
        <w:rPr>
          <w:rFonts w:ascii="Verdana" w:hAnsi="Verdana"/>
          <w:sz w:val="20"/>
          <w:szCs w:val="20"/>
        </w:rPr>
        <w:t>denying coverage</w:t>
      </w:r>
      <w:r w:rsidRPr="00E02376">
        <w:rPr>
          <w:rFonts w:ascii="Verdana" w:hAnsi="Verdana"/>
          <w:sz w:val="20"/>
          <w:szCs w:val="20"/>
        </w:rPr>
        <w:t xml:space="preserve"> because:</w:t>
      </w:r>
      <w:r w:rsidR="00A727A1" w:rsidRPr="00E02376">
        <w:rPr>
          <w:rFonts w:ascii="Verdana" w:hAnsi="Verdana"/>
          <w:b/>
          <w:sz w:val="20"/>
          <w:szCs w:val="20"/>
        </w:rPr>
        <w:t xml:space="preserve"> </w:t>
      </w:r>
      <w:r w:rsidR="00E7596D" w:rsidRPr="00E02376">
        <w:rPr>
          <w:rFonts w:ascii="Verdana" w:hAnsi="Verdana"/>
          <w:b/>
          <w:i/>
          <w:sz w:val="20"/>
          <w:szCs w:val="20"/>
        </w:rPr>
        <w:t>&lt;</w:t>
      </w:r>
      <w:r w:rsidR="00E7596D" w:rsidRPr="00E02376">
        <w:rPr>
          <w:rFonts w:ascii="Verdana" w:hAnsi="Verdana"/>
          <w:i/>
          <w:sz w:val="20"/>
          <w:szCs w:val="20"/>
        </w:rPr>
        <w:t>Insert the specific reason for denial</w:t>
      </w:r>
      <w:r w:rsidR="00E7596D" w:rsidRPr="00E02376">
        <w:rPr>
          <w:rFonts w:ascii="Verdana" w:hAnsi="Verdana"/>
          <w:b/>
          <w:i/>
          <w:sz w:val="20"/>
          <w:szCs w:val="20"/>
        </w:rPr>
        <w:t xml:space="preserve"> </w:t>
      </w:r>
      <w:r w:rsidR="00E7596D" w:rsidRPr="00E02376">
        <w:rPr>
          <w:rFonts w:ascii="Verdana" w:hAnsi="Verdana"/>
          <w:i/>
          <w:sz w:val="20"/>
          <w:szCs w:val="20"/>
        </w:rPr>
        <w:t>and</w:t>
      </w:r>
      <w:r w:rsidR="00E7596D" w:rsidRPr="00E02376">
        <w:rPr>
          <w:rFonts w:ascii="Verdana" w:hAnsi="Verdana"/>
          <w:b/>
          <w:i/>
          <w:sz w:val="20"/>
          <w:szCs w:val="20"/>
        </w:rPr>
        <w:t xml:space="preserve"> </w:t>
      </w:r>
      <w:r w:rsidR="00E7596D" w:rsidRPr="00E02376">
        <w:rPr>
          <w:rFonts w:ascii="Verdana" w:hAnsi="Verdana"/>
          <w:i/>
          <w:sz w:val="20"/>
          <w:szCs w:val="20"/>
        </w:rPr>
        <w:t>a description of any applicable Medicare coverage rule or any other applicable plan policy upon which the denial was based, including any specific formulary criteria that must be satisfied for approval.  If the drug could be approved under the exception rules, the notice must explicitly state the need for a supporting statement and clearly identify the type of information that should be submitted when seeking a formulary or tiering exception</w:t>
      </w:r>
      <w:r w:rsidR="004D3427" w:rsidRPr="00E02376">
        <w:rPr>
          <w:rFonts w:ascii="Verdana" w:hAnsi="Verdana"/>
          <w:i/>
          <w:sz w:val="20"/>
          <w:szCs w:val="20"/>
        </w:rPr>
        <w:t>.</w:t>
      </w:r>
      <w:r w:rsidR="00E7596D" w:rsidRPr="00E02376">
        <w:rPr>
          <w:rFonts w:ascii="Verdana" w:hAnsi="Verdana"/>
          <w:i/>
          <w:sz w:val="20"/>
          <w:szCs w:val="20"/>
        </w:rPr>
        <w:t>&gt;</w:t>
      </w:r>
      <w:r w:rsidR="00E7596D" w:rsidRPr="00E02376">
        <w:rPr>
          <w:rFonts w:ascii="Verdana" w:hAnsi="Verdana"/>
          <w:b/>
          <w:sz w:val="20"/>
          <w:szCs w:val="20"/>
        </w:rPr>
        <w:t xml:space="preserve"> </w:t>
      </w:r>
    </w:p>
    <w:p w14:paraId="16A91A39" w14:textId="77777777" w:rsidR="00A727A1" w:rsidRPr="00E02376" w:rsidRDefault="00A727A1" w:rsidP="00E7596D">
      <w:pPr>
        <w:pStyle w:val="NoSpacing"/>
        <w:rPr>
          <w:rFonts w:ascii="Verdana" w:hAnsi="Verdana"/>
          <w:b/>
          <w:sz w:val="20"/>
          <w:szCs w:val="20"/>
        </w:rPr>
      </w:pPr>
    </w:p>
    <w:p w14:paraId="16A91A3B" w14:textId="58ADF7EB" w:rsidR="00047309" w:rsidRPr="00F52C59" w:rsidRDefault="00792EB6" w:rsidP="00E7596D">
      <w:pPr>
        <w:pStyle w:val="NoSpacing"/>
        <w:rPr>
          <w:rFonts w:ascii="Verdana" w:hAnsi="Verdana"/>
          <w:b/>
          <w:sz w:val="22"/>
          <w:szCs w:val="22"/>
        </w:rPr>
      </w:pPr>
      <w:r w:rsidRPr="00F52C59">
        <w:rPr>
          <w:rFonts w:ascii="Verdana" w:hAnsi="Verdana"/>
          <w:b/>
          <w:sz w:val="22"/>
          <w:szCs w:val="22"/>
        </w:rPr>
        <w:t>You have the right to appeal this decision</w:t>
      </w:r>
    </w:p>
    <w:p w14:paraId="63539FA8" w14:textId="77777777" w:rsidR="00927000" w:rsidRPr="00E02376" w:rsidRDefault="00927000" w:rsidP="00E7596D">
      <w:pPr>
        <w:pStyle w:val="NoSpacing"/>
        <w:rPr>
          <w:rFonts w:ascii="Verdana" w:hAnsi="Verdana"/>
          <w:b/>
          <w:sz w:val="20"/>
          <w:szCs w:val="20"/>
        </w:rPr>
      </w:pPr>
    </w:p>
    <w:p w14:paraId="469F1690" w14:textId="654D7BD0" w:rsidR="00792EB6" w:rsidRPr="00E02376" w:rsidRDefault="00047309" w:rsidP="00E7596D">
      <w:pPr>
        <w:pStyle w:val="NoSpacing"/>
        <w:rPr>
          <w:rFonts w:ascii="Verdana" w:hAnsi="Verdana"/>
          <w:sz w:val="20"/>
          <w:szCs w:val="20"/>
        </w:rPr>
      </w:pPr>
      <w:r w:rsidRPr="00E02376">
        <w:rPr>
          <w:rFonts w:ascii="Verdana" w:hAnsi="Verdana"/>
          <w:bCs/>
          <w:sz w:val="20"/>
          <w:szCs w:val="20"/>
        </w:rPr>
        <w:t xml:space="preserve">You have the right to ask for an independent review (appeal) of our decision. </w:t>
      </w:r>
      <w:r w:rsidR="00792EB6" w:rsidRPr="00E02376">
        <w:rPr>
          <w:rFonts w:ascii="Verdana" w:hAnsi="Verdana"/>
          <w:bCs/>
          <w:sz w:val="20"/>
          <w:szCs w:val="20"/>
        </w:rPr>
        <w:t>You must appeal within 6</w:t>
      </w:r>
      <w:r w:rsidR="009F6D66">
        <w:rPr>
          <w:rFonts w:ascii="Verdana" w:hAnsi="Verdana"/>
          <w:bCs/>
          <w:sz w:val="20"/>
          <w:szCs w:val="20"/>
        </w:rPr>
        <w:t>5</w:t>
      </w:r>
      <w:r w:rsidR="00792EB6" w:rsidRPr="00E02376">
        <w:rPr>
          <w:rFonts w:ascii="Verdana" w:hAnsi="Verdana"/>
          <w:bCs/>
          <w:sz w:val="20"/>
          <w:szCs w:val="20"/>
        </w:rPr>
        <w:t xml:space="preserve"> calendar days after the date on this notice.</w:t>
      </w:r>
      <w:r w:rsidR="00792EB6" w:rsidRPr="00E02376">
        <w:rPr>
          <w:rFonts w:ascii="Verdana" w:hAnsi="Verdana"/>
          <w:sz w:val="20"/>
          <w:szCs w:val="20"/>
        </w:rPr>
        <w:t xml:space="preserve"> </w:t>
      </w:r>
      <w:r w:rsidR="00F52C59" w:rsidRPr="00E02376">
        <w:rPr>
          <w:rFonts w:ascii="Verdana" w:hAnsi="Verdana"/>
          <w:color w:val="000000" w:themeColor="text1"/>
          <w:sz w:val="20"/>
          <w:szCs w:val="20"/>
        </w:rPr>
        <w:t xml:space="preserve">You, your prescriber, </w:t>
      </w:r>
      <w:r w:rsidR="00F52C59" w:rsidRPr="00E02376">
        <w:rPr>
          <w:rFonts w:ascii="Verdana" w:hAnsi="Verdana"/>
          <w:sz w:val="20"/>
          <w:szCs w:val="20"/>
        </w:rPr>
        <w:t xml:space="preserve">or someone you name to act for you (your representative) </w:t>
      </w:r>
      <w:r w:rsidR="00F52C59">
        <w:rPr>
          <w:rFonts w:ascii="Verdana" w:hAnsi="Verdana"/>
          <w:color w:val="000000" w:themeColor="text1"/>
          <w:sz w:val="20"/>
          <w:szCs w:val="20"/>
        </w:rPr>
        <w:t>can</w:t>
      </w:r>
      <w:r w:rsidR="00F52C59" w:rsidRPr="00E02376">
        <w:rPr>
          <w:rFonts w:ascii="Verdana" w:hAnsi="Verdana"/>
          <w:color w:val="000000" w:themeColor="text1"/>
          <w:sz w:val="20"/>
          <w:szCs w:val="20"/>
        </w:rPr>
        <w:t xml:space="preserve"> </w:t>
      </w:r>
      <w:r w:rsidR="00F52C59">
        <w:rPr>
          <w:rFonts w:ascii="Verdana" w:hAnsi="Verdana"/>
          <w:color w:val="000000" w:themeColor="text1"/>
          <w:sz w:val="20"/>
          <w:szCs w:val="20"/>
        </w:rPr>
        <w:t>ask for</w:t>
      </w:r>
      <w:r w:rsidR="00F52C59" w:rsidRPr="00E02376">
        <w:rPr>
          <w:rFonts w:ascii="Verdana" w:hAnsi="Verdana"/>
          <w:color w:val="000000" w:themeColor="text1"/>
          <w:sz w:val="20"/>
          <w:szCs w:val="20"/>
        </w:rPr>
        <w:t xml:space="preserve"> </w:t>
      </w:r>
      <w:r w:rsidR="00F52C59">
        <w:rPr>
          <w:rFonts w:ascii="Verdana" w:hAnsi="Verdana"/>
          <w:color w:val="000000" w:themeColor="text1"/>
          <w:sz w:val="20"/>
          <w:szCs w:val="20"/>
        </w:rPr>
        <w:t>the</w:t>
      </w:r>
      <w:r w:rsidR="00F52C59" w:rsidRPr="00E02376">
        <w:rPr>
          <w:rFonts w:ascii="Verdana" w:hAnsi="Verdana"/>
          <w:color w:val="000000" w:themeColor="text1"/>
          <w:sz w:val="20"/>
          <w:szCs w:val="20"/>
        </w:rPr>
        <w:t xml:space="preserve"> appeal</w:t>
      </w:r>
      <w:r w:rsidR="00F52C59" w:rsidRPr="00E02376">
        <w:rPr>
          <w:rFonts w:ascii="Verdana" w:hAnsi="Verdana"/>
          <w:sz w:val="20"/>
          <w:szCs w:val="20"/>
        </w:rPr>
        <w:t xml:space="preserve">.  </w:t>
      </w:r>
    </w:p>
    <w:p w14:paraId="1FA905B7" w14:textId="77777777" w:rsidR="00792EB6" w:rsidRPr="00E02376" w:rsidRDefault="00792EB6" w:rsidP="00E7596D">
      <w:pPr>
        <w:pStyle w:val="NoSpacing"/>
        <w:rPr>
          <w:rFonts w:ascii="Verdana" w:hAnsi="Verdana"/>
          <w:sz w:val="20"/>
          <w:szCs w:val="20"/>
        </w:rPr>
      </w:pPr>
    </w:p>
    <w:p w14:paraId="44EB8241" w14:textId="77777777" w:rsidR="00792EB6" w:rsidRPr="00F52C59" w:rsidRDefault="00792EB6" w:rsidP="00E7596D">
      <w:pPr>
        <w:pStyle w:val="NoSpacing"/>
        <w:rPr>
          <w:rFonts w:ascii="Verdana" w:hAnsi="Verdana"/>
          <w:b/>
          <w:bCs/>
          <w:sz w:val="22"/>
          <w:szCs w:val="22"/>
        </w:rPr>
      </w:pPr>
      <w:r w:rsidRPr="00F52C59">
        <w:rPr>
          <w:rFonts w:ascii="Verdana" w:hAnsi="Verdana"/>
          <w:b/>
          <w:bCs/>
          <w:sz w:val="22"/>
          <w:szCs w:val="22"/>
        </w:rPr>
        <w:t>How to ask for an appeal</w:t>
      </w:r>
    </w:p>
    <w:p w14:paraId="64D3D85E" w14:textId="77777777" w:rsidR="00792EB6" w:rsidRPr="00E02376" w:rsidRDefault="00792EB6" w:rsidP="00E7596D">
      <w:pPr>
        <w:pStyle w:val="NoSpacing"/>
        <w:rPr>
          <w:rFonts w:ascii="Verdana" w:hAnsi="Verdana"/>
          <w:sz w:val="20"/>
          <w:szCs w:val="20"/>
        </w:rPr>
      </w:pPr>
    </w:p>
    <w:p w14:paraId="1130500C" w14:textId="732BCDB5" w:rsidR="00E02376" w:rsidRPr="00E02376" w:rsidRDefault="00792EB6" w:rsidP="00E02376">
      <w:pPr>
        <w:tabs>
          <w:tab w:val="clear" w:pos="720"/>
          <w:tab w:val="clear" w:pos="1440"/>
          <w:tab w:val="clear" w:pos="2160"/>
          <w:tab w:val="clear" w:pos="2880"/>
        </w:tabs>
        <w:spacing w:after="160"/>
        <w:rPr>
          <w:rFonts w:ascii="Verdana" w:hAnsi="Verdana"/>
          <w:sz w:val="20"/>
          <w:szCs w:val="20"/>
        </w:rPr>
      </w:pPr>
      <w:r w:rsidRPr="00E02376">
        <w:rPr>
          <w:rFonts w:ascii="Verdana" w:hAnsi="Verdana"/>
          <w:sz w:val="20"/>
          <w:szCs w:val="20"/>
        </w:rPr>
        <w:t>You can</w:t>
      </w:r>
      <w:r w:rsidRPr="00E02376">
        <w:rPr>
          <w:rFonts w:ascii="Verdana" w:hAnsi="Verdana"/>
          <w:b/>
          <w:sz w:val="20"/>
          <w:szCs w:val="20"/>
        </w:rPr>
        <w:t xml:space="preserve"> </w:t>
      </w:r>
      <w:r w:rsidRPr="00E02376">
        <w:rPr>
          <w:rFonts w:ascii="Verdana" w:hAnsi="Verdana"/>
          <w:sz w:val="20"/>
          <w:szCs w:val="20"/>
        </w:rPr>
        <w:t xml:space="preserve">ask for an appeal by mail or electronically. </w:t>
      </w:r>
      <w:r w:rsidR="00E02376" w:rsidRPr="00E02376">
        <w:rPr>
          <w:rFonts w:ascii="Verdana" w:hAnsi="Verdana"/>
          <w:sz w:val="20"/>
          <w:szCs w:val="20"/>
        </w:rPr>
        <w:t>Include your name, address, member ID number, the reasons you’re appealing, and any evidence you want to attach. If someone other than you or your doctor or prescriber</w:t>
      </w:r>
      <w:r w:rsidR="00F52C59">
        <w:rPr>
          <w:rFonts w:ascii="Verdana" w:hAnsi="Verdana"/>
          <w:sz w:val="20"/>
          <w:szCs w:val="20"/>
        </w:rPr>
        <w:t xml:space="preserve"> is asking for the appeal</w:t>
      </w:r>
      <w:r w:rsidR="00E02376" w:rsidRPr="00E02376">
        <w:rPr>
          <w:rFonts w:ascii="Verdana" w:hAnsi="Verdana"/>
          <w:sz w:val="20"/>
          <w:szCs w:val="20"/>
        </w:rPr>
        <w:t>, th</w:t>
      </w:r>
      <w:r w:rsidR="00F52C59">
        <w:rPr>
          <w:rFonts w:ascii="Verdana" w:hAnsi="Verdana"/>
          <w:sz w:val="20"/>
          <w:szCs w:val="20"/>
        </w:rPr>
        <w:t>at</w:t>
      </w:r>
      <w:r w:rsidR="00E02376" w:rsidRPr="00E02376">
        <w:rPr>
          <w:rFonts w:ascii="Verdana" w:hAnsi="Verdana"/>
          <w:sz w:val="20"/>
          <w:szCs w:val="20"/>
        </w:rPr>
        <w:t xml:space="preserve"> person must submit a document </w:t>
      </w:r>
      <w:r w:rsidR="00A30A4C">
        <w:rPr>
          <w:rFonts w:ascii="Verdana" w:hAnsi="Verdana"/>
          <w:sz w:val="20"/>
          <w:szCs w:val="20"/>
        </w:rPr>
        <w:t>showing their authority</w:t>
      </w:r>
      <w:r w:rsidR="00E02376" w:rsidRPr="00E02376">
        <w:rPr>
          <w:rFonts w:ascii="Verdana" w:hAnsi="Verdana"/>
          <w:sz w:val="20"/>
          <w:szCs w:val="20"/>
        </w:rPr>
        <w:t xml:space="preserve"> to act for you. </w:t>
      </w:r>
      <w:r w:rsidR="00AF5D52">
        <w:rPr>
          <w:rFonts w:ascii="Verdana" w:hAnsi="Verdana"/>
          <w:sz w:val="20"/>
          <w:szCs w:val="20"/>
        </w:rPr>
        <w:t>This</w:t>
      </w:r>
      <w:r w:rsidR="00F52C59" w:rsidRPr="00E02376">
        <w:rPr>
          <w:rFonts w:ascii="Verdana" w:hAnsi="Verdana"/>
          <w:sz w:val="20"/>
          <w:szCs w:val="20"/>
        </w:rPr>
        <w:t xml:space="preserve"> could be a power of attorney, a court order, or an Appointment of Representation form.</w:t>
      </w:r>
    </w:p>
    <w:p w14:paraId="10D0CCF3" w14:textId="15035E0E" w:rsidR="00A30A4C" w:rsidRPr="00E02376" w:rsidRDefault="00A30A4C" w:rsidP="00E7596D">
      <w:pPr>
        <w:pStyle w:val="NoSpacing"/>
        <w:rPr>
          <w:rFonts w:ascii="Verdana" w:hAnsi="Verdana"/>
          <w:sz w:val="20"/>
          <w:szCs w:val="20"/>
        </w:rPr>
      </w:pPr>
      <w:r w:rsidRPr="00A30A4C">
        <w:rPr>
          <w:rFonts w:ascii="Verdana" w:hAnsi="Verdana"/>
          <w:sz w:val="20"/>
          <w:szCs w:val="20"/>
        </w:rPr>
        <w:t xml:space="preserve">If your appeal </w:t>
      </w:r>
      <w:r>
        <w:rPr>
          <w:rFonts w:ascii="Verdana" w:hAnsi="Verdana"/>
          <w:sz w:val="20"/>
          <w:szCs w:val="20"/>
        </w:rPr>
        <w:t>is about</w:t>
      </w:r>
      <w:r w:rsidRPr="00A30A4C">
        <w:rPr>
          <w:rFonts w:ascii="Verdana" w:hAnsi="Verdana"/>
          <w:sz w:val="20"/>
          <w:szCs w:val="20"/>
        </w:rPr>
        <w:t xml:space="preserve"> a decision to deny </w:t>
      </w:r>
      <w:r>
        <w:rPr>
          <w:rFonts w:ascii="Verdana" w:hAnsi="Verdana"/>
          <w:sz w:val="20"/>
          <w:szCs w:val="20"/>
        </w:rPr>
        <w:t xml:space="preserve">coverage for </w:t>
      </w:r>
      <w:r w:rsidRPr="00A30A4C">
        <w:rPr>
          <w:rFonts w:ascii="Verdana" w:hAnsi="Verdana"/>
          <w:sz w:val="20"/>
          <w:szCs w:val="20"/>
        </w:rPr>
        <w:t>a drug that</w:t>
      </w:r>
      <w:r>
        <w:rPr>
          <w:rFonts w:ascii="Verdana" w:hAnsi="Verdana"/>
          <w:sz w:val="20"/>
          <w:szCs w:val="20"/>
        </w:rPr>
        <w:t>’</w:t>
      </w:r>
      <w:r w:rsidRPr="00A30A4C">
        <w:rPr>
          <w:rFonts w:ascii="Verdana" w:hAnsi="Verdana"/>
          <w:sz w:val="20"/>
          <w:szCs w:val="20"/>
        </w:rPr>
        <w:t>s not on our list of covered drugs (formulary)</w:t>
      </w:r>
      <w:r>
        <w:rPr>
          <w:rFonts w:ascii="Verdana" w:hAnsi="Verdana"/>
          <w:sz w:val="20"/>
          <w:szCs w:val="20"/>
        </w:rPr>
        <w:t>,</w:t>
      </w:r>
      <w:r w:rsidRPr="00A30A4C">
        <w:rPr>
          <w:rFonts w:ascii="Verdana" w:hAnsi="Verdana"/>
          <w:sz w:val="20"/>
          <w:szCs w:val="20"/>
        </w:rPr>
        <w:t xml:space="preserve"> or if you</w:t>
      </w:r>
      <w:r>
        <w:rPr>
          <w:rFonts w:ascii="Verdana" w:hAnsi="Verdana"/>
          <w:sz w:val="20"/>
          <w:szCs w:val="20"/>
        </w:rPr>
        <w:t>’</w:t>
      </w:r>
      <w:r w:rsidRPr="00A30A4C">
        <w:rPr>
          <w:rFonts w:ascii="Verdana" w:hAnsi="Verdana"/>
          <w:sz w:val="20"/>
          <w:szCs w:val="20"/>
        </w:rPr>
        <w:t>re asking for an exception to a prior authorization (PA) or other utilization management (UM) requirement, your doctor or prescriber must submit a statement with your appeal request indicating that all the drugs on any tier of our formulary (or the PA/UM requirement) wouldn</w:t>
      </w:r>
      <w:r>
        <w:rPr>
          <w:rFonts w:ascii="Verdana" w:hAnsi="Verdana"/>
          <w:sz w:val="20"/>
          <w:szCs w:val="20"/>
        </w:rPr>
        <w:t>’</w:t>
      </w:r>
      <w:r w:rsidRPr="00A30A4C">
        <w:rPr>
          <w:rFonts w:ascii="Verdana" w:hAnsi="Verdana"/>
          <w:sz w:val="20"/>
          <w:szCs w:val="20"/>
        </w:rPr>
        <w:t>t be as effective to treat your condition as the requested drug, or would harm your health.</w:t>
      </w:r>
    </w:p>
    <w:p w14:paraId="7C3F9EC0" w14:textId="77777777" w:rsidR="00E02376" w:rsidRPr="00E02376" w:rsidRDefault="00E02376" w:rsidP="00E7596D">
      <w:pPr>
        <w:pStyle w:val="NoSpacing"/>
        <w:rPr>
          <w:rFonts w:ascii="Verdana" w:hAnsi="Verdana"/>
          <w:sz w:val="20"/>
          <w:szCs w:val="20"/>
        </w:rPr>
      </w:pPr>
    </w:p>
    <w:p w14:paraId="16A91A3D" w14:textId="46A9FCBB" w:rsidR="00E7596D" w:rsidRPr="00E02376" w:rsidRDefault="00E02376" w:rsidP="00E7596D">
      <w:pPr>
        <w:pStyle w:val="NoSpacing"/>
        <w:rPr>
          <w:rFonts w:ascii="Verdana" w:hAnsi="Verdana"/>
          <w:sz w:val="20"/>
          <w:szCs w:val="20"/>
        </w:rPr>
      </w:pPr>
      <w:r w:rsidRPr="00E02376">
        <w:rPr>
          <w:rFonts w:ascii="Verdana" w:hAnsi="Verdana"/>
          <w:sz w:val="20"/>
          <w:szCs w:val="20"/>
        </w:rPr>
        <w:t>S</w:t>
      </w:r>
      <w:r w:rsidR="002252E4" w:rsidRPr="00E02376">
        <w:rPr>
          <w:rFonts w:ascii="Verdana" w:hAnsi="Verdana"/>
          <w:sz w:val="20"/>
          <w:szCs w:val="20"/>
        </w:rPr>
        <w:t>ubmit</w:t>
      </w:r>
      <w:r w:rsidR="00047309" w:rsidRPr="00E02376">
        <w:rPr>
          <w:rFonts w:ascii="Verdana" w:hAnsi="Verdana"/>
          <w:sz w:val="20"/>
          <w:szCs w:val="20"/>
        </w:rPr>
        <w:t xml:space="preserve"> your </w:t>
      </w:r>
      <w:r w:rsidRPr="00E02376">
        <w:rPr>
          <w:rFonts w:ascii="Verdana" w:hAnsi="Verdana"/>
          <w:sz w:val="20"/>
          <w:szCs w:val="20"/>
        </w:rPr>
        <w:t xml:space="preserve">appeal </w:t>
      </w:r>
      <w:r w:rsidR="00047309" w:rsidRPr="00E02376">
        <w:rPr>
          <w:rFonts w:ascii="Verdana" w:hAnsi="Verdana"/>
          <w:sz w:val="20"/>
          <w:szCs w:val="20"/>
        </w:rPr>
        <w:t xml:space="preserve">request to the independent reviewer </w:t>
      </w:r>
      <w:r w:rsidRPr="00E02376">
        <w:rPr>
          <w:rFonts w:ascii="Verdana" w:hAnsi="Verdana"/>
          <w:sz w:val="20"/>
          <w:szCs w:val="20"/>
        </w:rPr>
        <w:t>in one of these ways</w:t>
      </w:r>
      <w:r w:rsidR="00047309" w:rsidRPr="00E02376">
        <w:rPr>
          <w:rFonts w:ascii="Verdana" w:hAnsi="Verdana"/>
          <w:sz w:val="20"/>
          <w:szCs w:val="20"/>
        </w:rPr>
        <w:t>:</w:t>
      </w:r>
    </w:p>
    <w:p w14:paraId="7F2D2A3D" w14:textId="77777777" w:rsidR="00927000" w:rsidRPr="00E02376" w:rsidRDefault="00927000" w:rsidP="00E7596D">
      <w:pPr>
        <w:pStyle w:val="NoSpacing"/>
        <w:rPr>
          <w:rFonts w:ascii="Verdana" w:hAnsi="Verdana"/>
          <w:sz w:val="20"/>
          <w:szCs w:val="20"/>
        </w:rPr>
      </w:pPr>
    </w:p>
    <w:p w14:paraId="78A15328" w14:textId="7EC0AD67" w:rsidR="00F52C59" w:rsidRPr="00F52C59" w:rsidRDefault="00F52C59" w:rsidP="00F52C59">
      <w:pPr>
        <w:pStyle w:val="NoSpacing"/>
        <w:jc w:val="both"/>
        <w:rPr>
          <w:rFonts w:ascii="Verdana" w:hAnsi="Verdana"/>
          <w:sz w:val="20"/>
          <w:szCs w:val="20"/>
        </w:rPr>
      </w:pPr>
      <w:r>
        <w:rPr>
          <w:rFonts w:ascii="Verdana" w:hAnsi="Verdana"/>
          <w:b/>
          <w:bCs/>
          <w:sz w:val="20"/>
          <w:szCs w:val="20"/>
        </w:rPr>
        <w:t>Electronically v</w:t>
      </w:r>
      <w:r w:rsidRPr="00F52C59">
        <w:rPr>
          <w:rFonts w:ascii="Verdana" w:hAnsi="Verdana"/>
          <w:b/>
          <w:bCs/>
          <w:sz w:val="20"/>
          <w:szCs w:val="20"/>
        </w:rPr>
        <w:t>ia the Part D QIC Portal:</w:t>
      </w:r>
      <w:r w:rsidRPr="00F52C59">
        <w:rPr>
          <w:rFonts w:ascii="Verdana" w:hAnsi="Verdana"/>
          <w:sz w:val="20"/>
          <w:szCs w:val="20"/>
        </w:rPr>
        <w:t xml:space="preserve"> </w:t>
      </w:r>
      <w:hyperlink r:id="rId12" w:history="1">
        <w:r w:rsidRPr="00F52C59">
          <w:rPr>
            <w:rStyle w:val="Hyperlink"/>
            <w:rFonts w:ascii="Verdana" w:hAnsi="Verdana"/>
            <w:sz w:val="20"/>
            <w:szCs w:val="20"/>
            <w:u w:val="none"/>
          </w:rPr>
          <w:t>c2cinc.com//Appellant-Signup</w:t>
        </w:r>
      </w:hyperlink>
    </w:p>
    <w:p w14:paraId="40E4D215" w14:textId="77777777" w:rsidR="00F52C59" w:rsidRPr="00F52C59" w:rsidRDefault="00F52C59" w:rsidP="00927000">
      <w:pPr>
        <w:pStyle w:val="NoSpacing"/>
        <w:jc w:val="both"/>
        <w:rPr>
          <w:rFonts w:ascii="Verdana" w:hAnsi="Verdana"/>
          <w:sz w:val="20"/>
          <w:szCs w:val="20"/>
        </w:rPr>
      </w:pPr>
    </w:p>
    <w:p w14:paraId="6C977A2E" w14:textId="77777777" w:rsidR="00F52C59" w:rsidRPr="00F52C59" w:rsidRDefault="00F52C59" w:rsidP="00F52C59">
      <w:pPr>
        <w:pStyle w:val="NoSpacing"/>
        <w:rPr>
          <w:rFonts w:ascii="Verdana" w:hAnsi="Verdana"/>
          <w:b/>
          <w:bCs/>
          <w:sz w:val="20"/>
          <w:szCs w:val="20"/>
        </w:rPr>
      </w:pPr>
      <w:r w:rsidRPr="00F52C59">
        <w:rPr>
          <w:rFonts w:ascii="Verdana" w:hAnsi="Verdana"/>
          <w:b/>
          <w:bCs/>
          <w:sz w:val="20"/>
          <w:szCs w:val="20"/>
        </w:rPr>
        <w:t>Fax:</w:t>
      </w:r>
      <w:r w:rsidRPr="00F52C59">
        <w:rPr>
          <w:rFonts w:ascii="Verdana" w:hAnsi="Verdana"/>
          <w:b/>
          <w:bCs/>
          <w:sz w:val="20"/>
          <w:szCs w:val="20"/>
        </w:rPr>
        <w:tab/>
      </w:r>
      <w:r w:rsidRPr="00F52C59">
        <w:rPr>
          <w:rFonts w:ascii="Verdana" w:hAnsi="Verdana"/>
          <w:b/>
          <w:bCs/>
          <w:sz w:val="20"/>
          <w:szCs w:val="20"/>
        </w:rPr>
        <w:tab/>
      </w:r>
      <w:r w:rsidRPr="00F52C59">
        <w:rPr>
          <w:rFonts w:ascii="Verdana" w:hAnsi="Verdana"/>
          <w:b/>
          <w:bCs/>
          <w:sz w:val="20"/>
          <w:szCs w:val="20"/>
        </w:rPr>
        <w:tab/>
      </w:r>
      <w:r w:rsidRPr="00F52C59">
        <w:rPr>
          <w:rFonts w:ascii="Verdana" w:hAnsi="Verdana"/>
          <w:b/>
          <w:bCs/>
          <w:sz w:val="20"/>
          <w:szCs w:val="20"/>
        </w:rPr>
        <w:tab/>
      </w:r>
      <w:r w:rsidRPr="00F52C59">
        <w:rPr>
          <w:rFonts w:ascii="Verdana" w:hAnsi="Verdana"/>
          <w:b/>
          <w:bCs/>
          <w:sz w:val="20"/>
          <w:szCs w:val="20"/>
        </w:rPr>
        <w:tab/>
      </w:r>
      <w:r w:rsidRPr="00F52C59">
        <w:rPr>
          <w:rFonts w:ascii="Verdana" w:hAnsi="Verdana"/>
          <w:b/>
          <w:bCs/>
          <w:sz w:val="20"/>
          <w:szCs w:val="20"/>
        </w:rPr>
        <w:tab/>
      </w:r>
      <w:r w:rsidRPr="00F52C59">
        <w:rPr>
          <w:rFonts w:ascii="Verdana" w:hAnsi="Verdana"/>
          <w:b/>
          <w:bCs/>
          <w:sz w:val="20"/>
          <w:szCs w:val="20"/>
        </w:rPr>
        <w:tab/>
      </w:r>
    </w:p>
    <w:p w14:paraId="0A372888" w14:textId="77777777" w:rsidR="00F52C59" w:rsidRPr="00F52C59" w:rsidRDefault="00F52C59" w:rsidP="00F52C59">
      <w:pPr>
        <w:pStyle w:val="NoSpacing"/>
        <w:rPr>
          <w:rFonts w:ascii="Verdana" w:hAnsi="Verdana"/>
          <w:sz w:val="20"/>
          <w:szCs w:val="20"/>
        </w:rPr>
      </w:pPr>
      <w:r w:rsidRPr="00F52C59">
        <w:rPr>
          <w:rFonts w:ascii="Verdana" w:hAnsi="Verdana"/>
          <w:sz w:val="20"/>
          <w:szCs w:val="20"/>
        </w:rPr>
        <w:t>For Standard Appeals: (833) 710-0580</w:t>
      </w:r>
    </w:p>
    <w:p w14:paraId="011A9997" w14:textId="77777777" w:rsidR="00F52C59" w:rsidRPr="00F52C59" w:rsidRDefault="00F52C59" w:rsidP="00F52C59">
      <w:pPr>
        <w:pStyle w:val="NoSpacing"/>
        <w:rPr>
          <w:rFonts w:ascii="Verdana" w:hAnsi="Verdana"/>
          <w:sz w:val="20"/>
          <w:szCs w:val="20"/>
        </w:rPr>
      </w:pPr>
      <w:r w:rsidRPr="00F52C59">
        <w:rPr>
          <w:rFonts w:ascii="Verdana" w:hAnsi="Verdana"/>
          <w:sz w:val="20"/>
          <w:szCs w:val="20"/>
        </w:rPr>
        <w:t>For Expedited Appeals: (833) 710-0579</w:t>
      </w:r>
    </w:p>
    <w:p w14:paraId="267C47D8" w14:textId="77777777" w:rsidR="00F52C59" w:rsidRDefault="00F52C59" w:rsidP="00927000">
      <w:pPr>
        <w:pStyle w:val="NoSpacing"/>
        <w:jc w:val="both"/>
        <w:rPr>
          <w:rFonts w:ascii="Verdana" w:hAnsi="Verdana"/>
          <w:b/>
          <w:bCs/>
          <w:sz w:val="20"/>
          <w:szCs w:val="20"/>
        </w:rPr>
      </w:pPr>
    </w:p>
    <w:p w14:paraId="4B295BEA" w14:textId="3A0B4E3F" w:rsidR="00C5056C" w:rsidRPr="00F52C59" w:rsidRDefault="00C5056C" w:rsidP="00927000">
      <w:pPr>
        <w:pStyle w:val="NoSpacing"/>
        <w:jc w:val="both"/>
        <w:rPr>
          <w:rFonts w:ascii="Verdana" w:hAnsi="Verdana"/>
          <w:sz w:val="20"/>
          <w:szCs w:val="20"/>
        </w:rPr>
      </w:pPr>
      <w:r w:rsidRPr="00F52C59">
        <w:rPr>
          <w:rFonts w:ascii="Verdana" w:hAnsi="Verdana"/>
          <w:b/>
          <w:bCs/>
          <w:sz w:val="20"/>
          <w:szCs w:val="20"/>
        </w:rPr>
        <w:t xml:space="preserve">Standard </w:t>
      </w:r>
      <w:r w:rsidR="00F52C59" w:rsidRPr="00F52C59">
        <w:rPr>
          <w:rFonts w:ascii="Verdana" w:hAnsi="Verdana"/>
          <w:b/>
          <w:bCs/>
          <w:sz w:val="20"/>
          <w:szCs w:val="20"/>
        </w:rPr>
        <w:t>m</w:t>
      </w:r>
      <w:r w:rsidRPr="00F52C59">
        <w:rPr>
          <w:rFonts w:ascii="Verdana" w:hAnsi="Verdana"/>
          <w:b/>
          <w:bCs/>
          <w:sz w:val="20"/>
          <w:szCs w:val="20"/>
        </w:rPr>
        <w:t>ail:</w:t>
      </w:r>
      <w:r w:rsidRPr="00F52C59">
        <w:rPr>
          <w:rFonts w:ascii="Verdana" w:hAnsi="Verdana"/>
          <w:sz w:val="20"/>
          <w:szCs w:val="20"/>
        </w:rPr>
        <w:tab/>
      </w:r>
      <w:r w:rsidRPr="00F52C59">
        <w:rPr>
          <w:rFonts w:ascii="Verdana" w:hAnsi="Verdana"/>
          <w:sz w:val="20"/>
          <w:szCs w:val="20"/>
        </w:rPr>
        <w:tab/>
      </w:r>
      <w:r w:rsidRPr="00F52C59">
        <w:rPr>
          <w:rFonts w:ascii="Verdana" w:hAnsi="Verdana"/>
          <w:sz w:val="20"/>
          <w:szCs w:val="20"/>
        </w:rPr>
        <w:tab/>
      </w:r>
      <w:r w:rsidRPr="00F52C59">
        <w:rPr>
          <w:rFonts w:ascii="Verdana" w:hAnsi="Verdana"/>
          <w:sz w:val="20"/>
          <w:szCs w:val="20"/>
        </w:rPr>
        <w:tab/>
      </w:r>
      <w:r w:rsidRPr="00F52C59">
        <w:rPr>
          <w:rFonts w:ascii="Verdana" w:hAnsi="Verdana"/>
          <w:sz w:val="20"/>
          <w:szCs w:val="20"/>
        </w:rPr>
        <w:tab/>
      </w:r>
      <w:r w:rsidR="00341CE8" w:rsidRPr="00F52C59">
        <w:rPr>
          <w:rFonts w:ascii="Verdana" w:hAnsi="Verdana"/>
          <w:b/>
          <w:bCs/>
          <w:sz w:val="20"/>
          <w:szCs w:val="20"/>
        </w:rPr>
        <w:t>FedEx</w:t>
      </w:r>
      <w:r w:rsidR="00F52C59" w:rsidRPr="00F52C59">
        <w:rPr>
          <w:rFonts w:ascii="Verdana" w:hAnsi="Verdana"/>
          <w:b/>
          <w:bCs/>
          <w:sz w:val="20"/>
          <w:szCs w:val="20"/>
        </w:rPr>
        <w:t xml:space="preserve">, </w:t>
      </w:r>
      <w:r w:rsidR="00341CE8" w:rsidRPr="00F52C59">
        <w:rPr>
          <w:rFonts w:ascii="Verdana" w:hAnsi="Verdana"/>
          <w:b/>
          <w:bCs/>
          <w:sz w:val="20"/>
          <w:szCs w:val="20"/>
        </w:rPr>
        <w:t>UPS</w:t>
      </w:r>
      <w:r w:rsidR="00F52C59" w:rsidRPr="00F52C59">
        <w:rPr>
          <w:rFonts w:ascii="Verdana" w:hAnsi="Verdana"/>
          <w:b/>
          <w:bCs/>
          <w:sz w:val="20"/>
          <w:szCs w:val="20"/>
        </w:rPr>
        <w:t xml:space="preserve"> or courier</w:t>
      </w:r>
      <w:r w:rsidRPr="00F52C59">
        <w:rPr>
          <w:rFonts w:ascii="Verdana" w:hAnsi="Verdana"/>
          <w:b/>
          <w:bCs/>
          <w:sz w:val="20"/>
          <w:szCs w:val="20"/>
        </w:rPr>
        <w:t>:</w:t>
      </w:r>
      <w:r w:rsidRPr="00F52C59" w:rsidDel="000613A2">
        <w:rPr>
          <w:rFonts w:ascii="Verdana" w:hAnsi="Verdana"/>
          <w:sz w:val="20"/>
          <w:szCs w:val="20"/>
        </w:rPr>
        <w:t xml:space="preserve"> </w:t>
      </w:r>
    </w:p>
    <w:p w14:paraId="3AEEE943" w14:textId="5D524126" w:rsidR="00C5056C" w:rsidRPr="00F52C59" w:rsidRDefault="00C5056C" w:rsidP="00C5056C">
      <w:pPr>
        <w:pStyle w:val="NoSpacing"/>
        <w:rPr>
          <w:rFonts w:ascii="Verdana" w:hAnsi="Verdana"/>
          <w:sz w:val="20"/>
          <w:szCs w:val="20"/>
        </w:rPr>
      </w:pPr>
      <w:r w:rsidRPr="00F52C59">
        <w:rPr>
          <w:rFonts w:ascii="Verdana" w:hAnsi="Verdana"/>
          <w:sz w:val="20"/>
          <w:szCs w:val="20"/>
        </w:rPr>
        <w:t>C2C Innovative Solutions, Inc.</w:t>
      </w:r>
      <w:r w:rsidRPr="00F52C59">
        <w:rPr>
          <w:rFonts w:ascii="Verdana" w:hAnsi="Verdana"/>
          <w:sz w:val="20"/>
          <w:szCs w:val="20"/>
        </w:rPr>
        <w:tab/>
      </w:r>
      <w:r w:rsidRPr="00F52C59">
        <w:rPr>
          <w:rFonts w:ascii="Verdana" w:hAnsi="Verdana"/>
          <w:sz w:val="20"/>
          <w:szCs w:val="20"/>
        </w:rPr>
        <w:tab/>
      </w:r>
      <w:r w:rsidRPr="00F52C59">
        <w:rPr>
          <w:rFonts w:ascii="Verdana" w:hAnsi="Verdana"/>
          <w:sz w:val="20"/>
          <w:szCs w:val="20"/>
        </w:rPr>
        <w:tab/>
        <w:t>C2C Innovative Solutions, Inc.</w:t>
      </w:r>
    </w:p>
    <w:p w14:paraId="7A778F9F" w14:textId="313E264B" w:rsidR="00C5056C" w:rsidRPr="00F52C59" w:rsidRDefault="00341CE8" w:rsidP="00C5056C">
      <w:pPr>
        <w:pStyle w:val="NoSpacing"/>
        <w:rPr>
          <w:rFonts w:ascii="Verdana" w:hAnsi="Verdana"/>
          <w:sz w:val="20"/>
          <w:szCs w:val="20"/>
        </w:rPr>
      </w:pPr>
      <w:r w:rsidRPr="00F52C59">
        <w:rPr>
          <w:rFonts w:ascii="Verdana" w:hAnsi="Verdana"/>
          <w:sz w:val="20"/>
          <w:szCs w:val="20"/>
        </w:rPr>
        <w:t>P.O. Box 44166</w:t>
      </w:r>
      <w:r w:rsidRPr="00F52C59">
        <w:rPr>
          <w:rFonts w:ascii="Verdana" w:hAnsi="Verdana"/>
          <w:sz w:val="20"/>
          <w:szCs w:val="20"/>
        </w:rPr>
        <w:tab/>
      </w:r>
      <w:r w:rsidRPr="00F52C59">
        <w:rPr>
          <w:rFonts w:ascii="Verdana" w:hAnsi="Verdana"/>
          <w:sz w:val="20"/>
          <w:szCs w:val="20"/>
        </w:rPr>
        <w:tab/>
      </w:r>
      <w:r w:rsidRPr="00F52C59">
        <w:rPr>
          <w:rFonts w:ascii="Verdana" w:hAnsi="Verdana"/>
          <w:sz w:val="20"/>
          <w:szCs w:val="20"/>
        </w:rPr>
        <w:tab/>
      </w:r>
      <w:r w:rsidRPr="00F52C59">
        <w:rPr>
          <w:rFonts w:ascii="Verdana" w:hAnsi="Verdana"/>
          <w:sz w:val="20"/>
          <w:szCs w:val="20"/>
        </w:rPr>
        <w:tab/>
      </w:r>
      <w:r w:rsidRPr="00F52C59">
        <w:rPr>
          <w:rFonts w:ascii="Verdana" w:hAnsi="Verdana"/>
          <w:sz w:val="20"/>
          <w:szCs w:val="20"/>
        </w:rPr>
        <w:tab/>
      </w:r>
      <w:r w:rsidR="00C5056C" w:rsidRPr="00F52C59">
        <w:rPr>
          <w:rFonts w:ascii="Verdana" w:hAnsi="Verdana"/>
          <w:sz w:val="20"/>
          <w:szCs w:val="20"/>
        </w:rPr>
        <w:t xml:space="preserve">301 W. Bay St., Suite </w:t>
      </w:r>
      <w:r w:rsidR="001236A4" w:rsidRPr="00F52C59">
        <w:rPr>
          <w:rFonts w:ascii="Verdana" w:hAnsi="Verdana"/>
          <w:sz w:val="20"/>
          <w:szCs w:val="20"/>
        </w:rPr>
        <w:t>1110</w:t>
      </w:r>
    </w:p>
    <w:p w14:paraId="57CDB042" w14:textId="6BA433B5" w:rsidR="00C5056C" w:rsidRPr="00F52C59" w:rsidRDefault="00C5056C" w:rsidP="00C5056C">
      <w:pPr>
        <w:pStyle w:val="NoSpacing"/>
        <w:rPr>
          <w:rFonts w:ascii="Verdana" w:hAnsi="Verdana"/>
          <w:sz w:val="20"/>
          <w:szCs w:val="20"/>
        </w:rPr>
      </w:pPr>
      <w:r w:rsidRPr="00F52C59">
        <w:rPr>
          <w:rFonts w:ascii="Verdana" w:hAnsi="Verdana"/>
          <w:sz w:val="20"/>
          <w:szCs w:val="20"/>
        </w:rPr>
        <w:t>Ja</w:t>
      </w:r>
      <w:r w:rsidR="008921B6" w:rsidRPr="00F52C59">
        <w:rPr>
          <w:rFonts w:ascii="Verdana" w:hAnsi="Verdana"/>
          <w:sz w:val="20"/>
          <w:szCs w:val="20"/>
        </w:rPr>
        <w:t>cksonville, FL 32231-4166</w:t>
      </w:r>
      <w:r w:rsidR="008921B6" w:rsidRPr="00F52C59">
        <w:rPr>
          <w:rFonts w:ascii="Verdana" w:hAnsi="Verdana"/>
          <w:sz w:val="20"/>
          <w:szCs w:val="20"/>
        </w:rPr>
        <w:tab/>
      </w:r>
      <w:r w:rsidR="008921B6" w:rsidRPr="00F52C59">
        <w:rPr>
          <w:rFonts w:ascii="Verdana" w:hAnsi="Verdana"/>
          <w:sz w:val="20"/>
          <w:szCs w:val="20"/>
        </w:rPr>
        <w:tab/>
      </w:r>
      <w:r w:rsidR="008921B6" w:rsidRPr="00F52C59">
        <w:rPr>
          <w:rFonts w:ascii="Verdana" w:hAnsi="Verdana"/>
          <w:sz w:val="20"/>
          <w:szCs w:val="20"/>
        </w:rPr>
        <w:tab/>
      </w:r>
      <w:r w:rsidR="008921B6" w:rsidRPr="00F52C59">
        <w:rPr>
          <w:rFonts w:ascii="Verdana" w:hAnsi="Verdana"/>
          <w:sz w:val="20"/>
          <w:szCs w:val="20"/>
        </w:rPr>
        <w:tab/>
      </w:r>
      <w:r w:rsidR="004D79F6" w:rsidRPr="00F52C59">
        <w:rPr>
          <w:rFonts w:ascii="Verdana" w:hAnsi="Verdana"/>
          <w:sz w:val="20"/>
          <w:szCs w:val="20"/>
        </w:rPr>
        <w:t>Jacksonville</w:t>
      </w:r>
      <w:r w:rsidRPr="00F52C59">
        <w:rPr>
          <w:rFonts w:ascii="Verdana" w:hAnsi="Verdana"/>
          <w:sz w:val="20"/>
          <w:szCs w:val="20"/>
        </w:rPr>
        <w:t>, FL  32202</w:t>
      </w:r>
    </w:p>
    <w:p w14:paraId="5DA06407" w14:textId="0BBEB344" w:rsidR="00C5056C" w:rsidRPr="00F52C59" w:rsidRDefault="00C5056C" w:rsidP="00C5056C">
      <w:pPr>
        <w:pStyle w:val="NoSpacing"/>
        <w:rPr>
          <w:rFonts w:ascii="Verdana" w:hAnsi="Verdana"/>
          <w:sz w:val="20"/>
          <w:szCs w:val="20"/>
        </w:rPr>
      </w:pPr>
      <w:r w:rsidRPr="00F52C59">
        <w:rPr>
          <w:rFonts w:ascii="Verdana" w:hAnsi="Verdana"/>
          <w:sz w:val="20"/>
          <w:szCs w:val="20"/>
        </w:rPr>
        <w:tab/>
      </w:r>
      <w:r w:rsidRPr="00F52C59">
        <w:rPr>
          <w:rFonts w:ascii="Verdana" w:hAnsi="Verdana"/>
          <w:sz w:val="20"/>
          <w:szCs w:val="20"/>
        </w:rPr>
        <w:tab/>
      </w:r>
      <w:r w:rsidRPr="00F52C59">
        <w:rPr>
          <w:rFonts w:ascii="Verdana" w:hAnsi="Verdana"/>
          <w:sz w:val="20"/>
          <w:szCs w:val="20"/>
        </w:rPr>
        <w:tab/>
      </w:r>
      <w:r w:rsidRPr="00F52C59">
        <w:rPr>
          <w:rFonts w:ascii="Verdana" w:hAnsi="Verdana"/>
          <w:sz w:val="20"/>
          <w:szCs w:val="20"/>
        </w:rPr>
        <w:tab/>
      </w:r>
      <w:r w:rsidRPr="00F52C59">
        <w:rPr>
          <w:rFonts w:ascii="Verdana" w:hAnsi="Verdana"/>
          <w:sz w:val="20"/>
          <w:szCs w:val="20"/>
        </w:rPr>
        <w:tab/>
      </w:r>
      <w:r w:rsidRPr="00F52C59">
        <w:rPr>
          <w:rFonts w:ascii="Verdana" w:hAnsi="Verdana"/>
          <w:sz w:val="20"/>
          <w:szCs w:val="20"/>
        </w:rPr>
        <w:tab/>
        <w:t xml:space="preserve"> </w:t>
      </w:r>
      <w:r w:rsidR="00F52C59" w:rsidRPr="00F52C59">
        <w:rPr>
          <w:rFonts w:ascii="Verdana" w:hAnsi="Verdana"/>
          <w:sz w:val="20"/>
          <w:szCs w:val="20"/>
        </w:rPr>
        <w:tab/>
        <w:t>Phone: (833) 919-0198</w:t>
      </w:r>
    </w:p>
    <w:p w14:paraId="7E240631" w14:textId="5B424EFE" w:rsidR="00C5056C" w:rsidRPr="00E02376" w:rsidRDefault="00C5056C" w:rsidP="00C5056C">
      <w:pPr>
        <w:pStyle w:val="NoSpacing"/>
        <w:jc w:val="center"/>
        <w:rPr>
          <w:rFonts w:ascii="Verdana" w:hAnsi="Verdana"/>
          <w:sz w:val="20"/>
          <w:szCs w:val="20"/>
        </w:rPr>
      </w:pPr>
    </w:p>
    <w:p w14:paraId="0F4A324D" w14:textId="37BC26D7" w:rsidR="00C5056C" w:rsidRPr="00E02376" w:rsidRDefault="00C5056C" w:rsidP="007338C3">
      <w:pPr>
        <w:shd w:val="clear" w:color="auto" w:fill="FFFFFF"/>
        <w:jc w:val="center"/>
        <w:rPr>
          <w:rFonts w:ascii="Verdana" w:hAnsi="Verdana"/>
          <w:sz w:val="20"/>
          <w:szCs w:val="20"/>
        </w:rPr>
      </w:pPr>
    </w:p>
    <w:p w14:paraId="16A91A48" w14:textId="637E8E45" w:rsidR="00A727A1" w:rsidRPr="00A25CE7" w:rsidRDefault="00A25CE7" w:rsidP="00E03541">
      <w:pPr>
        <w:pStyle w:val="NoSpacing"/>
        <w:rPr>
          <w:rFonts w:ascii="Verdana" w:hAnsi="Verdana"/>
          <w:b/>
          <w:sz w:val="32"/>
          <w:szCs w:val="32"/>
        </w:rPr>
      </w:pPr>
      <w:r w:rsidRPr="00A25CE7">
        <w:rPr>
          <w:rFonts w:ascii="Verdana" w:hAnsi="Verdana"/>
          <w:b/>
          <w:sz w:val="32"/>
          <w:szCs w:val="32"/>
        </w:rPr>
        <w:lastRenderedPageBreak/>
        <w:t>I</w:t>
      </w:r>
      <w:r w:rsidR="00F52C59" w:rsidRPr="00A25CE7">
        <w:rPr>
          <w:rFonts w:ascii="Verdana" w:hAnsi="Verdana"/>
          <w:b/>
          <w:sz w:val="32"/>
          <w:szCs w:val="32"/>
        </w:rPr>
        <w:t xml:space="preserve">nformation about </w:t>
      </w:r>
      <w:r w:rsidRPr="00A25CE7">
        <w:rPr>
          <w:rFonts w:ascii="Verdana" w:hAnsi="Verdana"/>
          <w:b/>
          <w:sz w:val="32"/>
          <w:szCs w:val="32"/>
        </w:rPr>
        <w:t xml:space="preserve">your </w:t>
      </w:r>
      <w:r w:rsidR="00F52C59" w:rsidRPr="00A25CE7">
        <w:rPr>
          <w:rFonts w:ascii="Verdana" w:hAnsi="Verdana"/>
          <w:b/>
          <w:sz w:val="32"/>
          <w:szCs w:val="32"/>
        </w:rPr>
        <w:t>appeal</w:t>
      </w:r>
      <w:r w:rsidRPr="00A25CE7">
        <w:rPr>
          <w:rFonts w:ascii="Verdana" w:hAnsi="Verdana"/>
          <w:b/>
          <w:sz w:val="32"/>
          <w:szCs w:val="32"/>
        </w:rPr>
        <w:t xml:space="preserve"> rights</w:t>
      </w:r>
    </w:p>
    <w:p w14:paraId="13A94AC9" w14:textId="77777777" w:rsidR="00A25CE7" w:rsidRDefault="00A25CE7" w:rsidP="00E03541">
      <w:pPr>
        <w:pStyle w:val="NoSpacing"/>
        <w:rPr>
          <w:rFonts w:ascii="Verdana" w:hAnsi="Verdana"/>
          <w:sz w:val="20"/>
          <w:szCs w:val="20"/>
        </w:rPr>
      </w:pPr>
    </w:p>
    <w:p w14:paraId="26C81A5F" w14:textId="6B57AF9F" w:rsidR="00A25CE7" w:rsidRPr="00A25CE7" w:rsidRDefault="00A25CE7" w:rsidP="00A25CE7">
      <w:pPr>
        <w:pStyle w:val="Table2"/>
        <w:spacing w:before="120" w:after="120"/>
        <w:rPr>
          <w:rFonts w:ascii="Verdana" w:hAnsi="Verdana" w:cs="Times New Roman"/>
          <w:b/>
          <w:szCs w:val="24"/>
        </w:rPr>
      </w:pPr>
      <w:r w:rsidRPr="00A25CE7">
        <w:rPr>
          <w:rFonts w:ascii="Verdana" w:hAnsi="Verdana" w:cs="Times New Roman"/>
          <w:b/>
          <w:szCs w:val="24"/>
        </w:rPr>
        <w:t>There are 2 kinds of appeals you can request</w:t>
      </w:r>
    </w:p>
    <w:p w14:paraId="65A88307" w14:textId="77777777" w:rsidR="00A25CE7" w:rsidRPr="00E02376" w:rsidRDefault="00A25CE7" w:rsidP="00A25CE7">
      <w:pPr>
        <w:tabs>
          <w:tab w:val="clear" w:pos="720"/>
          <w:tab w:val="clear" w:pos="1440"/>
          <w:tab w:val="clear" w:pos="2160"/>
          <w:tab w:val="clear" w:pos="2880"/>
        </w:tabs>
        <w:spacing w:after="60"/>
        <w:rPr>
          <w:rFonts w:ascii="Verdana" w:hAnsi="Verdana"/>
          <w:b/>
          <w:sz w:val="20"/>
          <w:szCs w:val="20"/>
        </w:rPr>
      </w:pPr>
      <w:r w:rsidRPr="00E02376">
        <w:rPr>
          <w:rFonts w:ascii="Verdana" w:hAnsi="Verdana"/>
          <w:b/>
          <w:sz w:val="20"/>
          <w:szCs w:val="20"/>
        </w:rPr>
        <w:t>Expedited</w:t>
      </w:r>
      <w:r w:rsidRPr="00E02376">
        <w:rPr>
          <w:rFonts w:ascii="Verdana" w:hAnsi="Verdana"/>
          <w:sz w:val="20"/>
          <w:szCs w:val="20"/>
        </w:rPr>
        <w:t xml:space="preserve"> </w:t>
      </w:r>
      <w:r w:rsidRPr="00E02376">
        <w:rPr>
          <w:rFonts w:ascii="Verdana" w:hAnsi="Verdana"/>
          <w:b/>
          <w:sz w:val="20"/>
          <w:szCs w:val="20"/>
        </w:rPr>
        <w:t>(72 hours)</w:t>
      </w:r>
    </w:p>
    <w:p w14:paraId="7B70AF4C" w14:textId="77777777" w:rsidR="00A25CE7" w:rsidRPr="00E02376" w:rsidRDefault="00A25CE7" w:rsidP="00A25CE7">
      <w:pPr>
        <w:tabs>
          <w:tab w:val="clear" w:pos="720"/>
          <w:tab w:val="clear" w:pos="1440"/>
          <w:tab w:val="clear" w:pos="2160"/>
          <w:tab w:val="clear" w:pos="2880"/>
        </w:tabs>
        <w:rPr>
          <w:rFonts w:ascii="Verdana" w:hAnsi="Verdana"/>
          <w:sz w:val="20"/>
          <w:szCs w:val="20"/>
        </w:rPr>
      </w:pPr>
      <w:r w:rsidRPr="00E02376">
        <w:rPr>
          <w:rFonts w:ascii="Verdana" w:hAnsi="Verdana"/>
          <w:sz w:val="20"/>
          <w:szCs w:val="20"/>
        </w:rPr>
        <w:t>You can request an expedited (fast) appeal for cases that involve coverage, if you or your doctor believes that your health could be seriously harmed by waiting up to 7 days for a decision.  If your request to expedite is granted, the independent reviewer must give you a decision no later than 72 hours after receiving your appeal (the timeframe may be extended in limited circumstances).</w:t>
      </w:r>
    </w:p>
    <w:p w14:paraId="2D01F6F7" w14:textId="77777777" w:rsidR="00A25CE7" w:rsidRPr="00E02376" w:rsidRDefault="00A25CE7" w:rsidP="00A25CE7">
      <w:pPr>
        <w:tabs>
          <w:tab w:val="clear" w:pos="720"/>
          <w:tab w:val="clear" w:pos="1440"/>
          <w:tab w:val="clear" w:pos="2160"/>
          <w:tab w:val="clear" w:pos="2880"/>
        </w:tabs>
        <w:rPr>
          <w:rFonts w:ascii="Verdana" w:hAnsi="Verdana"/>
          <w:sz w:val="20"/>
          <w:szCs w:val="20"/>
        </w:rPr>
      </w:pPr>
      <w:r w:rsidRPr="00E02376">
        <w:rPr>
          <w:rFonts w:ascii="Verdana" w:hAnsi="Verdana"/>
          <w:sz w:val="20"/>
          <w:szCs w:val="20"/>
        </w:rPr>
        <w:t xml:space="preserve"> </w:t>
      </w:r>
    </w:p>
    <w:p w14:paraId="3F6C1B0D" w14:textId="77777777" w:rsidR="00A25CE7" w:rsidRPr="00E02376" w:rsidRDefault="00A25CE7" w:rsidP="00A25CE7">
      <w:pPr>
        <w:numPr>
          <w:ilvl w:val="0"/>
          <w:numId w:val="11"/>
        </w:numPr>
        <w:tabs>
          <w:tab w:val="clear" w:pos="720"/>
          <w:tab w:val="clear" w:pos="1440"/>
          <w:tab w:val="clear" w:pos="2160"/>
          <w:tab w:val="clear" w:pos="2880"/>
        </w:tabs>
        <w:spacing w:after="160"/>
        <w:ind w:left="432"/>
        <w:rPr>
          <w:rFonts w:ascii="Verdana" w:hAnsi="Verdana"/>
          <w:sz w:val="20"/>
          <w:szCs w:val="20"/>
        </w:rPr>
      </w:pPr>
      <w:r w:rsidRPr="00E02376">
        <w:rPr>
          <w:rFonts w:ascii="Verdana" w:hAnsi="Verdana"/>
          <w:b/>
          <w:sz w:val="20"/>
          <w:szCs w:val="20"/>
        </w:rPr>
        <w:t>If the doctor who prescribed the drug(s)</w:t>
      </w:r>
      <w:r w:rsidRPr="00E02376">
        <w:rPr>
          <w:rFonts w:ascii="Verdana" w:hAnsi="Verdana"/>
          <w:sz w:val="20"/>
          <w:szCs w:val="20"/>
        </w:rPr>
        <w:t xml:space="preserve"> asks for an expedited appeal for you, or supports you in asking for one, and the doctor indicates that waiting for 7 days could seriously harm your health, </w:t>
      </w:r>
      <w:r w:rsidRPr="00E02376">
        <w:rPr>
          <w:rFonts w:ascii="Verdana" w:hAnsi="Verdana"/>
          <w:b/>
          <w:sz w:val="20"/>
          <w:szCs w:val="20"/>
        </w:rPr>
        <w:t>the independent reviewer will automatically expedite the appeal.</w:t>
      </w:r>
    </w:p>
    <w:p w14:paraId="315699D7" w14:textId="34219600" w:rsidR="00A25CE7" w:rsidRPr="00E02376" w:rsidRDefault="00A25CE7" w:rsidP="00A25CE7">
      <w:pPr>
        <w:numPr>
          <w:ilvl w:val="0"/>
          <w:numId w:val="11"/>
        </w:numPr>
        <w:tabs>
          <w:tab w:val="clear" w:pos="720"/>
          <w:tab w:val="clear" w:pos="1440"/>
          <w:tab w:val="clear" w:pos="2160"/>
          <w:tab w:val="clear" w:pos="2880"/>
          <w:tab w:val="num" w:pos="72"/>
        </w:tabs>
        <w:spacing w:after="160"/>
        <w:ind w:left="432"/>
        <w:rPr>
          <w:rFonts w:ascii="Verdana" w:hAnsi="Verdana"/>
          <w:sz w:val="20"/>
          <w:szCs w:val="20"/>
        </w:rPr>
      </w:pPr>
      <w:r w:rsidRPr="00E02376">
        <w:rPr>
          <w:rFonts w:ascii="Verdana" w:hAnsi="Verdana"/>
          <w:sz w:val="20"/>
          <w:szCs w:val="20"/>
        </w:rPr>
        <w:t>If you ask for an expedited appeal without support from a doctor, the independent reviewer will decide if your health requires an expedited appeal.  If you don</w:t>
      </w:r>
      <w:r w:rsidR="00AF5D52">
        <w:rPr>
          <w:rFonts w:ascii="Verdana" w:hAnsi="Verdana"/>
          <w:sz w:val="20"/>
          <w:szCs w:val="20"/>
        </w:rPr>
        <w:t>’</w:t>
      </w:r>
      <w:r w:rsidRPr="00E02376">
        <w:rPr>
          <w:rFonts w:ascii="Verdana" w:hAnsi="Verdana"/>
          <w:sz w:val="20"/>
          <w:szCs w:val="20"/>
        </w:rPr>
        <w:t>t get an expedited appeal, your appeal will be decided within 7 days.</w:t>
      </w:r>
    </w:p>
    <w:p w14:paraId="625897F5" w14:textId="28E84C4A" w:rsidR="00A25CE7" w:rsidRPr="00E02376" w:rsidRDefault="00A25CE7" w:rsidP="00A25CE7">
      <w:pPr>
        <w:numPr>
          <w:ilvl w:val="0"/>
          <w:numId w:val="11"/>
        </w:numPr>
        <w:tabs>
          <w:tab w:val="clear" w:pos="720"/>
          <w:tab w:val="clear" w:pos="1440"/>
          <w:tab w:val="clear" w:pos="2160"/>
          <w:tab w:val="clear" w:pos="2880"/>
          <w:tab w:val="num" w:pos="72"/>
        </w:tabs>
        <w:ind w:left="432"/>
        <w:rPr>
          <w:rFonts w:ascii="Verdana" w:hAnsi="Verdana"/>
          <w:sz w:val="20"/>
          <w:szCs w:val="20"/>
        </w:rPr>
      </w:pPr>
      <w:r w:rsidRPr="00E02376">
        <w:rPr>
          <w:rFonts w:ascii="Verdana" w:hAnsi="Verdana"/>
          <w:sz w:val="20"/>
          <w:szCs w:val="20"/>
        </w:rPr>
        <w:t xml:space="preserve">Your appeal </w:t>
      </w:r>
      <w:r w:rsidR="00AF5D52">
        <w:rPr>
          <w:rFonts w:ascii="Verdana" w:hAnsi="Verdana"/>
          <w:sz w:val="20"/>
          <w:szCs w:val="20"/>
        </w:rPr>
        <w:t>won’t</w:t>
      </w:r>
      <w:r w:rsidRPr="00E02376">
        <w:rPr>
          <w:rFonts w:ascii="Verdana" w:hAnsi="Verdana"/>
          <w:sz w:val="20"/>
          <w:szCs w:val="20"/>
        </w:rPr>
        <w:t xml:space="preserve"> be expedited if you already received the drug you</w:t>
      </w:r>
      <w:r w:rsidR="00AF5D52">
        <w:rPr>
          <w:rFonts w:ascii="Verdana" w:hAnsi="Verdana"/>
          <w:sz w:val="20"/>
          <w:szCs w:val="20"/>
        </w:rPr>
        <w:t>’</w:t>
      </w:r>
      <w:r w:rsidRPr="00E02376">
        <w:rPr>
          <w:rFonts w:ascii="Verdana" w:hAnsi="Verdana"/>
          <w:sz w:val="20"/>
          <w:szCs w:val="20"/>
        </w:rPr>
        <w:t>re appealing.</w:t>
      </w:r>
    </w:p>
    <w:p w14:paraId="7BCA7D73" w14:textId="77777777" w:rsidR="00A25CE7" w:rsidRPr="00E02376" w:rsidRDefault="00A25CE7" w:rsidP="00A25CE7">
      <w:pPr>
        <w:tabs>
          <w:tab w:val="clear" w:pos="720"/>
          <w:tab w:val="clear" w:pos="1440"/>
          <w:tab w:val="clear" w:pos="2160"/>
          <w:tab w:val="clear" w:pos="2880"/>
        </w:tabs>
        <w:rPr>
          <w:rFonts w:ascii="Verdana" w:hAnsi="Verdana"/>
          <w:b/>
          <w:sz w:val="20"/>
          <w:szCs w:val="20"/>
        </w:rPr>
      </w:pPr>
    </w:p>
    <w:p w14:paraId="223B90C0" w14:textId="77777777" w:rsidR="00A25CE7" w:rsidRPr="00E02376" w:rsidRDefault="00A25CE7" w:rsidP="00A25CE7">
      <w:pPr>
        <w:tabs>
          <w:tab w:val="clear" w:pos="720"/>
          <w:tab w:val="clear" w:pos="1440"/>
          <w:tab w:val="clear" w:pos="2160"/>
          <w:tab w:val="clear" w:pos="2880"/>
        </w:tabs>
        <w:rPr>
          <w:rFonts w:ascii="Verdana" w:hAnsi="Verdana"/>
          <w:b/>
          <w:sz w:val="20"/>
          <w:szCs w:val="20"/>
        </w:rPr>
      </w:pPr>
      <w:r w:rsidRPr="00E02376">
        <w:rPr>
          <w:rFonts w:ascii="Verdana" w:hAnsi="Verdana"/>
          <w:b/>
          <w:sz w:val="20"/>
          <w:szCs w:val="20"/>
        </w:rPr>
        <w:t xml:space="preserve">Standard (7 days) </w:t>
      </w:r>
    </w:p>
    <w:p w14:paraId="6F7A9656" w14:textId="576DE513" w:rsidR="00A25CE7" w:rsidRPr="00E02376" w:rsidRDefault="00A25CE7" w:rsidP="00A25CE7">
      <w:pPr>
        <w:tabs>
          <w:tab w:val="clear" w:pos="720"/>
          <w:tab w:val="clear" w:pos="1440"/>
          <w:tab w:val="clear" w:pos="2160"/>
          <w:tab w:val="clear" w:pos="2880"/>
        </w:tabs>
        <w:rPr>
          <w:rFonts w:ascii="Verdana" w:hAnsi="Verdana"/>
          <w:sz w:val="20"/>
          <w:szCs w:val="20"/>
        </w:rPr>
      </w:pPr>
      <w:r w:rsidRPr="00E02376">
        <w:rPr>
          <w:rFonts w:ascii="Verdana" w:hAnsi="Verdana"/>
          <w:sz w:val="20"/>
          <w:szCs w:val="20"/>
        </w:rPr>
        <w:t xml:space="preserve">You can request a standard appeal for a case involving coverage or payment.  The independent reviewer must give you a decision no later than 7 days after </w:t>
      </w:r>
      <w:r>
        <w:rPr>
          <w:rFonts w:ascii="Verdana" w:hAnsi="Verdana"/>
          <w:sz w:val="20"/>
          <w:szCs w:val="20"/>
        </w:rPr>
        <w:t>they get</w:t>
      </w:r>
      <w:r w:rsidRPr="00E02376">
        <w:rPr>
          <w:rFonts w:ascii="Verdana" w:hAnsi="Verdana"/>
          <w:sz w:val="20"/>
          <w:szCs w:val="20"/>
        </w:rPr>
        <w:t xml:space="preserve"> your appeal.  </w:t>
      </w:r>
    </w:p>
    <w:p w14:paraId="4CE65FA5" w14:textId="77777777" w:rsidR="00A25CE7" w:rsidRPr="00E02376" w:rsidRDefault="00A25CE7" w:rsidP="00A25CE7">
      <w:pPr>
        <w:tabs>
          <w:tab w:val="clear" w:pos="720"/>
          <w:tab w:val="clear" w:pos="1440"/>
          <w:tab w:val="clear" w:pos="2160"/>
          <w:tab w:val="clear" w:pos="2880"/>
        </w:tabs>
        <w:rPr>
          <w:rFonts w:ascii="Verdana" w:hAnsi="Verdana"/>
          <w:sz w:val="20"/>
          <w:szCs w:val="20"/>
        </w:rPr>
      </w:pPr>
    </w:p>
    <w:p w14:paraId="287C465F" w14:textId="66761D58" w:rsidR="00A25CE7" w:rsidRPr="00A25CE7" w:rsidRDefault="00A25CE7" w:rsidP="00AF5D52">
      <w:pPr>
        <w:pStyle w:val="Table2"/>
        <w:spacing w:after="120"/>
        <w:rPr>
          <w:rFonts w:ascii="Verdana" w:hAnsi="Verdana" w:cs="Times New Roman"/>
          <w:sz w:val="20"/>
          <w:szCs w:val="20"/>
        </w:rPr>
      </w:pPr>
      <w:r w:rsidRPr="00E02376">
        <w:rPr>
          <w:rFonts w:ascii="Verdana" w:hAnsi="Verdana" w:cs="Times New Roman"/>
          <w:sz w:val="20"/>
          <w:szCs w:val="20"/>
        </w:rPr>
        <w:t>Th</w:t>
      </w:r>
      <w:r w:rsidR="00AF5D52">
        <w:rPr>
          <w:rFonts w:ascii="Verdana" w:hAnsi="Verdana" w:cs="Times New Roman"/>
          <w:sz w:val="20"/>
          <w:szCs w:val="20"/>
        </w:rPr>
        <w:t>is</w:t>
      </w:r>
      <w:r w:rsidRPr="00E02376">
        <w:rPr>
          <w:rFonts w:ascii="Verdana" w:hAnsi="Verdana" w:cs="Times New Roman"/>
          <w:sz w:val="20"/>
          <w:szCs w:val="20"/>
        </w:rPr>
        <w:t xml:space="preserve"> timeframe may be extended if your case involves an exception </w:t>
      </w:r>
      <w:r w:rsidR="00420742" w:rsidRPr="00E02376">
        <w:rPr>
          <w:rFonts w:ascii="Verdana" w:hAnsi="Verdana" w:cs="Times New Roman"/>
          <w:sz w:val="20"/>
          <w:szCs w:val="20"/>
        </w:rPr>
        <w:t>request,</w:t>
      </w:r>
      <w:r w:rsidRPr="00E02376">
        <w:rPr>
          <w:rFonts w:ascii="Verdana" w:hAnsi="Verdana" w:cs="Times New Roman"/>
          <w:sz w:val="20"/>
          <w:szCs w:val="20"/>
        </w:rPr>
        <w:t xml:space="preserve"> and we have</w:t>
      </w:r>
      <w:r>
        <w:rPr>
          <w:rFonts w:ascii="Verdana" w:hAnsi="Verdana" w:cs="Times New Roman"/>
          <w:sz w:val="20"/>
          <w:szCs w:val="20"/>
        </w:rPr>
        <w:t>n’</w:t>
      </w:r>
      <w:r w:rsidRPr="00E02376">
        <w:rPr>
          <w:rFonts w:ascii="Verdana" w:hAnsi="Verdana" w:cs="Times New Roman"/>
          <w:sz w:val="20"/>
          <w:szCs w:val="20"/>
        </w:rPr>
        <w:t xml:space="preserve">t received the </w:t>
      </w:r>
      <w:r>
        <w:rPr>
          <w:rFonts w:ascii="Verdana" w:hAnsi="Verdana" w:cs="Times New Roman"/>
          <w:sz w:val="20"/>
          <w:szCs w:val="20"/>
        </w:rPr>
        <w:t xml:space="preserve">supporting </w:t>
      </w:r>
      <w:r w:rsidRPr="00E02376">
        <w:rPr>
          <w:rFonts w:ascii="Verdana" w:hAnsi="Verdana" w:cs="Times New Roman"/>
          <w:sz w:val="20"/>
          <w:szCs w:val="20"/>
        </w:rPr>
        <w:t xml:space="preserve">statement from your doctor or prescriber. The timeframe also may be extended when the person acting for you files an appeal </w:t>
      </w:r>
      <w:r w:rsidR="00420742" w:rsidRPr="00E02376">
        <w:rPr>
          <w:rFonts w:ascii="Verdana" w:hAnsi="Verdana" w:cs="Times New Roman"/>
          <w:sz w:val="20"/>
          <w:szCs w:val="20"/>
        </w:rPr>
        <w:t>request</w:t>
      </w:r>
      <w:r w:rsidR="00420742">
        <w:rPr>
          <w:rFonts w:ascii="Verdana" w:hAnsi="Verdana" w:cs="Times New Roman"/>
          <w:sz w:val="20"/>
          <w:szCs w:val="20"/>
        </w:rPr>
        <w:t xml:space="preserve"> but</w:t>
      </w:r>
      <w:r w:rsidRPr="00E02376">
        <w:rPr>
          <w:rFonts w:ascii="Verdana" w:hAnsi="Verdana" w:cs="Times New Roman"/>
          <w:sz w:val="20"/>
          <w:szCs w:val="20"/>
        </w:rPr>
        <w:t xml:space="preserve"> doesn</w:t>
      </w:r>
      <w:r>
        <w:rPr>
          <w:rFonts w:ascii="Verdana" w:hAnsi="Verdana" w:cs="Times New Roman"/>
          <w:sz w:val="20"/>
          <w:szCs w:val="20"/>
        </w:rPr>
        <w:t>’</w:t>
      </w:r>
      <w:r w:rsidRPr="00E02376">
        <w:rPr>
          <w:rFonts w:ascii="Verdana" w:hAnsi="Verdana" w:cs="Times New Roman"/>
          <w:sz w:val="20"/>
          <w:szCs w:val="20"/>
        </w:rPr>
        <w:t xml:space="preserve">t submit </w:t>
      </w:r>
      <w:r>
        <w:rPr>
          <w:rFonts w:ascii="Verdana" w:hAnsi="Verdana" w:cs="Times New Roman"/>
          <w:sz w:val="20"/>
          <w:szCs w:val="20"/>
        </w:rPr>
        <w:t>the right</w:t>
      </w:r>
      <w:r w:rsidRPr="00E02376">
        <w:rPr>
          <w:rFonts w:ascii="Verdana" w:hAnsi="Verdana" w:cs="Times New Roman"/>
          <w:sz w:val="20"/>
          <w:szCs w:val="20"/>
        </w:rPr>
        <w:t xml:space="preserve"> documentation of representation. In both situations, the independent reviewer may stop the clock for up to 14 days to get this information. </w:t>
      </w:r>
    </w:p>
    <w:p w14:paraId="2F96728F" w14:textId="06D37589" w:rsidR="00A25CE7" w:rsidRPr="00A25CE7" w:rsidRDefault="00A25CE7" w:rsidP="00AF5D52">
      <w:pPr>
        <w:pStyle w:val="Table2"/>
        <w:spacing w:before="240" w:after="120"/>
        <w:rPr>
          <w:rFonts w:ascii="Verdana" w:hAnsi="Verdana" w:cs="Times New Roman"/>
          <w:b/>
          <w:szCs w:val="24"/>
        </w:rPr>
      </w:pPr>
      <w:r w:rsidRPr="00A25CE7">
        <w:rPr>
          <w:rFonts w:ascii="Verdana" w:hAnsi="Verdana" w:cs="Times New Roman"/>
          <w:b/>
          <w:szCs w:val="24"/>
        </w:rPr>
        <w:t xml:space="preserve">What </w:t>
      </w:r>
      <w:r>
        <w:rPr>
          <w:rFonts w:ascii="Verdana" w:hAnsi="Verdana" w:cs="Times New Roman"/>
          <w:b/>
          <w:szCs w:val="24"/>
        </w:rPr>
        <w:t>h</w:t>
      </w:r>
      <w:r w:rsidRPr="00A25CE7">
        <w:rPr>
          <w:rFonts w:ascii="Verdana" w:hAnsi="Verdana" w:cs="Times New Roman"/>
          <w:b/>
          <w:szCs w:val="24"/>
        </w:rPr>
        <w:t xml:space="preserve">appens </w:t>
      </w:r>
      <w:r>
        <w:rPr>
          <w:rFonts w:ascii="Verdana" w:hAnsi="Verdana" w:cs="Times New Roman"/>
          <w:b/>
          <w:szCs w:val="24"/>
        </w:rPr>
        <w:t>n</w:t>
      </w:r>
      <w:r w:rsidRPr="00A25CE7">
        <w:rPr>
          <w:rFonts w:ascii="Verdana" w:hAnsi="Verdana" w:cs="Times New Roman"/>
          <w:b/>
          <w:szCs w:val="24"/>
        </w:rPr>
        <w:t>ext</w:t>
      </w:r>
    </w:p>
    <w:p w14:paraId="08D7568D" w14:textId="347C8118" w:rsidR="00A25CE7" w:rsidRPr="00E02376" w:rsidRDefault="00A25CE7" w:rsidP="00A25CE7">
      <w:pPr>
        <w:tabs>
          <w:tab w:val="clear" w:pos="720"/>
          <w:tab w:val="clear" w:pos="1440"/>
          <w:tab w:val="clear" w:pos="2160"/>
          <w:tab w:val="clear" w:pos="2880"/>
        </w:tabs>
        <w:rPr>
          <w:ins w:id="0" w:author="Heather Holland" w:date="2024-01-17T16:04:00Z"/>
          <w:rFonts w:ascii="Verdana" w:hAnsi="Verdana"/>
          <w:sz w:val="20"/>
          <w:szCs w:val="20"/>
        </w:rPr>
      </w:pPr>
      <w:r w:rsidRPr="00E02376">
        <w:rPr>
          <w:rFonts w:ascii="Verdana" w:hAnsi="Verdana"/>
          <w:sz w:val="20"/>
          <w:szCs w:val="20"/>
        </w:rPr>
        <w:t xml:space="preserve">If you appeal, the independent reviewer will review your case and give you a decision.  If any of the prescription drugs you </w:t>
      </w:r>
      <w:r>
        <w:rPr>
          <w:rFonts w:ascii="Verdana" w:hAnsi="Verdana"/>
          <w:sz w:val="20"/>
          <w:szCs w:val="20"/>
        </w:rPr>
        <w:t>asked for</w:t>
      </w:r>
      <w:r w:rsidRPr="00E02376">
        <w:rPr>
          <w:rFonts w:ascii="Verdana" w:hAnsi="Verdana"/>
          <w:sz w:val="20"/>
          <w:szCs w:val="20"/>
        </w:rPr>
        <w:t xml:space="preserve"> are still denied, you can appeal to an administrative law judge (ALJ) if the value of your appeal is at least </w:t>
      </w:r>
      <w:r w:rsidRPr="00E02376">
        <w:rPr>
          <w:rFonts w:ascii="Verdana" w:hAnsi="Verdana"/>
          <w:i/>
          <w:sz w:val="20"/>
          <w:szCs w:val="20"/>
        </w:rPr>
        <w:t>[insert AIC amount]</w:t>
      </w:r>
      <w:r w:rsidRPr="00E02376">
        <w:rPr>
          <w:rFonts w:ascii="Verdana" w:hAnsi="Verdana"/>
          <w:sz w:val="20"/>
          <w:szCs w:val="20"/>
        </w:rPr>
        <w:t>.  If you disagree with the ALJ decision, you</w:t>
      </w:r>
      <w:r>
        <w:rPr>
          <w:rFonts w:ascii="Verdana" w:hAnsi="Verdana"/>
          <w:sz w:val="20"/>
          <w:szCs w:val="20"/>
        </w:rPr>
        <w:t>’</w:t>
      </w:r>
      <w:r w:rsidRPr="00E02376">
        <w:rPr>
          <w:rFonts w:ascii="Verdana" w:hAnsi="Verdana"/>
          <w:sz w:val="20"/>
          <w:szCs w:val="20"/>
        </w:rPr>
        <w:t>ll have the right to further appeal.  You</w:t>
      </w:r>
      <w:r>
        <w:rPr>
          <w:rFonts w:ascii="Verdana" w:hAnsi="Verdana"/>
          <w:sz w:val="20"/>
          <w:szCs w:val="20"/>
        </w:rPr>
        <w:t>’</w:t>
      </w:r>
      <w:r w:rsidRPr="00E02376">
        <w:rPr>
          <w:rFonts w:ascii="Verdana" w:hAnsi="Verdana"/>
          <w:sz w:val="20"/>
          <w:szCs w:val="20"/>
        </w:rPr>
        <w:t>ll be notified of your appeal rights if this happens</w:t>
      </w:r>
      <w:ins w:id="1" w:author="Heather Holland" w:date="2024-01-17T16:04:00Z">
        <w:r w:rsidRPr="00E02376">
          <w:rPr>
            <w:rFonts w:ascii="Verdana" w:hAnsi="Verdana"/>
            <w:sz w:val="20"/>
            <w:szCs w:val="20"/>
          </w:rPr>
          <w:t>.</w:t>
        </w:r>
      </w:ins>
    </w:p>
    <w:p w14:paraId="4820201C" w14:textId="77777777" w:rsidR="00A25CE7" w:rsidRPr="00E02376" w:rsidRDefault="00A25CE7" w:rsidP="00A25CE7">
      <w:pPr>
        <w:tabs>
          <w:tab w:val="clear" w:pos="720"/>
          <w:tab w:val="clear" w:pos="1440"/>
          <w:tab w:val="clear" w:pos="2160"/>
          <w:tab w:val="clear" w:pos="2880"/>
        </w:tabs>
        <w:rPr>
          <w:ins w:id="2" w:author="Heather Holland" w:date="2024-01-17T16:04:00Z"/>
          <w:rFonts w:ascii="Verdana" w:hAnsi="Verdana"/>
          <w:sz w:val="20"/>
          <w:szCs w:val="20"/>
        </w:rPr>
      </w:pPr>
    </w:p>
    <w:p w14:paraId="137CB78E" w14:textId="77777777" w:rsidR="00A25CE7" w:rsidRPr="00A25CE7" w:rsidRDefault="00A25CE7" w:rsidP="00A25CE7">
      <w:pPr>
        <w:pStyle w:val="Table2"/>
        <w:spacing w:before="120" w:after="120"/>
        <w:rPr>
          <w:rFonts w:ascii="Verdana" w:hAnsi="Verdana" w:cs="Times New Roman"/>
          <w:b/>
          <w:szCs w:val="24"/>
        </w:rPr>
      </w:pPr>
      <w:r w:rsidRPr="00A25CE7">
        <w:rPr>
          <w:rFonts w:ascii="Verdana" w:hAnsi="Verdana" w:cs="Times New Roman"/>
          <w:b/>
          <w:szCs w:val="24"/>
        </w:rPr>
        <w:t>Get help &amp; more information</w:t>
      </w:r>
    </w:p>
    <w:p w14:paraId="11F4EB1E" w14:textId="77777777" w:rsidR="009E25FA" w:rsidRDefault="00A25CE7" w:rsidP="009E25FA">
      <w:pPr>
        <w:pStyle w:val="Table2"/>
        <w:rPr>
          <w:rFonts w:ascii="Verdana" w:hAnsi="Verdana" w:cs="Times New Roman"/>
          <w:sz w:val="20"/>
          <w:szCs w:val="20"/>
        </w:rPr>
      </w:pPr>
      <w:r w:rsidRPr="00A25CE7">
        <w:rPr>
          <w:rFonts w:ascii="Verdana" w:hAnsi="Verdana" w:cs="Times New Roman"/>
          <w:sz w:val="20"/>
          <w:szCs w:val="20"/>
        </w:rPr>
        <w:t>For more information about your appeal rights, call us or see your Evidence of Coverage.</w:t>
      </w:r>
      <w:ins w:id="3" w:author="Edmondson, Coretta (CMS/CM)" w:date="2024-11-05T08:30:00Z" w16du:dateUtc="2024-11-05T13:30:00Z">
        <w:r w:rsidR="009E25FA">
          <w:rPr>
            <w:rFonts w:ascii="Verdana" w:hAnsi="Verdana" w:cs="Times New Roman"/>
            <w:sz w:val="20"/>
            <w:szCs w:val="20"/>
          </w:rPr>
          <w:t xml:space="preserve">  </w:t>
        </w:r>
      </w:ins>
    </w:p>
    <w:p w14:paraId="21AACB71" w14:textId="77777777" w:rsidR="009E25FA" w:rsidRDefault="009E25FA" w:rsidP="009E25FA">
      <w:pPr>
        <w:pStyle w:val="Table2"/>
        <w:rPr>
          <w:rFonts w:ascii="Verdana" w:hAnsi="Verdana" w:cs="Times New Roman"/>
          <w:sz w:val="20"/>
          <w:szCs w:val="20"/>
        </w:rPr>
      </w:pPr>
    </w:p>
    <w:p w14:paraId="329A6CD9" w14:textId="7320DF14" w:rsidR="00A25CE7" w:rsidRPr="00E02376" w:rsidRDefault="00A25CE7" w:rsidP="00A25CE7">
      <w:pPr>
        <w:tabs>
          <w:tab w:val="clear" w:pos="720"/>
          <w:tab w:val="clear" w:pos="1440"/>
          <w:tab w:val="clear" w:pos="2160"/>
          <w:tab w:val="clear" w:pos="2880"/>
        </w:tabs>
        <w:rPr>
          <w:rFonts w:ascii="Verdana" w:hAnsi="Verdana"/>
          <w:sz w:val="20"/>
          <w:szCs w:val="20"/>
        </w:rPr>
      </w:pPr>
      <w:r w:rsidRPr="00E02376">
        <w:rPr>
          <w:rFonts w:ascii="Verdana" w:hAnsi="Verdana"/>
          <w:sz w:val="20"/>
          <w:szCs w:val="20"/>
        </w:rPr>
        <w:t>Toll Free:</w:t>
      </w:r>
    </w:p>
    <w:p w14:paraId="694E8564" w14:textId="7367D38A" w:rsidR="00A25CE7" w:rsidRPr="00E02376" w:rsidRDefault="00A25CE7" w:rsidP="00A25CE7">
      <w:pPr>
        <w:tabs>
          <w:tab w:val="clear" w:pos="720"/>
          <w:tab w:val="clear" w:pos="1440"/>
          <w:tab w:val="clear" w:pos="2160"/>
          <w:tab w:val="clear" w:pos="2880"/>
        </w:tabs>
        <w:rPr>
          <w:rFonts w:ascii="Verdana" w:hAnsi="Verdana"/>
          <w:sz w:val="20"/>
          <w:szCs w:val="20"/>
        </w:rPr>
      </w:pPr>
      <w:r w:rsidRPr="00E02376">
        <w:rPr>
          <w:rFonts w:ascii="Verdana" w:hAnsi="Verdana"/>
          <w:sz w:val="20"/>
          <w:szCs w:val="20"/>
        </w:rPr>
        <w:t>TTY:</w:t>
      </w:r>
    </w:p>
    <w:p w14:paraId="4C346926" w14:textId="712B43E0" w:rsidR="00A25CE7" w:rsidDel="009E25FA" w:rsidRDefault="00A25CE7" w:rsidP="00A25CE7">
      <w:pPr>
        <w:tabs>
          <w:tab w:val="clear" w:pos="720"/>
          <w:tab w:val="clear" w:pos="1440"/>
          <w:tab w:val="clear" w:pos="2160"/>
          <w:tab w:val="clear" w:pos="2880"/>
        </w:tabs>
        <w:rPr>
          <w:del w:id="4" w:author="Edmondson, Coretta (CMS/CM)" w:date="2024-11-05T08:29:00Z" w16du:dateUtc="2024-11-05T13:29:00Z"/>
          <w:rFonts w:ascii="Verdana" w:hAnsi="Verdana"/>
          <w:sz w:val="20"/>
          <w:szCs w:val="20"/>
          <w:u w:val="single"/>
        </w:rPr>
      </w:pPr>
    </w:p>
    <w:p w14:paraId="04602EE4" w14:textId="29F46AB1" w:rsidR="00A25CE7" w:rsidRPr="00A25CE7" w:rsidRDefault="00A25CE7" w:rsidP="00A25CE7">
      <w:pPr>
        <w:tabs>
          <w:tab w:val="clear" w:pos="720"/>
          <w:tab w:val="clear" w:pos="1440"/>
          <w:tab w:val="clear" w:pos="2160"/>
          <w:tab w:val="clear" w:pos="2880"/>
        </w:tabs>
        <w:rPr>
          <w:rFonts w:ascii="Verdana" w:hAnsi="Verdana"/>
          <w:b/>
          <w:bCs/>
          <w:sz w:val="20"/>
          <w:szCs w:val="20"/>
        </w:rPr>
      </w:pPr>
      <w:r w:rsidRPr="00A25CE7">
        <w:rPr>
          <w:rFonts w:ascii="Verdana" w:hAnsi="Verdana"/>
          <w:b/>
          <w:bCs/>
          <w:sz w:val="20"/>
          <w:szCs w:val="20"/>
        </w:rPr>
        <w:t>Medicare Rights Center</w:t>
      </w:r>
    </w:p>
    <w:p w14:paraId="78F380F8" w14:textId="4645993B" w:rsidR="00A25CE7" w:rsidRPr="00E02376" w:rsidRDefault="00A25CE7" w:rsidP="00A25CE7">
      <w:pPr>
        <w:tabs>
          <w:tab w:val="clear" w:pos="720"/>
          <w:tab w:val="clear" w:pos="1440"/>
          <w:tab w:val="clear" w:pos="2160"/>
          <w:tab w:val="clear" w:pos="2880"/>
        </w:tabs>
        <w:rPr>
          <w:rFonts w:ascii="Verdana" w:hAnsi="Verdana"/>
          <w:sz w:val="20"/>
          <w:szCs w:val="20"/>
        </w:rPr>
      </w:pPr>
      <w:r w:rsidRPr="00E02376">
        <w:rPr>
          <w:rFonts w:ascii="Verdana" w:hAnsi="Verdana"/>
          <w:sz w:val="20"/>
          <w:szCs w:val="20"/>
        </w:rPr>
        <w:t>Toll Free: 1-888-HMO-9050 (1-888-466-9050)</w:t>
      </w:r>
    </w:p>
    <w:p w14:paraId="30A7A760" w14:textId="5D9CB6D6" w:rsidR="00A25CE7" w:rsidRPr="00E02376" w:rsidRDefault="00A25CE7" w:rsidP="00A25CE7">
      <w:pPr>
        <w:tabs>
          <w:tab w:val="clear" w:pos="720"/>
          <w:tab w:val="clear" w:pos="1440"/>
          <w:tab w:val="clear" w:pos="2160"/>
          <w:tab w:val="clear" w:pos="2880"/>
        </w:tabs>
        <w:spacing w:after="160"/>
        <w:rPr>
          <w:rFonts w:ascii="Verdana" w:hAnsi="Verdana"/>
          <w:sz w:val="20"/>
          <w:szCs w:val="20"/>
        </w:rPr>
      </w:pPr>
      <w:r w:rsidRPr="00E02376">
        <w:rPr>
          <w:rFonts w:ascii="Verdana" w:hAnsi="Verdana"/>
          <w:sz w:val="20"/>
          <w:szCs w:val="20"/>
        </w:rPr>
        <w:t>TTY:</w:t>
      </w:r>
    </w:p>
    <w:p w14:paraId="2ACCDC54" w14:textId="23DBD27D" w:rsidR="00A25CE7" w:rsidRPr="00A25CE7" w:rsidRDefault="00A25CE7" w:rsidP="00A25CE7">
      <w:pPr>
        <w:tabs>
          <w:tab w:val="clear" w:pos="720"/>
          <w:tab w:val="clear" w:pos="1440"/>
          <w:tab w:val="clear" w:pos="2160"/>
          <w:tab w:val="clear" w:pos="2880"/>
        </w:tabs>
        <w:rPr>
          <w:rFonts w:ascii="Verdana" w:hAnsi="Verdana"/>
          <w:b/>
          <w:bCs/>
          <w:sz w:val="20"/>
          <w:szCs w:val="20"/>
        </w:rPr>
      </w:pPr>
      <w:r w:rsidRPr="00A25CE7">
        <w:rPr>
          <w:rFonts w:ascii="Verdana" w:hAnsi="Verdana"/>
          <w:b/>
          <w:bCs/>
          <w:sz w:val="20"/>
          <w:szCs w:val="20"/>
        </w:rPr>
        <w:t>Elder Care Locator</w:t>
      </w:r>
    </w:p>
    <w:p w14:paraId="102D3CD0" w14:textId="441EB9A1" w:rsidR="00A25CE7" w:rsidRDefault="00A25CE7" w:rsidP="00A25CE7">
      <w:pPr>
        <w:tabs>
          <w:tab w:val="clear" w:pos="720"/>
          <w:tab w:val="clear" w:pos="1440"/>
          <w:tab w:val="clear" w:pos="2160"/>
          <w:tab w:val="clear" w:pos="2880"/>
        </w:tabs>
        <w:spacing w:after="160"/>
        <w:rPr>
          <w:rFonts w:ascii="Verdana" w:hAnsi="Verdana"/>
          <w:sz w:val="20"/>
          <w:szCs w:val="20"/>
        </w:rPr>
      </w:pPr>
      <w:r w:rsidRPr="00E02376">
        <w:rPr>
          <w:rFonts w:ascii="Verdana" w:hAnsi="Verdana"/>
          <w:sz w:val="20"/>
          <w:szCs w:val="20"/>
        </w:rPr>
        <w:t>Toll Free: 1-800-677-1116</w:t>
      </w:r>
    </w:p>
    <w:p w14:paraId="3C538EE4" w14:textId="2880625C" w:rsidR="00A25CE7" w:rsidRPr="00A25CE7" w:rsidRDefault="00A25CE7" w:rsidP="00A25CE7">
      <w:pPr>
        <w:tabs>
          <w:tab w:val="clear" w:pos="720"/>
          <w:tab w:val="clear" w:pos="1440"/>
          <w:tab w:val="clear" w:pos="2160"/>
          <w:tab w:val="clear" w:pos="2880"/>
        </w:tabs>
        <w:rPr>
          <w:rFonts w:ascii="Verdana" w:hAnsi="Verdana"/>
          <w:b/>
          <w:bCs/>
          <w:sz w:val="20"/>
          <w:szCs w:val="20"/>
        </w:rPr>
      </w:pPr>
      <w:r w:rsidRPr="00A25CE7">
        <w:rPr>
          <w:rFonts w:ascii="Verdana" w:hAnsi="Verdana"/>
          <w:b/>
          <w:bCs/>
          <w:sz w:val="20"/>
          <w:szCs w:val="20"/>
        </w:rPr>
        <w:t>Medicare</w:t>
      </w:r>
    </w:p>
    <w:p w14:paraId="1AE317DB" w14:textId="55AB451F" w:rsidR="00A25CE7" w:rsidRDefault="00A25CE7" w:rsidP="00A25CE7">
      <w:pPr>
        <w:pStyle w:val="Table2"/>
        <w:rPr>
          <w:rFonts w:ascii="Verdana" w:hAnsi="Verdana" w:cs="Times New Roman"/>
          <w:sz w:val="20"/>
          <w:szCs w:val="20"/>
        </w:rPr>
      </w:pPr>
      <w:r w:rsidRPr="00E02376">
        <w:rPr>
          <w:rFonts w:ascii="Verdana" w:hAnsi="Verdana"/>
          <w:sz w:val="20"/>
          <w:szCs w:val="20"/>
        </w:rPr>
        <w:t>1-800-MEDICARE (1-800-633-4227)</w:t>
      </w:r>
      <w:r w:rsidRPr="00E02376">
        <w:rPr>
          <w:rFonts w:ascii="Verdana" w:hAnsi="Verdana" w:cs="Times New Roman"/>
          <w:sz w:val="20"/>
          <w:szCs w:val="20"/>
        </w:rPr>
        <w:t xml:space="preserve"> </w:t>
      </w:r>
    </w:p>
    <w:p w14:paraId="03A243E3" w14:textId="11543D34" w:rsidR="00C2341E" w:rsidRDefault="00A25CE7" w:rsidP="00A25CE7">
      <w:pPr>
        <w:pStyle w:val="Table2"/>
        <w:rPr>
          <w:rFonts w:ascii="Verdana" w:hAnsi="Verdana" w:cs="Times New Roman"/>
          <w:sz w:val="20"/>
          <w:szCs w:val="20"/>
        </w:rPr>
      </w:pPr>
      <w:r w:rsidRPr="00A25CE7">
        <w:rPr>
          <w:rFonts w:ascii="Verdana" w:hAnsi="Verdana" w:cs="Times New Roman"/>
          <w:sz w:val="20"/>
          <w:szCs w:val="20"/>
        </w:rPr>
        <w:t>TTY</w:t>
      </w:r>
      <w:r>
        <w:rPr>
          <w:rFonts w:ascii="Verdana" w:hAnsi="Verdana" w:cs="Times New Roman"/>
          <w:sz w:val="20"/>
          <w:szCs w:val="20"/>
        </w:rPr>
        <w:t xml:space="preserve">: </w:t>
      </w:r>
      <w:r w:rsidRPr="00A25CE7">
        <w:rPr>
          <w:rFonts w:ascii="Verdana" w:hAnsi="Verdana" w:cs="Times New Roman"/>
          <w:sz w:val="20"/>
          <w:szCs w:val="20"/>
        </w:rPr>
        <w:t>1-877-486-2048</w:t>
      </w:r>
    </w:p>
    <w:p w14:paraId="72C406E7" w14:textId="77777777" w:rsidR="00420742" w:rsidRDefault="00420742" w:rsidP="00A25CE7">
      <w:pPr>
        <w:pStyle w:val="Table2"/>
        <w:rPr>
          <w:rFonts w:ascii="Verdana" w:hAnsi="Verdana" w:cs="Times New Roman"/>
          <w:sz w:val="20"/>
          <w:szCs w:val="20"/>
        </w:rPr>
      </w:pPr>
    </w:p>
    <w:p w14:paraId="72DE018F" w14:textId="1F8EAAD1" w:rsidR="00420742" w:rsidRDefault="00420742" w:rsidP="00A25CE7">
      <w:pPr>
        <w:pStyle w:val="Table2"/>
        <w:rPr>
          <w:rFonts w:ascii="Verdana" w:hAnsi="Verdana" w:cs="Times New Roman"/>
          <w:b/>
          <w:bCs/>
          <w:sz w:val="20"/>
          <w:szCs w:val="20"/>
        </w:rPr>
      </w:pPr>
      <w:r>
        <w:rPr>
          <w:rFonts w:ascii="Verdana" w:hAnsi="Verdana" w:cs="Times New Roman"/>
          <w:b/>
          <w:bCs/>
          <w:sz w:val="20"/>
          <w:szCs w:val="20"/>
        </w:rPr>
        <w:t>State Health Insurance Program</w:t>
      </w:r>
    </w:p>
    <w:p w14:paraId="5FE419D8" w14:textId="77777777" w:rsidR="00420742" w:rsidRDefault="00420742" w:rsidP="00420742">
      <w:pPr>
        <w:widowControl w:val="0"/>
        <w:tabs>
          <w:tab w:val="left" w:pos="809"/>
        </w:tabs>
        <w:autoSpaceDE w:val="0"/>
        <w:autoSpaceDN w:val="0"/>
        <w:spacing w:line="268" w:lineRule="exact"/>
        <w:rPr>
          <w:rFonts w:ascii="Verdana" w:hAnsi="Verdana"/>
          <w:sz w:val="20"/>
          <w:szCs w:val="20"/>
        </w:rPr>
      </w:pPr>
      <w:r>
        <w:rPr>
          <w:rFonts w:ascii="Verdana" w:hAnsi="Verdana"/>
          <w:sz w:val="20"/>
          <w:szCs w:val="20"/>
        </w:rPr>
        <w:t xml:space="preserve">Toll Free: 1-877-839-2675 to get the number for your local SHIP.  </w:t>
      </w:r>
    </w:p>
    <w:p w14:paraId="31087F5D" w14:textId="4CC05E04" w:rsidR="00A25CE7" w:rsidRDefault="00420742" w:rsidP="00E03541">
      <w:pPr>
        <w:pStyle w:val="NoSpacing"/>
        <w:rPr>
          <w:ins w:id="5" w:author="Heather Holland" w:date="2024-01-17T16:03:00Z"/>
          <w:rFonts w:ascii="Verdana" w:hAnsi="Verdana"/>
          <w:sz w:val="20"/>
          <w:szCs w:val="20"/>
        </w:rPr>
      </w:pPr>
      <w:r>
        <w:rPr>
          <w:rFonts w:ascii="Verdana" w:hAnsi="Verdana"/>
          <w:sz w:val="20"/>
          <w:szCs w:val="20"/>
        </w:rPr>
        <w:t xml:space="preserve"> </w:t>
      </w:r>
    </w:p>
    <w:p w14:paraId="53C3A3F1" w14:textId="77777777" w:rsidR="00A25CE7" w:rsidRPr="00E02376" w:rsidRDefault="00A25CE7" w:rsidP="00A25CE7">
      <w:pPr>
        <w:framePr w:hSpace="180" w:wrap="around" w:vAnchor="text" w:hAnchor="text" w:y="1"/>
        <w:tabs>
          <w:tab w:val="clear" w:pos="720"/>
          <w:tab w:val="clear" w:pos="1440"/>
          <w:tab w:val="clear" w:pos="2160"/>
          <w:tab w:val="clear" w:pos="2880"/>
        </w:tabs>
        <w:suppressOverlap/>
        <w:rPr>
          <w:ins w:id="6" w:author="Heather Holland" w:date="2024-01-17T16:03:00Z"/>
          <w:rFonts w:ascii="Verdana" w:hAnsi="Verdana"/>
          <w:sz w:val="20"/>
          <w:szCs w:val="20"/>
        </w:rPr>
      </w:pPr>
    </w:p>
    <w:p w14:paraId="0B35BF7A" w14:textId="2DE5B46C" w:rsidR="00420742" w:rsidRDefault="00420742" w:rsidP="00420742">
      <w:pPr>
        <w:widowControl w:val="0"/>
        <w:tabs>
          <w:tab w:val="left" w:pos="809"/>
        </w:tabs>
        <w:autoSpaceDE w:val="0"/>
        <w:autoSpaceDN w:val="0"/>
        <w:spacing w:line="268" w:lineRule="exact"/>
        <w:rPr>
          <w:rFonts w:ascii="Verdana" w:hAnsi="Verdana"/>
          <w:sz w:val="20"/>
          <w:szCs w:val="20"/>
        </w:rPr>
      </w:pPr>
      <w:bookmarkStart w:id="7" w:name="_Appendix_5_-_Notice_of_Reconsiderat"/>
      <w:bookmarkStart w:id="8" w:name="_Appendix_5_-_Medicare_Prescription_"/>
      <w:bookmarkStart w:id="9" w:name="_Appendix_5_-_Medicare_Prescription__1"/>
      <w:bookmarkEnd w:id="7"/>
      <w:bookmarkEnd w:id="8"/>
      <w:bookmarkEnd w:id="9"/>
    </w:p>
    <w:sectPr w:rsidR="00420742" w:rsidSect="00D21F62">
      <w:headerReference w:type="default" r:id="rId13"/>
      <w:endnotePr>
        <w:numFmt w:val="decimal"/>
      </w:endnotePr>
      <w:pgSz w:w="12240" w:h="15840"/>
      <w:pgMar w:top="720" w:right="720" w:bottom="720" w:left="720" w:header="735" w:footer="432"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044D23" w14:textId="77777777" w:rsidR="00884FD0" w:rsidRDefault="00884FD0">
      <w:r>
        <w:separator/>
      </w:r>
    </w:p>
  </w:endnote>
  <w:endnote w:type="continuationSeparator" w:id="0">
    <w:p w14:paraId="0373A054" w14:textId="77777777" w:rsidR="00884FD0" w:rsidRDefault="00884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FB6D93" w14:textId="77777777" w:rsidR="00884FD0" w:rsidRDefault="00884FD0">
      <w:r>
        <w:separator/>
      </w:r>
    </w:p>
  </w:footnote>
  <w:footnote w:type="continuationSeparator" w:id="0">
    <w:p w14:paraId="44492DE1" w14:textId="77777777" w:rsidR="00884FD0" w:rsidRDefault="00884F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DE97AA" w14:textId="77777777" w:rsidR="006C1222" w:rsidRDefault="006C1222">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CD42D9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A9F4647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7821B1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C3C0E9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F3C65C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9F21D7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8"/>
    <w:multiLevelType w:val="singleLevel"/>
    <w:tmpl w:val="4E7A094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B87C0C9C"/>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05E4F22"/>
    <w:multiLevelType w:val="hybridMultilevel"/>
    <w:tmpl w:val="C38ED3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172143D"/>
    <w:multiLevelType w:val="hybridMultilevel"/>
    <w:tmpl w:val="DFECFB02"/>
    <w:lvl w:ilvl="0" w:tplc="37540C82">
      <w:start w:val="1"/>
      <w:numFmt w:val="bullet"/>
      <w:pStyle w:val="bullets24"/>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3C3028B"/>
    <w:multiLevelType w:val="hybridMultilevel"/>
    <w:tmpl w:val="82B00D1E"/>
    <w:lvl w:ilvl="0" w:tplc="8A0C565C">
      <w:start w:val="1"/>
      <w:numFmt w:val="bullet"/>
      <w:pStyle w:val="bullets13"/>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E5288B"/>
    <w:multiLevelType w:val="hybridMultilevel"/>
    <w:tmpl w:val="501CB3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69D69DA"/>
    <w:multiLevelType w:val="hybridMultilevel"/>
    <w:tmpl w:val="76540F5C"/>
    <w:lvl w:ilvl="0" w:tplc="AEA229F0">
      <w:start w:val="1"/>
      <w:numFmt w:val="bullet"/>
      <w:pStyle w:val="bullets38"/>
      <w:lvlText w:val=""/>
      <w:lvlJc w:val="left"/>
      <w:pPr>
        <w:tabs>
          <w:tab w:val="num" w:pos="720"/>
        </w:tabs>
        <w:ind w:left="360" w:firstLine="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4D1B14"/>
    <w:multiLevelType w:val="hybridMultilevel"/>
    <w:tmpl w:val="4E6CFCB0"/>
    <w:lvl w:ilvl="0" w:tplc="BA0A80B4">
      <w:start w:val="1"/>
      <w:numFmt w:val="bullet"/>
      <w:pStyle w:val="bullets50"/>
      <w:lvlText w:val=""/>
      <w:lvlJc w:val="left"/>
      <w:pPr>
        <w:tabs>
          <w:tab w:val="num" w:pos="720"/>
        </w:tabs>
        <w:ind w:left="36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5DB2037"/>
    <w:multiLevelType w:val="singleLevel"/>
    <w:tmpl w:val="9CDC440A"/>
    <w:lvl w:ilvl="0">
      <w:start w:val="1"/>
      <w:numFmt w:val="bullet"/>
      <w:pStyle w:val="ListBullet2"/>
      <w:lvlText w:val=""/>
      <w:lvlJc w:val="left"/>
      <w:pPr>
        <w:tabs>
          <w:tab w:val="num" w:pos="360"/>
        </w:tabs>
        <w:ind w:left="360" w:hanging="360"/>
      </w:pPr>
      <w:rPr>
        <w:rFonts w:ascii="Symbol" w:hAnsi="Symbol" w:hint="default"/>
      </w:rPr>
    </w:lvl>
  </w:abstractNum>
  <w:abstractNum w:abstractNumId="15" w15:restartNumberingAfterBreak="0">
    <w:nsid w:val="19410356"/>
    <w:multiLevelType w:val="hybridMultilevel"/>
    <w:tmpl w:val="B14C40B2"/>
    <w:lvl w:ilvl="0" w:tplc="5942BFB8">
      <w:start w:val="1"/>
      <w:numFmt w:val="bullet"/>
      <w:lvlText w:val=""/>
      <w:lvlJc w:val="left"/>
      <w:pPr>
        <w:ind w:left="630" w:hanging="360"/>
      </w:pPr>
      <w:rPr>
        <w:rFonts w:ascii="Symbol" w:hAnsi="Symbol" w:hint="default"/>
        <w:color w:val="auto"/>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6" w15:restartNumberingAfterBreak="0">
    <w:nsid w:val="1A032AC7"/>
    <w:multiLevelType w:val="hybridMultilevel"/>
    <w:tmpl w:val="BB52F08C"/>
    <w:lvl w:ilvl="0" w:tplc="AAF4EEC6">
      <w:start w:val="1"/>
      <w:numFmt w:val="bullet"/>
      <w:pStyle w:val="bullets27"/>
      <w:lvlText w:val=""/>
      <w:lvlJc w:val="left"/>
      <w:pPr>
        <w:ind w:left="99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FE29DE"/>
    <w:multiLevelType w:val="hybridMultilevel"/>
    <w:tmpl w:val="5C160F68"/>
    <w:lvl w:ilvl="0" w:tplc="7EF631DE">
      <w:start w:val="1"/>
      <w:numFmt w:val="bullet"/>
      <w:pStyle w:val="bullets48"/>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D57CCA"/>
    <w:multiLevelType w:val="hybridMultilevel"/>
    <w:tmpl w:val="63D66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8679FB"/>
    <w:multiLevelType w:val="hybridMultilevel"/>
    <w:tmpl w:val="192E45C0"/>
    <w:lvl w:ilvl="0" w:tplc="30C0B586">
      <w:start w:val="1"/>
      <w:numFmt w:val="decimal"/>
      <w:pStyle w:val="List8"/>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373206B"/>
    <w:multiLevelType w:val="hybridMultilevel"/>
    <w:tmpl w:val="E884BDD2"/>
    <w:lvl w:ilvl="0" w:tplc="B08A4418">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21" w15:restartNumberingAfterBreak="0">
    <w:nsid w:val="28493F54"/>
    <w:multiLevelType w:val="hybridMultilevel"/>
    <w:tmpl w:val="C5527828"/>
    <w:lvl w:ilvl="0" w:tplc="38404108">
      <w:start w:val="1"/>
      <w:numFmt w:val="bullet"/>
      <w:pStyle w:val="bullets3"/>
      <w:lvlText w:val=""/>
      <w:lvlJc w:val="left"/>
      <w:pPr>
        <w:tabs>
          <w:tab w:val="num" w:pos="720"/>
        </w:tabs>
        <w:ind w:left="36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476AAE"/>
    <w:multiLevelType w:val="hybridMultilevel"/>
    <w:tmpl w:val="AC082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0EF09CF"/>
    <w:multiLevelType w:val="hybridMultilevel"/>
    <w:tmpl w:val="E77ADED2"/>
    <w:lvl w:ilvl="0" w:tplc="BD7A6CF6">
      <w:start w:val="1"/>
      <w:numFmt w:val="bullet"/>
      <w:pStyle w:val="bullets31"/>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1D0321A"/>
    <w:multiLevelType w:val="hybridMultilevel"/>
    <w:tmpl w:val="C2F84434"/>
    <w:lvl w:ilvl="0" w:tplc="14B6F450">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52F071D"/>
    <w:multiLevelType w:val="hybridMultilevel"/>
    <w:tmpl w:val="2F8C7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2D20B7"/>
    <w:multiLevelType w:val="hybridMultilevel"/>
    <w:tmpl w:val="96E2FFE8"/>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27" w15:restartNumberingAfterBreak="0">
    <w:nsid w:val="39DF5DC4"/>
    <w:multiLevelType w:val="hybridMultilevel"/>
    <w:tmpl w:val="4B3A3E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A4950E7"/>
    <w:multiLevelType w:val="hybridMultilevel"/>
    <w:tmpl w:val="A01850C8"/>
    <w:lvl w:ilvl="0" w:tplc="78664230">
      <w:start w:val="1"/>
      <w:numFmt w:val="bullet"/>
      <w:pStyle w:val="bullets42"/>
      <w:lvlText w:val=""/>
      <w:lvlJc w:val="left"/>
      <w:pPr>
        <w:tabs>
          <w:tab w:val="num" w:pos="720"/>
        </w:tabs>
        <w:ind w:left="36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D300F3E"/>
    <w:multiLevelType w:val="hybridMultilevel"/>
    <w:tmpl w:val="F2BE099A"/>
    <w:lvl w:ilvl="0" w:tplc="D1F8B30E">
      <w:start w:val="1"/>
      <w:numFmt w:val="bullet"/>
      <w:pStyle w:val="bullets5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eb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eb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eb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FCB190C"/>
    <w:multiLevelType w:val="hybridMultilevel"/>
    <w:tmpl w:val="C1A210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3FCC470E"/>
    <w:multiLevelType w:val="hybridMultilevel"/>
    <w:tmpl w:val="ABCADAAA"/>
    <w:lvl w:ilvl="0" w:tplc="69F0956C">
      <w:start w:val="1"/>
      <w:numFmt w:val="bullet"/>
      <w:pStyle w:val="bullets36"/>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1495667"/>
    <w:multiLevelType w:val="hybridMultilevel"/>
    <w:tmpl w:val="4CFA9D94"/>
    <w:lvl w:ilvl="0" w:tplc="B08A4418">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33" w15:restartNumberingAfterBreak="0">
    <w:nsid w:val="42A740C4"/>
    <w:multiLevelType w:val="hybridMultilevel"/>
    <w:tmpl w:val="5E2C36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3E30B9D"/>
    <w:multiLevelType w:val="hybridMultilevel"/>
    <w:tmpl w:val="8AF07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453602C"/>
    <w:multiLevelType w:val="hybridMultilevel"/>
    <w:tmpl w:val="5DEA43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49C67D4"/>
    <w:multiLevelType w:val="hybridMultilevel"/>
    <w:tmpl w:val="1B3AF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5D96A4B"/>
    <w:multiLevelType w:val="hybridMultilevel"/>
    <w:tmpl w:val="5C464814"/>
    <w:lvl w:ilvl="0" w:tplc="9CEEEDC6">
      <w:start w:val="1"/>
      <w:numFmt w:val="bullet"/>
      <w:pStyle w:val="bullets11"/>
      <w:lvlText w:val=""/>
      <w:lvlJc w:val="left"/>
      <w:pPr>
        <w:tabs>
          <w:tab w:val="num" w:pos="1080"/>
        </w:tabs>
        <w:ind w:left="720" w:firstLine="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46BD7AE3"/>
    <w:multiLevelType w:val="hybridMultilevel"/>
    <w:tmpl w:val="3F1465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48F236A0"/>
    <w:multiLevelType w:val="hybridMultilevel"/>
    <w:tmpl w:val="CC7A133C"/>
    <w:lvl w:ilvl="0" w:tplc="D8C21280">
      <w:start w:val="1"/>
      <w:numFmt w:val="bullet"/>
      <w:lvlRestart w:val="0"/>
      <w:pStyle w:val="Bullet2Circle"/>
      <w:lvlText w:val="o"/>
      <w:lvlJc w:val="left"/>
      <w:pPr>
        <w:tabs>
          <w:tab w:val="num" w:pos="1440"/>
        </w:tabs>
        <w:ind w:left="1440" w:hanging="360"/>
      </w:pPr>
      <w:rPr>
        <w:rFonts w:hint="eastAsia"/>
        <w:sz w:val="20"/>
      </w:rPr>
    </w:lvl>
    <w:lvl w:ilvl="1" w:tplc="33A46E92">
      <w:start w:val="1"/>
      <w:numFmt w:val="bullet"/>
      <w:pStyle w:val="Bullet3Disc"/>
      <w:lvlText w:val=""/>
      <w:lvlJc w:val="left"/>
      <w:pPr>
        <w:tabs>
          <w:tab w:val="num" w:pos="2160"/>
        </w:tabs>
        <w:ind w:left="2160" w:hanging="360"/>
      </w:pPr>
      <w:rPr>
        <w:rFonts w:ascii="Symbol" w:hAnsi="Symbol" w:hint="default"/>
        <w:b w:val="0"/>
        <w:i w:val="0"/>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9ED4A94"/>
    <w:multiLevelType w:val="hybridMultilevel"/>
    <w:tmpl w:val="1B14583E"/>
    <w:lvl w:ilvl="0" w:tplc="9F7A80F2">
      <w:start w:val="1"/>
      <w:numFmt w:val="bullet"/>
      <w:pStyle w:val="bullets40"/>
      <w:lvlText w:val=""/>
      <w:lvlJc w:val="left"/>
      <w:pPr>
        <w:tabs>
          <w:tab w:val="num" w:pos="720"/>
        </w:tabs>
        <w:ind w:left="360" w:firstLine="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A11250D"/>
    <w:multiLevelType w:val="hybridMultilevel"/>
    <w:tmpl w:val="7DA0C17C"/>
    <w:lvl w:ilvl="0" w:tplc="5BE865D0">
      <w:start w:val="1"/>
      <w:numFmt w:val="bullet"/>
      <w:pStyle w:val="bullets17"/>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2" w15:restartNumberingAfterBreak="0">
    <w:nsid w:val="4A3402DE"/>
    <w:multiLevelType w:val="hybridMultilevel"/>
    <w:tmpl w:val="D38C18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4AC22E6A"/>
    <w:multiLevelType w:val="hybridMultilevel"/>
    <w:tmpl w:val="0E66B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AD479A2"/>
    <w:multiLevelType w:val="hybridMultilevel"/>
    <w:tmpl w:val="8CA08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F80C60"/>
    <w:multiLevelType w:val="hybridMultilevel"/>
    <w:tmpl w:val="8732F88E"/>
    <w:lvl w:ilvl="0" w:tplc="0F464586">
      <w:start w:val="1"/>
      <w:numFmt w:val="bullet"/>
      <w:pStyle w:val="bullets30"/>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1462600"/>
    <w:multiLevelType w:val="hybridMultilevel"/>
    <w:tmpl w:val="14E02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1B66AB6"/>
    <w:multiLevelType w:val="hybridMultilevel"/>
    <w:tmpl w:val="0D165B70"/>
    <w:lvl w:ilvl="0" w:tplc="330CA874">
      <w:start w:val="1"/>
      <w:numFmt w:val="bullet"/>
      <w:pStyle w:val="bullets1"/>
      <w:lvlText w:val=""/>
      <w:lvlJc w:val="left"/>
      <w:pPr>
        <w:tabs>
          <w:tab w:val="num" w:pos="720"/>
        </w:tabs>
        <w:ind w:left="36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2635DD6"/>
    <w:multiLevelType w:val="hybridMultilevel"/>
    <w:tmpl w:val="1D28F77A"/>
    <w:lvl w:ilvl="0" w:tplc="B08A4418">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49" w15:restartNumberingAfterBreak="0">
    <w:nsid w:val="54992FA3"/>
    <w:multiLevelType w:val="hybridMultilevel"/>
    <w:tmpl w:val="D4C4F5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4A5125F"/>
    <w:multiLevelType w:val="hybridMultilevel"/>
    <w:tmpl w:val="8F80B5C4"/>
    <w:lvl w:ilvl="0" w:tplc="A4D87914">
      <w:start w:val="1"/>
      <w:numFmt w:val="bullet"/>
      <w:pStyle w:val="bullets23"/>
      <w:lvlText w:val=""/>
      <w:lvlJc w:val="left"/>
      <w:pPr>
        <w:tabs>
          <w:tab w:val="num" w:pos="720"/>
        </w:tabs>
        <w:ind w:left="360" w:firstLine="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6EB4B1D"/>
    <w:multiLevelType w:val="hybridMultilevel"/>
    <w:tmpl w:val="0312453A"/>
    <w:lvl w:ilvl="0" w:tplc="B08A4418">
      <w:start w:val="1"/>
      <w:numFmt w:val="bullet"/>
      <w:lvlText w:val=""/>
      <w:lvlJc w:val="left"/>
      <w:pPr>
        <w:ind w:left="135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7233071"/>
    <w:multiLevelType w:val="hybridMultilevel"/>
    <w:tmpl w:val="946ECC2C"/>
    <w:lvl w:ilvl="0" w:tplc="5DE8F068">
      <w:start w:val="1"/>
      <w:numFmt w:val="bullet"/>
      <w:pStyle w:val="bullets43"/>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B4E0ACD"/>
    <w:multiLevelType w:val="hybridMultilevel"/>
    <w:tmpl w:val="2390CC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D792838"/>
    <w:multiLevelType w:val="hybridMultilevel"/>
    <w:tmpl w:val="CC684314"/>
    <w:lvl w:ilvl="0" w:tplc="EAB240A2">
      <w:start w:val="1"/>
      <w:numFmt w:val="bullet"/>
      <w:pStyle w:val="bullets6"/>
      <w:lvlText w:val=""/>
      <w:lvlJc w:val="left"/>
      <w:pPr>
        <w:tabs>
          <w:tab w:val="num" w:pos="720"/>
        </w:tabs>
        <w:ind w:left="36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E785D7F"/>
    <w:multiLevelType w:val="hybridMultilevel"/>
    <w:tmpl w:val="CC788EF4"/>
    <w:lvl w:ilvl="0" w:tplc="CA7A55D4">
      <w:start w:val="1"/>
      <w:numFmt w:val="decimal"/>
      <w:pStyle w:val="List1"/>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5F884108"/>
    <w:multiLevelType w:val="hybridMultilevel"/>
    <w:tmpl w:val="0A909590"/>
    <w:lvl w:ilvl="0" w:tplc="5CB28814">
      <w:start w:val="1"/>
      <w:numFmt w:val="decimal"/>
      <w:pStyle w:val="List9"/>
      <w:lvlText w:val="%1."/>
      <w:lvlJc w:val="left"/>
      <w:pPr>
        <w:tabs>
          <w:tab w:val="num" w:pos="720"/>
        </w:tabs>
        <w:ind w:left="720" w:hanging="360"/>
      </w:pPr>
    </w:lvl>
    <w:lvl w:ilvl="1" w:tplc="3E8CFBB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5FED6356"/>
    <w:multiLevelType w:val="hybridMultilevel"/>
    <w:tmpl w:val="34C83BB8"/>
    <w:lvl w:ilvl="0" w:tplc="FE000752">
      <w:start w:val="3"/>
      <w:numFmt w:val="bullet"/>
      <w:lvlText w:val=""/>
      <w:lvlJc w:val="left"/>
      <w:pPr>
        <w:tabs>
          <w:tab w:val="num" w:pos="375"/>
        </w:tabs>
        <w:ind w:left="375" w:hanging="375"/>
      </w:pPr>
      <w:rPr>
        <w:rFonts w:ascii="Webdings" w:eastAsia="Times New Roman" w:hAnsi="Webdings" w:cs="Times New Roman" w:hint="default"/>
        <w:b/>
      </w:rPr>
    </w:lvl>
    <w:lvl w:ilvl="1" w:tplc="04090003" w:tentative="1">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0CB1C51"/>
    <w:multiLevelType w:val="hybridMultilevel"/>
    <w:tmpl w:val="FEAA59A0"/>
    <w:lvl w:ilvl="0" w:tplc="B0181064">
      <w:start w:val="3"/>
      <w:numFmt w:val="bullet"/>
      <w:lvlText w:val=""/>
      <w:lvlJc w:val="left"/>
      <w:pPr>
        <w:tabs>
          <w:tab w:val="num" w:pos="375"/>
        </w:tabs>
        <w:ind w:left="375" w:hanging="375"/>
      </w:pPr>
      <w:rPr>
        <w:rFonts w:ascii="Webdings" w:eastAsia="Times New Roman" w:hAnsi="Webdings" w:cs="Times New Roman" w:hint="default"/>
        <w:b/>
        <w:sz w:val="24"/>
        <w:szCs w:val="24"/>
      </w:rPr>
    </w:lvl>
    <w:lvl w:ilvl="1" w:tplc="04090003" w:tentative="1">
      <w:start w:val="1"/>
      <w:numFmt w:val="bullet"/>
      <w:lvlText w:val="o"/>
      <w:lvlJc w:val="left"/>
      <w:pPr>
        <w:tabs>
          <w:tab w:val="num" w:pos="1080"/>
        </w:tabs>
        <w:ind w:left="1080" w:hanging="360"/>
      </w:pPr>
      <w:rPr>
        <w:rFonts w:ascii="Courier New" w:hAnsi="Courier New" w:cs="Tahoma"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Tahoma"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Tahoma"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9" w15:restartNumberingAfterBreak="0">
    <w:nsid w:val="62EA08FD"/>
    <w:multiLevelType w:val="hybridMultilevel"/>
    <w:tmpl w:val="0850663E"/>
    <w:lvl w:ilvl="0" w:tplc="E4ECE312">
      <w:start w:val="1"/>
      <w:numFmt w:val="bullet"/>
      <w:pStyle w:val="bullets39"/>
      <w:lvlText w:val=""/>
      <w:lvlJc w:val="left"/>
      <w:pPr>
        <w:tabs>
          <w:tab w:val="num" w:pos="720"/>
        </w:tabs>
        <w:ind w:left="360" w:firstLine="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2F47C4B"/>
    <w:multiLevelType w:val="hybridMultilevel"/>
    <w:tmpl w:val="20C473A4"/>
    <w:lvl w:ilvl="0" w:tplc="CE7611C4">
      <w:start w:val="1"/>
      <w:numFmt w:val="bullet"/>
      <w:pStyle w:val="bullets34"/>
      <w:lvlText w:val=""/>
      <w:lvlJc w:val="left"/>
      <w:pPr>
        <w:ind w:left="12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550026B"/>
    <w:multiLevelType w:val="hybridMultilevel"/>
    <w:tmpl w:val="9BD48BFC"/>
    <w:lvl w:ilvl="0" w:tplc="BBA2B7DA">
      <w:start w:val="1"/>
      <w:numFmt w:val="bullet"/>
      <w:pStyle w:val="bullets45"/>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67B406F"/>
    <w:multiLevelType w:val="hybridMultilevel"/>
    <w:tmpl w:val="821E2C9C"/>
    <w:lvl w:ilvl="0" w:tplc="D1DA3760">
      <w:start w:val="1"/>
      <w:numFmt w:val="bullet"/>
      <w:pStyle w:val="bullets49"/>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3" w15:restartNumberingAfterBreak="0">
    <w:nsid w:val="6DD97800"/>
    <w:multiLevelType w:val="hybridMultilevel"/>
    <w:tmpl w:val="8F4276E4"/>
    <w:lvl w:ilvl="0" w:tplc="8722AE72">
      <w:start w:val="1"/>
      <w:numFmt w:val="bullet"/>
      <w:pStyle w:val="bullets4"/>
      <w:lvlText w:val=""/>
      <w:lvlJc w:val="left"/>
      <w:pPr>
        <w:tabs>
          <w:tab w:val="num" w:pos="780"/>
        </w:tabs>
        <w:ind w:left="420" w:firstLine="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64" w15:restartNumberingAfterBreak="0">
    <w:nsid w:val="7425011C"/>
    <w:multiLevelType w:val="hybridMultilevel"/>
    <w:tmpl w:val="8ACC38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7F83A43"/>
    <w:multiLevelType w:val="hybridMultilevel"/>
    <w:tmpl w:val="5936E400"/>
    <w:lvl w:ilvl="0" w:tplc="6832A8B4">
      <w:start w:val="1"/>
      <w:numFmt w:val="bullet"/>
      <w:pStyle w:val="bullets12"/>
      <w:lvlText w:val=""/>
      <w:lvlJc w:val="left"/>
      <w:pPr>
        <w:tabs>
          <w:tab w:val="num" w:pos="1080"/>
        </w:tabs>
        <w:ind w:left="720" w:firstLine="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6" w15:restartNumberingAfterBreak="0">
    <w:nsid w:val="780A5F3A"/>
    <w:multiLevelType w:val="hybridMultilevel"/>
    <w:tmpl w:val="071293DE"/>
    <w:lvl w:ilvl="0" w:tplc="2D3A7E40">
      <w:start w:val="1"/>
      <w:numFmt w:val="bullet"/>
      <w:pStyle w:val="bullets1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A1A00CB"/>
    <w:multiLevelType w:val="hybridMultilevel"/>
    <w:tmpl w:val="C2D88066"/>
    <w:lvl w:ilvl="0" w:tplc="297E55C2">
      <w:start w:val="1"/>
      <w:numFmt w:val="bullet"/>
      <w:pStyle w:val="bullets16"/>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68" w15:restartNumberingAfterBreak="0">
    <w:nsid w:val="7CBC7D48"/>
    <w:multiLevelType w:val="hybridMultilevel"/>
    <w:tmpl w:val="64CA11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ED5CA6"/>
    <w:multiLevelType w:val="hybridMultilevel"/>
    <w:tmpl w:val="17547622"/>
    <w:lvl w:ilvl="0" w:tplc="678E4152">
      <w:start w:val="1"/>
      <w:numFmt w:val="bullet"/>
      <w:pStyle w:val="bullets15"/>
      <w:lvlText w:val=""/>
      <w:lvlJc w:val="left"/>
      <w:pPr>
        <w:tabs>
          <w:tab w:val="num" w:pos="720"/>
        </w:tabs>
        <w:ind w:left="36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D527AB5"/>
    <w:multiLevelType w:val="hybridMultilevel"/>
    <w:tmpl w:val="C130EEEE"/>
    <w:lvl w:ilvl="0" w:tplc="B0846992">
      <w:start w:val="1"/>
      <w:numFmt w:val="bullet"/>
      <w:pStyle w:val="bullets4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E943A23"/>
    <w:multiLevelType w:val="hybridMultilevel"/>
    <w:tmpl w:val="9C109B40"/>
    <w:lvl w:ilvl="0" w:tplc="966AE726">
      <w:start w:val="1"/>
      <w:numFmt w:val="bullet"/>
      <w:pStyle w:val="bullets37"/>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9870540">
    <w:abstractNumId w:val="7"/>
  </w:num>
  <w:num w:numId="2" w16cid:durableId="813332354">
    <w:abstractNumId w:val="5"/>
  </w:num>
  <w:num w:numId="3" w16cid:durableId="667488417">
    <w:abstractNumId w:val="39"/>
  </w:num>
  <w:num w:numId="4" w16cid:durableId="1002004028">
    <w:abstractNumId w:val="14"/>
  </w:num>
  <w:num w:numId="5" w16cid:durableId="1406878501">
    <w:abstractNumId w:val="4"/>
  </w:num>
  <w:num w:numId="6" w16cid:durableId="1085107565">
    <w:abstractNumId w:val="6"/>
  </w:num>
  <w:num w:numId="7" w16cid:durableId="1941133470">
    <w:abstractNumId w:val="3"/>
  </w:num>
  <w:num w:numId="8" w16cid:durableId="1988701831">
    <w:abstractNumId w:val="2"/>
  </w:num>
  <w:num w:numId="9" w16cid:durableId="128130708">
    <w:abstractNumId w:val="1"/>
  </w:num>
  <w:num w:numId="10" w16cid:durableId="762604425">
    <w:abstractNumId w:val="0"/>
  </w:num>
  <w:num w:numId="11" w16cid:durableId="1494830380">
    <w:abstractNumId w:val="35"/>
  </w:num>
  <w:num w:numId="12" w16cid:durableId="2117752774">
    <w:abstractNumId w:val="47"/>
  </w:num>
  <w:num w:numId="13" w16cid:durableId="1549872164">
    <w:abstractNumId w:val="55"/>
  </w:num>
  <w:num w:numId="14" w16cid:durableId="393047377">
    <w:abstractNumId w:val="19"/>
  </w:num>
  <w:num w:numId="15" w16cid:durableId="599029695">
    <w:abstractNumId w:val="56"/>
  </w:num>
  <w:num w:numId="16" w16cid:durableId="278879490">
    <w:abstractNumId w:val="28"/>
  </w:num>
  <w:num w:numId="17" w16cid:durableId="1637026765">
    <w:abstractNumId w:val="69"/>
  </w:num>
  <w:num w:numId="18" w16cid:durableId="1772234492">
    <w:abstractNumId w:val="21"/>
  </w:num>
  <w:num w:numId="19" w16cid:durableId="33387078">
    <w:abstractNumId w:val="54"/>
  </w:num>
  <w:num w:numId="20" w16cid:durableId="569583865">
    <w:abstractNumId w:val="65"/>
  </w:num>
  <w:num w:numId="21" w16cid:durableId="1738748355">
    <w:abstractNumId w:val="63"/>
  </w:num>
  <w:num w:numId="22" w16cid:durableId="965084865">
    <w:abstractNumId w:val="13"/>
  </w:num>
  <w:num w:numId="23" w16cid:durableId="185949964">
    <w:abstractNumId w:val="58"/>
  </w:num>
  <w:num w:numId="24" w16cid:durableId="1282343977">
    <w:abstractNumId w:val="57"/>
  </w:num>
  <w:num w:numId="25" w16cid:durableId="2088922073">
    <w:abstractNumId w:val="37"/>
  </w:num>
  <w:num w:numId="26" w16cid:durableId="592979456">
    <w:abstractNumId w:val="12"/>
  </w:num>
  <w:num w:numId="27" w16cid:durableId="2063557669">
    <w:abstractNumId w:val="59"/>
  </w:num>
  <w:num w:numId="28" w16cid:durableId="1719431493">
    <w:abstractNumId w:val="40"/>
  </w:num>
  <w:num w:numId="29" w16cid:durableId="1105879754">
    <w:abstractNumId w:val="50"/>
  </w:num>
  <w:num w:numId="30" w16cid:durableId="966008460">
    <w:abstractNumId w:val="70"/>
  </w:num>
  <w:num w:numId="31" w16cid:durableId="937059123">
    <w:abstractNumId w:val="61"/>
  </w:num>
  <w:num w:numId="32" w16cid:durableId="935216057">
    <w:abstractNumId w:val="62"/>
  </w:num>
  <w:num w:numId="33" w16cid:durableId="1477189264">
    <w:abstractNumId w:val="29"/>
  </w:num>
  <w:num w:numId="34" w16cid:durableId="891233809">
    <w:abstractNumId w:val="52"/>
  </w:num>
  <w:num w:numId="35" w16cid:durableId="835388844">
    <w:abstractNumId w:val="17"/>
  </w:num>
  <w:num w:numId="36" w16cid:durableId="265427109">
    <w:abstractNumId w:val="60"/>
  </w:num>
  <w:num w:numId="37" w16cid:durableId="354424534">
    <w:abstractNumId w:val="71"/>
  </w:num>
  <w:num w:numId="38" w16cid:durableId="173227171">
    <w:abstractNumId w:val="10"/>
  </w:num>
  <w:num w:numId="39" w16cid:durableId="1979917112">
    <w:abstractNumId w:val="16"/>
  </w:num>
  <w:num w:numId="40" w16cid:durableId="1158810703">
    <w:abstractNumId w:val="31"/>
  </w:num>
  <w:num w:numId="41" w16cid:durableId="642395569">
    <w:abstractNumId w:val="45"/>
  </w:num>
  <w:num w:numId="42" w16cid:durableId="417285615">
    <w:abstractNumId w:val="9"/>
  </w:num>
  <w:num w:numId="43" w16cid:durableId="578368477">
    <w:abstractNumId w:val="66"/>
  </w:num>
  <w:num w:numId="44" w16cid:durableId="1333332655">
    <w:abstractNumId w:val="23"/>
  </w:num>
  <w:num w:numId="45" w16cid:durableId="1686126778">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5173689">
    <w:abstractNumId w:val="67"/>
  </w:num>
  <w:num w:numId="47" w16cid:durableId="1885407231">
    <w:abstractNumId w:val="30"/>
  </w:num>
  <w:num w:numId="48" w16cid:durableId="541794654">
    <w:abstractNumId w:val="25"/>
  </w:num>
  <w:num w:numId="49" w16cid:durableId="1996833254">
    <w:abstractNumId w:val="36"/>
  </w:num>
  <w:num w:numId="50" w16cid:durableId="307980220">
    <w:abstractNumId w:val="64"/>
  </w:num>
  <w:num w:numId="51" w16cid:durableId="244339606">
    <w:abstractNumId w:val="56"/>
    <w:lvlOverride w:ilvl="0">
      <w:startOverride w:val="1"/>
    </w:lvlOverride>
  </w:num>
  <w:num w:numId="52" w16cid:durableId="684786441">
    <w:abstractNumId w:val="49"/>
  </w:num>
  <w:num w:numId="53" w16cid:durableId="863906036">
    <w:abstractNumId w:val="24"/>
  </w:num>
  <w:num w:numId="54" w16cid:durableId="1237131313">
    <w:abstractNumId w:val="34"/>
  </w:num>
  <w:num w:numId="55" w16cid:durableId="1892964068">
    <w:abstractNumId w:val="18"/>
  </w:num>
  <w:num w:numId="56" w16cid:durableId="1806393069">
    <w:abstractNumId w:val="53"/>
  </w:num>
  <w:num w:numId="57" w16cid:durableId="863175953">
    <w:abstractNumId w:val="11"/>
  </w:num>
  <w:num w:numId="58" w16cid:durableId="1923756106">
    <w:abstractNumId w:val="15"/>
  </w:num>
  <w:num w:numId="59" w16cid:durableId="1887258660">
    <w:abstractNumId w:val="51"/>
  </w:num>
  <w:num w:numId="60" w16cid:durableId="522482005">
    <w:abstractNumId w:val="32"/>
  </w:num>
  <w:num w:numId="61" w16cid:durableId="2139296172">
    <w:abstractNumId w:val="20"/>
  </w:num>
  <w:num w:numId="62" w16cid:durableId="1745955606">
    <w:abstractNumId w:val="48"/>
  </w:num>
  <w:num w:numId="63" w16cid:durableId="55470778">
    <w:abstractNumId w:val="27"/>
  </w:num>
  <w:num w:numId="64" w16cid:durableId="1251625035">
    <w:abstractNumId w:val="46"/>
  </w:num>
  <w:num w:numId="65" w16cid:durableId="777455256">
    <w:abstractNumId w:val="8"/>
  </w:num>
  <w:num w:numId="66" w16cid:durableId="257834785">
    <w:abstractNumId w:val="42"/>
  </w:num>
  <w:num w:numId="67" w16cid:durableId="1271624148">
    <w:abstractNumId w:val="68"/>
  </w:num>
  <w:num w:numId="68" w16cid:durableId="1801000631">
    <w:abstractNumId w:val="38"/>
  </w:num>
  <w:num w:numId="69" w16cid:durableId="1219324242">
    <w:abstractNumId w:val="26"/>
  </w:num>
  <w:num w:numId="70" w16cid:durableId="978462337">
    <w:abstractNumId w:val="44"/>
  </w:num>
  <w:num w:numId="71" w16cid:durableId="1168323534">
    <w:abstractNumId w:val="43"/>
  </w:num>
  <w:num w:numId="72" w16cid:durableId="1822573386">
    <w:abstractNumId w:val="33"/>
  </w:num>
  <w:num w:numId="73" w16cid:durableId="1386098615">
    <w:abstractNumId w:val="22"/>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Heather Holland">
    <w15:presenceInfo w15:providerId="AD" w15:userId="S-1-5-21-4095628063-3556742122-3606576086-160584"/>
  </w15:person>
  <w15:person w15:author="Edmondson, Coretta (CMS/CM)">
    <w15:presenceInfo w15:providerId="AD" w15:userId="S::coretta.edmondson@cms.hhs.gov::5de77e34-2cf3-472b-8231-9185b2cff8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activeWritingStyle w:appName="MSWord" w:lang="en-US" w:vendorID="64" w:dllVersion="6" w:nlCheck="1" w:checkStyle="1"/>
  <w:activeWritingStyle w:appName="MSWord" w:lang="en-US" w:vendorID="64" w:dllVersion="0" w:nlCheck="1" w:checkStyle="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fillcolor="white">
      <v:fill color="white"/>
    </o:shapedefaults>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F89"/>
    <w:rsid w:val="00000D4D"/>
    <w:rsid w:val="000013DA"/>
    <w:rsid w:val="00001764"/>
    <w:rsid w:val="00001860"/>
    <w:rsid w:val="0000290A"/>
    <w:rsid w:val="00003463"/>
    <w:rsid w:val="000039D7"/>
    <w:rsid w:val="00003C1D"/>
    <w:rsid w:val="00003D48"/>
    <w:rsid w:val="00003D54"/>
    <w:rsid w:val="00003E63"/>
    <w:rsid w:val="00005A54"/>
    <w:rsid w:val="000071B9"/>
    <w:rsid w:val="00007358"/>
    <w:rsid w:val="00007ABA"/>
    <w:rsid w:val="0001036D"/>
    <w:rsid w:val="0001079A"/>
    <w:rsid w:val="00010BB2"/>
    <w:rsid w:val="00011212"/>
    <w:rsid w:val="00011C4C"/>
    <w:rsid w:val="00012FAD"/>
    <w:rsid w:val="0001304B"/>
    <w:rsid w:val="00013371"/>
    <w:rsid w:val="0001424D"/>
    <w:rsid w:val="00014DF4"/>
    <w:rsid w:val="00016C3E"/>
    <w:rsid w:val="00016F9E"/>
    <w:rsid w:val="00017A82"/>
    <w:rsid w:val="000201E4"/>
    <w:rsid w:val="00020831"/>
    <w:rsid w:val="00021203"/>
    <w:rsid w:val="00021ACC"/>
    <w:rsid w:val="00022E67"/>
    <w:rsid w:val="000235C2"/>
    <w:rsid w:val="00023C61"/>
    <w:rsid w:val="00023E8E"/>
    <w:rsid w:val="0002596B"/>
    <w:rsid w:val="000268E6"/>
    <w:rsid w:val="00027439"/>
    <w:rsid w:val="00027455"/>
    <w:rsid w:val="0003091F"/>
    <w:rsid w:val="00031307"/>
    <w:rsid w:val="00031AC1"/>
    <w:rsid w:val="00031F1E"/>
    <w:rsid w:val="0003248F"/>
    <w:rsid w:val="00032D7A"/>
    <w:rsid w:val="000344FF"/>
    <w:rsid w:val="00035DA1"/>
    <w:rsid w:val="00036E04"/>
    <w:rsid w:val="00037B4D"/>
    <w:rsid w:val="00037D9A"/>
    <w:rsid w:val="00040868"/>
    <w:rsid w:val="00041B2D"/>
    <w:rsid w:val="00043294"/>
    <w:rsid w:val="00043569"/>
    <w:rsid w:val="0004389D"/>
    <w:rsid w:val="00043982"/>
    <w:rsid w:val="00043B96"/>
    <w:rsid w:val="00043F56"/>
    <w:rsid w:val="00044D68"/>
    <w:rsid w:val="0004567A"/>
    <w:rsid w:val="00046BA1"/>
    <w:rsid w:val="00046F1E"/>
    <w:rsid w:val="00047309"/>
    <w:rsid w:val="0004778C"/>
    <w:rsid w:val="000504A6"/>
    <w:rsid w:val="00051CB4"/>
    <w:rsid w:val="000534BF"/>
    <w:rsid w:val="00053F1D"/>
    <w:rsid w:val="000544FD"/>
    <w:rsid w:val="00056F96"/>
    <w:rsid w:val="000571C4"/>
    <w:rsid w:val="0006094E"/>
    <w:rsid w:val="00061025"/>
    <w:rsid w:val="000611D5"/>
    <w:rsid w:val="000613A2"/>
    <w:rsid w:val="000616DA"/>
    <w:rsid w:val="00063060"/>
    <w:rsid w:val="0006351C"/>
    <w:rsid w:val="0006410E"/>
    <w:rsid w:val="000659C7"/>
    <w:rsid w:val="0006631D"/>
    <w:rsid w:val="00066EC3"/>
    <w:rsid w:val="00067160"/>
    <w:rsid w:val="00067706"/>
    <w:rsid w:val="00070B53"/>
    <w:rsid w:val="00070E22"/>
    <w:rsid w:val="00071620"/>
    <w:rsid w:val="00071F27"/>
    <w:rsid w:val="00073378"/>
    <w:rsid w:val="000735C6"/>
    <w:rsid w:val="00073F5E"/>
    <w:rsid w:val="00075299"/>
    <w:rsid w:val="0007614B"/>
    <w:rsid w:val="00077E40"/>
    <w:rsid w:val="000819FF"/>
    <w:rsid w:val="00081DA1"/>
    <w:rsid w:val="000820B4"/>
    <w:rsid w:val="00082B1E"/>
    <w:rsid w:val="00082D89"/>
    <w:rsid w:val="00082FE0"/>
    <w:rsid w:val="00082FEA"/>
    <w:rsid w:val="000830AA"/>
    <w:rsid w:val="00083BE7"/>
    <w:rsid w:val="0008494A"/>
    <w:rsid w:val="00084D62"/>
    <w:rsid w:val="00084D84"/>
    <w:rsid w:val="00084FD7"/>
    <w:rsid w:val="00085CD0"/>
    <w:rsid w:val="00087426"/>
    <w:rsid w:val="00090DA2"/>
    <w:rsid w:val="00091929"/>
    <w:rsid w:val="0009376B"/>
    <w:rsid w:val="00093870"/>
    <w:rsid w:val="00093E4B"/>
    <w:rsid w:val="00094496"/>
    <w:rsid w:val="00094716"/>
    <w:rsid w:val="00094A6F"/>
    <w:rsid w:val="00095531"/>
    <w:rsid w:val="0009580F"/>
    <w:rsid w:val="0009597F"/>
    <w:rsid w:val="00095A15"/>
    <w:rsid w:val="000A0BD4"/>
    <w:rsid w:val="000A1C90"/>
    <w:rsid w:val="000A2C1F"/>
    <w:rsid w:val="000A3813"/>
    <w:rsid w:val="000A3C8A"/>
    <w:rsid w:val="000A4CF6"/>
    <w:rsid w:val="000A50C4"/>
    <w:rsid w:val="000A5DC0"/>
    <w:rsid w:val="000A68AD"/>
    <w:rsid w:val="000A68AE"/>
    <w:rsid w:val="000A722C"/>
    <w:rsid w:val="000B0480"/>
    <w:rsid w:val="000B0A74"/>
    <w:rsid w:val="000B338E"/>
    <w:rsid w:val="000B40F9"/>
    <w:rsid w:val="000B740D"/>
    <w:rsid w:val="000B7C84"/>
    <w:rsid w:val="000B7D97"/>
    <w:rsid w:val="000B7F9A"/>
    <w:rsid w:val="000C0860"/>
    <w:rsid w:val="000C0C7B"/>
    <w:rsid w:val="000C1ED7"/>
    <w:rsid w:val="000C2014"/>
    <w:rsid w:val="000C2607"/>
    <w:rsid w:val="000C2FCD"/>
    <w:rsid w:val="000C34E2"/>
    <w:rsid w:val="000C41E7"/>
    <w:rsid w:val="000C4A21"/>
    <w:rsid w:val="000C524E"/>
    <w:rsid w:val="000C5428"/>
    <w:rsid w:val="000C6D4D"/>
    <w:rsid w:val="000C73F0"/>
    <w:rsid w:val="000C7903"/>
    <w:rsid w:val="000C7C67"/>
    <w:rsid w:val="000D01DA"/>
    <w:rsid w:val="000D1A37"/>
    <w:rsid w:val="000D1BF6"/>
    <w:rsid w:val="000D24DE"/>
    <w:rsid w:val="000D2DDD"/>
    <w:rsid w:val="000D41BE"/>
    <w:rsid w:val="000D41EB"/>
    <w:rsid w:val="000D4C13"/>
    <w:rsid w:val="000D55CD"/>
    <w:rsid w:val="000D61F6"/>
    <w:rsid w:val="000D6459"/>
    <w:rsid w:val="000D70A5"/>
    <w:rsid w:val="000D7831"/>
    <w:rsid w:val="000E00A0"/>
    <w:rsid w:val="000E1727"/>
    <w:rsid w:val="000E267E"/>
    <w:rsid w:val="000E2B2E"/>
    <w:rsid w:val="000E2C27"/>
    <w:rsid w:val="000E32C7"/>
    <w:rsid w:val="000E33CA"/>
    <w:rsid w:val="000E3DA8"/>
    <w:rsid w:val="000E3E23"/>
    <w:rsid w:val="000E4555"/>
    <w:rsid w:val="000E4B14"/>
    <w:rsid w:val="000E5096"/>
    <w:rsid w:val="000E5B33"/>
    <w:rsid w:val="000E68EA"/>
    <w:rsid w:val="000E7C5F"/>
    <w:rsid w:val="000E7CF6"/>
    <w:rsid w:val="000F21A8"/>
    <w:rsid w:val="000F3062"/>
    <w:rsid w:val="000F3225"/>
    <w:rsid w:val="000F3234"/>
    <w:rsid w:val="000F35E1"/>
    <w:rsid w:val="000F53A1"/>
    <w:rsid w:val="000F5E39"/>
    <w:rsid w:val="000F6247"/>
    <w:rsid w:val="000F6435"/>
    <w:rsid w:val="000F7631"/>
    <w:rsid w:val="000F7843"/>
    <w:rsid w:val="001006CC"/>
    <w:rsid w:val="0010153D"/>
    <w:rsid w:val="00101CDF"/>
    <w:rsid w:val="00101D72"/>
    <w:rsid w:val="00101E1A"/>
    <w:rsid w:val="00102087"/>
    <w:rsid w:val="00103481"/>
    <w:rsid w:val="00103559"/>
    <w:rsid w:val="0010445E"/>
    <w:rsid w:val="0010515F"/>
    <w:rsid w:val="00106463"/>
    <w:rsid w:val="001077E5"/>
    <w:rsid w:val="00107F4D"/>
    <w:rsid w:val="001103DB"/>
    <w:rsid w:val="001104F6"/>
    <w:rsid w:val="00110C96"/>
    <w:rsid w:val="00110E49"/>
    <w:rsid w:val="00111F59"/>
    <w:rsid w:val="0011516F"/>
    <w:rsid w:val="001160DA"/>
    <w:rsid w:val="0011636E"/>
    <w:rsid w:val="0011773A"/>
    <w:rsid w:val="00117F62"/>
    <w:rsid w:val="00121399"/>
    <w:rsid w:val="00122176"/>
    <w:rsid w:val="001226D3"/>
    <w:rsid w:val="001236A4"/>
    <w:rsid w:val="0012381E"/>
    <w:rsid w:val="00123FFD"/>
    <w:rsid w:val="001265C5"/>
    <w:rsid w:val="001267D5"/>
    <w:rsid w:val="00126BB9"/>
    <w:rsid w:val="001272A9"/>
    <w:rsid w:val="00127E76"/>
    <w:rsid w:val="00130516"/>
    <w:rsid w:val="001309D4"/>
    <w:rsid w:val="00132844"/>
    <w:rsid w:val="0013457B"/>
    <w:rsid w:val="00135013"/>
    <w:rsid w:val="00136A05"/>
    <w:rsid w:val="00136F31"/>
    <w:rsid w:val="00140881"/>
    <w:rsid w:val="00140B83"/>
    <w:rsid w:val="00140C7F"/>
    <w:rsid w:val="00142D6E"/>
    <w:rsid w:val="001438B8"/>
    <w:rsid w:val="00144B4F"/>
    <w:rsid w:val="00144C67"/>
    <w:rsid w:val="00144C7B"/>
    <w:rsid w:val="00144FA3"/>
    <w:rsid w:val="001458B7"/>
    <w:rsid w:val="00146631"/>
    <w:rsid w:val="00146DC8"/>
    <w:rsid w:val="0015046F"/>
    <w:rsid w:val="00150BAE"/>
    <w:rsid w:val="001510FE"/>
    <w:rsid w:val="0015138B"/>
    <w:rsid w:val="00151598"/>
    <w:rsid w:val="00152580"/>
    <w:rsid w:val="00152902"/>
    <w:rsid w:val="00152D2B"/>
    <w:rsid w:val="00153074"/>
    <w:rsid w:val="00153510"/>
    <w:rsid w:val="00153B6D"/>
    <w:rsid w:val="00153CB1"/>
    <w:rsid w:val="00154160"/>
    <w:rsid w:val="00155360"/>
    <w:rsid w:val="00157507"/>
    <w:rsid w:val="00157852"/>
    <w:rsid w:val="001579F1"/>
    <w:rsid w:val="00157CAD"/>
    <w:rsid w:val="001612FF"/>
    <w:rsid w:val="00161B38"/>
    <w:rsid w:val="00161BDB"/>
    <w:rsid w:val="00161C7C"/>
    <w:rsid w:val="001624A0"/>
    <w:rsid w:val="0016308C"/>
    <w:rsid w:val="00163B8E"/>
    <w:rsid w:val="001650CD"/>
    <w:rsid w:val="00165BC1"/>
    <w:rsid w:val="00166B12"/>
    <w:rsid w:val="00166F94"/>
    <w:rsid w:val="00167E33"/>
    <w:rsid w:val="00170138"/>
    <w:rsid w:val="00171846"/>
    <w:rsid w:val="001729D6"/>
    <w:rsid w:val="00172A2A"/>
    <w:rsid w:val="00172AB5"/>
    <w:rsid w:val="0017366C"/>
    <w:rsid w:val="00173C1D"/>
    <w:rsid w:val="00174130"/>
    <w:rsid w:val="001741F3"/>
    <w:rsid w:val="001745B8"/>
    <w:rsid w:val="00174A28"/>
    <w:rsid w:val="001750B0"/>
    <w:rsid w:val="0017549D"/>
    <w:rsid w:val="00175753"/>
    <w:rsid w:val="00176716"/>
    <w:rsid w:val="00177CEE"/>
    <w:rsid w:val="001803CF"/>
    <w:rsid w:val="00181AC2"/>
    <w:rsid w:val="00182233"/>
    <w:rsid w:val="001827C3"/>
    <w:rsid w:val="001828EE"/>
    <w:rsid w:val="00182B3E"/>
    <w:rsid w:val="0018323A"/>
    <w:rsid w:val="001866B1"/>
    <w:rsid w:val="001869A6"/>
    <w:rsid w:val="00186E2F"/>
    <w:rsid w:val="00190532"/>
    <w:rsid w:val="00190DDD"/>
    <w:rsid w:val="001910D8"/>
    <w:rsid w:val="00191C0E"/>
    <w:rsid w:val="0019246E"/>
    <w:rsid w:val="001941C6"/>
    <w:rsid w:val="00195C0F"/>
    <w:rsid w:val="00196899"/>
    <w:rsid w:val="00196B56"/>
    <w:rsid w:val="00197AD7"/>
    <w:rsid w:val="001A0A23"/>
    <w:rsid w:val="001A16EC"/>
    <w:rsid w:val="001A225B"/>
    <w:rsid w:val="001A275E"/>
    <w:rsid w:val="001A276D"/>
    <w:rsid w:val="001A3DC8"/>
    <w:rsid w:val="001A49D8"/>
    <w:rsid w:val="001A503D"/>
    <w:rsid w:val="001A504A"/>
    <w:rsid w:val="001A6387"/>
    <w:rsid w:val="001B0295"/>
    <w:rsid w:val="001B0699"/>
    <w:rsid w:val="001B0BC6"/>
    <w:rsid w:val="001B2057"/>
    <w:rsid w:val="001B29AB"/>
    <w:rsid w:val="001B29DF"/>
    <w:rsid w:val="001B4A4A"/>
    <w:rsid w:val="001B4C07"/>
    <w:rsid w:val="001B4E54"/>
    <w:rsid w:val="001B5A75"/>
    <w:rsid w:val="001B606D"/>
    <w:rsid w:val="001B62C7"/>
    <w:rsid w:val="001B6352"/>
    <w:rsid w:val="001B7601"/>
    <w:rsid w:val="001C0843"/>
    <w:rsid w:val="001C0944"/>
    <w:rsid w:val="001C0CF0"/>
    <w:rsid w:val="001C0F2F"/>
    <w:rsid w:val="001C16E5"/>
    <w:rsid w:val="001C35FD"/>
    <w:rsid w:val="001C36F2"/>
    <w:rsid w:val="001C47C9"/>
    <w:rsid w:val="001C4863"/>
    <w:rsid w:val="001C5D41"/>
    <w:rsid w:val="001D1667"/>
    <w:rsid w:val="001D1F14"/>
    <w:rsid w:val="001D2C42"/>
    <w:rsid w:val="001D3199"/>
    <w:rsid w:val="001D5674"/>
    <w:rsid w:val="001D5D83"/>
    <w:rsid w:val="001D5FB3"/>
    <w:rsid w:val="001D69F6"/>
    <w:rsid w:val="001D6C6A"/>
    <w:rsid w:val="001E01BE"/>
    <w:rsid w:val="001E10DF"/>
    <w:rsid w:val="001E1277"/>
    <w:rsid w:val="001E213E"/>
    <w:rsid w:val="001E22BA"/>
    <w:rsid w:val="001E244D"/>
    <w:rsid w:val="001E2ACC"/>
    <w:rsid w:val="001E322E"/>
    <w:rsid w:val="001E3A0B"/>
    <w:rsid w:val="001E3D8A"/>
    <w:rsid w:val="001E4146"/>
    <w:rsid w:val="001E6E45"/>
    <w:rsid w:val="001E7453"/>
    <w:rsid w:val="001E76FE"/>
    <w:rsid w:val="001E7F4C"/>
    <w:rsid w:val="001F05DC"/>
    <w:rsid w:val="001F0E01"/>
    <w:rsid w:val="001F18D7"/>
    <w:rsid w:val="001F261F"/>
    <w:rsid w:val="001F2AF1"/>
    <w:rsid w:val="001F3479"/>
    <w:rsid w:val="001F3C25"/>
    <w:rsid w:val="001F5051"/>
    <w:rsid w:val="001F60D5"/>
    <w:rsid w:val="001F6A12"/>
    <w:rsid w:val="002004D6"/>
    <w:rsid w:val="00200551"/>
    <w:rsid w:val="00201B8B"/>
    <w:rsid w:val="002028A5"/>
    <w:rsid w:val="00202BAF"/>
    <w:rsid w:val="00203270"/>
    <w:rsid w:val="0020363C"/>
    <w:rsid w:val="002039C5"/>
    <w:rsid w:val="00204A21"/>
    <w:rsid w:val="00205954"/>
    <w:rsid w:val="002063EC"/>
    <w:rsid w:val="0020684C"/>
    <w:rsid w:val="002100AC"/>
    <w:rsid w:val="00211BE7"/>
    <w:rsid w:val="00213617"/>
    <w:rsid w:val="002145F7"/>
    <w:rsid w:val="00214613"/>
    <w:rsid w:val="00216935"/>
    <w:rsid w:val="00217CE0"/>
    <w:rsid w:val="00220398"/>
    <w:rsid w:val="00221BFE"/>
    <w:rsid w:val="002222A8"/>
    <w:rsid w:val="00223755"/>
    <w:rsid w:val="00224D81"/>
    <w:rsid w:val="002252E0"/>
    <w:rsid w:val="002252E4"/>
    <w:rsid w:val="002265F3"/>
    <w:rsid w:val="0022749E"/>
    <w:rsid w:val="00227F7A"/>
    <w:rsid w:val="00230158"/>
    <w:rsid w:val="00231322"/>
    <w:rsid w:val="002316AE"/>
    <w:rsid w:val="0023294B"/>
    <w:rsid w:val="00232BED"/>
    <w:rsid w:val="0023467F"/>
    <w:rsid w:val="00234BCD"/>
    <w:rsid w:val="0023710A"/>
    <w:rsid w:val="00237B38"/>
    <w:rsid w:val="00240CFA"/>
    <w:rsid w:val="0024103D"/>
    <w:rsid w:val="00241451"/>
    <w:rsid w:val="00242300"/>
    <w:rsid w:val="00242402"/>
    <w:rsid w:val="0024290B"/>
    <w:rsid w:val="00243CF4"/>
    <w:rsid w:val="002447D9"/>
    <w:rsid w:val="00245671"/>
    <w:rsid w:val="002461C9"/>
    <w:rsid w:val="002466CC"/>
    <w:rsid w:val="00246843"/>
    <w:rsid w:val="00247A75"/>
    <w:rsid w:val="00250A5F"/>
    <w:rsid w:val="00251BD5"/>
    <w:rsid w:val="00255F97"/>
    <w:rsid w:val="00257A7C"/>
    <w:rsid w:val="002613A5"/>
    <w:rsid w:val="002619DF"/>
    <w:rsid w:val="00262308"/>
    <w:rsid w:val="00262978"/>
    <w:rsid w:val="002629AF"/>
    <w:rsid w:val="00263F35"/>
    <w:rsid w:val="00265F2B"/>
    <w:rsid w:val="00266036"/>
    <w:rsid w:val="002666F3"/>
    <w:rsid w:val="00266F94"/>
    <w:rsid w:val="00270A27"/>
    <w:rsid w:val="0027175F"/>
    <w:rsid w:val="002719D1"/>
    <w:rsid w:val="002739D5"/>
    <w:rsid w:val="00273A86"/>
    <w:rsid w:val="00273D13"/>
    <w:rsid w:val="00274A44"/>
    <w:rsid w:val="002754BD"/>
    <w:rsid w:val="00275687"/>
    <w:rsid w:val="0027599B"/>
    <w:rsid w:val="00275C05"/>
    <w:rsid w:val="00275F87"/>
    <w:rsid w:val="00276B75"/>
    <w:rsid w:val="002774A0"/>
    <w:rsid w:val="00277FD8"/>
    <w:rsid w:val="00281150"/>
    <w:rsid w:val="0028246E"/>
    <w:rsid w:val="0028389B"/>
    <w:rsid w:val="00283CF4"/>
    <w:rsid w:val="00283FFE"/>
    <w:rsid w:val="002840B7"/>
    <w:rsid w:val="00284BCF"/>
    <w:rsid w:val="00284C8E"/>
    <w:rsid w:val="002853D0"/>
    <w:rsid w:val="00285AD9"/>
    <w:rsid w:val="00286172"/>
    <w:rsid w:val="002868BF"/>
    <w:rsid w:val="00287275"/>
    <w:rsid w:val="002874B2"/>
    <w:rsid w:val="0029061A"/>
    <w:rsid w:val="00290D2E"/>
    <w:rsid w:val="00291212"/>
    <w:rsid w:val="00291F76"/>
    <w:rsid w:val="00292189"/>
    <w:rsid w:val="0029347E"/>
    <w:rsid w:val="002936DD"/>
    <w:rsid w:val="0029397E"/>
    <w:rsid w:val="0029415C"/>
    <w:rsid w:val="0029480F"/>
    <w:rsid w:val="0029717B"/>
    <w:rsid w:val="00297523"/>
    <w:rsid w:val="00297655"/>
    <w:rsid w:val="00297697"/>
    <w:rsid w:val="00297ED6"/>
    <w:rsid w:val="002A07C6"/>
    <w:rsid w:val="002A08B1"/>
    <w:rsid w:val="002A08FC"/>
    <w:rsid w:val="002A0BCC"/>
    <w:rsid w:val="002A16BA"/>
    <w:rsid w:val="002A2433"/>
    <w:rsid w:val="002A2C40"/>
    <w:rsid w:val="002A3399"/>
    <w:rsid w:val="002A4B8D"/>
    <w:rsid w:val="002A54F2"/>
    <w:rsid w:val="002A5CB0"/>
    <w:rsid w:val="002A7283"/>
    <w:rsid w:val="002A7CBA"/>
    <w:rsid w:val="002B1966"/>
    <w:rsid w:val="002B214A"/>
    <w:rsid w:val="002B2D4A"/>
    <w:rsid w:val="002B4332"/>
    <w:rsid w:val="002B4717"/>
    <w:rsid w:val="002B4B35"/>
    <w:rsid w:val="002B4FF3"/>
    <w:rsid w:val="002B52F2"/>
    <w:rsid w:val="002B6C4D"/>
    <w:rsid w:val="002B6C6F"/>
    <w:rsid w:val="002B789F"/>
    <w:rsid w:val="002C0EEF"/>
    <w:rsid w:val="002C21D2"/>
    <w:rsid w:val="002C326A"/>
    <w:rsid w:val="002C3509"/>
    <w:rsid w:val="002C41C4"/>
    <w:rsid w:val="002C46E7"/>
    <w:rsid w:val="002C49CC"/>
    <w:rsid w:val="002C4BF1"/>
    <w:rsid w:val="002C4FD5"/>
    <w:rsid w:val="002C538C"/>
    <w:rsid w:val="002C6245"/>
    <w:rsid w:val="002C706E"/>
    <w:rsid w:val="002C7E6F"/>
    <w:rsid w:val="002D060B"/>
    <w:rsid w:val="002D1F01"/>
    <w:rsid w:val="002D1F68"/>
    <w:rsid w:val="002D2A69"/>
    <w:rsid w:val="002D36FD"/>
    <w:rsid w:val="002D3AD2"/>
    <w:rsid w:val="002D57C2"/>
    <w:rsid w:val="002D599C"/>
    <w:rsid w:val="002D6C99"/>
    <w:rsid w:val="002D7AB2"/>
    <w:rsid w:val="002E0323"/>
    <w:rsid w:val="002E0766"/>
    <w:rsid w:val="002E1332"/>
    <w:rsid w:val="002E2C28"/>
    <w:rsid w:val="002E3ECD"/>
    <w:rsid w:val="002E41C7"/>
    <w:rsid w:val="002E71C4"/>
    <w:rsid w:val="002E7420"/>
    <w:rsid w:val="002F045B"/>
    <w:rsid w:val="002F0BBF"/>
    <w:rsid w:val="002F0E06"/>
    <w:rsid w:val="002F12AE"/>
    <w:rsid w:val="002F20D4"/>
    <w:rsid w:val="002F249B"/>
    <w:rsid w:val="002F28DD"/>
    <w:rsid w:val="002F3207"/>
    <w:rsid w:val="002F3365"/>
    <w:rsid w:val="002F3605"/>
    <w:rsid w:val="002F45AB"/>
    <w:rsid w:val="002F46E5"/>
    <w:rsid w:val="002F476A"/>
    <w:rsid w:val="002F506B"/>
    <w:rsid w:val="002F723F"/>
    <w:rsid w:val="0030091F"/>
    <w:rsid w:val="0030097D"/>
    <w:rsid w:val="003012B8"/>
    <w:rsid w:val="00301602"/>
    <w:rsid w:val="00301890"/>
    <w:rsid w:val="0030238C"/>
    <w:rsid w:val="003052CA"/>
    <w:rsid w:val="00306DAD"/>
    <w:rsid w:val="00307262"/>
    <w:rsid w:val="003074B5"/>
    <w:rsid w:val="003074EC"/>
    <w:rsid w:val="00307857"/>
    <w:rsid w:val="00307F91"/>
    <w:rsid w:val="00307FEC"/>
    <w:rsid w:val="0031024E"/>
    <w:rsid w:val="00310E90"/>
    <w:rsid w:val="00311222"/>
    <w:rsid w:val="003118AA"/>
    <w:rsid w:val="003125FA"/>
    <w:rsid w:val="00312FF0"/>
    <w:rsid w:val="0031423F"/>
    <w:rsid w:val="00314636"/>
    <w:rsid w:val="00314DFB"/>
    <w:rsid w:val="003153B0"/>
    <w:rsid w:val="00315459"/>
    <w:rsid w:val="003156F0"/>
    <w:rsid w:val="00315E1A"/>
    <w:rsid w:val="00315F38"/>
    <w:rsid w:val="0031683C"/>
    <w:rsid w:val="00316D0B"/>
    <w:rsid w:val="00320461"/>
    <w:rsid w:val="003211E5"/>
    <w:rsid w:val="003223D7"/>
    <w:rsid w:val="00322921"/>
    <w:rsid w:val="003229B9"/>
    <w:rsid w:val="0032376D"/>
    <w:rsid w:val="00324256"/>
    <w:rsid w:val="00324F64"/>
    <w:rsid w:val="00324FBB"/>
    <w:rsid w:val="003259DB"/>
    <w:rsid w:val="00325BD0"/>
    <w:rsid w:val="00326ECD"/>
    <w:rsid w:val="00327B3F"/>
    <w:rsid w:val="003307C7"/>
    <w:rsid w:val="00331383"/>
    <w:rsid w:val="003352D1"/>
    <w:rsid w:val="00335822"/>
    <w:rsid w:val="00335E7F"/>
    <w:rsid w:val="0033657F"/>
    <w:rsid w:val="00336BBD"/>
    <w:rsid w:val="00337084"/>
    <w:rsid w:val="00337748"/>
    <w:rsid w:val="00340CE6"/>
    <w:rsid w:val="003413BF"/>
    <w:rsid w:val="00341CE8"/>
    <w:rsid w:val="00341D50"/>
    <w:rsid w:val="00342127"/>
    <w:rsid w:val="00343DA8"/>
    <w:rsid w:val="00343F2E"/>
    <w:rsid w:val="00344F22"/>
    <w:rsid w:val="0034554A"/>
    <w:rsid w:val="00345D2C"/>
    <w:rsid w:val="00345F11"/>
    <w:rsid w:val="00346645"/>
    <w:rsid w:val="00347C8B"/>
    <w:rsid w:val="00350F1E"/>
    <w:rsid w:val="003510B3"/>
    <w:rsid w:val="00352039"/>
    <w:rsid w:val="0035227E"/>
    <w:rsid w:val="00352745"/>
    <w:rsid w:val="00353099"/>
    <w:rsid w:val="00353371"/>
    <w:rsid w:val="00353B23"/>
    <w:rsid w:val="003545E5"/>
    <w:rsid w:val="0035460A"/>
    <w:rsid w:val="00354BA5"/>
    <w:rsid w:val="003555EA"/>
    <w:rsid w:val="00356285"/>
    <w:rsid w:val="00357743"/>
    <w:rsid w:val="003577A1"/>
    <w:rsid w:val="00357877"/>
    <w:rsid w:val="003579E5"/>
    <w:rsid w:val="00357A31"/>
    <w:rsid w:val="00357DFA"/>
    <w:rsid w:val="00360791"/>
    <w:rsid w:val="003607DB"/>
    <w:rsid w:val="00360AEE"/>
    <w:rsid w:val="0036102C"/>
    <w:rsid w:val="0036155D"/>
    <w:rsid w:val="00363DFF"/>
    <w:rsid w:val="00364CFD"/>
    <w:rsid w:val="0036586E"/>
    <w:rsid w:val="0036684A"/>
    <w:rsid w:val="00367069"/>
    <w:rsid w:val="003673E9"/>
    <w:rsid w:val="0036799E"/>
    <w:rsid w:val="00367DC9"/>
    <w:rsid w:val="003703F1"/>
    <w:rsid w:val="003708D7"/>
    <w:rsid w:val="00371D2A"/>
    <w:rsid w:val="00375370"/>
    <w:rsid w:val="00375606"/>
    <w:rsid w:val="003764B8"/>
    <w:rsid w:val="003801C2"/>
    <w:rsid w:val="0038071A"/>
    <w:rsid w:val="00380FE6"/>
    <w:rsid w:val="0038131F"/>
    <w:rsid w:val="00381816"/>
    <w:rsid w:val="00381DC0"/>
    <w:rsid w:val="00382B18"/>
    <w:rsid w:val="00382BAD"/>
    <w:rsid w:val="0038361D"/>
    <w:rsid w:val="00384B74"/>
    <w:rsid w:val="003856FA"/>
    <w:rsid w:val="00385A32"/>
    <w:rsid w:val="0038609E"/>
    <w:rsid w:val="003867A8"/>
    <w:rsid w:val="00386F6A"/>
    <w:rsid w:val="0038742D"/>
    <w:rsid w:val="0038748A"/>
    <w:rsid w:val="003874FF"/>
    <w:rsid w:val="0039120E"/>
    <w:rsid w:val="00391424"/>
    <w:rsid w:val="00391C19"/>
    <w:rsid w:val="00391C85"/>
    <w:rsid w:val="00392761"/>
    <w:rsid w:val="00392EC8"/>
    <w:rsid w:val="00394023"/>
    <w:rsid w:val="003941D9"/>
    <w:rsid w:val="00395E06"/>
    <w:rsid w:val="00396663"/>
    <w:rsid w:val="00397CA1"/>
    <w:rsid w:val="003A07E1"/>
    <w:rsid w:val="003A17E5"/>
    <w:rsid w:val="003A1992"/>
    <w:rsid w:val="003A19F8"/>
    <w:rsid w:val="003A205F"/>
    <w:rsid w:val="003A20E8"/>
    <w:rsid w:val="003A22E2"/>
    <w:rsid w:val="003A29FA"/>
    <w:rsid w:val="003A2D66"/>
    <w:rsid w:val="003A2ED3"/>
    <w:rsid w:val="003A414D"/>
    <w:rsid w:val="003A5C3A"/>
    <w:rsid w:val="003A68B9"/>
    <w:rsid w:val="003B14E7"/>
    <w:rsid w:val="003B17BD"/>
    <w:rsid w:val="003B18FE"/>
    <w:rsid w:val="003B2407"/>
    <w:rsid w:val="003B2A04"/>
    <w:rsid w:val="003B375F"/>
    <w:rsid w:val="003B3922"/>
    <w:rsid w:val="003B3F8D"/>
    <w:rsid w:val="003B4222"/>
    <w:rsid w:val="003B48E9"/>
    <w:rsid w:val="003B4E85"/>
    <w:rsid w:val="003B52F8"/>
    <w:rsid w:val="003B543F"/>
    <w:rsid w:val="003B5CB6"/>
    <w:rsid w:val="003B68B6"/>
    <w:rsid w:val="003B7A33"/>
    <w:rsid w:val="003B7BB6"/>
    <w:rsid w:val="003C07C7"/>
    <w:rsid w:val="003C0AC3"/>
    <w:rsid w:val="003C14D9"/>
    <w:rsid w:val="003C23DE"/>
    <w:rsid w:val="003C309C"/>
    <w:rsid w:val="003C3446"/>
    <w:rsid w:val="003C4D46"/>
    <w:rsid w:val="003C5660"/>
    <w:rsid w:val="003C615B"/>
    <w:rsid w:val="003C67EF"/>
    <w:rsid w:val="003C6AD5"/>
    <w:rsid w:val="003D0551"/>
    <w:rsid w:val="003D0A5D"/>
    <w:rsid w:val="003D1E9A"/>
    <w:rsid w:val="003D1FC9"/>
    <w:rsid w:val="003D34F4"/>
    <w:rsid w:val="003D3F25"/>
    <w:rsid w:val="003D5787"/>
    <w:rsid w:val="003D7DA9"/>
    <w:rsid w:val="003E038D"/>
    <w:rsid w:val="003E0C3B"/>
    <w:rsid w:val="003E1818"/>
    <w:rsid w:val="003E253A"/>
    <w:rsid w:val="003E3713"/>
    <w:rsid w:val="003E38C4"/>
    <w:rsid w:val="003E3C0D"/>
    <w:rsid w:val="003E3F0F"/>
    <w:rsid w:val="003E4E2D"/>
    <w:rsid w:val="003E51D8"/>
    <w:rsid w:val="003E6694"/>
    <w:rsid w:val="003E6D57"/>
    <w:rsid w:val="003E7751"/>
    <w:rsid w:val="003F030E"/>
    <w:rsid w:val="003F1E01"/>
    <w:rsid w:val="003F2066"/>
    <w:rsid w:val="003F222C"/>
    <w:rsid w:val="003F2293"/>
    <w:rsid w:val="003F2DE2"/>
    <w:rsid w:val="003F3050"/>
    <w:rsid w:val="003F3488"/>
    <w:rsid w:val="003F4274"/>
    <w:rsid w:val="003F4619"/>
    <w:rsid w:val="003F4B21"/>
    <w:rsid w:val="003F5377"/>
    <w:rsid w:val="003F5509"/>
    <w:rsid w:val="003F75B9"/>
    <w:rsid w:val="003F7AE9"/>
    <w:rsid w:val="0040121A"/>
    <w:rsid w:val="004012F1"/>
    <w:rsid w:val="0040230A"/>
    <w:rsid w:val="0040296D"/>
    <w:rsid w:val="004032AC"/>
    <w:rsid w:val="0040399A"/>
    <w:rsid w:val="0040406F"/>
    <w:rsid w:val="004040C2"/>
    <w:rsid w:val="004045E0"/>
    <w:rsid w:val="0040603F"/>
    <w:rsid w:val="00407B78"/>
    <w:rsid w:val="0041096D"/>
    <w:rsid w:val="004111CE"/>
    <w:rsid w:val="00411B3C"/>
    <w:rsid w:val="00411BD3"/>
    <w:rsid w:val="00412058"/>
    <w:rsid w:val="0041278C"/>
    <w:rsid w:val="00412C12"/>
    <w:rsid w:val="00413183"/>
    <w:rsid w:val="00413677"/>
    <w:rsid w:val="00414ACC"/>
    <w:rsid w:val="004151B8"/>
    <w:rsid w:val="004159EC"/>
    <w:rsid w:val="00415AC5"/>
    <w:rsid w:val="0041615B"/>
    <w:rsid w:val="00416243"/>
    <w:rsid w:val="00416DCE"/>
    <w:rsid w:val="00420742"/>
    <w:rsid w:val="00420CDB"/>
    <w:rsid w:val="00422324"/>
    <w:rsid w:val="00422F68"/>
    <w:rsid w:val="00423690"/>
    <w:rsid w:val="004246B7"/>
    <w:rsid w:val="00424A73"/>
    <w:rsid w:val="00425152"/>
    <w:rsid w:val="00425446"/>
    <w:rsid w:val="00425CC1"/>
    <w:rsid w:val="004263C9"/>
    <w:rsid w:val="00427BDA"/>
    <w:rsid w:val="00427E6C"/>
    <w:rsid w:val="00427F40"/>
    <w:rsid w:val="00430ECC"/>
    <w:rsid w:val="00431533"/>
    <w:rsid w:val="00431CC5"/>
    <w:rsid w:val="0043243A"/>
    <w:rsid w:val="00432E5C"/>
    <w:rsid w:val="00433096"/>
    <w:rsid w:val="0043391A"/>
    <w:rsid w:val="0043435E"/>
    <w:rsid w:val="00434628"/>
    <w:rsid w:val="00434875"/>
    <w:rsid w:val="0043785F"/>
    <w:rsid w:val="004413D8"/>
    <w:rsid w:val="0044155C"/>
    <w:rsid w:val="00442F9F"/>
    <w:rsid w:val="00443FF9"/>
    <w:rsid w:val="00445569"/>
    <w:rsid w:val="00445D98"/>
    <w:rsid w:val="00445E98"/>
    <w:rsid w:val="00445F9C"/>
    <w:rsid w:val="004461D2"/>
    <w:rsid w:val="00447A21"/>
    <w:rsid w:val="00450242"/>
    <w:rsid w:val="004503D4"/>
    <w:rsid w:val="00450FA3"/>
    <w:rsid w:val="00451444"/>
    <w:rsid w:val="00451938"/>
    <w:rsid w:val="0045513D"/>
    <w:rsid w:val="00456329"/>
    <w:rsid w:val="0045678F"/>
    <w:rsid w:val="00457EDD"/>
    <w:rsid w:val="004619CD"/>
    <w:rsid w:val="00461D51"/>
    <w:rsid w:val="004620A8"/>
    <w:rsid w:val="004623DA"/>
    <w:rsid w:val="004626CD"/>
    <w:rsid w:val="004658A6"/>
    <w:rsid w:val="00466A9A"/>
    <w:rsid w:val="004705CE"/>
    <w:rsid w:val="00471D83"/>
    <w:rsid w:val="00471EEA"/>
    <w:rsid w:val="00471FC8"/>
    <w:rsid w:val="004722BF"/>
    <w:rsid w:val="0047273E"/>
    <w:rsid w:val="00472774"/>
    <w:rsid w:val="00472B3B"/>
    <w:rsid w:val="00472BFB"/>
    <w:rsid w:val="00473AF6"/>
    <w:rsid w:val="0047401A"/>
    <w:rsid w:val="00475474"/>
    <w:rsid w:val="00475688"/>
    <w:rsid w:val="004756DE"/>
    <w:rsid w:val="00476E35"/>
    <w:rsid w:val="004779B7"/>
    <w:rsid w:val="00477D18"/>
    <w:rsid w:val="00480255"/>
    <w:rsid w:val="00480911"/>
    <w:rsid w:val="00482229"/>
    <w:rsid w:val="00482330"/>
    <w:rsid w:val="00482545"/>
    <w:rsid w:val="00482993"/>
    <w:rsid w:val="004836FA"/>
    <w:rsid w:val="00483F4A"/>
    <w:rsid w:val="00484A02"/>
    <w:rsid w:val="0048548C"/>
    <w:rsid w:val="00485825"/>
    <w:rsid w:val="00485C26"/>
    <w:rsid w:val="00485DEF"/>
    <w:rsid w:val="0048653E"/>
    <w:rsid w:val="004870E8"/>
    <w:rsid w:val="00491E90"/>
    <w:rsid w:val="00492A77"/>
    <w:rsid w:val="00493793"/>
    <w:rsid w:val="0049403C"/>
    <w:rsid w:val="00495EE1"/>
    <w:rsid w:val="00496880"/>
    <w:rsid w:val="00496C2D"/>
    <w:rsid w:val="0049748D"/>
    <w:rsid w:val="004A0837"/>
    <w:rsid w:val="004A2885"/>
    <w:rsid w:val="004A2D5C"/>
    <w:rsid w:val="004A40F9"/>
    <w:rsid w:val="004A4128"/>
    <w:rsid w:val="004A43E0"/>
    <w:rsid w:val="004A4BF1"/>
    <w:rsid w:val="004A4D29"/>
    <w:rsid w:val="004A5772"/>
    <w:rsid w:val="004A5A70"/>
    <w:rsid w:val="004A651C"/>
    <w:rsid w:val="004A690A"/>
    <w:rsid w:val="004A6E9C"/>
    <w:rsid w:val="004A730A"/>
    <w:rsid w:val="004A76EC"/>
    <w:rsid w:val="004A7862"/>
    <w:rsid w:val="004A7D81"/>
    <w:rsid w:val="004A7F27"/>
    <w:rsid w:val="004B0AA6"/>
    <w:rsid w:val="004B0DBD"/>
    <w:rsid w:val="004B10AF"/>
    <w:rsid w:val="004B1AED"/>
    <w:rsid w:val="004B2664"/>
    <w:rsid w:val="004B30E0"/>
    <w:rsid w:val="004B4DBD"/>
    <w:rsid w:val="004B5327"/>
    <w:rsid w:val="004B561C"/>
    <w:rsid w:val="004B5993"/>
    <w:rsid w:val="004B5CE4"/>
    <w:rsid w:val="004B615A"/>
    <w:rsid w:val="004B63FE"/>
    <w:rsid w:val="004B7E4B"/>
    <w:rsid w:val="004C021C"/>
    <w:rsid w:val="004C0435"/>
    <w:rsid w:val="004C0651"/>
    <w:rsid w:val="004C149B"/>
    <w:rsid w:val="004C1793"/>
    <w:rsid w:val="004C3DD5"/>
    <w:rsid w:val="004C5400"/>
    <w:rsid w:val="004C6879"/>
    <w:rsid w:val="004C74E0"/>
    <w:rsid w:val="004C7504"/>
    <w:rsid w:val="004C7599"/>
    <w:rsid w:val="004D0083"/>
    <w:rsid w:val="004D0AC2"/>
    <w:rsid w:val="004D0EA4"/>
    <w:rsid w:val="004D2C08"/>
    <w:rsid w:val="004D2DB6"/>
    <w:rsid w:val="004D2E7E"/>
    <w:rsid w:val="004D3427"/>
    <w:rsid w:val="004D350E"/>
    <w:rsid w:val="004D3ADC"/>
    <w:rsid w:val="004D4C94"/>
    <w:rsid w:val="004D4CB6"/>
    <w:rsid w:val="004D628E"/>
    <w:rsid w:val="004D67B3"/>
    <w:rsid w:val="004D67FE"/>
    <w:rsid w:val="004D7506"/>
    <w:rsid w:val="004D79F6"/>
    <w:rsid w:val="004D7D0E"/>
    <w:rsid w:val="004E0007"/>
    <w:rsid w:val="004E0389"/>
    <w:rsid w:val="004E03A2"/>
    <w:rsid w:val="004E15F0"/>
    <w:rsid w:val="004E18C9"/>
    <w:rsid w:val="004E2014"/>
    <w:rsid w:val="004E2BC3"/>
    <w:rsid w:val="004E2BD4"/>
    <w:rsid w:val="004E3C57"/>
    <w:rsid w:val="004E4672"/>
    <w:rsid w:val="004E55F9"/>
    <w:rsid w:val="004E63B0"/>
    <w:rsid w:val="004E6725"/>
    <w:rsid w:val="004F0BC7"/>
    <w:rsid w:val="004F0FA3"/>
    <w:rsid w:val="004F1491"/>
    <w:rsid w:val="004F27CC"/>
    <w:rsid w:val="004F2CAE"/>
    <w:rsid w:val="004F3B0B"/>
    <w:rsid w:val="004F4C3D"/>
    <w:rsid w:val="004F5B97"/>
    <w:rsid w:val="004F5BC8"/>
    <w:rsid w:val="004F611E"/>
    <w:rsid w:val="004F6F82"/>
    <w:rsid w:val="00500048"/>
    <w:rsid w:val="00501333"/>
    <w:rsid w:val="00501E21"/>
    <w:rsid w:val="00501F71"/>
    <w:rsid w:val="005024C4"/>
    <w:rsid w:val="0050419A"/>
    <w:rsid w:val="0050421A"/>
    <w:rsid w:val="00504D64"/>
    <w:rsid w:val="005052A2"/>
    <w:rsid w:val="00505642"/>
    <w:rsid w:val="0050727E"/>
    <w:rsid w:val="005078E1"/>
    <w:rsid w:val="00507F56"/>
    <w:rsid w:val="005112B9"/>
    <w:rsid w:val="0051268E"/>
    <w:rsid w:val="0051298A"/>
    <w:rsid w:val="00513591"/>
    <w:rsid w:val="00513AE5"/>
    <w:rsid w:val="00513DD8"/>
    <w:rsid w:val="00514461"/>
    <w:rsid w:val="00514E81"/>
    <w:rsid w:val="0052064F"/>
    <w:rsid w:val="005215A7"/>
    <w:rsid w:val="00521EDF"/>
    <w:rsid w:val="00522151"/>
    <w:rsid w:val="00523359"/>
    <w:rsid w:val="00523508"/>
    <w:rsid w:val="00523F1E"/>
    <w:rsid w:val="00524DD5"/>
    <w:rsid w:val="00527201"/>
    <w:rsid w:val="005277D1"/>
    <w:rsid w:val="00530B10"/>
    <w:rsid w:val="00531079"/>
    <w:rsid w:val="005311C9"/>
    <w:rsid w:val="00531B69"/>
    <w:rsid w:val="00531C77"/>
    <w:rsid w:val="0053277C"/>
    <w:rsid w:val="00532E82"/>
    <w:rsid w:val="00533246"/>
    <w:rsid w:val="005336B0"/>
    <w:rsid w:val="00533A8D"/>
    <w:rsid w:val="00533D3B"/>
    <w:rsid w:val="0053451A"/>
    <w:rsid w:val="00534B85"/>
    <w:rsid w:val="00534EA5"/>
    <w:rsid w:val="0053531F"/>
    <w:rsid w:val="0053546E"/>
    <w:rsid w:val="005371ED"/>
    <w:rsid w:val="00537958"/>
    <w:rsid w:val="00541B2C"/>
    <w:rsid w:val="005426B0"/>
    <w:rsid w:val="00543076"/>
    <w:rsid w:val="00543D94"/>
    <w:rsid w:val="005459CE"/>
    <w:rsid w:val="005465A2"/>
    <w:rsid w:val="00546649"/>
    <w:rsid w:val="00546992"/>
    <w:rsid w:val="00547E15"/>
    <w:rsid w:val="0055061A"/>
    <w:rsid w:val="0055117E"/>
    <w:rsid w:val="005521C8"/>
    <w:rsid w:val="005525D8"/>
    <w:rsid w:val="005539E9"/>
    <w:rsid w:val="0055514E"/>
    <w:rsid w:val="00555302"/>
    <w:rsid w:val="0055590F"/>
    <w:rsid w:val="00555C21"/>
    <w:rsid w:val="00556FDA"/>
    <w:rsid w:val="00560A5B"/>
    <w:rsid w:val="00561DDE"/>
    <w:rsid w:val="0056241C"/>
    <w:rsid w:val="00562463"/>
    <w:rsid w:val="00564013"/>
    <w:rsid w:val="00565035"/>
    <w:rsid w:val="00567358"/>
    <w:rsid w:val="00567BAE"/>
    <w:rsid w:val="0057004D"/>
    <w:rsid w:val="00571FE7"/>
    <w:rsid w:val="0057430A"/>
    <w:rsid w:val="00574EE7"/>
    <w:rsid w:val="00575653"/>
    <w:rsid w:val="005756A5"/>
    <w:rsid w:val="00575AD0"/>
    <w:rsid w:val="00575DE3"/>
    <w:rsid w:val="005766F5"/>
    <w:rsid w:val="005766FF"/>
    <w:rsid w:val="00576CDA"/>
    <w:rsid w:val="00576D72"/>
    <w:rsid w:val="00580031"/>
    <w:rsid w:val="005804F1"/>
    <w:rsid w:val="00580C7C"/>
    <w:rsid w:val="00581470"/>
    <w:rsid w:val="00582FE6"/>
    <w:rsid w:val="00584171"/>
    <w:rsid w:val="0058522A"/>
    <w:rsid w:val="005859E7"/>
    <w:rsid w:val="00585D65"/>
    <w:rsid w:val="005865A0"/>
    <w:rsid w:val="00586771"/>
    <w:rsid w:val="00586D93"/>
    <w:rsid w:val="005876A2"/>
    <w:rsid w:val="005879E1"/>
    <w:rsid w:val="0059060F"/>
    <w:rsid w:val="00590E77"/>
    <w:rsid w:val="00591041"/>
    <w:rsid w:val="0059152E"/>
    <w:rsid w:val="005921B2"/>
    <w:rsid w:val="0059353F"/>
    <w:rsid w:val="00593A06"/>
    <w:rsid w:val="00593AE2"/>
    <w:rsid w:val="00594123"/>
    <w:rsid w:val="0059480C"/>
    <w:rsid w:val="00595E94"/>
    <w:rsid w:val="00595FEE"/>
    <w:rsid w:val="00596C9E"/>
    <w:rsid w:val="00596E9C"/>
    <w:rsid w:val="00597B72"/>
    <w:rsid w:val="00597BA4"/>
    <w:rsid w:val="00597EA1"/>
    <w:rsid w:val="005A0706"/>
    <w:rsid w:val="005A1110"/>
    <w:rsid w:val="005A1FC3"/>
    <w:rsid w:val="005A2580"/>
    <w:rsid w:val="005A2711"/>
    <w:rsid w:val="005A292A"/>
    <w:rsid w:val="005A3772"/>
    <w:rsid w:val="005A43E1"/>
    <w:rsid w:val="005A49F0"/>
    <w:rsid w:val="005A5665"/>
    <w:rsid w:val="005A66E1"/>
    <w:rsid w:val="005A6ABC"/>
    <w:rsid w:val="005A70CC"/>
    <w:rsid w:val="005B2793"/>
    <w:rsid w:val="005B51A7"/>
    <w:rsid w:val="005B52F4"/>
    <w:rsid w:val="005B58AC"/>
    <w:rsid w:val="005B7C92"/>
    <w:rsid w:val="005C06DF"/>
    <w:rsid w:val="005C0708"/>
    <w:rsid w:val="005C0D76"/>
    <w:rsid w:val="005C149A"/>
    <w:rsid w:val="005C2377"/>
    <w:rsid w:val="005C2522"/>
    <w:rsid w:val="005C257A"/>
    <w:rsid w:val="005C3040"/>
    <w:rsid w:val="005C3C0B"/>
    <w:rsid w:val="005C3FA6"/>
    <w:rsid w:val="005C4053"/>
    <w:rsid w:val="005C4548"/>
    <w:rsid w:val="005C4B3D"/>
    <w:rsid w:val="005C4C2A"/>
    <w:rsid w:val="005C6C6B"/>
    <w:rsid w:val="005C6F3E"/>
    <w:rsid w:val="005D06D8"/>
    <w:rsid w:val="005D0E4F"/>
    <w:rsid w:val="005D1EC6"/>
    <w:rsid w:val="005D22F2"/>
    <w:rsid w:val="005D2BC8"/>
    <w:rsid w:val="005D39D9"/>
    <w:rsid w:val="005D3B03"/>
    <w:rsid w:val="005D4864"/>
    <w:rsid w:val="005D5033"/>
    <w:rsid w:val="005D644E"/>
    <w:rsid w:val="005D6C85"/>
    <w:rsid w:val="005D7ED4"/>
    <w:rsid w:val="005E067C"/>
    <w:rsid w:val="005E0DF0"/>
    <w:rsid w:val="005E1AE2"/>
    <w:rsid w:val="005E51EB"/>
    <w:rsid w:val="005E58D1"/>
    <w:rsid w:val="005E5A0D"/>
    <w:rsid w:val="005E6217"/>
    <w:rsid w:val="005E7035"/>
    <w:rsid w:val="005E75EB"/>
    <w:rsid w:val="005E7630"/>
    <w:rsid w:val="005F0A8A"/>
    <w:rsid w:val="005F0B16"/>
    <w:rsid w:val="005F0CD6"/>
    <w:rsid w:val="005F14CF"/>
    <w:rsid w:val="005F2694"/>
    <w:rsid w:val="005F2B0F"/>
    <w:rsid w:val="005F2CBF"/>
    <w:rsid w:val="005F2F29"/>
    <w:rsid w:val="005F3325"/>
    <w:rsid w:val="005F48E6"/>
    <w:rsid w:val="005F537B"/>
    <w:rsid w:val="005F55C4"/>
    <w:rsid w:val="005F5A98"/>
    <w:rsid w:val="005F6CBD"/>
    <w:rsid w:val="005F72FF"/>
    <w:rsid w:val="005F7A6C"/>
    <w:rsid w:val="005F7A72"/>
    <w:rsid w:val="005F7E19"/>
    <w:rsid w:val="00600851"/>
    <w:rsid w:val="00602186"/>
    <w:rsid w:val="00603415"/>
    <w:rsid w:val="006043E4"/>
    <w:rsid w:val="00604562"/>
    <w:rsid w:val="006046FF"/>
    <w:rsid w:val="00604D0B"/>
    <w:rsid w:val="00606326"/>
    <w:rsid w:val="006066FC"/>
    <w:rsid w:val="00606EF2"/>
    <w:rsid w:val="006078FB"/>
    <w:rsid w:val="00607C1C"/>
    <w:rsid w:val="00607FBF"/>
    <w:rsid w:val="006102E9"/>
    <w:rsid w:val="006107BB"/>
    <w:rsid w:val="00610AF2"/>
    <w:rsid w:val="00611995"/>
    <w:rsid w:val="00612383"/>
    <w:rsid w:val="0061256F"/>
    <w:rsid w:val="006129C0"/>
    <w:rsid w:val="00612E52"/>
    <w:rsid w:val="006143D8"/>
    <w:rsid w:val="006148AF"/>
    <w:rsid w:val="00614AD8"/>
    <w:rsid w:val="00614EEF"/>
    <w:rsid w:val="00615A41"/>
    <w:rsid w:val="00615A7F"/>
    <w:rsid w:val="00615FFB"/>
    <w:rsid w:val="0061637C"/>
    <w:rsid w:val="00617124"/>
    <w:rsid w:val="00617B41"/>
    <w:rsid w:val="00617DD0"/>
    <w:rsid w:val="00620787"/>
    <w:rsid w:val="00620B6B"/>
    <w:rsid w:val="00620BAB"/>
    <w:rsid w:val="006212B4"/>
    <w:rsid w:val="006225F1"/>
    <w:rsid w:val="00622DCD"/>
    <w:rsid w:val="006242ED"/>
    <w:rsid w:val="00627076"/>
    <w:rsid w:val="00627440"/>
    <w:rsid w:val="00627CB9"/>
    <w:rsid w:val="00630B11"/>
    <w:rsid w:val="00631308"/>
    <w:rsid w:val="00632C4C"/>
    <w:rsid w:val="00632C9E"/>
    <w:rsid w:val="00634B52"/>
    <w:rsid w:val="00635A54"/>
    <w:rsid w:val="00635E95"/>
    <w:rsid w:val="00636639"/>
    <w:rsid w:val="00636F41"/>
    <w:rsid w:val="00636FB8"/>
    <w:rsid w:val="006428B0"/>
    <w:rsid w:val="00644936"/>
    <w:rsid w:val="00644993"/>
    <w:rsid w:val="006450CF"/>
    <w:rsid w:val="00645C82"/>
    <w:rsid w:val="006500C1"/>
    <w:rsid w:val="006502E5"/>
    <w:rsid w:val="00650D01"/>
    <w:rsid w:val="0065169C"/>
    <w:rsid w:val="00651B2A"/>
    <w:rsid w:val="00651F50"/>
    <w:rsid w:val="00652017"/>
    <w:rsid w:val="006520A1"/>
    <w:rsid w:val="0065213F"/>
    <w:rsid w:val="006523AD"/>
    <w:rsid w:val="006525E6"/>
    <w:rsid w:val="006530EA"/>
    <w:rsid w:val="00654D93"/>
    <w:rsid w:val="00655B5D"/>
    <w:rsid w:val="006560F6"/>
    <w:rsid w:val="00656BBA"/>
    <w:rsid w:val="00661A32"/>
    <w:rsid w:val="006625B9"/>
    <w:rsid w:val="006631DF"/>
    <w:rsid w:val="0066382F"/>
    <w:rsid w:val="006638F2"/>
    <w:rsid w:val="006638F6"/>
    <w:rsid w:val="00666F3F"/>
    <w:rsid w:val="00667101"/>
    <w:rsid w:val="006674E5"/>
    <w:rsid w:val="00667DF7"/>
    <w:rsid w:val="00670254"/>
    <w:rsid w:val="006706FC"/>
    <w:rsid w:val="0067148B"/>
    <w:rsid w:val="006715B6"/>
    <w:rsid w:val="00671F75"/>
    <w:rsid w:val="006731A4"/>
    <w:rsid w:val="0067337C"/>
    <w:rsid w:val="006734DF"/>
    <w:rsid w:val="00673543"/>
    <w:rsid w:val="00673E25"/>
    <w:rsid w:val="006747CE"/>
    <w:rsid w:val="0067548C"/>
    <w:rsid w:val="00675CA9"/>
    <w:rsid w:val="00676FC2"/>
    <w:rsid w:val="0068014A"/>
    <w:rsid w:val="00680578"/>
    <w:rsid w:val="00681AEB"/>
    <w:rsid w:val="00682F6E"/>
    <w:rsid w:val="006833DF"/>
    <w:rsid w:val="0068364E"/>
    <w:rsid w:val="00683906"/>
    <w:rsid w:val="00684197"/>
    <w:rsid w:val="00685171"/>
    <w:rsid w:val="00686662"/>
    <w:rsid w:val="00687385"/>
    <w:rsid w:val="00687E35"/>
    <w:rsid w:val="00690810"/>
    <w:rsid w:val="00690860"/>
    <w:rsid w:val="00690E94"/>
    <w:rsid w:val="006911EA"/>
    <w:rsid w:val="006913F4"/>
    <w:rsid w:val="00692332"/>
    <w:rsid w:val="00695C2F"/>
    <w:rsid w:val="00695DDE"/>
    <w:rsid w:val="0069616B"/>
    <w:rsid w:val="006A1907"/>
    <w:rsid w:val="006A1CE8"/>
    <w:rsid w:val="006A1F82"/>
    <w:rsid w:val="006A24FB"/>
    <w:rsid w:val="006A2668"/>
    <w:rsid w:val="006A2CBB"/>
    <w:rsid w:val="006A312D"/>
    <w:rsid w:val="006A40E4"/>
    <w:rsid w:val="006A418E"/>
    <w:rsid w:val="006A49D5"/>
    <w:rsid w:val="006A4AF2"/>
    <w:rsid w:val="006A5E50"/>
    <w:rsid w:val="006A5F82"/>
    <w:rsid w:val="006A6A2F"/>
    <w:rsid w:val="006A70A4"/>
    <w:rsid w:val="006A782D"/>
    <w:rsid w:val="006B150F"/>
    <w:rsid w:val="006B194E"/>
    <w:rsid w:val="006B1B74"/>
    <w:rsid w:val="006B1D1E"/>
    <w:rsid w:val="006B30D7"/>
    <w:rsid w:val="006B4833"/>
    <w:rsid w:val="006B53A5"/>
    <w:rsid w:val="006B598D"/>
    <w:rsid w:val="006B5BF5"/>
    <w:rsid w:val="006B7120"/>
    <w:rsid w:val="006B75C3"/>
    <w:rsid w:val="006C1222"/>
    <w:rsid w:val="006C2256"/>
    <w:rsid w:val="006C28D7"/>
    <w:rsid w:val="006C2BFB"/>
    <w:rsid w:val="006C3012"/>
    <w:rsid w:val="006C3936"/>
    <w:rsid w:val="006C3A66"/>
    <w:rsid w:val="006C42B1"/>
    <w:rsid w:val="006C4831"/>
    <w:rsid w:val="006C715B"/>
    <w:rsid w:val="006C76EB"/>
    <w:rsid w:val="006C7DB6"/>
    <w:rsid w:val="006D1C01"/>
    <w:rsid w:val="006D449B"/>
    <w:rsid w:val="006D493B"/>
    <w:rsid w:val="006D4C66"/>
    <w:rsid w:val="006D4CE8"/>
    <w:rsid w:val="006D505F"/>
    <w:rsid w:val="006D523E"/>
    <w:rsid w:val="006D566D"/>
    <w:rsid w:val="006D5E89"/>
    <w:rsid w:val="006D7B77"/>
    <w:rsid w:val="006E07D1"/>
    <w:rsid w:val="006E0AAF"/>
    <w:rsid w:val="006E0B98"/>
    <w:rsid w:val="006E0DD5"/>
    <w:rsid w:val="006E1655"/>
    <w:rsid w:val="006E31E2"/>
    <w:rsid w:val="006E3BE1"/>
    <w:rsid w:val="006E4547"/>
    <w:rsid w:val="006E45CE"/>
    <w:rsid w:val="006E5062"/>
    <w:rsid w:val="006E606D"/>
    <w:rsid w:val="006E69B6"/>
    <w:rsid w:val="006E7172"/>
    <w:rsid w:val="006F0479"/>
    <w:rsid w:val="006F05C0"/>
    <w:rsid w:val="006F0686"/>
    <w:rsid w:val="006F06D3"/>
    <w:rsid w:val="006F0899"/>
    <w:rsid w:val="006F0AEE"/>
    <w:rsid w:val="006F11C4"/>
    <w:rsid w:val="006F235D"/>
    <w:rsid w:val="006F36BB"/>
    <w:rsid w:val="006F374D"/>
    <w:rsid w:val="006F4DC5"/>
    <w:rsid w:val="006F569A"/>
    <w:rsid w:val="007006B1"/>
    <w:rsid w:val="00700BB3"/>
    <w:rsid w:val="00701E42"/>
    <w:rsid w:val="00701E5C"/>
    <w:rsid w:val="00701FF9"/>
    <w:rsid w:val="00702A16"/>
    <w:rsid w:val="0070330A"/>
    <w:rsid w:val="0070346A"/>
    <w:rsid w:val="00704DCD"/>
    <w:rsid w:val="007051E2"/>
    <w:rsid w:val="0070532C"/>
    <w:rsid w:val="00705F5A"/>
    <w:rsid w:val="00706333"/>
    <w:rsid w:val="00707406"/>
    <w:rsid w:val="007074DF"/>
    <w:rsid w:val="00710A7E"/>
    <w:rsid w:val="00711CE4"/>
    <w:rsid w:val="007130E8"/>
    <w:rsid w:val="00715245"/>
    <w:rsid w:val="007158EB"/>
    <w:rsid w:val="00715CA2"/>
    <w:rsid w:val="0071769F"/>
    <w:rsid w:val="00717ED4"/>
    <w:rsid w:val="00720234"/>
    <w:rsid w:val="007208E9"/>
    <w:rsid w:val="0072223A"/>
    <w:rsid w:val="007227B6"/>
    <w:rsid w:val="007235B2"/>
    <w:rsid w:val="00724F05"/>
    <w:rsid w:val="00726675"/>
    <w:rsid w:val="00726939"/>
    <w:rsid w:val="00726FFA"/>
    <w:rsid w:val="007302F0"/>
    <w:rsid w:val="007317B2"/>
    <w:rsid w:val="00731E75"/>
    <w:rsid w:val="00732708"/>
    <w:rsid w:val="00732B06"/>
    <w:rsid w:val="00732E28"/>
    <w:rsid w:val="00732F99"/>
    <w:rsid w:val="007338C3"/>
    <w:rsid w:val="00733E8A"/>
    <w:rsid w:val="007346E5"/>
    <w:rsid w:val="00734734"/>
    <w:rsid w:val="007351FE"/>
    <w:rsid w:val="00736C45"/>
    <w:rsid w:val="00736F40"/>
    <w:rsid w:val="007417C4"/>
    <w:rsid w:val="00741B49"/>
    <w:rsid w:val="00741B4F"/>
    <w:rsid w:val="00742D30"/>
    <w:rsid w:val="00743076"/>
    <w:rsid w:val="00743615"/>
    <w:rsid w:val="00743DF2"/>
    <w:rsid w:val="00744421"/>
    <w:rsid w:val="007457DA"/>
    <w:rsid w:val="00746259"/>
    <w:rsid w:val="007465A6"/>
    <w:rsid w:val="007509A0"/>
    <w:rsid w:val="00750B7F"/>
    <w:rsid w:val="00750C18"/>
    <w:rsid w:val="00750D70"/>
    <w:rsid w:val="00750F91"/>
    <w:rsid w:val="00751CB8"/>
    <w:rsid w:val="0075281E"/>
    <w:rsid w:val="00752A1B"/>
    <w:rsid w:val="00752CDB"/>
    <w:rsid w:val="00753665"/>
    <w:rsid w:val="00753FCA"/>
    <w:rsid w:val="007543DC"/>
    <w:rsid w:val="00755083"/>
    <w:rsid w:val="00755FD7"/>
    <w:rsid w:val="00755FE7"/>
    <w:rsid w:val="00756337"/>
    <w:rsid w:val="00756AA9"/>
    <w:rsid w:val="00756E42"/>
    <w:rsid w:val="00757492"/>
    <w:rsid w:val="007600E8"/>
    <w:rsid w:val="00760C57"/>
    <w:rsid w:val="00761999"/>
    <w:rsid w:val="00762620"/>
    <w:rsid w:val="00762A72"/>
    <w:rsid w:val="00763CF7"/>
    <w:rsid w:val="007646A8"/>
    <w:rsid w:val="00764AFF"/>
    <w:rsid w:val="00764F7C"/>
    <w:rsid w:val="007656D6"/>
    <w:rsid w:val="00765884"/>
    <w:rsid w:val="00765A71"/>
    <w:rsid w:val="00765B87"/>
    <w:rsid w:val="0076622C"/>
    <w:rsid w:val="00766D7F"/>
    <w:rsid w:val="00770655"/>
    <w:rsid w:val="0077191A"/>
    <w:rsid w:val="00773A5F"/>
    <w:rsid w:val="00775A40"/>
    <w:rsid w:val="00775C9E"/>
    <w:rsid w:val="007760B7"/>
    <w:rsid w:val="00776FB5"/>
    <w:rsid w:val="007772E6"/>
    <w:rsid w:val="007773D2"/>
    <w:rsid w:val="00780409"/>
    <w:rsid w:val="00780F06"/>
    <w:rsid w:val="00782137"/>
    <w:rsid w:val="007825AD"/>
    <w:rsid w:val="0078313E"/>
    <w:rsid w:val="007834CE"/>
    <w:rsid w:val="007869DE"/>
    <w:rsid w:val="00786ABC"/>
    <w:rsid w:val="00786E62"/>
    <w:rsid w:val="00791185"/>
    <w:rsid w:val="007926BB"/>
    <w:rsid w:val="00792EB6"/>
    <w:rsid w:val="0079371A"/>
    <w:rsid w:val="00793C7C"/>
    <w:rsid w:val="00793DBA"/>
    <w:rsid w:val="00795354"/>
    <w:rsid w:val="00795750"/>
    <w:rsid w:val="00795F0C"/>
    <w:rsid w:val="00796374"/>
    <w:rsid w:val="00797F8B"/>
    <w:rsid w:val="007A05D9"/>
    <w:rsid w:val="007A2707"/>
    <w:rsid w:val="007A2FAA"/>
    <w:rsid w:val="007A3AED"/>
    <w:rsid w:val="007A3CF9"/>
    <w:rsid w:val="007A44DE"/>
    <w:rsid w:val="007A480B"/>
    <w:rsid w:val="007A6CB2"/>
    <w:rsid w:val="007B18A3"/>
    <w:rsid w:val="007B209E"/>
    <w:rsid w:val="007B2240"/>
    <w:rsid w:val="007B4486"/>
    <w:rsid w:val="007B4DBE"/>
    <w:rsid w:val="007B5513"/>
    <w:rsid w:val="007B5A09"/>
    <w:rsid w:val="007B5FD1"/>
    <w:rsid w:val="007B6F07"/>
    <w:rsid w:val="007C0127"/>
    <w:rsid w:val="007C248E"/>
    <w:rsid w:val="007C26CE"/>
    <w:rsid w:val="007C2DD9"/>
    <w:rsid w:val="007C2EB0"/>
    <w:rsid w:val="007C4BFD"/>
    <w:rsid w:val="007C50A5"/>
    <w:rsid w:val="007C5BDF"/>
    <w:rsid w:val="007C5D3F"/>
    <w:rsid w:val="007C5DA6"/>
    <w:rsid w:val="007C5F5F"/>
    <w:rsid w:val="007C68D2"/>
    <w:rsid w:val="007C6A88"/>
    <w:rsid w:val="007C75EB"/>
    <w:rsid w:val="007C7A42"/>
    <w:rsid w:val="007C7CD6"/>
    <w:rsid w:val="007D078E"/>
    <w:rsid w:val="007D1331"/>
    <w:rsid w:val="007D1AE5"/>
    <w:rsid w:val="007D1D9C"/>
    <w:rsid w:val="007D2DA1"/>
    <w:rsid w:val="007D3474"/>
    <w:rsid w:val="007D34CE"/>
    <w:rsid w:val="007D3C06"/>
    <w:rsid w:val="007D3F76"/>
    <w:rsid w:val="007D4DF9"/>
    <w:rsid w:val="007D52D6"/>
    <w:rsid w:val="007D5A13"/>
    <w:rsid w:val="007D70D0"/>
    <w:rsid w:val="007D7178"/>
    <w:rsid w:val="007D730C"/>
    <w:rsid w:val="007D7BB6"/>
    <w:rsid w:val="007E101A"/>
    <w:rsid w:val="007E120B"/>
    <w:rsid w:val="007E34EC"/>
    <w:rsid w:val="007E3709"/>
    <w:rsid w:val="007E4520"/>
    <w:rsid w:val="007E464B"/>
    <w:rsid w:val="007E4E45"/>
    <w:rsid w:val="007E5AF1"/>
    <w:rsid w:val="007E60EB"/>
    <w:rsid w:val="007E6403"/>
    <w:rsid w:val="007E6F78"/>
    <w:rsid w:val="007F1378"/>
    <w:rsid w:val="007F13DA"/>
    <w:rsid w:val="007F1D53"/>
    <w:rsid w:val="007F207E"/>
    <w:rsid w:val="007F273E"/>
    <w:rsid w:val="007F27F7"/>
    <w:rsid w:val="007F309C"/>
    <w:rsid w:val="007F6302"/>
    <w:rsid w:val="007F6D81"/>
    <w:rsid w:val="007F6F5D"/>
    <w:rsid w:val="007F7ACC"/>
    <w:rsid w:val="007F7E6D"/>
    <w:rsid w:val="007F7EE9"/>
    <w:rsid w:val="00800CFE"/>
    <w:rsid w:val="00800FB4"/>
    <w:rsid w:val="0080160B"/>
    <w:rsid w:val="008016D6"/>
    <w:rsid w:val="0080212B"/>
    <w:rsid w:val="008048EE"/>
    <w:rsid w:val="00804E53"/>
    <w:rsid w:val="008057F1"/>
    <w:rsid w:val="00805BCA"/>
    <w:rsid w:val="00807F7C"/>
    <w:rsid w:val="0081019C"/>
    <w:rsid w:val="0081035E"/>
    <w:rsid w:val="00810888"/>
    <w:rsid w:val="00810F82"/>
    <w:rsid w:val="00812A12"/>
    <w:rsid w:val="00812A91"/>
    <w:rsid w:val="00812D79"/>
    <w:rsid w:val="008135CF"/>
    <w:rsid w:val="00813B8E"/>
    <w:rsid w:val="00814105"/>
    <w:rsid w:val="00814718"/>
    <w:rsid w:val="00815549"/>
    <w:rsid w:val="00815634"/>
    <w:rsid w:val="00815B4A"/>
    <w:rsid w:val="0081790C"/>
    <w:rsid w:val="00817937"/>
    <w:rsid w:val="0082066B"/>
    <w:rsid w:val="00820E6E"/>
    <w:rsid w:val="00821273"/>
    <w:rsid w:val="008214B9"/>
    <w:rsid w:val="00823B43"/>
    <w:rsid w:val="00823DA2"/>
    <w:rsid w:val="00824636"/>
    <w:rsid w:val="00824703"/>
    <w:rsid w:val="008248A3"/>
    <w:rsid w:val="00825CB8"/>
    <w:rsid w:val="00827057"/>
    <w:rsid w:val="008272AF"/>
    <w:rsid w:val="00827611"/>
    <w:rsid w:val="008277F9"/>
    <w:rsid w:val="00830684"/>
    <w:rsid w:val="00830EBE"/>
    <w:rsid w:val="00831A86"/>
    <w:rsid w:val="008343EF"/>
    <w:rsid w:val="00834719"/>
    <w:rsid w:val="0083493F"/>
    <w:rsid w:val="00834EE4"/>
    <w:rsid w:val="008351FA"/>
    <w:rsid w:val="008354B8"/>
    <w:rsid w:val="0083682F"/>
    <w:rsid w:val="00836FA8"/>
    <w:rsid w:val="008372B2"/>
    <w:rsid w:val="008377A6"/>
    <w:rsid w:val="008403DA"/>
    <w:rsid w:val="00841524"/>
    <w:rsid w:val="0084184F"/>
    <w:rsid w:val="0084191F"/>
    <w:rsid w:val="00843288"/>
    <w:rsid w:val="00843B15"/>
    <w:rsid w:val="00843C72"/>
    <w:rsid w:val="00843DE6"/>
    <w:rsid w:val="00844668"/>
    <w:rsid w:val="008446BB"/>
    <w:rsid w:val="00845A17"/>
    <w:rsid w:val="00845C76"/>
    <w:rsid w:val="00845FFC"/>
    <w:rsid w:val="008471D9"/>
    <w:rsid w:val="00847F09"/>
    <w:rsid w:val="0085099C"/>
    <w:rsid w:val="00851713"/>
    <w:rsid w:val="008519DD"/>
    <w:rsid w:val="00852542"/>
    <w:rsid w:val="008530CA"/>
    <w:rsid w:val="0085361E"/>
    <w:rsid w:val="00854824"/>
    <w:rsid w:val="00855A26"/>
    <w:rsid w:val="0085761D"/>
    <w:rsid w:val="008601EE"/>
    <w:rsid w:val="008606E5"/>
    <w:rsid w:val="00861A22"/>
    <w:rsid w:val="00861C8D"/>
    <w:rsid w:val="00862D35"/>
    <w:rsid w:val="00863166"/>
    <w:rsid w:val="00865955"/>
    <w:rsid w:val="00865C85"/>
    <w:rsid w:val="00865F99"/>
    <w:rsid w:val="00870E3E"/>
    <w:rsid w:val="00870F0E"/>
    <w:rsid w:val="00871463"/>
    <w:rsid w:val="00872288"/>
    <w:rsid w:val="00873DB6"/>
    <w:rsid w:val="008745DD"/>
    <w:rsid w:val="008752CB"/>
    <w:rsid w:val="00875300"/>
    <w:rsid w:val="00875314"/>
    <w:rsid w:val="008755CB"/>
    <w:rsid w:val="0087791B"/>
    <w:rsid w:val="00877F8C"/>
    <w:rsid w:val="00880AC5"/>
    <w:rsid w:val="008810EF"/>
    <w:rsid w:val="00881F26"/>
    <w:rsid w:val="00882014"/>
    <w:rsid w:val="00882267"/>
    <w:rsid w:val="0088250D"/>
    <w:rsid w:val="00882DB1"/>
    <w:rsid w:val="008833BE"/>
    <w:rsid w:val="00884261"/>
    <w:rsid w:val="0088456C"/>
    <w:rsid w:val="008846CE"/>
    <w:rsid w:val="00884703"/>
    <w:rsid w:val="0088498D"/>
    <w:rsid w:val="00884FD0"/>
    <w:rsid w:val="0088550B"/>
    <w:rsid w:val="00885BE6"/>
    <w:rsid w:val="00886078"/>
    <w:rsid w:val="00886D82"/>
    <w:rsid w:val="00887452"/>
    <w:rsid w:val="00887D04"/>
    <w:rsid w:val="0089028D"/>
    <w:rsid w:val="0089031D"/>
    <w:rsid w:val="00890472"/>
    <w:rsid w:val="008921B6"/>
    <w:rsid w:val="008928C2"/>
    <w:rsid w:val="00892EDF"/>
    <w:rsid w:val="008939F2"/>
    <w:rsid w:val="00893A9F"/>
    <w:rsid w:val="00893E35"/>
    <w:rsid w:val="00894857"/>
    <w:rsid w:val="0089511C"/>
    <w:rsid w:val="008953AC"/>
    <w:rsid w:val="00895765"/>
    <w:rsid w:val="00897448"/>
    <w:rsid w:val="008976A8"/>
    <w:rsid w:val="00897FAA"/>
    <w:rsid w:val="008A1897"/>
    <w:rsid w:val="008A189E"/>
    <w:rsid w:val="008A1CE8"/>
    <w:rsid w:val="008A451F"/>
    <w:rsid w:val="008A574E"/>
    <w:rsid w:val="008A58F3"/>
    <w:rsid w:val="008A5992"/>
    <w:rsid w:val="008A5A2F"/>
    <w:rsid w:val="008A6054"/>
    <w:rsid w:val="008A6929"/>
    <w:rsid w:val="008A7005"/>
    <w:rsid w:val="008B050A"/>
    <w:rsid w:val="008B069D"/>
    <w:rsid w:val="008B08B4"/>
    <w:rsid w:val="008B1067"/>
    <w:rsid w:val="008B279E"/>
    <w:rsid w:val="008B2BFD"/>
    <w:rsid w:val="008B2FBD"/>
    <w:rsid w:val="008B31C5"/>
    <w:rsid w:val="008B3388"/>
    <w:rsid w:val="008B34A0"/>
    <w:rsid w:val="008B4422"/>
    <w:rsid w:val="008B4A0D"/>
    <w:rsid w:val="008B4E2C"/>
    <w:rsid w:val="008B536E"/>
    <w:rsid w:val="008B5858"/>
    <w:rsid w:val="008B5E2C"/>
    <w:rsid w:val="008B5ECB"/>
    <w:rsid w:val="008B5FF7"/>
    <w:rsid w:val="008B6489"/>
    <w:rsid w:val="008B697B"/>
    <w:rsid w:val="008B7C0C"/>
    <w:rsid w:val="008C0320"/>
    <w:rsid w:val="008C067D"/>
    <w:rsid w:val="008C0CF9"/>
    <w:rsid w:val="008C1220"/>
    <w:rsid w:val="008C15CC"/>
    <w:rsid w:val="008C1CE6"/>
    <w:rsid w:val="008C2130"/>
    <w:rsid w:val="008C2B5C"/>
    <w:rsid w:val="008C2B85"/>
    <w:rsid w:val="008C31E7"/>
    <w:rsid w:val="008C3631"/>
    <w:rsid w:val="008C3D1D"/>
    <w:rsid w:val="008C3D3B"/>
    <w:rsid w:val="008C4573"/>
    <w:rsid w:val="008C4823"/>
    <w:rsid w:val="008C56B9"/>
    <w:rsid w:val="008C5AD0"/>
    <w:rsid w:val="008C6BAE"/>
    <w:rsid w:val="008D23A2"/>
    <w:rsid w:val="008D251A"/>
    <w:rsid w:val="008D295A"/>
    <w:rsid w:val="008D2F97"/>
    <w:rsid w:val="008D410C"/>
    <w:rsid w:val="008D500D"/>
    <w:rsid w:val="008D51C3"/>
    <w:rsid w:val="008D5513"/>
    <w:rsid w:val="008D5BAD"/>
    <w:rsid w:val="008D5D58"/>
    <w:rsid w:val="008D600A"/>
    <w:rsid w:val="008D6A44"/>
    <w:rsid w:val="008D782C"/>
    <w:rsid w:val="008E0293"/>
    <w:rsid w:val="008E036A"/>
    <w:rsid w:val="008E143A"/>
    <w:rsid w:val="008E150C"/>
    <w:rsid w:val="008E1A29"/>
    <w:rsid w:val="008E1BD5"/>
    <w:rsid w:val="008E23DD"/>
    <w:rsid w:val="008E2588"/>
    <w:rsid w:val="008E2B86"/>
    <w:rsid w:val="008E4F86"/>
    <w:rsid w:val="008E5430"/>
    <w:rsid w:val="008E5659"/>
    <w:rsid w:val="008E58A1"/>
    <w:rsid w:val="008E5E22"/>
    <w:rsid w:val="008E6232"/>
    <w:rsid w:val="008E76E6"/>
    <w:rsid w:val="008E7DF1"/>
    <w:rsid w:val="008F0914"/>
    <w:rsid w:val="008F092F"/>
    <w:rsid w:val="008F0932"/>
    <w:rsid w:val="008F0E03"/>
    <w:rsid w:val="008F1EA6"/>
    <w:rsid w:val="008F2B02"/>
    <w:rsid w:val="008F44EB"/>
    <w:rsid w:val="008F69E6"/>
    <w:rsid w:val="008F771D"/>
    <w:rsid w:val="008F7C1A"/>
    <w:rsid w:val="008F7EA9"/>
    <w:rsid w:val="00900576"/>
    <w:rsid w:val="00900596"/>
    <w:rsid w:val="009005BC"/>
    <w:rsid w:val="00900885"/>
    <w:rsid w:val="00902CF1"/>
    <w:rsid w:val="0090551B"/>
    <w:rsid w:val="009057B6"/>
    <w:rsid w:val="009062DB"/>
    <w:rsid w:val="009063F8"/>
    <w:rsid w:val="00906EA4"/>
    <w:rsid w:val="009104FB"/>
    <w:rsid w:val="00911548"/>
    <w:rsid w:val="009115E2"/>
    <w:rsid w:val="00911779"/>
    <w:rsid w:val="0091184C"/>
    <w:rsid w:val="009118D5"/>
    <w:rsid w:val="00913B64"/>
    <w:rsid w:val="00913D8E"/>
    <w:rsid w:val="00914C33"/>
    <w:rsid w:val="00914FD9"/>
    <w:rsid w:val="0091517B"/>
    <w:rsid w:val="00916377"/>
    <w:rsid w:val="0091730E"/>
    <w:rsid w:val="00917EA0"/>
    <w:rsid w:val="00920836"/>
    <w:rsid w:val="009234D2"/>
    <w:rsid w:val="00923628"/>
    <w:rsid w:val="0092374E"/>
    <w:rsid w:val="00924537"/>
    <w:rsid w:val="0092481A"/>
    <w:rsid w:val="00924A36"/>
    <w:rsid w:val="009255AA"/>
    <w:rsid w:val="009267EB"/>
    <w:rsid w:val="00927000"/>
    <w:rsid w:val="009274AC"/>
    <w:rsid w:val="00927F50"/>
    <w:rsid w:val="0093115A"/>
    <w:rsid w:val="00931875"/>
    <w:rsid w:val="00931ED9"/>
    <w:rsid w:val="0093209A"/>
    <w:rsid w:val="009328AF"/>
    <w:rsid w:val="00932C10"/>
    <w:rsid w:val="00933250"/>
    <w:rsid w:val="00934EC6"/>
    <w:rsid w:val="00935130"/>
    <w:rsid w:val="00935662"/>
    <w:rsid w:val="00935AEA"/>
    <w:rsid w:val="009365D3"/>
    <w:rsid w:val="0093709A"/>
    <w:rsid w:val="0093793C"/>
    <w:rsid w:val="009436BA"/>
    <w:rsid w:val="00943816"/>
    <w:rsid w:val="009438C8"/>
    <w:rsid w:val="00943A48"/>
    <w:rsid w:val="00944197"/>
    <w:rsid w:val="00944C45"/>
    <w:rsid w:val="00944EBF"/>
    <w:rsid w:val="00944F9C"/>
    <w:rsid w:val="0094588D"/>
    <w:rsid w:val="0094632E"/>
    <w:rsid w:val="00946687"/>
    <w:rsid w:val="00946B49"/>
    <w:rsid w:val="00946D95"/>
    <w:rsid w:val="00947C63"/>
    <w:rsid w:val="00950285"/>
    <w:rsid w:val="00951C9F"/>
    <w:rsid w:val="00951DC5"/>
    <w:rsid w:val="00952403"/>
    <w:rsid w:val="00953DFE"/>
    <w:rsid w:val="009563FF"/>
    <w:rsid w:val="009568B7"/>
    <w:rsid w:val="00962959"/>
    <w:rsid w:val="00964BD1"/>
    <w:rsid w:val="00964F8E"/>
    <w:rsid w:val="009656C9"/>
    <w:rsid w:val="00965717"/>
    <w:rsid w:val="009672E8"/>
    <w:rsid w:val="00967B98"/>
    <w:rsid w:val="009712B2"/>
    <w:rsid w:val="0097136F"/>
    <w:rsid w:val="00971520"/>
    <w:rsid w:val="009715A9"/>
    <w:rsid w:val="00971E28"/>
    <w:rsid w:val="00971EA2"/>
    <w:rsid w:val="00972112"/>
    <w:rsid w:val="00972E58"/>
    <w:rsid w:val="00973473"/>
    <w:rsid w:val="0097373D"/>
    <w:rsid w:val="00973E55"/>
    <w:rsid w:val="00974900"/>
    <w:rsid w:val="00974DD7"/>
    <w:rsid w:val="00974FC7"/>
    <w:rsid w:val="0097622E"/>
    <w:rsid w:val="0097677C"/>
    <w:rsid w:val="00977B53"/>
    <w:rsid w:val="009800B8"/>
    <w:rsid w:val="009806DC"/>
    <w:rsid w:val="009822CD"/>
    <w:rsid w:val="00983CF3"/>
    <w:rsid w:val="00984FFD"/>
    <w:rsid w:val="009856E3"/>
    <w:rsid w:val="00985995"/>
    <w:rsid w:val="00985FB2"/>
    <w:rsid w:val="00986A3A"/>
    <w:rsid w:val="009910F8"/>
    <w:rsid w:val="009921C6"/>
    <w:rsid w:val="00992FA4"/>
    <w:rsid w:val="00993842"/>
    <w:rsid w:val="00993F8D"/>
    <w:rsid w:val="0099442C"/>
    <w:rsid w:val="00995D70"/>
    <w:rsid w:val="00995F79"/>
    <w:rsid w:val="009965C3"/>
    <w:rsid w:val="00997588"/>
    <w:rsid w:val="0099763F"/>
    <w:rsid w:val="00997A5C"/>
    <w:rsid w:val="00997D29"/>
    <w:rsid w:val="009A0041"/>
    <w:rsid w:val="009A0962"/>
    <w:rsid w:val="009A24CF"/>
    <w:rsid w:val="009A31BE"/>
    <w:rsid w:val="009A34BD"/>
    <w:rsid w:val="009A3D66"/>
    <w:rsid w:val="009A4F11"/>
    <w:rsid w:val="009A5134"/>
    <w:rsid w:val="009A561F"/>
    <w:rsid w:val="009A61BA"/>
    <w:rsid w:val="009A7246"/>
    <w:rsid w:val="009B090D"/>
    <w:rsid w:val="009B0D6D"/>
    <w:rsid w:val="009B2506"/>
    <w:rsid w:val="009B2914"/>
    <w:rsid w:val="009B33E9"/>
    <w:rsid w:val="009B4731"/>
    <w:rsid w:val="009B4F1C"/>
    <w:rsid w:val="009B63EE"/>
    <w:rsid w:val="009B6E5B"/>
    <w:rsid w:val="009B7BA1"/>
    <w:rsid w:val="009C028D"/>
    <w:rsid w:val="009C0B3E"/>
    <w:rsid w:val="009C1AEF"/>
    <w:rsid w:val="009C1B53"/>
    <w:rsid w:val="009C21BE"/>
    <w:rsid w:val="009C3E1F"/>
    <w:rsid w:val="009C438E"/>
    <w:rsid w:val="009C5081"/>
    <w:rsid w:val="009C5416"/>
    <w:rsid w:val="009C5AF9"/>
    <w:rsid w:val="009C61FA"/>
    <w:rsid w:val="009C6B7D"/>
    <w:rsid w:val="009C6FA3"/>
    <w:rsid w:val="009D00F8"/>
    <w:rsid w:val="009D06FD"/>
    <w:rsid w:val="009D07C4"/>
    <w:rsid w:val="009D1F14"/>
    <w:rsid w:val="009D32BA"/>
    <w:rsid w:val="009D32D9"/>
    <w:rsid w:val="009D41B5"/>
    <w:rsid w:val="009D43F1"/>
    <w:rsid w:val="009D444F"/>
    <w:rsid w:val="009D485E"/>
    <w:rsid w:val="009D5183"/>
    <w:rsid w:val="009D6678"/>
    <w:rsid w:val="009D6A7E"/>
    <w:rsid w:val="009D74A4"/>
    <w:rsid w:val="009E0D0F"/>
    <w:rsid w:val="009E1190"/>
    <w:rsid w:val="009E1A40"/>
    <w:rsid w:val="009E25BF"/>
    <w:rsid w:val="009E25FA"/>
    <w:rsid w:val="009E306F"/>
    <w:rsid w:val="009E335E"/>
    <w:rsid w:val="009E346B"/>
    <w:rsid w:val="009E4535"/>
    <w:rsid w:val="009E5938"/>
    <w:rsid w:val="009E673F"/>
    <w:rsid w:val="009F04FB"/>
    <w:rsid w:val="009F16CC"/>
    <w:rsid w:val="009F1873"/>
    <w:rsid w:val="009F1933"/>
    <w:rsid w:val="009F2C0B"/>
    <w:rsid w:val="009F3E02"/>
    <w:rsid w:val="009F43C8"/>
    <w:rsid w:val="009F441F"/>
    <w:rsid w:val="009F61B9"/>
    <w:rsid w:val="009F64E2"/>
    <w:rsid w:val="009F6845"/>
    <w:rsid w:val="009F68ED"/>
    <w:rsid w:val="009F6D66"/>
    <w:rsid w:val="009F7213"/>
    <w:rsid w:val="00A0002F"/>
    <w:rsid w:val="00A005EF"/>
    <w:rsid w:val="00A008DB"/>
    <w:rsid w:val="00A01B7D"/>
    <w:rsid w:val="00A02307"/>
    <w:rsid w:val="00A029AF"/>
    <w:rsid w:val="00A02A7B"/>
    <w:rsid w:val="00A03958"/>
    <w:rsid w:val="00A043CF"/>
    <w:rsid w:val="00A053EB"/>
    <w:rsid w:val="00A06CC8"/>
    <w:rsid w:val="00A07235"/>
    <w:rsid w:val="00A07BDD"/>
    <w:rsid w:val="00A10A3D"/>
    <w:rsid w:val="00A110B8"/>
    <w:rsid w:val="00A123F9"/>
    <w:rsid w:val="00A12A5B"/>
    <w:rsid w:val="00A14194"/>
    <w:rsid w:val="00A1473A"/>
    <w:rsid w:val="00A14E49"/>
    <w:rsid w:val="00A15E74"/>
    <w:rsid w:val="00A16EE3"/>
    <w:rsid w:val="00A1755F"/>
    <w:rsid w:val="00A1786E"/>
    <w:rsid w:val="00A17C39"/>
    <w:rsid w:val="00A25680"/>
    <w:rsid w:val="00A2587A"/>
    <w:rsid w:val="00A25CE7"/>
    <w:rsid w:val="00A269A0"/>
    <w:rsid w:val="00A2736D"/>
    <w:rsid w:val="00A2746F"/>
    <w:rsid w:val="00A27555"/>
    <w:rsid w:val="00A27CC8"/>
    <w:rsid w:val="00A304A4"/>
    <w:rsid w:val="00A3090C"/>
    <w:rsid w:val="00A30A4C"/>
    <w:rsid w:val="00A312A0"/>
    <w:rsid w:val="00A3218E"/>
    <w:rsid w:val="00A32E04"/>
    <w:rsid w:val="00A337C5"/>
    <w:rsid w:val="00A345AB"/>
    <w:rsid w:val="00A3580A"/>
    <w:rsid w:val="00A359E9"/>
    <w:rsid w:val="00A36748"/>
    <w:rsid w:val="00A36926"/>
    <w:rsid w:val="00A37347"/>
    <w:rsid w:val="00A376C9"/>
    <w:rsid w:val="00A40373"/>
    <w:rsid w:val="00A40378"/>
    <w:rsid w:val="00A407CA"/>
    <w:rsid w:val="00A40BE0"/>
    <w:rsid w:val="00A415B2"/>
    <w:rsid w:val="00A41EDA"/>
    <w:rsid w:val="00A4271E"/>
    <w:rsid w:val="00A42C1F"/>
    <w:rsid w:val="00A433D6"/>
    <w:rsid w:val="00A445BE"/>
    <w:rsid w:val="00A45095"/>
    <w:rsid w:val="00A45EDD"/>
    <w:rsid w:val="00A464D9"/>
    <w:rsid w:val="00A533E1"/>
    <w:rsid w:val="00A539E4"/>
    <w:rsid w:val="00A53E62"/>
    <w:rsid w:val="00A54494"/>
    <w:rsid w:val="00A55681"/>
    <w:rsid w:val="00A55909"/>
    <w:rsid w:val="00A55F35"/>
    <w:rsid w:val="00A56590"/>
    <w:rsid w:val="00A56F47"/>
    <w:rsid w:val="00A5751B"/>
    <w:rsid w:val="00A6064E"/>
    <w:rsid w:val="00A60C98"/>
    <w:rsid w:val="00A60E64"/>
    <w:rsid w:val="00A61205"/>
    <w:rsid w:val="00A617C4"/>
    <w:rsid w:val="00A618CE"/>
    <w:rsid w:val="00A61B0F"/>
    <w:rsid w:val="00A62F87"/>
    <w:rsid w:val="00A6399B"/>
    <w:rsid w:val="00A63D3C"/>
    <w:rsid w:val="00A657E0"/>
    <w:rsid w:val="00A71569"/>
    <w:rsid w:val="00A71851"/>
    <w:rsid w:val="00A71CD9"/>
    <w:rsid w:val="00A71D4C"/>
    <w:rsid w:val="00A727A1"/>
    <w:rsid w:val="00A727FA"/>
    <w:rsid w:val="00A72CF6"/>
    <w:rsid w:val="00A73595"/>
    <w:rsid w:val="00A74434"/>
    <w:rsid w:val="00A74657"/>
    <w:rsid w:val="00A74B7D"/>
    <w:rsid w:val="00A75022"/>
    <w:rsid w:val="00A752F0"/>
    <w:rsid w:val="00A75CA2"/>
    <w:rsid w:val="00A769BA"/>
    <w:rsid w:val="00A77058"/>
    <w:rsid w:val="00A80F78"/>
    <w:rsid w:val="00A81CD8"/>
    <w:rsid w:val="00A81DC2"/>
    <w:rsid w:val="00A820FA"/>
    <w:rsid w:val="00A823E3"/>
    <w:rsid w:val="00A829A4"/>
    <w:rsid w:val="00A829B3"/>
    <w:rsid w:val="00A82D51"/>
    <w:rsid w:val="00A84869"/>
    <w:rsid w:val="00A85D27"/>
    <w:rsid w:val="00A865F6"/>
    <w:rsid w:val="00A86D4D"/>
    <w:rsid w:val="00A871C8"/>
    <w:rsid w:val="00A9016B"/>
    <w:rsid w:val="00A9053D"/>
    <w:rsid w:val="00A90EFC"/>
    <w:rsid w:val="00A91AF3"/>
    <w:rsid w:val="00A91E6A"/>
    <w:rsid w:val="00A921C0"/>
    <w:rsid w:val="00A92FF7"/>
    <w:rsid w:val="00A93931"/>
    <w:rsid w:val="00A94C1C"/>
    <w:rsid w:val="00A94C53"/>
    <w:rsid w:val="00A974D7"/>
    <w:rsid w:val="00A97F13"/>
    <w:rsid w:val="00AA160B"/>
    <w:rsid w:val="00AA22F4"/>
    <w:rsid w:val="00AA24BC"/>
    <w:rsid w:val="00AA25D5"/>
    <w:rsid w:val="00AA3638"/>
    <w:rsid w:val="00AA3F79"/>
    <w:rsid w:val="00AA412E"/>
    <w:rsid w:val="00AA48C5"/>
    <w:rsid w:val="00AA5044"/>
    <w:rsid w:val="00AA5563"/>
    <w:rsid w:val="00AA660E"/>
    <w:rsid w:val="00AA6ED3"/>
    <w:rsid w:val="00AA7E89"/>
    <w:rsid w:val="00AB1578"/>
    <w:rsid w:val="00AB2009"/>
    <w:rsid w:val="00AB209A"/>
    <w:rsid w:val="00AB2A27"/>
    <w:rsid w:val="00AB2C1A"/>
    <w:rsid w:val="00AB3995"/>
    <w:rsid w:val="00AB3DF9"/>
    <w:rsid w:val="00AB4109"/>
    <w:rsid w:val="00AB4295"/>
    <w:rsid w:val="00AB5156"/>
    <w:rsid w:val="00AB55BB"/>
    <w:rsid w:val="00AB5D14"/>
    <w:rsid w:val="00AB5F66"/>
    <w:rsid w:val="00AB728B"/>
    <w:rsid w:val="00AC02A2"/>
    <w:rsid w:val="00AC0D46"/>
    <w:rsid w:val="00AC1530"/>
    <w:rsid w:val="00AC16FB"/>
    <w:rsid w:val="00AC1A23"/>
    <w:rsid w:val="00AC288B"/>
    <w:rsid w:val="00AC2B6A"/>
    <w:rsid w:val="00AC37AB"/>
    <w:rsid w:val="00AC427F"/>
    <w:rsid w:val="00AC4F6C"/>
    <w:rsid w:val="00AC4FFC"/>
    <w:rsid w:val="00AC53D3"/>
    <w:rsid w:val="00AC5A82"/>
    <w:rsid w:val="00AC5D3E"/>
    <w:rsid w:val="00AC5FD0"/>
    <w:rsid w:val="00AC603F"/>
    <w:rsid w:val="00AC6174"/>
    <w:rsid w:val="00AC75E3"/>
    <w:rsid w:val="00AD146F"/>
    <w:rsid w:val="00AD1ED3"/>
    <w:rsid w:val="00AD22F6"/>
    <w:rsid w:val="00AD2981"/>
    <w:rsid w:val="00AD3A49"/>
    <w:rsid w:val="00AD3D76"/>
    <w:rsid w:val="00AD4692"/>
    <w:rsid w:val="00AD4DE2"/>
    <w:rsid w:val="00AD4EF8"/>
    <w:rsid w:val="00AD5307"/>
    <w:rsid w:val="00AD5552"/>
    <w:rsid w:val="00AD58CD"/>
    <w:rsid w:val="00AD61C9"/>
    <w:rsid w:val="00AD67E7"/>
    <w:rsid w:val="00AD6E45"/>
    <w:rsid w:val="00AD75F6"/>
    <w:rsid w:val="00AE01B9"/>
    <w:rsid w:val="00AE05E0"/>
    <w:rsid w:val="00AE07C1"/>
    <w:rsid w:val="00AE0C46"/>
    <w:rsid w:val="00AE144A"/>
    <w:rsid w:val="00AE1540"/>
    <w:rsid w:val="00AE233B"/>
    <w:rsid w:val="00AE2A7D"/>
    <w:rsid w:val="00AE31A4"/>
    <w:rsid w:val="00AE5A73"/>
    <w:rsid w:val="00AE5B4C"/>
    <w:rsid w:val="00AE6790"/>
    <w:rsid w:val="00AE68F4"/>
    <w:rsid w:val="00AE719E"/>
    <w:rsid w:val="00AE7C2D"/>
    <w:rsid w:val="00AE7F2C"/>
    <w:rsid w:val="00AF0688"/>
    <w:rsid w:val="00AF07FA"/>
    <w:rsid w:val="00AF17BE"/>
    <w:rsid w:val="00AF29A0"/>
    <w:rsid w:val="00AF34E2"/>
    <w:rsid w:val="00AF36B5"/>
    <w:rsid w:val="00AF49DC"/>
    <w:rsid w:val="00AF4A8A"/>
    <w:rsid w:val="00AF5580"/>
    <w:rsid w:val="00AF5D52"/>
    <w:rsid w:val="00AF5F2C"/>
    <w:rsid w:val="00AF6997"/>
    <w:rsid w:val="00AF6A94"/>
    <w:rsid w:val="00AF6D53"/>
    <w:rsid w:val="00AF70B2"/>
    <w:rsid w:val="00AF79A7"/>
    <w:rsid w:val="00AF79DE"/>
    <w:rsid w:val="00B001C5"/>
    <w:rsid w:val="00B010D8"/>
    <w:rsid w:val="00B01147"/>
    <w:rsid w:val="00B01926"/>
    <w:rsid w:val="00B0232C"/>
    <w:rsid w:val="00B02683"/>
    <w:rsid w:val="00B02D00"/>
    <w:rsid w:val="00B0532E"/>
    <w:rsid w:val="00B0549D"/>
    <w:rsid w:val="00B05CEA"/>
    <w:rsid w:val="00B07C98"/>
    <w:rsid w:val="00B100A9"/>
    <w:rsid w:val="00B10B81"/>
    <w:rsid w:val="00B10C13"/>
    <w:rsid w:val="00B1191F"/>
    <w:rsid w:val="00B11FD8"/>
    <w:rsid w:val="00B122E3"/>
    <w:rsid w:val="00B137C8"/>
    <w:rsid w:val="00B143EF"/>
    <w:rsid w:val="00B144C3"/>
    <w:rsid w:val="00B147FF"/>
    <w:rsid w:val="00B157A8"/>
    <w:rsid w:val="00B16854"/>
    <w:rsid w:val="00B177D6"/>
    <w:rsid w:val="00B20627"/>
    <w:rsid w:val="00B22E5A"/>
    <w:rsid w:val="00B23166"/>
    <w:rsid w:val="00B249D3"/>
    <w:rsid w:val="00B24EE6"/>
    <w:rsid w:val="00B250DE"/>
    <w:rsid w:val="00B254E4"/>
    <w:rsid w:val="00B278B9"/>
    <w:rsid w:val="00B27990"/>
    <w:rsid w:val="00B302F4"/>
    <w:rsid w:val="00B30684"/>
    <w:rsid w:val="00B309CA"/>
    <w:rsid w:val="00B30C05"/>
    <w:rsid w:val="00B31FC3"/>
    <w:rsid w:val="00B33954"/>
    <w:rsid w:val="00B342A7"/>
    <w:rsid w:val="00B347BA"/>
    <w:rsid w:val="00B3637B"/>
    <w:rsid w:val="00B371AD"/>
    <w:rsid w:val="00B407C0"/>
    <w:rsid w:val="00B410FB"/>
    <w:rsid w:val="00B41B12"/>
    <w:rsid w:val="00B424A0"/>
    <w:rsid w:val="00B434D2"/>
    <w:rsid w:val="00B43713"/>
    <w:rsid w:val="00B450FE"/>
    <w:rsid w:val="00B4524E"/>
    <w:rsid w:val="00B459C0"/>
    <w:rsid w:val="00B45EA8"/>
    <w:rsid w:val="00B46404"/>
    <w:rsid w:val="00B4646E"/>
    <w:rsid w:val="00B46D41"/>
    <w:rsid w:val="00B4793F"/>
    <w:rsid w:val="00B47990"/>
    <w:rsid w:val="00B5009E"/>
    <w:rsid w:val="00B50A00"/>
    <w:rsid w:val="00B50A97"/>
    <w:rsid w:val="00B524AE"/>
    <w:rsid w:val="00B52B84"/>
    <w:rsid w:val="00B53898"/>
    <w:rsid w:val="00B53BBE"/>
    <w:rsid w:val="00B5599C"/>
    <w:rsid w:val="00B56DD5"/>
    <w:rsid w:val="00B57B80"/>
    <w:rsid w:val="00B57E2D"/>
    <w:rsid w:val="00B60E31"/>
    <w:rsid w:val="00B6105E"/>
    <w:rsid w:val="00B622F6"/>
    <w:rsid w:val="00B62F28"/>
    <w:rsid w:val="00B63DF0"/>
    <w:rsid w:val="00B64EAC"/>
    <w:rsid w:val="00B65EB9"/>
    <w:rsid w:val="00B6681C"/>
    <w:rsid w:val="00B66D3C"/>
    <w:rsid w:val="00B66DDE"/>
    <w:rsid w:val="00B66ECA"/>
    <w:rsid w:val="00B70029"/>
    <w:rsid w:val="00B717C6"/>
    <w:rsid w:val="00B71A6E"/>
    <w:rsid w:val="00B72919"/>
    <w:rsid w:val="00B73118"/>
    <w:rsid w:val="00B731BD"/>
    <w:rsid w:val="00B7369D"/>
    <w:rsid w:val="00B7417C"/>
    <w:rsid w:val="00B745A8"/>
    <w:rsid w:val="00B74613"/>
    <w:rsid w:val="00B74894"/>
    <w:rsid w:val="00B75301"/>
    <w:rsid w:val="00B75E8A"/>
    <w:rsid w:val="00B770B8"/>
    <w:rsid w:val="00B80CC6"/>
    <w:rsid w:val="00B81805"/>
    <w:rsid w:val="00B827B6"/>
    <w:rsid w:val="00B8300C"/>
    <w:rsid w:val="00B837EC"/>
    <w:rsid w:val="00B84F75"/>
    <w:rsid w:val="00B87276"/>
    <w:rsid w:val="00B90C7D"/>
    <w:rsid w:val="00B91298"/>
    <w:rsid w:val="00B91AF4"/>
    <w:rsid w:val="00B9265F"/>
    <w:rsid w:val="00B9268F"/>
    <w:rsid w:val="00B926BD"/>
    <w:rsid w:val="00B94B75"/>
    <w:rsid w:val="00B954BA"/>
    <w:rsid w:val="00B96C39"/>
    <w:rsid w:val="00B96E63"/>
    <w:rsid w:val="00B97DB5"/>
    <w:rsid w:val="00BA0D9F"/>
    <w:rsid w:val="00BA13A5"/>
    <w:rsid w:val="00BA220A"/>
    <w:rsid w:val="00BA2C57"/>
    <w:rsid w:val="00BA496F"/>
    <w:rsid w:val="00BA4C3E"/>
    <w:rsid w:val="00BA5843"/>
    <w:rsid w:val="00BA75E3"/>
    <w:rsid w:val="00BA7BC3"/>
    <w:rsid w:val="00BB041A"/>
    <w:rsid w:val="00BB1045"/>
    <w:rsid w:val="00BB129F"/>
    <w:rsid w:val="00BB1B61"/>
    <w:rsid w:val="00BB219C"/>
    <w:rsid w:val="00BB26B4"/>
    <w:rsid w:val="00BB3E83"/>
    <w:rsid w:val="00BB41E9"/>
    <w:rsid w:val="00BB435C"/>
    <w:rsid w:val="00BB45EB"/>
    <w:rsid w:val="00BB4B48"/>
    <w:rsid w:val="00BB5244"/>
    <w:rsid w:val="00BB6051"/>
    <w:rsid w:val="00BB6264"/>
    <w:rsid w:val="00BB7F55"/>
    <w:rsid w:val="00BC01D9"/>
    <w:rsid w:val="00BC06B5"/>
    <w:rsid w:val="00BC0AFF"/>
    <w:rsid w:val="00BC1237"/>
    <w:rsid w:val="00BC16FA"/>
    <w:rsid w:val="00BC17AF"/>
    <w:rsid w:val="00BC17BF"/>
    <w:rsid w:val="00BC23BC"/>
    <w:rsid w:val="00BC2495"/>
    <w:rsid w:val="00BC2541"/>
    <w:rsid w:val="00BC347C"/>
    <w:rsid w:val="00BC396D"/>
    <w:rsid w:val="00BC3BAC"/>
    <w:rsid w:val="00BC3C77"/>
    <w:rsid w:val="00BC3D06"/>
    <w:rsid w:val="00BC480E"/>
    <w:rsid w:val="00BC4F17"/>
    <w:rsid w:val="00BC50FD"/>
    <w:rsid w:val="00BC5BE2"/>
    <w:rsid w:val="00BC6C3B"/>
    <w:rsid w:val="00BC74B5"/>
    <w:rsid w:val="00BD096A"/>
    <w:rsid w:val="00BD1041"/>
    <w:rsid w:val="00BD1884"/>
    <w:rsid w:val="00BD2362"/>
    <w:rsid w:val="00BD3974"/>
    <w:rsid w:val="00BD3DB7"/>
    <w:rsid w:val="00BD4649"/>
    <w:rsid w:val="00BD4D2D"/>
    <w:rsid w:val="00BD5B3A"/>
    <w:rsid w:val="00BD65C3"/>
    <w:rsid w:val="00BD77F2"/>
    <w:rsid w:val="00BE05E0"/>
    <w:rsid w:val="00BE0848"/>
    <w:rsid w:val="00BE2A0C"/>
    <w:rsid w:val="00BE31B0"/>
    <w:rsid w:val="00BE4206"/>
    <w:rsid w:val="00BE4580"/>
    <w:rsid w:val="00BE46CA"/>
    <w:rsid w:val="00BE46F0"/>
    <w:rsid w:val="00BE564A"/>
    <w:rsid w:val="00BE569F"/>
    <w:rsid w:val="00BE56E4"/>
    <w:rsid w:val="00BE643C"/>
    <w:rsid w:val="00BE7288"/>
    <w:rsid w:val="00BE77D5"/>
    <w:rsid w:val="00BF04C9"/>
    <w:rsid w:val="00BF0C34"/>
    <w:rsid w:val="00BF15F9"/>
    <w:rsid w:val="00BF2D77"/>
    <w:rsid w:val="00BF3C28"/>
    <w:rsid w:val="00BF3C88"/>
    <w:rsid w:val="00BF3F08"/>
    <w:rsid w:val="00BF3FB0"/>
    <w:rsid w:val="00C003A4"/>
    <w:rsid w:val="00C01BDE"/>
    <w:rsid w:val="00C032EC"/>
    <w:rsid w:val="00C04374"/>
    <w:rsid w:val="00C05041"/>
    <w:rsid w:val="00C0550E"/>
    <w:rsid w:val="00C0568C"/>
    <w:rsid w:val="00C05BAB"/>
    <w:rsid w:val="00C05FAF"/>
    <w:rsid w:val="00C0759D"/>
    <w:rsid w:val="00C1045D"/>
    <w:rsid w:val="00C10898"/>
    <w:rsid w:val="00C10CCF"/>
    <w:rsid w:val="00C1103F"/>
    <w:rsid w:val="00C129E3"/>
    <w:rsid w:val="00C13DAB"/>
    <w:rsid w:val="00C1525C"/>
    <w:rsid w:val="00C15755"/>
    <w:rsid w:val="00C15E4B"/>
    <w:rsid w:val="00C1647E"/>
    <w:rsid w:val="00C1751A"/>
    <w:rsid w:val="00C17815"/>
    <w:rsid w:val="00C17ED2"/>
    <w:rsid w:val="00C20FE6"/>
    <w:rsid w:val="00C214F5"/>
    <w:rsid w:val="00C21B00"/>
    <w:rsid w:val="00C2204F"/>
    <w:rsid w:val="00C232CE"/>
    <w:rsid w:val="00C2341E"/>
    <w:rsid w:val="00C237D7"/>
    <w:rsid w:val="00C24F3D"/>
    <w:rsid w:val="00C26467"/>
    <w:rsid w:val="00C266DD"/>
    <w:rsid w:val="00C26C91"/>
    <w:rsid w:val="00C27D27"/>
    <w:rsid w:val="00C30581"/>
    <w:rsid w:val="00C31A7B"/>
    <w:rsid w:val="00C31E3D"/>
    <w:rsid w:val="00C329E9"/>
    <w:rsid w:val="00C336BC"/>
    <w:rsid w:val="00C353F7"/>
    <w:rsid w:val="00C35854"/>
    <w:rsid w:val="00C3681A"/>
    <w:rsid w:val="00C36DDB"/>
    <w:rsid w:val="00C37B16"/>
    <w:rsid w:val="00C413C9"/>
    <w:rsid w:val="00C42F5F"/>
    <w:rsid w:val="00C43771"/>
    <w:rsid w:val="00C43ADF"/>
    <w:rsid w:val="00C43D9A"/>
    <w:rsid w:val="00C44440"/>
    <w:rsid w:val="00C462C2"/>
    <w:rsid w:val="00C46CEB"/>
    <w:rsid w:val="00C46F24"/>
    <w:rsid w:val="00C472FC"/>
    <w:rsid w:val="00C47725"/>
    <w:rsid w:val="00C47919"/>
    <w:rsid w:val="00C501D0"/>
    <w:rsid w:val="00C5056C"/>
    <w:rsid w:val="00C50E13"/>
    <w:rsid w:val="00C51697"/>
    <w:rsid w:val="00C51D4F"/>
    <w:rsid w:val="00C52DED"/>
    <w:rsid w:val="00C532C6"/>
    <w:rsid w:val="00C537C4"/>
    <w:rsid w:val="00C5399F"/>
    <w:rsid w:val="00C53B38"/>
    <w:rsid w:val="00C5520C"/>
    <w:rsid w:val="00C55CE0"/>
    <w:rsid w:val="00C572CB"/>
    <w:rsid w:val="00C57A74"/>
    <w:rsid w:val="00C57D80"/>
    <w:rsid w:val="00C57F82"/>
    <w:rsid w:val="00C6105D"/>
    <w:rsid w:val="00C61367"/>
    <w:rsid w:val="00C61610"/>
    <w:rsid w:val="00C61B17"/>
    <w:rsid w:val="00C6228F"/>
    <w:rsid w:val="00C627ED"/>
    <w:rsid w:val="00C643D0"/>
    <w:rsid w:val="00C6445F"/>
    <w:rsid w:val="00C6482A"/>
    <w:rsid w:val="00C652C8"/>
    <w:rsid w:val="00C66691"/>
    <w:rsid w:val="00C67CCF"/>
    <w:rsid w:val="00C70705"/>
    <w:rsid w:val="00C70AA1"/>
    <w:rsid w:val="00C713C2"/>
    <w:rsid w:val="00C719EB"/>
    <w:rsid w:val="00C72A2C"/>
    <w:rsid w:val="00C73094"/>
    <w:rsid w:val="00C736AB"/>
    <w:rsid w:val="00C739BD"/>
    <w:rsid w:val="00C73A23"/>
    <w:rsid w:val="00C751E5"/>
    <w:rsid w:val="00C752E3"/>
    <w:rsid w:val="00C75831"/>
    <w:rsid w:val="00C75EA6"/>
    <w:rsid w:val="00C76227"/>
    <w:rsid w:val="00C76BDB"/>
    <w:rsid w:val="00C772F6"/>
    <w:rsid w:val="00C80A1A"/>
    <w:rsid w:val="00C8199D"/>
    <w:rsid w:val="00C81F2D"/>
    <w:rsid w:val="00C82125"/>
    <w:rsid w:val="00C825A9"/>
    <w:rsid w:val="00C8293A"/>
    <w:rsid w:val="00C830E6"/>
    <w:rsid w:val="00C8331E"/>
    <w:rsid w:val="00C83B4F"/>
    <w:rsid w:val="00C84279"/>
    <w:rsid w:val="00C84776"/>
    <w:rsid w:val="00C84A8D"/>
    <w:rsid w:val="00C874A9"/>
    <w:rsid w:val="00C875E3"/>
    <w:rsid w:val="00C8766D"/>
    <w:rsid w:val="00C92BF5"/>
    <w:rsid w:val="00C93286"/>
    <w:rsid w:val="00C93F07"/>
    <w:rsid w:val="00C953A1"/>
    <w:rsid w:val="00C957C4"/>
    <w:rsid w:val="00C95934"/>
    <w:rsid w:val="00C95E0F"/>
    <w:rsid w:val="00C97D8F"/>
    <w:rsid w:val="00CA0107"/>
    <w:rsid w:val="00CA0605"/>
    <w:rsid w:val="00CA086C"/>
    <w:rsid w:val="00CA0D77"/>
    <w:rsid w:val="00CA153D"/>
    <w:rsid w:val="00CA1CC7"/>
    <w:rsid w:val="00CA27D7"/>
    <w:rsid w:val="00CA3128"/>
    <w:rsid w:val="00CA321E"/>
    <w:rsid w:val="00CA37FB"/>
    <w:rsid w:val="00CA41AE"/>
    <w:rsid w:val="00CA439B"/>
    <w:rsid w:val="00CA55EC"/>
    <w:rsid w:val="00CA7137"/>
    <w:rsid w:val="00CA74A3"/>
    <w:rsid w:val="00CB1BE0"/>
    <w:rsid w:val="00CB2B5F"/>
    <w:rsid w:val="00CB5CFA"/>
    <w:rsid w:val="00CB5D80"/>
    <w:rsid w:val="00CB67AE"/>
    <w:rsid w:val="00CB6A16"/>
    <w:rsid w:val="00CB6E68"/>
    <w:rsid w:val="00CB7365"/>
    <w:rsid w:val="00CB751C"/>
    <w:rsid w:val="00CC28EE"/>
    <w:rsid w:val="00CC2998"/>
    <w:rsid w:val="00CC2BD6"/>
    <w:rsid w:val="00CC31AE"/>
    <w:rsid w:val="00CC32AA"/>
    <w:rsid w:val="00CC4425"/>
    <w:rsid w:val="00CC514C"/>
    <w:rsid w:val="00CC6218"/>
    <w:rsid w:val="00CC6282"/>
    <w:rsid w:val="00CC7A31"/>
    <w:rsid w:val="00CC7D1D"/>
    <w:rsid w:val="00CD0729"/>
    <w:rsid w:val="00CD0DE6"/>
    <w:rsid w:val="00CD0E90"/>
    <w:rsid w:val="00CD1318"/>
    <w:rsid w:val="00CD2A7B"/>
    <w:rsid w:val="00CD3786"/>
    <w:rsid w:val="00CD4D16"/>
    <w:rsid w:val="00CD5CD6"/>
    <w:rsid w:val="00CD5FAC"/>
    <w:rsid w:val="00CD61FA"/>
    <w:rsid w:val="00CD67D0"/>
    <w:rsid w:val="00CD68FC"/>
    <w:rsid w:val="00CD69D5"/>
    <w:rsid w:val="00CD6B46"/>
    <w:rsid w:val="00CD73C3"/>
    <w:rsid w:val="00CE06D4"/>
    <w:rsid w:val="00CE1155"/>
    <w:rsid w:val="00CE159E"/>
    <w:rsid w:val="00CE24F8"/>
    <w:rsid w:val="00CE3B8E"/>
    <w:rsid w:val="00CE3CC6"/>
    <w:rsid w:val="00CE3D9C"/>
    <w:rsid w:val="00CE4737"/>
    <w:rsid w:val="00CE47BE"/>
    <w:rsid w:val="00CE5113"/>
    <w:rsid w:val="00CE6235"/>
    <w:rsid w:val="00CE675B"/>
    <w:rsid w:val="00CE6A98"/>
    <w:rsid w:val="00CE7278"/>
    <w:rsid w:val="00CF09F2"/>
    <w:rsid w:val="00CF0A1F"/>
    <w:rsid w:val="00CF4488"/>
    <w:rsid w:val="00CF5E1B"/>
    <w:rsid w:val="00CF64C8"/>
    <w:rsid w:val="00CF70A3"/>
    <w:rsid w:val="00D00C29"/>
    <w:rsid w:val="00D00C50"/>
    <w:rsid w:val="00D018D1"/>
    <w:rsid w:val="00D01FDA"/>
    <w:rsid w:val="00D025DA"/>
    <w:rsid w:val="00D03F1E"/>
    <w:rsid w:val="00D03F89"/>
    <w:rsid w:val="00D04958"/>
    <w:rsid w:val="00D05741"/>
    <w:rsid w:val="00D0594E"/>
    <w:rsid w:val="00D071E5"/>
    <w:rsid w:val="00D10E3A"/>
    <w:rsid w:val="00D1120C"/>
    <w:rsid w:val="00D113A9"/>
    <w:rsid w:val="00D11564"/>
    <w:rsid w:val="00D118C6"/>
    <w:rsid w:val="00D124E8"/>
    <w:rsid w:val="00D13958"/>
    <w:rsid w:val="00D13DE4"/>
    <w:rsid w:val="00D14EDB"/>
    <w:rsid w:val="00D15068"/>
    <w:rsid w:val="00D151CC"/>
    <w:rsid w:val="00D15683"/>
    <w:rsid w:val="00D1697E"/>
    <w:rsid w:val="00D16C85"/>
    <w:rsid w:val="00D1703A"/>
    <w:rsid w:val="00D1706D"/>
    <w:rsid w:val="00D2042B"/>
    <w:rsid w:val="00D20DA8"/>
    <w:rsid w:val="00D21F62"/>
    <w:rsid w:val="00D223A5"/>
    <w:rsid w:val="00D24D2B"/>
    <w:rsid w:val="00D25006"/>
    <w:rsid w:val="00D259E3"/>
    <w:rsid w:val="00D25F49"/>
    <w:rsid w:val="00D25FCA"/>
    <w:rsid w:val="00D26CE1"/>
    <w:rsid w:val="00D27016"/>
    <w:rsid w:val="00D2795B"/>
    <w:rsid w:val="00D3076B"/>
    <w:rsid w:val="00D31C8C"/>
    <w:rsid w:val="00D3209D"/>
    <w:rsid w:val="00D3221C"/>
    <w:rsid w:val="00D331D9"/>
    <w:rsid w:val="00D352CB"/>
    <w:rsid w:val="00D36E4C"/>
    <w:rsid w:val="00D373D9"/>
    <w:rsid w:val="00D377CD"/>
    <w:rsid w:val="00D37CCC"/>
    <w:rsid w:val="00D37CF6"/>
    <w:rsid w:val="00D37F59"/>
    <w:rsid w:val="00D40441"/>
    <w:rsid w:val="00D40940"/>
    <w:rsid w:val="00D42F6B"/>
    <w:rsid w:val="00D4300A"/>
    <w:rsid w:val="00D43AFD"/>
    <w:rsid w:val="00D454FE"/>
    <w:rsid w:val="00D4666D"/>
    <w:rsid w:val="00D47592"/>
    <w:rsid w:val="00D50116"/>
    <w:rsid w:val="00D508D4"/>
    <w:rsid w:val="00D519E6"/>
    <w:rsid w:val="00D51A87"/>
    <w:rsid w:val="00D51E6D"/>
    <w:rsid w:val="00D53B94"/>
    <w:rsid w:val="00D55007"/>
    <w:rsid w:val="00D55A99"/>
    <w:rsid w:val="00D55B4F"/>
    <w:rsid w:val="00D56680"/>
    <w:rsid w:val="00D5729D"/>
    <w:rsid w:val="00D57A9B"/>
    <w:rsid w:val="00D616CF"/>
    <w:rsid w:val="00D61ED0"/>
    <w:rsid w:val="00D62B39"/>
    <w:rsid w:val="00D62CE1"/>
    <w:rsid w:val="00D62FF9"/>
    <w:rsid w:val="00D63F69"/>
    <w:rsid w:val="00D64697"/>
    <w:rsid w:val="00D6513D"/>
    <w:rsid w:val="00D65AD3"/>
    <w:rsid w:val="00D66341"/>
    <w:rsid w:val="00D67849"/>
    <w:rsid w:val="00D72B6E"/>
    <w:rsid w:val="00D73FB1"/>
    <w:rsid w:val="00D74ACE"/>
    <w:rsid w:val="00D74B0E"/>
    <w:rsid w:val="00D761DB"/>
    <w:rsid w:val="00D7672B"/>
    <w:rsid w:val="00D7732E"/>
    <w:rsid w:val="00D77A97"/>
    <w:rsid w:val="00D81BD5"/>
    <w:rsid w:val="00D82448"/>
    <w:rsid w:val="00D82652"/>
    <w:rsid w:val="00D82A35"/>
    <w:rsid w:val="00D82E92"/>
    <w:rsid w:val="00D836A1"/>
    <w:rsid w:val="00D837C8"/>
    <w:rsid w:val="00D8475A"/>
    <w:rsid w:val="00D84F87"/>
    <w:rsid w:val="00D854F5"/>
    <w:rsid w:val="00D85BA5"/>
    <w:rsid w:val="00D86070"/>
    <w:rsid w:val="00D87203"/>
    <w:rsid w:val="00D8738C"/>
    <w:rsid w:val="00D873B4"/>
    <w:rsid w:val="00D87F67"/>
    <w:rsid w:val="00D90585"/>
    <w:rsid w:val="00D90B83"/>
    <w:rsid w:val="00D90E19"/>
    <w:rsid w:val="00D91D43"/>
    <w:rsid w:val="00D92152"/>
    <w:rsid w:val="00D92ACC"/>
    <w:rsid w:val="00D92AFB"/>
    <w:rsid w:val="00D92EDF"/>
    <w:rsid w:val="00D92FCA"/>
    <w:rsid w:val="00D93400"/>
    <w:rsid w:val="00D9418C"/>
    <w:rsid w:val="00D95ABC"/>
    <w:rsid w:val="00D95B79"/>
    <w:rsid w:val="00D96836"/>
    <w:rsid w:val="00D969E0"/>
    <w:rsid w:val="00D972D7"/>
    <w:rsid w:val="00DA0D6E"/>
    <w:rsid w:val="00DA1A1A"/>
    <w:rsid w:val="00DA1AE7"/>
    <w:rsid w:val="00DA25F7"/>
    <w:rsid w:val="00DA3963"/>
    <w:rsid w:val="00DA3A6B"/>
    <w:rsid w:val="00DA429B"/>
    <w:rsid w:val="00DA4373"/>
    <w:rsid w:val="00DA4848"/>
    <w:rsid w:val="00DA4856"/>
    <w:rsid w:val="00DA49E2"/>
    <w:rsid w:val="00DA52B6"/>
    <w:rsid w:val="00DA54B5"/>
    <w:rsid w:val="00DA60FF"/>
    <w:rsid w:val="00DA611E"/>
    <w:rsid w:val="00DA6181"/>
    <w:rsid w:val="00DA67B1"/>
    <w:rsid w:val="00DA784D"/>
    <w:rsid w:val="00DA7969"/>
    <w:rsid w:val="00DB2562"/>
    <w:rsid w:val="00DB2F2F"/>
    <w:rsid w:val="00DB3C24"/>
    <w:rsid w:val="00DB4797"/>
    <w:rsid w:val="00DB499F"/>
    <w:rsid w:val="00DB4B0E"/>
    <w:rsid w:val="00DB4E7E"/>
    <w:rsid w:val="00DB59F6"/>
    <w:rsid w:val="00DB6106"/>
    <w:rsid w:val="00DB6CC0"/>
    <w:rsid w:val="00DB7D43"/>
    <w:rsid w:val="00DB7E66"/>
    <w:rsid w:val="00DC0AF4"/>
    <w:rsid w:val="00DC1417"/>
    <w:rsid w:val="00DC1ADC"/>
    <w:rsid w:val="00DC227C"/>
    <w:rsid w:val="00DC2361"/>
    <w:rsid w:val="00DC2C95"/>
    <w:rsid w:val="00DC3053"/>
    <w:rsid w:val="00DC337C"/>
    <w:rsid w:val="00DC364F"/>
    <w:rsid w:val="00DC3D87"/>
    <w:rsid w:val="00DC497B"/>
    <w:rsid w:val="00DC4DA4"/>
    <w:rsid w:val="00DC5B38"/>
    <w:rsid w:val="00DC71A4"/>
    <w:rsid w:val="00DC7794"/>
    <w:rsid w:val="00DC7937"/>
    <w:rsid w:val="00DD04A7"/>
    <w:rsid w:val="00DD1065"/>
    <w:rsid w:val="00DD3510"/>
    <w:rsid w:val="00DD536B"/>
    <w:rsid w:val="00DD5813"/>
    <w:rsid w:val="00DD5FE9"/>
    <w:rsid w:val="00DD63F2"/>
    <w:rsid w:val="00DD66D1"/>
    <w:rsid w:val="00DD683A"/>
    <w:rsid w:val="00DD6C8F"/>
    <w:rsid w:val="00DE00C6"/>
    <w:rsid w:val="00DE02D7"/>
    <w:rsid w:val="00DE096F"/>
    <w:rsid w:val="00DE0A5D"/>
    <w:rsid w:val="00DE0CF7"/>
    <w:rsid w:val="00DE1290"/>
    <w:rsid w:val="00DE1EC1"/>
    <w:rsid w:val="00DE20EA"/>
    <w:rsid w:val="00DE218B"/>
    <w:rsid w:val="00DE2C7F"/>
    <w:rsid w:val="00DE3DDC"/>
    <w:rsid w:val="00DE4031"/>
    <w:rsid w:val="00DE4ABE"/>
    <w:rsid w:val="00DE57C3"/>
    <w:rsid w:val="00DE580B"/>
    <w:rsid w:val="00DF013C"/>
    <w:rsid w:val="00DF075D"/>
    <w:rsid w:val="00DF0872"/>
    <w:rsid w:val="00DF1172"/>
    <w:rsid w:val="00DF15D8"/>
    <w:rsid w:val="00DF1B5A"/>
    <w:rsid w:val="00DF3139"/>
    <w:rsid w:val="00DF3744"/>
    <w:rsid w:val="00DF3D15"/>
    <w:rsid w:val="00DF41B4"/>
    <w:rsid w:val="00DF422C"/>
    <w:rsid w:val="00DF44B6"/>
    <w:rsid w:val="00DF4A01"/>
    <w:rsid w:val="00DF4DC8"/>
    <w:rsid w:val="00DF5313"/>
    <w:rsid w:val="00DF5A5D"/>
    <w:rsid w:val="00DF6584"/>
    <w:rsid w:val="00DF675A"/>
    <w:rsid w:val="00DF7780"/>
    <w:rsid w:val="00E0035E"/>
    <w:rsid w:val="00E011B8"/>
    <w:rsid w:val="00E01BAD"/>
    <w:rsid w:val="00E02376"/>
    <w:rsid w:val="00E03541"/>
    <w:rsid w:val="00E03996"/>
    <w:rsid w:val="00E04F8A"/>
    <w:rsid w:val="00E0524E"/>
    <w:rsid w:val="00E0583D"/>
    <w:rsid w:val="00E05A63"/>
    <w:rsid w:val="00E067AB"/>
    <w:rsid w:val="00E0688E"/>
    <w:rsid w:val="00E07464"/>
    <w:rsid w:val="00E0771D"/>
    <w:rsid w:val="00E100BF"/>
    <w:rsid w:val="00E12305"/>
    <w:rsid w:val="00E1369E"/>
    <w:rsid w:val="00E14478"/>
    <w:rsid w:val="00E1479A"/>
    <w:rsid w:val="00E14C12"/>
    <w:rsid w:val="00E154A2"/>
    <w:rsid w:val="00E15C58"/>
    <w:rsid w:val="00E16365"/>
    <w:rsid w:val="00E203A0"/>
    <w:rsid w:val="00E209D4"/>
    <w:rsid w:val="00E2203E"/>
    <w:rsid w:val="00E23670"/>
    <w:rsid w:val="00E24967"/>
    <w:rsid w:val="00E24E41"/>
    <w:rsid w:val="00E302AD"/>
    <w:rsid w:val="00E30A66"/>
    <w:rsid w:val="00E3126C"/>
    <w:rsid w:val="00E31AC5"/>
    <w:rsid w:val="00E327DB"/>
    <w:rsid w:val="00E33441"/>
    <w:rsid w:val="00E337D7"/>
    <w:rsid w:val="00E3402C"/>
    <w:rsid w:val="00E3483B"/>
    <w:rsid w:val="00E36012"/>
    <w:rsid w:val="00E363D7"/>
    <w:rsid w:val="00E3647B"/>
    <w:rsid w:val="00E367FD"/>
    <w:rsid w:val="00E37533"/>
    <w:rsid w:val="00E37668"/>
    <w:rsid w:val="00E40573"/>
    <w:rsid w:val="00E41130"/>
    <w:rsid w:val="00E41D76"/>
    <w:rsid w:val="00E42559"/>
    <w:rsid w:val="00E42683"/>
    <w:rsid w:val="00E42A00"/>
    <w:rsid w:val="00E42B5F"/>
    <w:rsid w:val="00E43A1E"/>
    <w:rsid w:val="00E44222"/>
    <w:rsid w:val="00E44DCA"/>
    <w:rsid w:val="00E44E27"/>
    <w:rsid w:val="00E456B6"/>
    <w:rsid w:val="00E463C0"/>
    <w:rsid w:val="00E466A5"/>
    <w:rsid w:val="00E4781E"/>
    <w:rsid w:val="00E4793F"/>
    <w:rsid w:val="00E50EC7"/>
    <w:rsid w:val="00E514E2"/>
    <w:rsid w:val="00E51867"/>
    <w:rsid w:val="00E52FB1"/>
    <w:rsid w:val="00E53022"/>
    <w:rsid w:val="00E53DC5"/>
    <w:rsid w:val="00E55A1B"/>
    <w:rsid w:val="00E55A29"/>
    <w:rsid w:val="00E5618B"/>
    <w:rsid w:val="00E56933"/>
    <w:rsid w:val="00E56E12"/>
    <w:rsid w:val="00E56EC5"/>
    <w:rsid w:val="00E61723"/>
    <w:rsid w:val="00E6173D"/>
    <w:rsid w:val="00E6196F"/>
    <w:rsid w:val="00E61A36"/>
    <w:rsid w:val="00E64373"/>
    <w:rsid w:val="00E653D4"/>
    <w:rsid w:val="00E65D1F"/>
    <w:rsid w:val="00E6652E"/>
    <w:rsid w:val="00E667B1"/>
    <w:rsid w:val="00E66EE3"/>
    <w:rsid w:val="00E6749A"/>
    <w:rsid w:val="00E679D6"/>
    <w:rsid w:val="00E67FA2"/>
    <w:rsid w:val="00E70237"/>
    <w:rsid w:val="00E7070E"/>
    <w:rsid w:val="00E728B9"/>
    <w:rsid w:val="00E73218"/>
    <w:rsid w:val="00E73296"/>
    <w:rsid w:val="00E738A3"/>
    <w:rsid w:val="00E738AF"/>
    <w:rsid w:val="00E738E2"/>
    <w:rsid w:val="00E745B7"/>
    <w:rsid w:val="00E7596D"/>
    <w:rsid w:val="00E7700A"/>
    <w:rsid w:val="00E77119"/>
    <w:rsid w:val="00E77D86"/>
    <w:rsid w:val="00E8033F"/>
    <w:rsid w:val="00E8159C"/>
    <w:rsid w:val="00E81E4F"/>
    <w:rsid w:val="00E85207"/>
    <w:rsid w:val="00E857C1"/>
    <w:rsid w:val="00E85946"/>
    <w:rsid w:val="00E859C3"/>
    <w:rsid w:val="00E8719D"/>
    <w:rsid w:val="00E87821"/>
    <w:rsid w:val="00E87E31"/>
    <w:rsid w:val="00E90CD2"/>
    <w:rsid w:val="00E91C6F"/>
    <w:rsid w:val="00E91E53"/>
    <w:rsid w:val="00E94ABA"/>
    <w:rsid w:val="00E94CA9"/>
    <w:rsid w:val="00E94F0F"/>
    <w:rsid w:val="00E9515C"/>
    <w:rsid w:val="00E95822"/>
    <w:rsid w:val="00E9649B"/>
    <w:rsid w:val="00E96628"/>
    <w:rsid w:val="00E96A12"/>
    <w:rsid w:val="00E97EB3"/>
    <w:rsid w:val="00E97FD8"/>
    <w:rsid w:val="00EA025E"/>
    <w:rsid w:val="00EA0899"/>
    <w:rsid w:val="00EA1316"/>
    <w:rsid w:val="00EA1727"/>
    <w:rsid w:val="00EA2177"/>
    <w:rsid w:val="00EA218B"/>
    <w:rsid w:val="00EA2E3D"/>
    <w:rsid w:val="00EA2E67"/>
    <w:rsid w:val="00EA482C"/>
    <w:rsid w:val="00EA4B7A"/>
    <w:rsid w:val="00EA4CD8"/>
    <w:rsid w:val="00EA564D"/>
    <w:rsid w:val="00EA5D3D"/>
    <w:rsid w:val="00EA6A0A"/>
    <w:rsid w:val="00EB018D"/>
    <w:rsid w:val="00EB091A"/>
    <w:rsid w:val="00EB0982"/>
    <w:rsid w:val="00EB105F"/>
    <w:rsid w:val="00EB2DF3"/>
    <w:rsid w:val="00EB472C"/>
    <w:rsid w:val="00EB55CE"/>
    <w:rsid w:val="00EB5604"/>
    <w:rsid w:val="00EB6377"/>
    <w:rsid w:val="00EB63E1"/>
    <w:rsid w:val="00EB66D9"/>
    <w:rsid w:val="00EB6B09"/>
    <w:rsid w:val="00EB7D9A"/>
    <w:rsid w:val="00EC0733"/>
    <w:rsid w:val="00EC5573"/>
    <w:rsid w:val="00EC6159"/>
    <w:rsid w:val="00EC6FE0"/>
    <w:rsid w:val="00ED0A0D"/>
    <w:rsid w:val="00ED0DE9"/>
    <w:rsid w:val="00ED2795"/>
    <w:rsid w:val="00ED2B77"/>
    <w:rsid w:val="00ED2BAE"/>
    <w:rsid w:val="00ED2C21"/>
    <w:rsid w:val="00ED3E8C"/>
    <w:rsid w:val="00ED4098"/>
    <w:rsid w:val="00ED4808"/>
    <w:rsid w:val="00ED4C74"/>
    <w:rsid w:val="00ED4D5A"/>
    <w:rsid w:val="00ED51AE"/>
    <w:rsid w:val="00ED5750"/>
    <w:rsid w:val="00ED61ED"/>
    <w:rsid w:val="00ED692A"/>
    <w:rsid w:val="00ED6C99"/>
    <w:rsid w:val="00ED797A"/>
    <w:rsid w:val="00ED7E45"/>
    <w:rsid w:val="00EE08A0"/>
    <w:rsid w:val="00EE0FDB"/>
    <w:rsid w:val="00EE10D9"/>
    <w:rsid w:val="00EE1306"/>
    <w:rsid w:val="00EE1473"/>
    <w:rsid w:val="00EE1D13"/>
    <w:rsid w:val="00EE3D69"/>
    <w:rsid w:val="00EE48DC"/>
    <w:rsid w:val="00EE4901"/>
    <w:rsid w:val="00EE4AA6"/>
    <w:rsid w:val="00EE6150"/>
    <w:rsid w:val="00EE69E7"/>
    <w:rsid w:val="00EE766F"/>
    <w:rsid w:val="00EE79C0"/>
    <w:rsid w:val="00EE7B71"/>
    <w:rsid w:val="00EF186B"/>
    <w:rsid w:val="00EF18E6"/>
    <w:rsid w:val="00EF1AAC"/>
    <w:rsid w:val="00EF2C06"/>
    <w:rsid w:val="00EF2FCD"/>
    <w:rsid w:val="00EF31B3"/>
    <w:rsid w:val="00EF4DA5"/>
    <w:rsid w:val="00EF5014"/>
    <w:rsid w:val="00EF535D"/>
    <w:rsid w:val="00EF5DFE"/>
    <w:rsid w:val="00EF665A"/>
    <w:rsid w:val="00EF71A5"/>
    <w:rsid w:val="00EF7203"/>
    <w:rsid w:val="00EF723C"/>
    <w:rsid w:val="00F008CA"/>
    <w:rsid w:val="00F02129"/>
    <w:rsid w:val="00F0260D"/>
    <w:rsid w:val="00F033BE"/>
    <w:rsid w:val="00F04B65"/>
    <w:rsid w:val="00F04D11"/>
    <w:rsid w:val="00F0622C"/>
    <w:rsid w:val="00F07177"/>
    <w:rsid w:val="00F07B3E"/>
    <w:rsid w:val="00F10B14"/>
    <w:rsid w:val="00F10DE9"/>
    <w:rsid w:val="00F1122E"/>
    <w:rsid w:val="00F12942"/>
    <w:rsid w:val="00F12C0F"/>
    <w:rsid w:val="00F12E96"/>
    <w:rsid w:val="00F1318D"/>
    <w:rsid w:val="00F13668"/>
    <w:rsid w:val="00F13983"/>
    <w:rsid w:val="00F15B6F"/>
    <w:rsid w:val="00F169D7"/>
    <w:rsid w:val="00F172C1"/>
    <w:rsid w:val="00F17B5B"/>
    <w:rsid w:val="00F20BFA"/>
    <w:rsid w:val="00F221FE"/>
    <w:rsid w:val="00F23F27"/>
    <w:rsid w:val="00F24657"/>
    <w:rsid w:val="00F24B8C"/>
    <w:rsid w:val="00F24BD8"/>
    <w:rsid w:val="00F24E31"/>
    <w:rsid w:val="00F258FC"/>
    <w:rsid w:val="00F25BD3"/>
    <w:rsid w:val="00F25E92"/>
    <w:rsid w:val="00F2673B"/>
    <w:rsid w:val="00F272C4"/>
    <w:rsid w:val="00F2763D"/>
    <w:rsid w:val="00F27713"/>
    <w:rsid w:val="00F2792D"/>
    <w:rsid w:val="00F31C5E"/>
    <w:rsid w:val="00F32B58"/>
    <w:rsid w:val="00F33A18"/>
    <w:rsid w:val="00F33E4F"/>
    <w:rsid w:val="00F34958"/>
    <w:rsid w:val="00F351AC"/>
    <w:rsid w:val="00F36089"/>
    <w:rsid w:val="00F363BE"/>
    <w:rsid w:val="00F36D70"/>
    <w:rsid w:val="00F36FE9"/>
    <w:rsid w:val="00F40DEB"/>
    <w:rsid w:val="00F41352"/>
    <w:rsid w:val="00F41E63"/>
    <w:rsid w:val="00F4279C"/>
    <w:rsid w:val="00F4306B"/>
    <w:rsid w:val="00F44C8D"/>
    <w:rsid w:val="00F45CD1"/>
    <w:rsid w:val="00F46434"/>
    <w:rsid w:val="00F46E5D"/>
    <w:rsid w:val="00F519A6"/>
    <w:rsid w:val="00F52138"/>
    <w:rsid w:val="00F52C59"/>
    <w:rsid w:val="00F53DCA"/>
    <w:rsid w:val="00F545B8"/>
    <w:rsid w:val="00F54E21"/>
    <w:rsid w:val="00F55162"/>
    <w:rsid w:val="00F56349"/>
    <w:rsid w:val="00F5714C"/>
    <w:rsid w:val="00F575AA"/>
    <w:rsid w:val="00F57B15"/>
    <w:rsid w:val="00F602AD"/>
    <w:rsid w:val="00F60AC5"/>
    <w:rsid w:val="00F60BBC"/>
    <w:rsid w:val="00F60FEC"/>
    <w:rsid w:val="00F61A4B"/>
    <w:rsid w:val="00F63E87"/>
    <w:rsid w:val="00F655C5"/>
    <w:rsid w:val="00F670E6"/>
    <w:rsid w:val="00F678DB"/>
    <w:rsid w:val="00F72619"/>
    <w:rsid w:val="00F72F80"/>
    <w:rsid w:val="00F739AE"/>
    <w:rsid w:val="00F74CDD"/>
    <w:rsid w:val="00F74F36"/>
    <w:rsid w:val="00F75782"/>
    <w:rsid w:val="00F75DB7"/>
    <w:rsid w:val="00F768BE"/>
    <w:rsid w:val="00F773BE"/>
    <w:rsid w:val="00F77BF5"/>
    <w:rsid w:val="00F803F3"/>
    <w:rsid w:val="00F809F1"/>
    <w:rsid w:val="00F811FF"/>
    <w:rsid w:val="00F819B1"/>
    <w:rsid w:val="00F824D2"/>
    <w:rsid w:val="00F82737"/>
    <w:rsid w:val="00F83641"/>
    <w:rsid w:val="00F83D99"/>
    <w:rsid w:val="00F84626"/>
    <w:rsid w:val="00F8546C"/>
    <w:rsid w:val="00F8568F"/>
    <w:rsid w:val="00F86748"/>
    <w:rsid w:val="00F871E5"/>
    <w:rsid w:val="00F8759B"/>
    <w:rsid w:val="00F87E0C"/>
    <w:rsid w:val="00F900D9"/>
    <w:rsid w:val="00F909B4"/>
    <w:rsid w:val="00F9289B"/>
    <w:rsid w:val="00F92B33"/>
    <w:rsid w:val="00F937CD"/>
    <w:rsid w:val="00F93831"/>
    <w:rsid w:val="00F94A4E"/>
    <w:rsid w:val="00F95746"/>
    <w:rsid w:val="00F96302"/>
    <w:rsid w:val="00F963AA"/>
    <w:rsid w:val="00FA1600"/>
    <w:rsid w:val="00FA29CF"/>
    <w:rsid w:val="00FA3172"/>
    <w:rsid w:val="00FA52A1"/>
    <w:rsid w:val="00FA5500"/>
    <w:rsid w:val="00FA6520"/>
    <w:rsid w:val="00FA655B"/>
    <w:rsid w:val="00FA67DB"/>
    <w:rsid w:val="00FA73FF"/>
    <w:rsid w:val="00FA7889"/>
    <w:rsid w:val="00FA7A7A"/>
    <w:rsid w:val="00FA7BD0"/>
    <w:rsid w:val="00FB0327"/>
    <w:rsid w:val="00FB0632"/>
    <w:rsid w:val="00FB0F79"/>
    <w:rsid w:val="00FB21B2"/>
    <w:rsid w:val="00FB2328"/>
    <w:rsid w:val="00FB42C7"/>
    <w:rsid w:val="00FB55B0"/>
    <w:rsid w:val="00FB6C49"/>
    <w:rsid w:val="00FB6E73"/>
    <w:rsid w:val="00FC0116"/>
    <w:rsid w:val="00FC026E"/>
    <w:rsid w:val="00FC0F9D"/>
    <w:rsid w:val="00FC3717"/>
    <w:rsid w:val="00FC3CD3"/>
    <w:rsid w:val="00FC42AF"/>
    <w:rsid w:val="00FC55F4"/>
    <w:rsid w:val="00FC565E"/>
    <w:rsid w:val="00FC6415"/>
    <w:rsid w:val="00FC653A"/>
    <w:rsid w:val="00FC6764"/>
    <w:rsid w:val="00FC6D14"/>
    <w:rsid w:val="00FD001B"/>
    <w:rsid w:val="00FD05B4"/>
    <w:rsid w:val="00FD0725"/>
    <w:rsid w:val="00FD155C"/>
    <w:rsid w:val="00FD2AD5"/>
    <w:rsid w:val="00FD6D2B"/>
    <w:rsid w:val="00FD6DBD"/>
    <w:rsid w:val="00FD703E"/>
    <w:rsid w:val="00FD71BF"/>
    <w:rsid w:val="00FE005E"/>
    <w:rsid w:val="00FE0509"/>
    <w:rsid w:val="00FE07CA"/>
    <w:rsid w:val="00FE09FC"/>
    <w:rsid w:val="00FE2125"/>
    <w:rsid w:val="00FE2E0F"/>
    <w:rsid w:val="00FE2EFB"/>
    <w:rsid w:val="00FE32C7"/>
    <w:rsid w:val="00FE43F9"/>
    <w:rsid w:val="00FE575C"/>
    <w:rsid w:val="00FE6134"/>
    <w:rsid w:val="00FE6B4C"/>
    <w:rsid w:val="00FE7E6E"/>
    <w:rsid w:val="00FF018E"/>
    <w:rsid w:val="00FF1472"/>
    <w:rsid w:val="00FF1D66"/>
    <w:rsid w:val="00FF29C1"/>
    <w:rsid w:val="00FF33D0"/>
    <w:rsid w:val="00FF3889"/>
    <w:rsid w:val="00FF3CCC"/>
    <w:rsid w:val="00FF4393"/>
    <w:rsid w:val="00FF4756"/>
    <w:rsid w:val="00FF56BD"/>
    <w:rsid w:val="00FF6E72"/>
    <w:rsid w:val="00FF7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16A91A28"/>
  <w15:docId w15:val="{B605DD82-D959-4BEC-BB7A-CE3982A70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3B38"/>
    <w:pPr>
      <w:tabs>
        <w:tab w:val="left" w:pos="720"/>
        <w:tab w:val="left" w:pos="1440"/>
        <w:tab w:val="left" w:pos="2160"/>
        <w:tab w:val="left" w:pos="2880"/>
      </w:tabs>
    </w:pPr>
    <w:rPr>
      <w:sz w:val="24"/>
      <w:szCs w:val="24"/>
    </w:rPr>
  </w:style>
  <w:style w:type="paragraph" w:styleId="Heading1">
    <w:name w:val="heading 1"/>
    <w:basedOn w:val="Normal"/>
    <w:next w:val="Normal"/>
    <w:link w:val="Heading1Char"/>
    <w:qFormat/>
    <w:rsid w:val="00C53B38"/>
    <w:pPr>
      <w:keepNext/>
      <w:keepLines/>
      <w:tabs>
        <w:tab w:val="right" w:pos="8640"/>
      </w:tabs>
      <w:outlineLvl w:val="0"/>
    </w:pPr>
    <w:rPr>
      <w:rFonts w:cs="Arial"/>
      <w:b/>
      <w:bCs/>
      <w:kern w:val="32"/>
      <w:sz w:val="28"/>
      <w:szCs w:val="32"/>
    </w:rPr>
  </w:style>
  <w:style w:type="paragraph" w:styleId="Heading2">
    <w:name w:val="heading 2"/>
    <w:basedOn w:val="Heading1"/>
    <w:next w:val="Normal"/>
    <w:link w:val="Heading2Char"/>
    <w:qFormat/>
    <w:rsid w:val="00C53B38"/>
    <w:pPr>
      <w:outlineLvl w:val="1"/>
    </w:pPr>
    <w:rPr>
      <w:bCs w:val="0"/>
      <w:iCs/>
      <w:szCs w:val="28"/>
    </w:rPr>
  </w:style>
  <w:style w:type="paragraph" w:styleId="Heading3">
    <w:name w:val="heading 3"/>
    <w:basedOn w:val="Heading1"/>
    <w:next w:val="Normal"/>
    <w:qFormat/>
    <w:rsid w:val="00C53B38"/>
    <w:pPr>
      <w:outlineLvl w:val="2"/>
    </w:pPr>
    <w:rPr>
      <w:rFonts w:cs="Times New Roman"/>
      <w:bCs w:val="0"/>
      <w:szCs w:val="26"/>
    </w:rPr>
  </w:style>
  <w:style w:type="paragraph" w:styleId="Heading4">
    <w:name w:val="heading 4"/>
    <w:basedOn w:val="Heading1"/>
    <w:next w:val="Normal"/>
    <w:qFormat/>
    <w:rsid w:val="00C53B38"/>
    <w:pPr>
      <w:outlineLvl w:val="3"/>
    </w:pPr>
    <w:rPr>
      <w:bCs w:val="0"/>
      <w:szCs w:val="28"/>
    </w:rPr>
  </w:style>
  <w:style w:type="paragraph" w:styleId="Heading5">
    <w:name w:val="heading 5"/>
    <w:basedOn w:val="Heading1"/>
    <w:next w:val="Normal"/>
    <w:qFormat/>
    <w:rsid w:val="00C53B38"/>
    <w:pPr>
      <w:outlineLvl w:val="4"/>
    </w:pPr>
    <w:rPr>
      <w:bCs w:val="0"/>
      <w:iCs/>
      <w:szCs w:val="26"/>
    </w:rPr>
  </w:style>
  <w:style w:type="paragraph" w:styleId="Heading6">
    <w:name w:val="heading 6"/>
    <w:basedOn w:val="Normal"/>
    <w:next w:val="Normal"/>
    <w:qFormat/>
    <w:rsid w:val="00C53B38"/>
    <w:pPr>
      <w:keepNext/>
      <w:jc w:val="center"/>
      <w:outlineLvl w:val="5"/>
    </w:pPr>
    <w:rPr>
      <w:b/>
    </w:rPr>
  </w:style>
  <w:style w:type="paragraph" w:styleId="Heading7">
    <w:name w:val="heading 7"/>
    <w:basedOn w:val="Normal"/>
    <w:next w:val="Normal"/>
    <w:qFormat/>
    <w:rsid w:val="00C53B38"/>
    <w:pPr>
      <w:keepNext/>
      <w:jc w:val="center"/>
      <w:outlineLvl w:val="6"/>
    </w:pPr>
    <w:rPr>
      <w:b/>
      <w:bCs/>
      <w:sz w:val="28"/>
    </w:rPr>
  </w:style>
  <w:style w:type="paragraph" w:styleId="Heading8">
    <w:name w:val="heading 8"/>
    <w:basedOn w:val="Normal"/>
    <w:next w:val="Normal"/>
    <w:qFormat/>
    <w:rsid w:val="00C53B38"/>
    <w:pPr>
      <w:keepNext/>
      <w:tabs>
        <w:tab w:val="left" w:pos="0"/>
        <w:tab w:val="left" w:pos="540"/>
        <w:tab w:val="left" w:pos="3600"/>
        <w:tab w:val="left" w:pos="4320"/>
        <w:tab w:val="left" w:pos="5040"/>
        <w:tab w:val="left" w:pos="5760"/>
        <w:tab w:val="left" w:pos="6480"/>
        <w:tab w:val="left" w:pos="7200"/>
        <w:tab w:val="left" w:pos="7920"/>
        <w:tab w:val="left" w:pos="8640"/>
      </w:tabs>
      <w:outlineLvl w:val="7"/>
    </w:pPr>
    <w:rPr>
      <w:i/>
    </w:rPr>
  </w:style>
  <w:style w:type="paragraph" w:styleId="Heading9">
    <w:name w:val="heading 9"/>
    <w:basedOn w:val="Normal"/>
    <w:next w:val="Normal"/>
    <w:qFormat/>
    <w:rsid w:val="00C53B38"/>
    <w:pPr>
      <w:tabs>
        <w:tab w:val="right" w:leader="dot" w:pos="8626"/>
      </w:tabs>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C53B38"/>
  </w:style>
  <w:style w:type="paragraph" w:customStyle="1" w:styleId="a">
    <w:name w:val="_"/>
    <w:basedOn w:val="Normal"/>
    <w:rsid w:val="00C53B38"/>
    <w:pPr>
      <w:ind w:left="540" w:hanging="540"/>
    </w:pPr>
  </w:style>
  <w:style w:type="paragraph" w:styleId="BodyTextIndent">
    <w:name w:val="Body Text Indent"/>
    <w:basedOn w:val="Normal"/>
    <w:rsid w:val="00C53B38"/>
    <w:pPr>
      <w:tabs>
        <w:tab w:val="left" w:pos="0"/>
        <w:tab w:val="left" w:pos="990"/>
        <w:tab w:val="left" w:pos="3600"/>
        <w:tab w:val="left" w:pos="4320"/>
        <w:tab w:val="left" w:pos="5040"/>
        <w:tab w:val="left" w:pos="5760"/>
        <w:tab w:val="left" w:pos="6480"/>
        <w:tab w:val="left" w:pos="7200"/>
        <w:tab w:val="left" w:pos="7920"/>
        <w:tab w:val="left" w:pos="8640"/>
      </w:tabs>
      <w:ind w:right="792"/>
      <w:jc w:val="both"/>
    </w:pPr>
    <w:rPr>
      <w:rFonts w:ascii="Arial" w:hAnsi="Arial"/>
      <w:sz w:val="20"/>
    </w:rPr>
  </w:style>
  <w:style w:type="paragraph" w:styleId="BodyText">
    <w:name w:val="Body Text"/>
    <w:basedOn w:val="Normal"/>
    <w:rsid w:val="00C53B38"/>
    <w:pPr>
      <w:keepNext/>
      <w:keepLines/>
      <w:tabs>
        <w:tab w:val="clear" w:pos="720"/>
      </w:tabs>
    </w:pPr>
    <w:rPr>
      <w:b/>
      <w:bCs/>
    </w:rPr>
  </w:style>
  <w:style w:type="character" w:customStyle="1" w:styleId="pbllt">
    <w:name w:val="pbllt_"/>
    <w:rsid w:val="00C53B38"/>
    <w:rPr>
      <w:rFonts w:ascii="Symbol" w:hAnsi="Symbol"/>
      <w:sz w:val="20"/>
    </w:rPr>
  </w:style>
  <w:style w:type="character" w:customStyle="1" w:styleId="FootnoteRef">
    <w:name w:val="Footnote Ref"/>
    <w:rsid w:val="00C53B38"/>
    <w:rPr>
      <w:vertAlign w:val="superscript"/>
    </w:rPr>
  </w:style>
  <w:style w:type="paragraph" w:customStyle="1" w:styleId="FootnoteTex">
    <w:name w:val="Footnote Tex"/>
    <w:basedOn w:val="Normal"/>
    <w:rsid w:val="00C53B38"/>
  </w:style>
  <w:style w:type="paragraph" w:customStyle="1" w:styleId="1">
    <w:name w:val="_1"/>
    <w:basedOn w:val="Normal"/>
    <w:rsid w:val="00C53B38"/>
    <w:pPr>
      <w:ind w:left="720" w:hanging="720"/>
    </w:pPr>
  </w:style>
  <w:style w:type="paragraph" w:styleId="BlockText">
    <w:name w:val="Block Text"/>
    <w:basedOn w:val="Normal"/>
    <w:next w:val="Normal"/>
    <w:rsid w:val="00C53B38"/>
    <w:pPr>
      <w:ind w:left="720" w:right="720"/>
    </w:pPr>
  </w:style>
  <w:style w:type="paragraph" w:styleId="BodyTextIndent2">
    <w:name w:val="Body Text Indent 2"/>
    <w:basedOn w:val="Normal"/>
    <w:rsid w:val="00C53B38"/>
    <w:pPr>
      <w:tabs>
        <w:tab w:val="left" w:pos="0"/>
        <w:tab w:val="left" w:pos="540"/>
        <w:tab w:val="left" w:pos="3600"/>
        <w:tab w:val="left" w:pos="4320"/>
        <w:tab w:val="left" w:pos="5040"/>
        <w:tab w:val="left" w:pos="5760"/>
        <w:tab w:val="left" w:pos="6480"/>
        <w:tab w:val="left" w:pos="7200"/>
        <w:tab w:val="left" w:pos="7920"/>
        <w:tab w:val="left" w:pos="8640"/>
      </w:tabs>
      <w:ind w:left="1440"/>
    </w:pPr>
    <w:rPr>
      <w:i/>
    </w:rPr>
  </w:style>
  <w:style w:type="paragraph" w:styleId="BodyTextIndent3">
    <w:name w:val="Body Text Indent 3"/>
    <w:basedOn w:val="Normal"/>
    <w:rsid w:val="00C53B38"/>
    <w:pPr>
      <w:ind w:left="720"/>
    </w:pPr>
    <w:rPr>
      <w:i/>
    </w:rPr>
  </w:style>
  <w:style w:type="paragraph" w:styleId="BodyText2">
    <w:name w:val="Body Text 2"/>
    <w:basedOn w:val="Normal"/>
    <w:rsid w:val="00C53B38"/>
    <w:pPr>
      <w:pBdr>
        <w:top w:val="single" w:sz="6" w:space="0" w:color="FFFFFF"/>
        <w:left w:val="single" w:sz="6" w:space="0" w:color="FFFFFF"/>
        <w:bottom w:val="single" w:sz="6" w:space="0" w:color="FFFFFF"/>
        <w:right w:val="single" w:sz="6" w:space="0" w:color="FFFFFF"/>
      </w:pBdr>
      <w:tabs>
        <w:tab w:val="center" w:pos="5112"/>
        <w:tab w:val="left" w:pos="5760"/>
        <w:tab w:val="left" w:pos="6480"/>
        <w:tab w:val="left" w:pos="7200"/>
        <w:tab w:val="left" w:pos="7920"/>
        <w:tab w:val="left" w:pos="8640"/>
        <w:tab w:val="left" w:pos="9360"/>
        <w:tab w:val="left" w:pos="10080"/>
      </w:tabs>
    </w:pPr>
    <w:rPr>
      <w:b/>
      <w:sz w:val="28"/>
    </w:rPr>
  </w:style>
  <w:style w:type="paragraph" w:styleId="BodyText3">
    <w:name w:val="Body Text 3"/>
    <w:basedOn w:val="Normal"/>
    <w:rsid w:val="00C53B38"/>
    <w:pPr>
      <w:pBdr>
        <w:top w:val="single" w:sz="6" w:space="0" w:color="FFFFFF"/>
        <w:left w:val="single" w:sz="6" w:space="0" w:color="FFFFFF"/>
        <w:bottom w:val="single" w:sz="6" w:space="0" w:color="FFFFFF"/>
        <w:right w:val="single" w:sz="6" w:space="0" w:color="FFFFFF"/>
      </w:pBdr>
      <w:tabs>
        <w:tab w:val="left" w:pos="0"/>
        <w:tab w:val="left" w:pos="3600"/>
        <w:tab w:val="left" w:pos="4320"/>
        <w:tab w:val="left" w:pos="5040"/>
        <w:tab w:val="left" w:pos="5760"/>
        <w:tab w:val="left" w:pos="6480"/>
        <w:tab w:val="left" w:pos="7200"/>
        <w:tab w:val="left" w:pos="7920"/>
        <w:tab w:val="left" w:pos="8640"/>
        <w:tab w:val="left" w:pos="9360"/>
        <w:tab w:val="left" w:pos="10080"/>
      </w:tabs>
    </w:pPr>
    <w:rPr>
      <w:sz w:val="28"/>
    </w:rPr>
  </w:style>
  <w:style w:type="paragraph" w:styleId="Header">
    <w:name w:val="header"/>
    <w:basedOn w:val="Normal"/>
    <w:rsid w:val="00C53B38"/>
    <w:pPr>
      <w:tabs>
        <w:tab w:val="center" w:pos="4320"/>
        <w:tab w:val="right" w:pos="8640"/>
      </w:tabs>
    </w:pPr>
    <w:rPr>
      <w:b/>
      <w:sz w:val="28"/>
    </w:rPr>
  </w:style>
  <w:style w:type="paragraph" w:styleId="Footer">
    <w:name w:val="footer"/>
    <w:basedOn w:val="Normal"/>
    <w:rsid w:val="00C53B38"/>
    <w:pPr>
      <w:tabs>
        <w:tab w:val="center" w:pos="4320"/>
        <w:tab w:val="right" w:pos="8640"/>
      </w:tabs>
    </w:pPr>
  </w:style>
  <w:style w:type="paragraph" w:styleId="Title">
    <w:name w:val="Title"/>
    <w:basedOn w:val="Normal"/>
    <w:qFormat/>
    <w:rsid w:val="00C53B38"/>
    <w:pPr>
      <w:jc w:val="center"/>
      <w:outlineLvl w:val="0"/>
    </w:pPr>
    <w:rPr>
      <w:b/>
      <w:sz w:val="32"/>
    </w:rPr>
  </w:style>
  <w:style w:type="character" w:styleId="PageNumber">
    <w:name w:val="page number"/>
    <w:basedOn w:val="DefaultParagraphFont"/>
    <w:rsid w:val="00C53B38"/>
  </w:style>
  <w:style w:type="paragraph" w:styleId="Caption">
    <w:name w:val="caption"/>
    <w:basedOn w:val="Normal"/>
    <w:next w:val="Normal"/>
    <w:qFormat/>
    <w:rsid w:val="00C53B38"/>
    <w:pPr>
      <w:keepNext/>
      <w:keepLines/>
      <w:jc w:val="center"/>
    </w:pPr>
    <w:rPr>
      <w:b/>
      <w:bCs/>
      <w:szCs w:val="20"/>
    </w:rPr>
  </w:style>
  <w:style w:type="character" w:styleId="EndnoteReference">
    <w:name w:val="endnote reference"/>
    <w:basedOn w:val="DefaultParagraphFont"/>
    <w:semiHidden/>
    <w:rsid w:val="00C53B38"/>
    <w:rPr>
      <w:vertAlign w:val="superscript"/>
    </w:rPr>
  </w:style>
  <w:style w:type="paragraph" w:customStyle="1" w:styleId="BodyTextIn">
    <w:name w:val="Body Text In"/>
    <w:basedOn w:val="Normal"/>
    <w:rsid w:val="00C53B38"/>
    <w:pPr>
      <w:tabs>
        <w:tab w:val="left" w:pos="0"/>
      </w:tabs>
      <w:ind w:left="1440"/>
    </w:pPr>
    <w:rPr>
      <w:rFonts w:ascii="Baskerville Old Face" w:hAnsi="Baskerville Old Face"/>
      <w:b/>
      <w:i/>
    </w:rPr>
  </w:style>
  <w:style w:type="paragraph" w:customStyle="1" w:styleId="Style0">
    <w:name w:val="Style0"/>
    <w:rsid w:val="00C53B38"/>
    <w:rPr>
      <w:rFonts w:ascii="Arial" w:hAnsi="Arial"/>
      <w:snapToGrid w:val="0"/>
      <w:sz w:val="24"/>
    </w:rPr>
  </w:style>
  <w:style w:type="table" w:styleId="TableGrid">
    <w:name w:val="Table Grid"/>
    <w:basedOn w:val="TableNormal"/>
    <w:uiPriority w:val="59"/>
    <w:rsid w:val="000E2A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53B38"/>
    <w:rPr>
      <w:color w:val="0000FF"/>
      <w:u w:val="single"/>
      <w:shd w:val="clear" w:color="auto" w:fill="auto"/>
    </w:rPr>
  </w:style>
  <w:style w:type="paragraph" w:styleId="NormalWeb">
    <w:name w:val="Normal (Web)"/>
    <w:basedOn w:val="Normal"/>
    <w:rsid w:val="00C53B38"/>
    <w:rPr>
      <w:szCs w:val="20"/>
    </w:rPr>
  </w:style>
  <w:style w:type="character" w:customStyle="1" w:styleId="redline1">
    <w:name w:val="redline1"/>
    <w:basedOn w:val="DefaultParagraphFont"/>
    <w:rsid w:val="00C53B38"/>
    <w:rPr>
      <w:i/>
      <w:iCs/>
      <w:color w:val="FF0000"/>
      <w:shd w:val="clear" w:color="auto" w:fill="auto"/>
    </w:rPr>
  </w:style>
  <w:style w:type="paragraph" w:styleId="TOC1">
    <w:name w:val="toc 1"/>
    <w:basedOn w:val="Normal"/>
    <w:next w:val="Normal"/>
    <w:uiPriority w:val="39"/>
    <w:rsid w:val="00C53B38"/>
    <w:pPr>
      <w:tabs>
        <w:tab w:val="clear" w:pos="720"/>
        <w:tab w:val="clear" w:pos="1440"/>
        <w:tab w:val="clear" w:pos="2160"/>
        <w:tab w:val="clear" w:pos="2880"/>
        <w:tab w:val="right" w:leader="dot" w:pos="9346"/>
      </w:tabs>
      <w:spacing w:before="60" w:after="60"/>
      <w:ind w:left="720" w:hanging="720"/>
    </w:pPr>
    <w:rPr>
      <w:noProof/>
    </w:rPr>
  </w:style>
  <w:style w:type="paragraph" w:styleId="TOC2">
    <w:name w:val="toc 2"/>
    <w:basedOn w:val="TOC1"/>
    <w:next w:val="Normal"/>
    <w:uiPriority w:val="39"/>
    <w:rsid w:val="00C53B38"/>
    <w:pPr>
      <w:ind w:left="1440"/>
    </w:pPr>
  </w:style>
  <w:style w:type="paragraph" w:styleId="TOC3">
    <w:name w:val="toc 3"/>
    <w:basedOn w:val="TOC1"/>
    <w:next w:val="Normal"/>
    <w:uiPriority w:val="39"/>
    <w:rsid w:val="00C53B38"/>
    <w:pPr>
      <w:ind w:left="2160"/>
    </w:pPr>
    <w:rPr>
      <w:noProof w:val="0"/>
    </w:rPr>
  </w:style>
  <w:style w:type="paragraph" w:styleId="TOC4">
    <w:name w:val="toc 4"/>
    <w:basedOn w:val="TOC1"/>
    <w:next w:val="Normal"/>
    <w:uiPriority w:val="39"/>
    <w:rsid w:val="00C53B38"/>
    <w:pPr>
      <w:ind w:left="2880"/>
    </w:pPr>
    <w:rPr>
      <w:noProof w:val="0"/>
      <w:szCs w:val="28"/>
    </w:rPr>
  </w:style>
  <w:style w:type="paragraph" w:customStyle="1" w:styleId="Address">
    <w:name w:val="Address"/>
    <w:basedOn w:val="BlockText"/>
    <w:rsid w:val="00C53B38"/>
    <w:pPr>
      <w:spacing w:before="20" w:after="20"/>
    </w:pPr>
    <w:rPr>
      <w:kern w:val="32"/>
    </w:rPr>
  </w:style>
  <w:style w:type="paragraph" w:styleId="PlainText">
    <w:name w:val="Plain Text"/>
    <w:basedOn w:val="Normal"/>
    <w:rsid w:val="00C53B38"/>
  </w:style>
  <w:style w:type="paragraph" w:styleId="TOC6">
    <w:name w:val="toc 6"/>
    <w:basedOn w:val="Normal"/>
    <w:next w:val="TOC1"/>
    <w:semiHidden/>
    <w:rsid w:val="00C53B38"/>
    <w:pPr>
      <w:spacing w:before="60" w:after="60"/>
      <w:ind w:left="4320" w:hanging="720"/>
    </w:pPr>
  </w:style>
  <w:style w:type="paragraph" w:styleId="TOC5">
    <w:name w:val="toc 5"/>
    <w:basedOn w:val="TOC2"/>
    <w:next w:val="Normal"/>
    <w:uiPriority w:val="39"/>
    <w:rsid w:val="00C53B38"/>
    <w:pPr>
      <w:tabs>
        <w:tab w:val="right" w:leader="dot" w:pos="8626"/>
      </w:tabs>
      <w:ind w:left="3600"/>
    </w:pPr>
  </w:style>
  <w:style w:type="paragraph" w:styleId="ListBullet">
    <w:name w:val="List Bullet"/>
    <w:basedOn w:val="Normal"/>
    <w:autoRedefine/>
    <w:rsid w:val="00C53B38"/>
    <w:pPr>
      <w:numPr>
        <w:numId w:val="1"/>
      </w:numPr>
    </w:pPr>
  </w:style>
  <w:style w:type="paragraph" w:styleId="TOC7">
    <w:name w:val="toc 7"/>
    <w:basedOn w:val="Normal"/>
    <w:next w:val="Normal"/>
    <w:semiHidden/>
    <w:rsid w:val="00C53B38"/>
    <w:pPr>
      <w:tabs>
        <w:tab w:val="clear" w:pos="1440"/>
      </w:tabs>
      <w:spacing w:before="180" w:after="60"/>
    </w:pPr>
    <w:rPr>
      <w:b/>
      <w:noProof/>
      <w:szCs w:val="28"/>
    </w:rPr>
  </w:style>
  <w:style w:type="paragraph" w:styleId="TOC8">
    <w:name w:val="toc 8"/>
    <w:basedOn w:val="Normal"/>
    <w:next w:val="Normal"/>
    <w:semiHidden/>
    <w:rsid w:val="00C53B38"/>
    <w:pPr>
      <w:tabs>
        <w:tab w:val="clear" w:pos="720"/>
        <w:tab w:val="clear" w:pos="1440"/>
        <w:tab w:val="clear" w:pos="2160"/>
        <w:tab w:val="clear" w:pos="2880"/>
      </w:tabs>
      <w:ind w:left="1680"/>
    </w:pPr>
  </w:style>
  <w:style w:type="paragraph" w:styleId="TOC9">
    <w:name w:val="toc 9"/>
    <w:basedOn w:val="Normal"/>
    <w:next w:val="Normal"/>
    <w:semiHidden/>
    <w:rsid w:val="00C53B38"/>
    <w:pPr>
      <w:keepNext/>
      <w:keepLines/>
      <w:tabs>
        <w:tab w:val="clear" w:pos="720"/>
        <w:tab w:val="clear" w:pos="1440"/>
        <w:tab w:val="clear" w:pos="2160"/>
        <w:tab w:val="clear" w:pos="2880"/>
        <w:tab w:val="left" w:leader="dot" w:pos="8626"/>
      </w:tabs>
      <w:ind w:left="720" w:right="720"/>
      <w:jc w:val="center"/>
    </w:pPr>
    <w:rPr>
      <w:b/>
    </w:rPr>
  </w:style>
  <w:style w:type="paragraph" w:styleId="ListBullet2">
    <w:name w:val="List Bullet 2"/>
    <w:basedOn w:val="Normal"/>
    <w:autoRedefine/>
    <w:rsid w:val="00C53B38"/>
    <w:pPr>
      <w:widowControl w:val="0"/>
      <w:numPr>
        <w:numId w:val="4"/>
      </w:numPr>
      <w:jc w:val="both"/>
    </w:pPr>
    <w:rPr>
      <w:snapToGrid w:val="0"/>
    </w:rPr>
  </w:style>
  <w:style w:type="paragraph" w:customStyle="1" w:styleId="Bullet1Disc">
    <w:name w:val="Bullet 1 Disc"/>
    <w:basedOn w:val="ListBullet"/>
    <w:rsid w:val="00C53B38"/>
    <w:pPr>
      <w:numPr>
        <w:numId w:val="0"/>
      </w:numPr>
    </w:pPr>
  </w:style>
  <w:style w:type="paragraph" w:customStyle="1" w:styleId="Bullet2Circle">
    <w:name w:val="Bullet 2 Circle"/>
    <w:basedOn w:val="ListBullet"/>
    <w:rsid w:val="00C53B38"/>
    <w:pPr>
      <w:numPr>
        <w:numId w:val="3"/>
      </w:numPr>
    </w:pPr>
  </w:style>
  <w:style w:type="paragraph" w:customStyle="1" w:styleId="Bullet3Disc">
    <w:name w:val="Bullet 3 Disc"/>
    <w:basedOn w:val="BlockText"/>
    <w:rsid w:val="00C53B38"/>
    <w:pPr>
      <w:numPr>
        <w:ilvl w:val="1"/>
        <w:numId w:val="3"/>
      </w:numPr>
      <w:ind w:right="0"/>
    </w:pPr>
  </w:style>
  <w:style w:type="paragraph" w:styleId="ListBullet3">
    <w:name w:val="List Bullet 3"/>
    <w:basedOn w:val="Normal"/>
    <w:autoRedefine/>
    <w:rsid w:val="00C53B38"/>
    <w:pPr>
      <w:widowControl w:val="0"/>
      <w:jc w:val="both"/>
    </w:pPr>
    <w:rPr>
      <w:snapToGrid w:val="0"/>
    </w:rPr>
  </w:style>
  <w:style w:type="paragraph" w:customStyle="1" w:styleId="NormalTIMS">
    <w:name w:val="NormalTIMS"/>
    <w:basedOn w:val="Normal"/>
    <w:autoRedefine/>
    <w:rsid w:val="00C53B38"/>
  </w:style>
  <w:style w:type="character" w:styleId="FollowedHyperlink">
    <w:name w:val="FollowedHyperlink"/>
    <w:basedOn w:val="DefaultParagraphFont"/>
    <w:rsid w:val="00C53B38"/>
    <w:rPr>
      <w:color w:val="800080"/>
      <w:u w:val="single"/>
    </w:rPr>
  </w:style>
  <w:style w:type="paragraph" w:customStyle="1" w:styleId="Header2">
    <w:name w:val="Header2"/>
    <w:basedOn w:val="Header"/>
    <w:autoRedefine/>
    <w:rsid w:val="005756A5"/>
    <w:pPr>
      <w:jc w:val="center"/>
    </w:pPr>
    <w:rPr>
      <w:b w:val="0"/>
      <w:sz w:val="32"/>
    </w:rPr>
  </w:style>
  <w:style w:type="paragraph" w:customStyle="1" w:styleId="Paragraph">
    <w:name w:val="Paragraph"/>
    <w:basedOn w:val="PlainText"/>
    <w:autoRedefine/>
    <w:rsid w:val="00C53B38"/>
  </w:style>
  <w:style w:type="paragraph" w:styleId="EndnoteText">
    <w:name w:val="endnote text"/>
    <w:basedOn w:val="Normal"/>
    <w:semiHidden/>
    <w:rsid w:val="00C53B38"/>
    <w:pPr>
      <w:widowControl w:val="0"/>
    </w:pPr>
    <w:rPr>
      <w:rFonts w:ascii="Courier" w:hAnsi="Courier"/>
      <w:snapToGrid w:val="0"/>
      <w:szCs w:val="20"/>
    </w:rPr>
  </w:style>
  <w:style w:type="paragraph" w:customStyle="1" w:styleId="Header20">
    <w:name w:val="Header 2"/>
    <w:basedOn w:val="Header"/>
    <w:autoRedefine/>
    <w:rsid w:val="00C53B38"/>
    <w:pPr>
      <w:keepNext/>
      <w:keepLines/>
      <w:tabs>
        <w:tab w:val="left" w:pos="0"/>
      </w:tabs>
      <w:jc w:val="center"/>
    </w:pPr>
    <w:rPr>
      <w:b w:val="0"/>
      <w:bCs/>
      <w:sz w:val="32"/>
    </w:rPr>
  </w:style>
  <w:style w:type="paragraph" w:customStyle="1" w:styleId="Title1">
    <w:name w:val="Title 1"/>
    <w:basedOn w:val="Heading1"/>
    <w:autoRedefine/>
    <w:rsid w:val="00C53B38"/>
    <w:pPr>
      <w:jc w:val="center"/>
    </w:pPr>
    <w:rPr>
      <w:b w:val="0"/>
      <w:sz w:val="24"/>
    </w:rPr>
  </w:style>
  <w:style w:type="paragraph" w:customStyle="1" w:styleId="H5">
    <w:name w:val="H5"/>
    <w:basedOn w:val="Normal"/>
    <w:next w:val="Normal"/>
    <w:autoRedefine/>
    <w:rsid w:val="00C53B38"/>
    <w:pPr>
      <w:keepNext/>
      <w:outlineLvl w:val="5"/>
    </w:pPr>
    <w:rPr>
      <w:b/>
    </w:rPr>
  </w:style>
  <w:style w:type="paragraph" w:customStyle="1" w:styleId="H3">
    <w:name w:val="H3"/>
    <w:basedOn w:val="Normal"/>
    <w:next w:val="Normal"/>
    <w:autoRedefine/>
    <w:rsid w:val="00C53B38"/>
    <w:pPr>
      <w:keepNext/>
      <w:outlineLvl w:val="3"/>
    </w:pPr>
    <w:rPr>
      <w:b/>
    </w:rPr>
  </w:style>
  <w:style w:type="paragraph" w:customStyle="1" w:styleId="H1">
    <w:name w:val="H1"/>
    <w:basedOn w:val="Normal"/>
    <w:next w:val="Normal"/>
    <w:autoRedefine/>
    <w:rsid w:val="00C53B38"/>
    <w:pPr>
      <w:keepNext/>
      <w:outlineLvl w:val="1"/>
    </w:pPr>
    <w:rPr>
      <w:b/>
      <w:kern w:val="36"/>
    </w:rPr>
  </w:style>
  <w:style w:type="paragraph" w:customStyle="1" w:styleId="H2">
    <w:name w:val="H2"/>
    <w:basedOn w:val="H1"/>
    <w:next w:val="Normal"/>
    <w:autoRedefine/>
    <w:rsid w:val="00C53B38"/>
    <w:pPr>
      <w:outlineLvl w:val="2"/>
    </w:pPr>
  </w:style>
  <w:style w:type="paragraph" w:customStyle="1" w:styleId="Preformatted">
    <w:name w:val="Preformatted"/>
    <w:basedOn w:val="Normal"/>
    <w:autoRedefine/>
    <w:rsid w:val="00C53B38"/>
    <w:pPr>
      <w:tabs>
        <w:tab w:val="clear" w:pos="2880"/>
        <w:tab w:val="left" w:pos="0"/>
        <w:tab w:val="left" w:pos="959"/>
        <w:tab w:val="left" w:pos="1918"/>
        <w:tab w:val="left" w:pos="2877"/>
        <w:tab w:val="left" w:pos="3836"/>
        <w:tab w:val="left" w:pos="4795"/>
        <w:tab w:val="left" w:pos="5754"/>
        <w:tab w:val="left" w:pos="6713"/>
        <w:tab w:val="left" w:pos="7672"/>
        <w:tab w:val="left" w:pos="8631"/>
        <w:tab w:val="left" w:pos="9590"/>
      </w:tabs>
    </w:pPr>
    <w:rPr>
      <w:snapToGrid w:val="0"/>
    </w:rPr>
  </w:style>
  <w:style w:type="paragraph" w:customStyle="1" w:styleId="Blockquote">
    <w:name w:val="Blockquote"/>
    <w:basedOn w:val="Normal"/>
    <w:autoRedefine/>
    <w:rsid w:val="00C53B38"/>
    <w:pPr>
      <w:ind w:left="720" w:right="720"/>
    </w:pPr>
    <w:rPr>
      <w:snapToGrid w:val="0"/>
    </w:rPr>
  </w:style>
  <w:style w:type="paragraph" w:styleId="BodyTextFirstIndent">
    <w:name w:val="Body Text First Indent"/>
    <w:basedOn w:val="BodyText"/>
    <w:rsid w:val="00C53B38"/>
    <w:pPr>
      <w:keepNext w:val="0"/>
      <w:keepLines w:val="0"/>
      <w:tabs>
        <w:tab w:val="left" w:pos="720"/>
      </w:tabs>
      <w:ind w:firstLine="210"/>
    </w:pPr>
    <w:rPr>
      <w:b w:val="0"/>
      <w:bCs w:val="0"/>
    </w:rPr>
  </w:style>
  <w:style w:type="paragraph" w:styleId="BodyTextFirstIndent2">
    <w:name w:val="Body Text First Indent 2"/>
    <w:basedOn w:val="BodyTextIndent"/>
    <w:rsid w:val="00C53B38"/>
    <w:pPr>
      <w:tabs>
        <w:tab w:val="clear" w:pos="0"/>
        <w:tab w:val="clear" w:pos="990"/>
        <w:tab w:val="clear" w:pos="3600"/>
        <w:tab w:val="clear" w:pos="4320"/>
        <w:tab w:val="clear" w:pos="5040"/>
        <w:tab w:val="clear" w:pos="5760"/>
        <w:tab w:val="clear" w:pos="6480"/>
        <w:tab w:val="clear" w:pos="7200"/>
        <w:tab w:val="clear" w:pos="7920"/>
        <w:tab w:val="clear" w:pos="8640"/>
      </w:tabs>
      <w:ind w:left="360" w:right="0" w:firstLine="210"/>
      <w:jc w:val="left"/>
    </w:pPr>
    <w:rPr>
      <w:rFonts w:ascii="Times New Roman" w:hAnsi="Times New Roman"/>
      <w:sz w:val="24"/>
    </w:rPr>
  </w:style>
  <w:style w:type="paragraph" w:styleId="Closing">
    <w:name w:val="Closing"/>
    <w:basedOn w:val="Normal"/>
    <w:rsid w:val="00C53B38"/>
    <w:pPr>
      <w:ind w:left="4320"/>
    </w:pPr>
  </w:style>
  <w:style w:type="paragraph" w:styleId="CommentText">
    <w:name w:val="annotation text"/>
    <w:basedOn w:val="Normal"/>
    <w:semiHidden/>
    <w:rsid w:val="00C53B38"/>
    <w:rPr>
      <w:sz w:val="20"/>
      <w:szCs w:val="20"/>
    </w:rPr>
  </w:style>
  <w:style w:type="paragraph" w:styleId="Date">
    <w:name w:val="Date"/>
    <w:basedOn w:val="Normal"/>
    <w:next w:val="Normal"/>
    <w:rsid w:val="00C53B38"/>
  </w:style>
  <w:style w:type="paragraph" w:styleId="DocumentMap">
    <w:name w:val="Document Map"/>
    <w:basedOn w:val="Normal"/>
    <w:semiHidden/>
    <w:rsid w:val="00C53B38"/>
    <w:pPr>
      <w:shd w:val="clear" w:color="auto" w:fill="000080"/>
    </w:pPr>
    <w:rPr>
      <w:rFonts w:ascii="Tahoma" w:hAnsi="Tahoma" w:cs="Tahoma"/>
    </w:rPr>
  </w:style>
  <w:style w:type="paragraph" w:styleId="E-mailSignature">
    <w:name w:val="E-mail Signature"/>
    <w:basedOn w:val="Normal"/>
    <w:rsid w:val="00C53B38"/>
  </w:style>
  <w:style w:type="paragraph" w:styleId="EnvelopeAddress">
    <w:name w:val="envelope address"/>
    <w:basedOn w:val="Normal"/>
    <w:rsid w:val="00C53B38"/>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C53B38"/>
    <w:rPr>
      <w:rFonts w:ascii="Arial" w:hAnsi="Arial" w:cs="Arial"/>
      <w:sz w:val="20"/>
      <w:szCs w:val="20"/>
    </w:rPr>
  </w:style>
  <w:style w:type="paragraph" w:styleId="FootnoteText">
    <w:name w:val="footnote text"/>
    <w:basedOn w:val="Normal"/>
    <w:semiHidden/>
    <w:rsid w:val="00C53B38"/>
    <w:rPr>
      <w:sz w:val="20"/>
      <w:szCs w:val="20"/>
    </w:rPr>
  </w:style>
  <w:style w:type="paragraph" w:styleId="HTMLAddress">
    <w:name w:val="HTML Address"/>
    <w:basedOn w:val="Normal"/>
    <w:rsid w:val="00C53B38"/>
    <w:rPr>
      <w:i/>
      <w:iCs/>
    </w:rPr>
  </w:style>
  <w:style w:type="paragraph" w:styleId="HTMLPreformatted">
    <w:name w:val="HTML Preformatted"/>
    <w:basedOn w:val="Normal"/>
    <w:rsid w:val="00C53B38"/>
    <w:rPr>
      <w:rFonts w:ascii="Courier New" w:hAnsi="Courier New" w:cs="Courier New"/>
      <w:sz w:val="20"/>
      <w:szCs w:val="20"/>
    </w:rPr>
  </w:style>
  <w:style w:type="paragraph" w:styleId="Index1">
    <w:name w:val="index 1"/>
    <w:basedOn w:val="Normal"/>
    <w:next w:val="Normal"/>
    <w:autoRedefine/>
    <w:semiHidden/>
    <w:rsid w:val="00C53B38"/>
    <w:pPr>
      <w:tabs>
        <w:tab w:val="clear" w:pos="720"/>
        <w:tab w:val="clear" w:pos="1440"/>
        <w:tab w:val="clear" w:pos="2160"/>
        <w:tab w:val="clear" w:pos="2880"/>
      </w:tabs>
      <w:ind w:left="240" w:hanging="240"/>
    </w:pPr>
  </w:style>
  <w:style w:type="paragraph" w:styleId="Index2">
    <w:name w:val="index 2"/>
    <w:basedOn w:val="Normal"/>
    <w:next w:val="Normal"/>
    <w:autoRedefine/>
    <w:semiHidden/>
    <w:rsid w:val="00C53B38"/>
    <w:pPr>
      <w:tabs>
        <w:tab w:val="clear" w:pos="720"/>
        <w:tab w:val="clear" w:pos="1440"/>
        <w:tab w:val="clear" w:pos="2160"/>
        <w:tab w:val="clear" w:pos="2880"/>
      </w:tabs>
      <w:ind w:left="480" w:hanging="240"/>
    </w:pPr>
  </w:style>
  <w:style w:type="paragraph" w:styleId="Index3">
    <w:name w:val="index 3"/>
    <w:basedOn w:val="Normal"/>
    <w:next w:val="Normal"/>
    <w:autoRedefine/>
    <w:semiHidden/>
    <w:rsid w:val="00C53B38"/>
    <w:pPr>
      <w:tabs>
        <w:tab w:val="clear" w:pos="720"/>
        <w:tab w:val="clear" w:pos="1440"/>
        <w:tab w:val="clear" w:pos="2160"/>
        <w:tab w:val="clear" w:pos="2880"/>
      </w:tabs>
      <w:ind w:left="720" w:hanging="240"/>
    </w:pPr>
  </w:style>
  <w:style w:type="paragraph" w:styleId="Index4">
    <w:name w:val="index 4"/>
    <w:basedOn w:val="Normal"/>
    <w:next w:val="Normal"/>
    <w:autoRedefine/>
    <w:semiHidden/>
    <w:rsid w:val="00C53B38"/>
    <w:pPr>
      <w:tabs>
        <w:tab w:val="clear" w:pos="720"/>
        <w:tab w:val="clear" w:pos="1440"/>
        <w:tab w:val="clear" w:pos="2160"/>
        <w:tab w:val="clear" w:pos="2880"/>
      </w:tabs>
      <w:ind w:left="960" w:hanging="240"/>
    </w:pPr>
  </w:style>
  <w:style w:type="paragraph" w:styleId="Index5">
    <w:name w:val="index 5"/>
    <w:basedOn w:val="Normal"/>
    <w:next w:val="Normal"/>
    <w:autoRedefine/>
    <w:semiHidden/>
    <w:rsid w:val="00C53B38"/>
    <w:pPr>
      <w:tabs>
        <w:tab w:val="clear" w:pos="720"/>
        <w:tab w:val="clear" w:pos="1440"/>
        <w:tab w:val="clear" w:pos="2160"/>
        <w:tab w:val="clear" w:pos="2880"/>
      </w:tabs>
      <w:ind w:left="1200" w:hanging="240"/>
    </w:pPr>
  </w:style>
  <w:style w:type="paragraph" w:styleId="Index6">
    <w:name w:val="index 6"/>
    <w:basedOn w:val="Normal"/>
    <w:next w:val="Normal"/>
    <w:autoRedefine/>
    <w:semiHidden/>
    <w:rsid w:val="00C53B38"/>
    <w:pPr>
      <w:tabs>
        <w:tab w:val="clear" w:pos="720"/>
        <w:tab w:val="clear" w:pos="1440"/>
        <w:tab w:val="clear" w:pos="2160"/>
        <w:tab w:val="clear" w:pos="2880"/>
      </w:tabs>
      <w:ind w:left="1440" w:hanging="240"/>
    </w:pPr>
  </w:style>
  <w:style w:type="paragraph" w:styleId="Index7">
    <w:name w:val="index 7"/>
    <w:basedOn w:val="Normal"/>
    <w:next w:val="Normal"/>
    <w:autoRedefine/>
    <w:semiHidden/>
    <w:rsid w:val="00C53B38"/>
    <w:pPr>
      <w:tabs>
        <w:tab w:val="clear" w:pos="720"/>
        <w:tab w:val="clear" w:pos="1440"/>
        <w:tab w:val="clear" w:pos="2160"/>
        <w:tab w:val="clear" w:pos="2880"/>
      </w:tabs>
      <w:ind w:left="1680" w:hanging="240"/>
    </w:pPr>
  </w:style>
  <w:style w:type="paragraph" w:styleId="Index8">
    <w:name w:val="index 8"/>
    <w:basedOn w:val="Normal"/>
    <w:next w:val="Normal"/>
    <w:autoRedefine/>
    <w:semiHidden/>
    <w:rsid w:val="00C53B38"/>
    <w:pPr>
      <w:tabs>
        <w:tab w:val="clear" w:pos="720"/>
        <w:tab w:val="clear" w:pos="1440"/>
        <w:tab w:val="clear" w:pos="2160"/>
        <w:tab w:val="clear" w:pos="2880"/>
      </w:tabs>
      <w:ind w:left="1920" w:hanging="240"/>
    </w:pPr>
  </w:style>
  <w:style w:type="paragraph" w:styleId="Index9">
    <w:name w:val="index 9"/>
    <w:basedOn w:val="Normal"/>
    <w:next w:val="Normal"/>
    <w:autoRedefine/>
    <w:semiHidden/>
    <w:rsid w:val="00C53B38"/>
    <w:pPr>
      <w:tabs>
        <w:tab w:val="clear" w:pos="720"/>
        <w:tab w:val="clear" w:pos="1440"/>
        <w:tab w:val="clear" w:pos="2160"/>
        <w:tab w:val="clear" w:pos="2880"/>
      </w:tabs>
      <w:ind w:left="2160" w:hanging="240"/>
    </w:pPr>
  </w:style>
  <w:style w:type="paragraph" w:styleId="IndexHeading">
    <w:name w:val="index heading"/>
    <w:basedOn w:val="Normal"/>
    <w:next w:val="Index1"/>
    <w:semiHidden/>
    <w:rsid w:val="00C53B38"/>
    <w:rPr>
      <w:rFonts w:ascii="Arial" w:hAnsi="Arial" w:cs="Arial"/>
      <w:b/>
      <w:bCs/>
    </w:rPr>
  </w:style>
  <w:style w:type="paragraph" w:styleId="List">
    <w:name w:val="List"/>
    <w:basedOn w:val="Normal"/>
    <w:rsid w:val="00C53B38"/>
    <w:pPr>
      <w:ind w:left="360" w:hanging="360"/>
    </w:pPr>
  </w:style>
  <w:style w:type="paragraph" w:styleId="List2">
    <w:name w:val="List 2"/>
    <w:basedOn w:val="Normal"/>
    <w:rsid w:val="00C53B38"/>
    <w:pPr>
      <w:ind w:left="720" w:hanging="360"/>
    </w:pPr>
  </w:style>
  <w:style w:type="paragraph" w:styleId="List3">
    <w:name w:val="List 3"/>
    <w:basedOn w:val="Normal"/>
    <w:rsid w:val="00C53B38"/>
    <w:pPr>
      <w:ind w:left="1080" w:hanging="360"/>
    </w:pPr>
  </w:style>
  <w:style w:type="paragraph" w:styleId="List4">
    <w:name w:val="List 4"/>
    <w:basedOn w:val="Normal"/>
    <w:rsid w:val="00C53B38"/>
    <w:pPr>
      <w:ind w:left="1440" w:hanging="360"/>
    </w:pPr>
  </w:style>
  <w:style w:type="paragraph" w:styleId="List5">
    <w:name w:val="List 5"/>
    <w:basedOn w:val="Normal"/>
    <w:rsid w:val="00C53B38"/>
    <w:pPr>
      <w:ind w:left="1800" w:hanging="360"/>
    </w:pPr>
  </w:style>
  <w:style w:type="paragraph" w:styleId="ListBullet4">
    <w:name w:val="List Bullet 4"/>
    <w:basedOn w:val="Normal"/>
    <w:autoRedefine/>
    <w:rsid w:val="00C53B38"/>
    <w:pPr>
      <w:numPr>
        <w:numId w:val="2"/>
      </w:numPr>
    </w:pPr>
  </w:style>
  <w:style w:type="paragraph" w:styleId="ListBullet5">
    <w:name w:val="List Bullet 5"/>
    <w:basedOn w:val="Normal"/>
    <w:autoRedefine/>
    <w:rsid w:val="00C53B38"/>
    <w:pPr>
      <w:numPr>
        <w:numId w:val="5"/>
      </w:numPr>
    </w:pPr>
  </w:style>
  <w:style w:type="paragraph" w:styleId="ListContinue">
    <w:name w:val="List Continue"/>
    <w:basedOn w:val="Normal"/>
    <w:rsid w:val="00C53B38"/>
    <w:pPr>
      <w:ind w:left="360"/>
    </w:pPr>
  </w:style>
  <w:style w:type="paragraph" w:styleId="ListContinue2">
    <w:name w:val="List Continue 2"/>
    <w:basedOn w:val="Normal"/>
    <w:rsid w:val="00C53B38"/>
    <w:pPr>
      <w:ind w:left="720"/>
    </w:pPr>
  </w:style>
  <w:style w:type="paragraph" w:styleId="ListContinue3">
    <w:name w:val="List Continue 3"/>
    <w:basedOn w:val="Normal"/>
    <w:rsid w:val="00C53B38"/>
    <w:pPr>
      <w:ind w:left="1080"/>
    </w:pPr>
  </w:style>
  <w:style w:type="paragraph" w:styleId="ListContinue4">
    <w:name w:val="List Continue 4"/>
    <w:basedOn w:val="Normal"/>
    <w:rsid w:val="00C53B38"/>
    <w:pPr>
      <w:ind w:left="1440"/>
    </w:pPr>
  </w:style>
  <w:style w:type="paragraph" w:styleId="ListContinue5">
    <w:name w:val="List Continue 5"/>
    <w:basedOn w:val="Normal"/>
    <w:rsid w:val="00C53B38"/>
    <w:pPr>
      <w:ind w:left="1800"/>
    </w:pPr>
  </w:style>
  <w:style w:type="paragraph" w:styleId="ListNumber">
    <w:name w:val="List Number"/>
    <w:basedOn w:val="Normal"/>
    <w:rsid w:val="00C53B38"/>
    <w:pPr>
      <w:numPr>
        <w:numId w:val="6"/>
      </w:numPr>
    </w:pPr>
  </w:style>
  <w:style w:type="paragraph" w:styleId="ListNumber2">
    <w:name w:val="List Number 2"/>
    <w:basedOn w:val="Normal"/>
    <w:rsid w:val="00C53B38"/>
    <w:pPr>
      <w:numPr>
        <w:numId w:val="7"/>
      </w:numPr>
    </w:pPr>
  </w:style>
  <w:style w:type="paragraph" w:styleId="ListNumber3">
    <w:name w:val="List Number 3"/>
    <w:basedOn w:val="Normal"/>
    <w:rsid w:val="00C53B38"/>
    <w:pPr>
      <w:numPr>
        <w:numId w:val="8"/>
      </w:numPr>
    </w:pPr>
  </w:style>
  <w:style w:type="paragraph" w:styleId="ListNumber4">
    <w:name w:val="List Number 4"/>
    <w:basedOn w:val="Normal"/>
    <w:rsid w:val="00C53B38"/>
    <w:pPr>
      <w:numPr>
        <w:numId w:val="9"/>
      </w:numPr>
    </w:pPr>
  </w:style>
  <w:style w:type="paragraph" w:styleId="ListNumber5">
    <w:name w:val="List Number 5"/>
    <w:basedOn w:val="Normal"/>
    <w:rsid w:val="00C53B38"/>
    <w:pPr>
      <w:numPr>
        <w:numId w:val="10"/>
      </w:numPr>
    </w:pPr>
  </w:style>
  <w:style w:type="paragraph" w:styleId="MacroText">
    <w:name w:val="macro"/>
    <w:semiHidden/>
    <w:rsid w:val="00C53B38"/>
    <w:pPr>
      <w:tabs>
        <w:tab w:val="left" w:pos="480"/>
        <w:tab w:val="left" w:pos="960"/>
        <w:tab w:val="left" w:pos="1440"/>
        <w:tab w:val="left" w:pos="1920"/>
        <w:tab w:val="left" w:pos="2400"/>
        <w:tab w:val="left" w:pos="2880"/>
        <w:tab w:val="left" w:pos="3360"/>
        <w:tab w:val="left" w:pos="3840"/>
        <w:tab w:val="left" w:pos="4320"/>
      </w:tabs>
      <w:spacing w:before="120" w:after="120"/>
    </w:pPr>
    <w:rPr>
      <w:rFonts w:ascii="Courier New" w:hAnsi="Courier New" w:cs="Courier New"/>
    </w:rPr>
  </w:style>
  <w:style w:type="paragraph" w:styleId="MessageHeader">
    <w:name w:val="Message Header"/>
    <w:basedOn w:val="Normal"/>
    <w:rsid w:val="00C53B3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Indent">
    <w:name w:val="Normal Indent"/>
    <w:basedOn w:val="Normal"/>
    <w:rsid w:val="00C53B38"/>
    <w:pPr>
      <w:ind w:left="720"/>
    </w:pPr>
  </w:style>
  <w:style w:type="paragraph" w:styleId="NoteHeading">
    <w:name w:val="Note Heading"/>
    <w:basedOn w:val="Normal"/>
    <w:next w:val="Normal"/>
    <w:rsid w:val="00C53B38"/>
  </w:style>
  <w:style w:type="paragraph" w:styleId="Salutation">
    <w:name w:val="Salutation"/>
    <w:basedOn w:val="Normal"/>
    <w:next w:val="Normal"/>
    <w:rsid w:val="00C53B38"/>
  </w:style>
  <w:style w:type="paragraph" w:styleId="Signature">
    <w:name w:val="Signature"/>
    <w:basedOn w:val="Normal"/>
    <w:rsid w:val="00C53B38"/>
    <w:pPr>
      <w:ind w:left="4320"/>
    </w:pPr>
  </w:style>
  <w:style w:type="paragraph" w:styleId="Subtitle">
    <w:name w:val="Subtitle"/>
    <w:basedOn w:val="Normal"/>
    <w:qFormat/>
    <w:rsid w:val="00C53B38"/>
    <w:pPr>
      <w:spacing w:after="60"/>
      <w:jc w:val="center"/>
      <w:outlineLvl w:val="1"/>
    </w:pPr>
    <w:rPr>
      <w:rFonts w:ascii="Arial" w:hAnsi="Arial" w:cs="Arial"/>
    </w:rPr>
  </w:style>
  <w:style w:type="paragraph" w:styleId="TableofAuthorities">
    <w:name w:val="table of authorities"/>
    <w:basedOn w:val="Normal"/>
    <w:next w:val="Normal"/>
    <w:semiHidden/>
    <w:rsid w:val="00C53B38"/>
    <w:pPr>
      <w:tabs>
        <w:tab w:val="clear" w:pos="720"/>
        <w:tab w:val="clear" w:pos="1440"/>
        <w:tab w:val="clear" w:pos="2160"/>
        <w:tab w:val="clear" w:pos="2880"/>
      </w:tabs>
      <w:ind w:left="240" w:hanging="240"/>
    </w:pPr>
  </w:style>
  <w:style w:type="paragraph" w:styleId="TableofFigures">
    <w:name w:val="table of figures"/>
    <w:basedOn w:val="Normal"/>
    <w:next w:val="Normal"/>
    <w:semiHidden/>
    <w:rsid w:val="00C53B38"/>
    <w:pPr>
      <w:tabs>
        <w:tab w:val="clear" w:pos="720"/>
        <w:tab w:val="clear" w:pos="1440"/>
        <w:tab w:val="clear" w:pos="2160"/>
        <w:tab w:val="clear" w:pos="2880"/>
      </w:tabs>
      <w:ind w:left="480" w:hanging="480"/>
    </w:pPr>
  </w:style>
  <w:style w:type="paragraph" w:styleId="TOAHeading">
    <w:name w:val="toa heading"/>
    <w:basedOn w:val="Normal"/>
    <w:next w:val="Normal"/>
    <w:semiHidden/>
    <w:rsid w:val="00C53B38"/>
    <w:rPr>
      <w:rFonts w:ascii="Arial" w:hAnsi="Arial" w:cs="Arial"/>
      <w:b/>
      <w:bCs/>
    </w:rPr>
  </w:style>
  <w:style w:type="paragraph" w:customStyle="1" w:styleId="TOC10">
    <w:name w:val="TOC1"/>
    <w:basedOn w:val="Normal"/>
    <w:rsid w:val="00C53B38"/>
    <w:pPr>
      <w:spacing w:before="60" w:after="60"/>
      <w:ind w:left="720" w:hanging="720"/>
    </w:pPr>
    <w:rPr>
      <w:szCs w:val="20"/>
    </w:rPr>
  </w:style>
  <w:style w:type="paragraph" w:customStyle="1" w:styleId="Subheading">
    <w:name w:val="Subheading"/>
    <w:basedOn w:val="Normal"/>
    <w:autoRedefine/>
    <w:rsid w:val="00C53B38"/>
    <w:pPr>
      <w:keepNext/>
      <w:keepLines/>
      <w:spacing w:before="60" w:after="60"/>
      <w:ind w:left="720" w:right="720"/>
      <w:jc w:val="center"/>
    </w:pPr>
    <w:rPr>
      <w:b/>
      <w:sz w:val="28"/>
    </w:rPr>
  </w:style>
  <w:style w:type="paragraph" w:customStyle="1" w:styleId="note">
    <w:name w:val="note"/>
    <w:basedOn w:val="Normal"/>
    <w:autoRedefine/>
    <w:rsid w:val="00C53B38"/>
    <w:pPr>
      <w:keepNext/>
      <w:keepLines/>
    </w:pPr>
    <w:rPr>
      <w:b/>
      <w:bCs/>
      <w:i/>
      <w:iCs/>
      <w:color w:val="999999"/>
      <w:sz w:val="32"/>
    </w:rPr>
  </w:style>
  <w:style w:type="paragraph" w:customStyle="1" w:styleId="BodyTextunderHeader4">
    <w:name w:val="* Body Text under Header 4"/>
    <w:basedOn w:val="Normal"/>
    <w:rsid w:val="00241451"/>
    <w:pPr>
      <w:tabs>
        <w:tab w:val="clear" w:pos="720"/>
        <w:tab w:val="clear" w:pos="1440"/>
        <w:tab w:val="clear" w:pos="2880"/>
        <w:tab w:val="left" w:pos="1800"/>
      </w:tabs>
      <w:ind w:left="1800" w:right="504"/>
    </w:pPr>
    <w:rPr>
      <w:szCs w:val="20"/>
    </w:rPr>
  </w:style>
  <w:style w:type="paragraph" w:customStyle="1" w:styleId="Numberedlist">
    <w:name w:val="Numbered list"/>
    <w:basedOn w:val="Normal"/>
    <w:rsid w:val="00241451"/>
    <w:pPr>
      <w:widowControl w:val="0"/>
      <w:tabs>
        <w:tab w:val="clear" w:pos="720"/>
        <w:tab w:val="clear" w:pos="1440"/>
        <w:tab w:val="clear" w:pos="2160"/>
        <w:tab w:val="clear" w:pos="2880"/>
        <w:tab w:val="num" w:pos="360"/>
      </w:tabs>
      <w:spacing w:before="80" w:after="80"/>
      <w:ind w:left="360" w:hanging="360"/>
    </w:pPr>
    <w:rPr>
      <w:snapToGrid w:val="0"/>
      <w:szCs w:val="20"/>
    </w:rPr>
  </w:style>
  <w:style w:type="character" w:styleId="CommentReference">
    <w:name w:val="annotation reference"/>
    <w:basedOn w:val="DefaultParagraphFont"/>
    <w:semiHidden/>
    <w:rsid w:val="00B66DDE"/>
    <w:rPr>
      <w:sz w:val="16"/>
      <w:szCs w:val="16"/>
    </w:rPr>
  </w:style>
  <w:style w:type="character" w:customStyle="1" w:styleId="Heading1Char">
    <w:name w:val="Heading 1 Char"/>
    <w:basedOn w:val="DefaultParagraphFont"/>
    <w:link w:val="Heading1"/>
    <w:rsid w:val="009A3D66"/>
    <w:rPr>
      <w:rFonts w:cs="Arial"/>
      <w:b/>
      <w:bCs/>
      <w:kern w:val="32"/>
      <w:sz w:val="28"/>
      <w:szCs w:val="32"/>
      <w:lang w:val="en-US" w:eastAsia="en-US" w:bidi="ar-SA"/>
    </w:rPr>
  </w:style>
  <w:style w:type="character" w:customStyle="1" w:styleId="Heading2Char">
    <w:name w:val="Heading 2 Char"/>
    <w:basedOn w:val="Heading1Char"/>
    <w:link w:val="Heading2"/>
    <w:rsid w:val="009A3D66"/>
    <w:rPr>
      <w:rFonts w:cs="Arial"/>
      <w:b/>
      <w:bCs/>
      <w:iCs/>
      <w:kern w:val="32"/>
      <w:sz w:val="28"/>
      <w:szCs w:val="28"/>
      <w:lang w:val="en-US" w:eastAsia="en-US" w:bidi="ar-SA"/>
    </w:rPr>
  </w:style>
  <w:style w:type="character" w:customStyle="1" w:styleId="c1">
    <w:name w:val="c1"/>
    <w:basedOn w:val="DefaultParagraphFont"/>
    <w:rsid w:val="00EA482C"/>
  </w:style>
  <w:style w:type="paragraph" w:customStyle="1" w:styleId="Default">
    <w:name w:val="Default"/>
    <w:rsid w:val="00800CFE"/>
    <w:pPr>
      <w:autoSpaceDE w:val="0"/>
      <w:autoSpaceDN w:val="0"/>
      <w:adjustRightInd w:val="0"/>
    </w:pPr>
    <w:rPr>
      <w:color w:val="000000"/>
      <w:sz w:val="24"/>
      <w:szCs w:val="24"/>
    </w:rPr>
  </w:style>
  <w:style w:type="paragraph" w:styleId="BalloonText">
    <w:name w:val="Balloon Text"/>
    <w:basedOn w:val="Normal"/>
    <w:semiHidden/>
    <w:rsid w:val="00D84F87"/>
    <w:rPr>
      <w:rFonts w:ascii="Tahoma" w:hAnsi="Tahoma" w:cs="Tahoma"/>
      <w:sz w:val="16"/>
      <w:szCs w:val="16"/>
    </w:rPr>
  </w:style>
  <w:style w:type="paragraph" w:styleId="CommentSubject">
    <w:name w:val="annotation subject"/>
    <w:basedOn w:val="CommentText"/>
    <w:next w:val="CommentText"/>
    <w:semiHidden/>
    <w:rsid w:val="00D01FDA"/>
    <w:rPr>
      <w:b/>
      <w:bCs/>
    </w:rPr>
  </w:style>
  <w:style w:type="paragraph" w:styleId="ListParagraph">
    <w:name w:val="List Paragraph"/>
    <w:basedOn w:val="Normal"/>
    <w:uiPriority w:val="1"/>
    <w:qFormat/>
    <w:rsid w:val="00153074"/>
    <w:pPr>
      <w:ind w:left="720"/>
    </w:pPr>
  </w:style>
  <w:style w:type="paragraph" w:styleId="Revision">
    <w:name w:val="Revision"/>
    <w:hidden/>
    <w:uiPriority w:val="99"/>
    <w:semiHidden/>
    <w:rsid w:val="002466CC"/>
    <w:rPr>
      <w:sz w:val="24"/>
      <w:szCs w:val="24"/>
    </w:rPr>
  </w:style>
  <w:style w:type="paragraph" w:customStyle="1" w:styleId="Header1">
    <w:name w:val="Header1"/>
    <w:basedOn w:val="Normal"/>
    <w:qFormat/>
    <w:rsid w:val="005756A5"/>
    <w:pPr>
      <w:jc w:val="center"/>
    </w:pPr>
    <w:rPr>
      <w:rFonts w:cs="Arial"/>
      <w:sz w:val="52"/>
    </w:rPr>
  </w:style>
  <w:style w:type="paragraph" w:customStyle="1" w:styleId="Body1">
    <w:name w:val="Body1"/>
    <w:basedOn w:val="Normal"/>
    <w:qFormat/>
    <w:rsid w:val="006E7172"/>
  </w:style>
  <w:style w:type="paragraph" w:customStyle="1" w:styleId="Table1">
    <w:name w:val="Table1"/>
    <w:basedOn w:val="Normal"/>
    <w:qFormat/>
    <w:rsid w:val="00B75E8A"/>
    <w:pPr>
      <w:widowControl w:val="0"/>
      <w:spacing w:before="120" w:after="240"/>
    </w:pPr>
    <w:rPr>
      <w:rFonts w:ascii="Arial" w:hAnsi="Arial" w:cs="Arial"/>
    </w:rPr>
  </w:style>
  <w:style w:type="paragraph" w:customStyle="1" w:styleId="Table2">
    <w:name w:val="Table2"/>
    <w:basedOn w:val="Normal"/>
    <w:qFormat/>
    <w:rsid w:val="00B75E8A"/>
    <w:rPr>
      <w:rFonts w:ascii="Arial" w:hAnsi="Arial" w:cs="Arial"/>
      <w:szCs w:val="22"/>
    </w:rPr>
  </w:style>
  <w:style w:type="paragraph" w:customStyle="1" w:styleId="Table3">
    <w:name w:val="Table3"/>
    <w:basedOn w:val="Normal"/>
    <w:qFormat/>
    <w:rsid w:val="00B75E8A"/>
    <w:rPr>
      <w:rFonts w:ascii="Arial" w:hAnsi="Arial" w:cs="Arial"/>
      <w:szCs w:val="22"/>
    </w:rPr>
  </w:style>
  <w:style w:type="paragraph" w:customStyle="1" w:styleId="Body2">
    <w:name w:val="Body2"/>
    <w:basedOn w:val="Normal"/>
    <w:qFormat/>
    <w:rsid w:val="00C73094"/>
    <w:pPr>
      <w:outlineLvl w:val="0"/>
    </w:pPr>
    <w:rPr>
      <w:rFonts w:cs="Arial"/>
      <w:iCs/>
    </w:rPr>
  </w:style>
  <w:style w:type="paragraph" w:customStyle="1" w:styleId="Table4">
    <w:name w:val="Table4"/>
    <w:basedOn w:val="Normal"/>
    <w:qFormat/>
    <w:rsid w:val="00B75E8A"/>
    <w:rPr>
      <w:rFonts w:ascii="Arial" w:hAnsi="Arial" w:cs="Arial"/>
      <w:b/>
      <w:sz w:val="22"/>
      <w:szCs w:val="22"/>
    </w:rPr>
  </w:style>
  <w:style w:type="paragraph" w:customStyle="1" w:styleId="tableofcontents">
    <w:name w:val="tableofcontents"/>
    <w:basedOn w:val="Normal"/>
    <w:qFormat/>
    <w:rsid w:val="005756A5"/>
  </w:style>
  <w:style w:type="paragraph" w:customStyle="1" w:styleId="Header3">
    <w:name w:val="Header3"/>
    <w:basedOn w:val="Heading1"/>
    <w:qFormat/>
    <w:rsid w:val="006E7172"/>
  </w:style>
  <w:style w:type="paragraph" w:customStyle="1" w:styleId="Header4">
    <w:name w:val="Header4"/>
    <w:basedOn w:val="Heading2"/>
    <w:qFormat/>
    <w:rsid w:val="00C73094"/>
  </w:style>
  <w:style w:type="paragraph" w:customStyle="1" w:styleId="List1">
    <w:name w:val="List1"/>
    <w:basedOn w:val="Normal"/>
    <w:qFormat/>
    <w:rsid w:val="00C73094"/>
    <w:pPr>
      <w:numPr>
        <w:numId w:val="13"/>
      </w:numPr>
      <w:tabs>
        <w:tab w:val="clear" w:pos="1440"/>
        <w:tab w:val="clear" w:pos="2160"/>
        <w:tab w:val="clear" w:pos="2880"/>
      </w:tabs>
    </w:pPr>
  </w:style>
  <w:style w:type="paragraph" w:customStyle="1" w:styleId="body3">
    <w:name w:val="body3"/>
    <w:basedOn w:val="Normal"/>
    <w:qFormat/>
    <w:rsid w:val="00C73094"/>
    <w:pPr>
      <w:tabs>
        <w:tab w:val="left" w:pos="0"/>
        <w:tab w:val="left" w:pos="540"/>
        <w:tab w:val="left" w:pos="3600"/>
        <w:tab w:val="left" w:pos="4320"/>
        <w:tab w:val="left" w:pos="5040"/>
        <w:tab w:val="left" w:pos="5760"/>
        <w:tab w:val="left" w:pos="6480"/>
        <w:tab w:val="left" w:pos="7200"/>
        <w:tab w:val="left" w:pos="7920"/>
        <w:tab w:val="left" w:pos="8640"/>
      </w:tabs>
    </w:pPr>
  </w:style>
  <w:style w:type="paragraph" w:customStyle="1" w:styleId="List20">
    <w:name w:val="List2"/>
    <w:basedOn w:val="Normal"/>
    <w:qFormat/>
    <w:rsid w:val="00C73094"/>
    <w:pPr>
      <w:tabs>
        <w:tab w:val="left" w:pos="3600"/>
        <w:tab w:val="left" w:pos="4320"/>
        <w:tab w:val="left" w:pos="5040"/>
        <w:tab w:val="left" w:pos="5760"/>
        <w:tab w:val="left" w:pos="6480"/>
        <w:tab w:val="left" w:pos="7200"/>
        <w:tab w:val="left" w:pos="7920"/>
        <w:tab w:val="left" w:pos="8640"/>
      </w:tabs>
      <w:ind w:left="720" w:hanging="360"/>
    </w:pPr>
  </w:style>
  <w:style w:type="paragraph" w:customStyle="1" w:styleId="body4">
    <w:name w:val="body4"/>
    <w:basedOn w:val="Normal"/>
    <w:qFormat/>
    <w:rsid w:val="00C73094"/>
    <w:pPr>
      <w:tabs>
        <w:tab w:val="left" w:pos="3600"/>
        <w:tab w:val="left" w:pos="4320"/>
        <w:tab w:val="left" w:pos="5040"/>
        <w:tab w:val="left" w:pos="5760"/>
        <w:tab w:val="left" w:pos="6480"/>
        <w:tab w:val="left" w:pos="7200"/>
        <w:tab w:val="left" w:pos="7920"/>
        <w:tab w:val="left" w:pos="8640"/>
      </w:tabs>
      <w:ind w:left="720" w:hanging="360"/>
    </w:pPr>
  </w:style>
  <w:style w:type="paragraph" w:customStyle="1" w:styleId="Header5">
    <w:name w:val="Header5"/>
    <w:basedOn w:val="Heading2"/>
    <w:qFormat/>
    <w:rsid w:val="001C0F2F"/>
  </w:style>
  <w:style w:type="paragraph" w:customStyle="1" w:styleId="body5">
    <w:name w:val="body5"/>
    <w:basedOn w:val="Normal"/>
    <w:qFormat/>
    <w:rsid w:val="00B05CEA"/>
    <w:pPr>
      <w:keepNext/>
      <w:keepLines/>
    </w:pPr>
    <w:rPr>
      <w:bCs/>
    </w:rPr>
  </w:style>
  <w:style w:type="paragraph" w:customStyle="1" w:styleId="Header6">
    <w:name w:val="Header6"/>
    <w:basedOn w:val="body5"/>
    <w:qFormat/>
    <w:rsid w:val="00B05CEA"/>
    <w:rPr>
      <w:b/>
      <w:sz w:val="28"/>
      <w:szCs w:val="28"/>
    </w:rPr>
  </w:style>
  <w:style w:type="paragraph" w:customStyle="1" w:styleId="Header7">
    <w:name w:val="Header7"/>
    <w:basedOn w:val="Heading2"/>
    <w:qFormat/>
    <w:rsid w:val="00B05CEA"/>
  </w:style>
  <w:style w:type="paragraph" w:customStyle="1" w:styleId="body6">
    <w:name w:val="body6"/>
    <w:basedOn w:val="Normal"/>
    <w:qFormat/>
    <w:rsid w:val="00B05CEA"/>
    <w:pPr>
      <w:tabs>
        <w:tab w:val="left" w:pos="0"/>
        <w:tab w:val="left" w:pos="540"/>
        <w:tab w:val="left" w:pos="3600"/>
        <w:tab w:val="left" w:pos="4320"/>
        <w:tab w:val="left" w:pos="5040"/>
        <w:tab w:val="left" w:pos="5760"/>
        <w:tab w:val="left" w:pos="6480"/>
        <w:tab w:val="left" w:pos="7200"/>
        <w:tab w:val="left" w:pos="7920"/>
        <w:tab w:val="left" w:pos="8640"/>
      </w:tabs>
    </w:pPr>
  </w:style>
  <w:style w:type="paragraph" w:customStyle="1" w:styleId="bullets1">
    <w:name w:val="bullets1"/>
    <w:basedOn w:val="Normal"/>
    <w:qFormat/>
    <w:rsid w:val="00A55909"/>
    <w:pPr>
      <w:numPr>
        <w:numId w:val="12"/>
      </w:numPr>
      <w:ind w:left="720" w:hanging="360"/>
    </w:pPr>
  </w:style>
  <w:style w:type="paragraph" w:customStyle="1" w:styleId="body7">
    <w:name w:val="body7"/>
    <w:basedOn w:val="Normal"/>
    <w:qFormat/>
    <w:rsid w:val="00A55909"/>
  </w:style>
  <w:style w:type="paragraph" w:customStyle="1" w:styleId="bullets2">
    <w:name w:val="bullets2"/>
    <w:basedOn w:val="Normal"/>
    <w:qFormat/>
    <w:rsid w:val="00A55909"/>
    <w:pPr>
      <w:tabs>
        <w:tab w:val="num" w:pos="720"/>
      </w:tabs>
      <w:ind w:left="720" w:hanging="360"/>
    </w:pPr>
    <w:rPr>
      <w:rFonts w:eastAsia="Symbol" w:cs="Symbol"/>
    </w:rPr>
  </w:style>
  <w:style w:type="paragraph" w:customStyle="1" w:styleId="body8">
    <w:name w:val="body8"/>
    <w:basedOn w:val="Normal"/>
    <w:qFormat/>
    <w:rsid w:val="00A55909"/>
    <w:pPr>
      <w:keepNext/>
      <w:keepLines/>
    </w:pPr>
  </w:style>
  <w:style w:type="paragraph" w:customStyle="1" w:styleId="Header8">
    <w:name w:val="Header8"/>
    <w:basedOn w:val="Heading3"/>
    <w:qFormat/>
    <w:rsid w:val="00A55909"/>
  </w:style>
  <w:style w:type="paragraph" w:customStyle="1" w:styleId="body9">
    <w:name w:val="body9"/>
    <w:basedOn w:val="Normal"/>
    <w:qFormat/>
    <w:rsid w:val="004503D4"/>
  </w:style>
  <w:style w:type="paragraph" w:customStyle="1" w:styleId="Header9">
    <w:name w:val="Header9"/>
    <w:basedOn w:val="Heading3"/>
    <w:qFormat/>
    <w:rsid w:val="004503D4"/>
  </w:style>
  <w:style w:type="paragraph" w:customStyle="1" w:styleId="Body10">
    <w:name w:val="Body10"/>
    <w:basedOn w:val="Normal"/>
    <w:qFormat/>
    <w:rsid w:val="004503D4"/>
    <w:pPr>
      <w:keepNext/>
      <w:keepLines/>
    </w:pPr>
    <w:rPr>
      <w:bCs/>
    </w:rPr>
  </w:style>
  <w:style w:type="paragraph" w:customStyle="1" w:styleId="bullets3">
    <w:name w:val="bullets3"/>
    <w:basedOn w:val="Normal"/>
    <w:qFormat/>
    <w:rsid w:val="004503D4"/>
    <w:pPr>
      <w:numPr>
        <w:numId w:val="18"/>
      </w:numPr>
      <w:ind w:left="720" w:hanging="360"/>
    </w:pPr>
    <w:rPr>
      <w:b/>
    </w:rPr>
  </w:style>
  <w:style w:type="paragraph" w:customStyle="1" w:styleId="Body11">
    <w:name w:val="Body11"/>
    <w:basedOn w:val="Normal"/>
    <w:qFormat/>
    <w:rsid w:val="004503D4"/>
  </w:style>
  <w:style w:type="paragraph" w:customStyle="1" w:styleId="bullets4">
    <w:name w:val="bullets4"/>
    <w:basedOn w:val="Normal"/>
    <w:qFormat/>
    <w:rsid w:val="004503D4"/>
    <w:pPr>
      <w:numPr>
        <w:numId w:val="21"/>
      </w:numPr>
      <w:ind w:left="720" w:hanging="360"/>
    </w:pPr>
  </w:style>
  <w:style w:type="paragraph" w:customStyle="1" w:styleId="Body12">
    <w:name w:val="Body12"/>
    <w:basedOn w:val="Normal"/>
    <w:qFormat/>
    <w:rsid w:val="004503D4"/>
  </w:style>
  <w:style w:type="paragraph" w:customStyle="1" w:styleId="bullets5">
    <w:name w:val="bullets5"/>
    <w:basedOn w:val="Body12"/>
    <w:qFormat/>
    <w:rsid w:val="004503D4"/>
  </w:style>
  <w:style w:type="paragraph" w:customStyle="1" w:styleId="Body13">
    <w:name w:val="Body13"/>
    <w:basedOn w:val="Normal"/>
    <w:qFormat/>
    <w:rsid w:val="004503D4"/>
    <w:pPr>
      <w:tabs>
        <w:tab w:val="clear" w:pos="720"/>
      </w:tabs>
      <w:ind w:left="360"/>
    </w:pPr>
  </w:style>
  <w:style w:type="paragraph" w:customStyle="1" w:styleId="List40">
    <w:name w:val="List4"/>
    <w:basedOn w:val="Normal"/>
    <w:qFormat/>
    <w:rsid w:val="004503D4"/>
    <w:pPr>
      <w:ind w:left="360"/>
    </w:pPr>
  </w:style>
  <w:style w:type="paragraph" w:customStyle="1" w:styleId="bullets6">
    <w:name w:val="bullets6"/>
    <w:basedOn w:val="Normal"/>
    <w:qFormat/>
    <w:rsid w:val="004503D4"/>
    <w:pPr>
      <w:numPr>
        <w:numId w:val="19"/>
      </w:numPr>
      <w:tabs>
        <w:tab w:val="clear" w:pos="720"/>
        <w:tab w:val="clear" w:pos="1440"/>
        <w:tab w:val="clear" w:pos="2160"/>
        <w:tab w:val="clear" w:pos="2880"/>
        <w:tab w:val="num" w:pos="1080"/>
      </w:tabs>
      <w:ind w:left="1080" w:hanging="360"/>
    </w:pPr>
  </w:style>
  <w:style w:type="paragraph" w:customStyle="1" w:styleId="Body14">
    <w:name w:val="Body14"/>
    <w:basedOn w:val="Normal"/>
    <w:qFormat/>
    <w:rsid w:val="00F72F80"/>
    <w:pPr>
      <w:tabs>
        <w:tab w:val="clear" w:pos="720"/>
        <w:tab w:val="clear" w:pos="1440"/>
        <w:tab w:val="clear" w:pos="2160"/>
        <w:tab w:val="clear" w:pos="2880"/>
      </w:tabs>
      <w:ind w:left="360"/>
    </w:pPr>
  </w:style>
  <w:style w:type="paragraph" w:customStyle="1" w:styleId="bullets7">
    <w:name w:val="bullets7"/>
    <w:basedOn w:val="Normal"/>
    <w:qFormat/>
    <w:rsid w:val="00F72F80"/>
  </w:style>
  <w:style w:type="paragraph" w:customStyle="1" w:styleId="List50">
    <w:name w:val="List5"/>
    <w:basedOn w:val="Normal"/>
    <w:qFormat/>
    <w:rsid w:val="0091517B"/>
    <w:pPr>
      <w:tabs>
        <w:tab w:val="clear" w:pos="1440"/>
      </w:tabs>
      <w:ind w:left="720" w:hanging="360"/>
    </w:pPr>
  </w:style>
  <w:style w:type="paragraph" w:customStyle="1" w:styleId="Body15">
    <w:name w:val="Body15"/>
    <w:basedOn w:val="Normal"/>
    <w:qFormat/>
    <w:rsid w:val="0091517B"/>
  </w:style>
  <w:style w:type="paragraph" w:customStyle="1" w:styleId="Body16">
    <w:name w:val="Body16"/>
    <w:basedOn w:val="Heading1"/>
    <w:qFormat/>
    <w:rsid w:val="0091517B"/>
  </w:style>
  <w:style w:type="paragraph" w:customStyle="1" w:styleId="List6">
    <w:name w:val="List6"/>
    <w:basedOn w:val="Normal"/>
    <w:qFormat/>
    <w:rsid w:val="0091517B"/>
    <w:pPr>
      <w:ind w:left="720" w:hanging="360"/>
    </w:pPr>
  </w:style>
  <w:style w:type="paragraph" w:customStyle="1" w:styleId="Body17">
    <w:name w:val="Body17"/>
    <w:basedOn w:val="Normal"/>
    <w:qFormat/>
    <w:rsid w:val="0091517B"/>
    <w:pPr>
      <w:tabs>
        <w:tab w:val="left" w:pos="0"/>
        <w:tab w:val="left" w:pos="540"/>
        <w:tab w:val="left" w:pos="3600"/>
        <w:tab w:val="left" w:pos="4320"/>
        <w:tab w:val="left" w:pos="5040"/>
        <w:tab w:val="left" w:pos="5760"/>
        <w:tab w:val="left" w:pos="6480"/>
        <w:tab w:val="left" w:pos="7200"/>
        <w:tab w:val="left" w:pos="7920"/>
        <w:tab w:val="left" w:pos="8640"/>
      </w:tabs>
    </w:pPr>
  </w:style>
  <w:style w:type="paragraph" w:customStyle="1" w:styleId="List7">
    <w:name w:val="List7"/>
    <w:basedOn w:val="Normal"/>
    <w:qFormat/>
    <w:rsid w:val="0091517B"/>
  </w:style>
  <w:style w:type="paragraph" w:customStyle="1" w:styleId="List8">
    <w:name w:val="List8"/>
    <w:basedOn w:val="Normal"/>
    <w:qFormat/>
    <w:rsid w:val="00C51D4F"/>
    <w:pPr>
      <w:numPr>
        <w:numId w:val="14"/>
      </w:numPr>
      <w:tabs>
        <w:tab w:val="clear" w:pos="1440"/>
        <w:tab w:val="clear" w:pos="2160"/>
        <w:tab w:val="clear" w:pos="2880"/>
      </w:tabs>
    </w:pPr>
  </w:style>
  <w:style w:type="paragraph" w:customStyle="1" w:styleId="List9">
    <w:name w:val="List9"/>
    <w:basedOn w:val="Normal"/>
    <w:qFormat/>
    <w:rsid w:val="00C51D4F"/>
    <w:pPr>
      <w:numPr>
        <w:numId w:val="15"/>
      </w:numPr>
      <w:tabs>
        <w:tab w:val="clear" w:pos="1440"/>
        <w:tab w:val="clear" w:pos="2160"/>
        <w:tab w:val="clear" w:pos="2880"/>
      </w:tabs>
    </w:pPr>
  </w:style>
  <w:style w:type="paragraph" w:customStyle="1" w:styleId="List10">
    <w:name w:val="List10"/>
    <w:basedOn w:val="List9"/>
    <w:qFormat/>
    <w:rsid w:val="00C51D4F"/>
  </w:style>
  <w:style w:type="paragraph" w:customStyle="1" w:styleId="Header10">
    <w:name w:val="Header10"/>
    <w:basedOn w:val="Heading2"/>
    <w:qFormat/>
    <w:rsid w:val="00C51D4F"/>
  </w:style>
  <w:style w:type="paragraph" w:customStyle="1" w:styleId="Body18">
    <w:name w:val="Body18"/>
    <w:basedOn w:val="Normal"/>
    <w:qFormat/>
    <w:rsid w:val="00C51D4F"/>
    <w:pPr>
      <w:tabs>
        <w:tab w:val="left" w:pos="0"/>
        <w:tab w:val="left" w:pos="540"/>
        <w:tab w:val="left" w:pos="3600"/>
        <w:tab w:val="left" w:pos="4320"/>
        <w:tab w:val="left" w:pos="5040"/>
        <w:tab w:val="left" w:pos="5760"/>
        <w:tab w:val="left" w:pos="6480"/>
        <w:tab w:val="left" w:pos="7200"/>
        <w:tab w:val="left" w:pos="7920"/>
        <w:tab w:val="left" w:pos="8640"/>
      </w:tabs>
    </w:pPr>
  </w:style>
  <w:style w:type="paragraph" w:customStyle="1" w:styleId="bullets8">
    <w:name w:val="bullets8"/>
    <w:basedOn w:val="Normal"/>
    <w:qFormat/>
    <w:rsid w:val="00C51D4F"/>
    <w:pPr>
      <w:tabs>
        <w:tab w:val="clear" w:pos="720"/>
        <w:tab w:val="clear" w:pos="1440"/>
        <w:tab w:val="clear" w:pos="2160"/>
        <w:tab w:val="clear" w:pos="2880"/>
        <w:tab w:val="num" w:pos="1080"/>
      </w:tabs>
      <w:autoSpaceDE w:val="0"/>
      <w:autoSpaceDN w:val="0"/>
      <w:adjustRightInd w:val="0"/>
      <w:ind w:left="1080" w:hanging="360"/>
    </w:pPr>
  </w:style>
  <w:style w:type="paragraph" w:customStyle="1" w:styleId="Body19">
    <w:name w:val="Body19"/>
    <w:basedOn w:val="Normal"/>
    <w:qFormat/>
    <w:rsid w:val="00C51D4F"/>
    <w:pPr>
      <w:tabs>
        <w:tab w:val="clear" w:pos="720"/>
        <w:tab w:val="clear" w:pos="1440"/>
        <w:tab w:val="clear" w:pos="2160"/>
        <w:tab w:val="clear" w:pos="2880"/>
      </w:tabs>
      <w:autoSpaceDE w:val="0"/>
      <w:autoSpaceDN w:val="0"/>
      <w:adjustRightInd w:val="0"/>
      <w:ind w:left="360"/>
    </w:pPr>
  </w:style>
  <w:style w:type="paragraph" w:customStyle="1" w:styleId="bullets11">
    <w:name w:val="bullets11"/>
    <w:basedOn w:val="Normal"/>
    <w:qFormat/>
    <w:rsid w:val="00C51D4F"/>
    <w:pPr>
      <w:numPr>
        <w:numId w:val="25"/>
      </w:numPr>
      <w:tabs>
        <w:tab w:val="clear" w:pos="720"/>
        <w:tab w:val="clear" w:pos="1440"/>
        <w:tab w:val="clear" w:pos="2160"/>
        <w:tab w:val="clear" w:pos="2880"/>
      </w:tabs>
      <w:autoSpaceDE w:val="0"/>
      <w:autoSpaceDN w:val="0"/>
      <w:adjustRightInd w:val="0"/>
      <w:ind w:left="1080" w:hanging="360"/>
    </w:pPr>
  </w:style>
  <w:style w:type="paragraph" w:customStyle="1" w:styleId="bullets12">
    <w:name w:val="bullets12"/>
    <w:basedOn w:val="Normal"/>
    <w:qFormat/>
    <w:rsid w:val="00C51D4F"/>
    <w:pPr>
      <w:numPr>
        <w:numId w:val="20"/>
      </w:numPr>
      <w:tabs>
        <w:tab w:val="clear" w:pos="720"/>
        <w:tab w:val="clear" w:pos="1440"/>
        <w:tab w:val="clear" w:pos="2160"/>
        <w:tab w:val="clear" w:pos="2880"/>
      </w:tabs>
      <w:autoSpaceDE w:val="0"/>
      <w:autoSpaceDN w:val="0"/>
      <w:adjustRightInd w:val="0"/>
    </w:pPr>
  </w:style>
  <w:style w:type="paragraph" w:customStyle="1" w:styleId="List11">
    <w:name w:val="List11"/>
    <w:basedOn w:val="Normal"/>
    <w:qFormat/>
    <w:rsid w:val="006E0DD5"/>
    <w:pPr>
      <w:tabs>
        <w:tab w:val="clear" w:pos="1440"/>
      </w:tabs>
      <w:ind w:left="720" w:hanging="360"/>
    </w:pPr>
  </w:style>
  <w:style w:type="paragraph" w:customStyle="1" w:styleId="Body20">
    <w:name w:val="Body20"/>
    <w:basedOn w:val="Normal"/>
    <w:qFormat/>
    <w:rsid w:val="006E0DD5"/>
    <w:pPr>
      <w:tabs>
        <w:tab w:val="left" w:pos="540"/>
        <w:tab w:val="left" w:pos="3600"/>
        <w:tab w:val="left" w:pos="4320"/>
        <w:tab w:val="left" w:pos="5040"/>
        <w:tab w:val="left" w:pos="5760"/>
        <w:tab w:val="left" w:pos="6480"/>
        <w:tab w:val="left" w:pos="7200"/>
        <w:tab w:val="left" w:pos="7920"/>
        <w:tab w:val="left" w:pos="8640"/>
      </w:tabs>
    </w:pPr>
  </w:style>
  <w:style w:type="paragraph" w:customStyle="1" w:styleId="bullets20">
    <w:name w:val="bullets20"/>
    <w:basedOn w:val="ListParagraph"/>
    <w:qFormat/>
    <w:rsid w:val="00CD73C3"/>
    <w:pPr>
      <w:tabs>
        <w:tab w:val="left" w:pos="3600"/>
        <w:tab w:val="left" w:pos="4320"/>
        <w:tab w:val="left" w:pos="5040"/>
        <w:tab w:val="left" w:pos="5760"/>
        <w:tab w:val="left" w:pos="6480"/>
        <w:tab w:val="left" w:pos="7200"/>
        <w:tab w:val="left" w:pos="7920"/>
        <w:tab w:val="left" w:pos="8640"/>
      </w:tabs>
      <w:ind w:hanging="360"/>
    </w:pPr>
  </w:style>
  <w:style w:type="paragraph" w:customStyle="1" w:styleId="Body21">
    <w:name w:val="Body21"/>
    <w:basedOn w:val="bullets20"/>
    <w:qFormat/>
    <w:rsid w:val="00673543"/>
    <w:pPr>
      <w:ind w:left="0" w:firstLine="0"/>
    </w:pPr>
    <w:rPr>
      <w:color w:val="000000"/>
    </w:rPr>
  </w:style>
  <w:style w:type="paragraph" w:customStyle="1" w:styleId="bullets21">
    <w:name w:val="bullets21"/>
    <w:basedOn w:val="Normal"/>
    <w:qFormat/>
    <w:rsid w:val="00673543"/>
    <w:pPr>
      <w:tabs>
        <w:tab w:val="clear" w:pos="720"/>
        <w:tab w:val="clear" w:pos="1440"/>
        <w:tab w:val="clear" w:pos="2160"/>
        <w:tab w:val="clear" w:pos="2880"/>
        <w:tab w:val="left" w:pos="360"/>
      </w:tabs>
    </w:pPr>
  </w:style>
  <w:style w:type="paragraph" w:customStyle="1" w:styleId="bullets22">
    <w:name w:val="bullets22"/>
    <w:basedOn w:val="Normal"/>
    <w:qFormat/>
    <w:rsid w:val="00673543"/>
    <w:pPr>
      <w:tabs>
        <w:tab w:val="clear" w:pos="720"/>
        <w:tab w:val="clear" w:pos="1440"/>
        <w:tab w:val="clear" w:pos="2160"/>
        <w:tab w:val="clear" w:pos="2880"/>
        <w:tab w:val="left" w:pos="360"/>
      </w:tabs>
    </w:pPr>
  </w:style>
  <w:style w:type="paragraph" w:customStyle="1" w:styleId="bullets23">
    <w:name w:val="bullets23"/>
    <w:basedOn w:val="Normal"/>
    <w:qFormat/>
    <w:rsid w:val="00673543"/>
    <w:pPr>
      <w:numPr>
        <w:numId w:val="29"/>
      </w:numPr>
      <w:tabs>
        <w:tab w:val="clear" w:pos="720"/>
        <w:tab w:val="clear" w:pos="1440"/>
        <w:tab w:val="clear" w:pos="2160"/>
        <w:tab w:val="clear" w:pos="2880"/>
        <w:tab w:val="left" w:pos="360"/>
      </w:tabs>
      <w:ind w:left="0"/>
    </w:pPr>
  </w:style>
  <w:style w:type="paragraph" w:customStyle="1" w:styleId="Body22">
    <w:name w:val="Body22"/>
    <w:basedOn w:val="Normal"/>
    <w:qFormat/>
    <w:rsid w:val="004D4C94"/>
    <w:pPr>
      <w:tabs>
        <w:tab w:val="left" w:pos="0"/>
        <w:tab w:val="left" w:pos="540"/>
        <w:tab w:val="left" w:pos="3600"/>
        <w:tab w:val="left" w:pos="4320"/>
        <w:tab w:val="left" w:pos="5040"/>
        <w:tab w:val="left" w:pos="5760"/>
        <w:tab w:val="left" w:pos="6480"/>
        <w:tab w:val="left" w:pos="7200"/>
        <w:tab w:val="left" w:pos="7920"/>
        <w:tab w:val="left" w:pos="8640"/>
      </w:tabs>
    </w:pPr>
  </w:style>
  <w:style w:type="paragraph" w:customStyle="1" w:styleId="bullets24">
    <w:name w:val="bullets24"/>
    <w:basedOn w:val="ListParagraph"/>
    <w:qFormat/>
    <w:rsid w:val="005921B2"/>
    <w:pPr>
      <w:numPr>
        <w:numId w:val="42"/>
      </w:numPr>
      <w:tabs>
        <w:tab w:val="left" w:pos="3600"/>
        <w:tab w:val="left" w:pos="4320"/>
        <w:tab w:val="left" w:pos="5040"/>
        <w:tab w:val="left" w:pos="5760"/>
        <w:tab w:val="left" w:pos="6480"/>
        <w:tab w:val="left" w:pos="7200"/>
        <w:tab w:val="left" w:pos="7920"/>
        <w:tab w:val="left" w:pos="8640"/>
      </w:tabs>
      <w:ind w:left="720"/>
    </w:pPr>
  </w:style>
  <w:style w:type="paragraph" w:customStyle="1" w:styleId="Body23">
    <w:name w:val="Body23"/>
    <w:basedOn w:val="Normal"/>
    <w:qFormat/>
    <w:rsid w:val="00865F99"/>
    <w:pPr>
      <w:tabs>
        <w:tab w:val="clear" w:pos="720"/>
        <w:tab w:val="clear" w:pos="1440"/>
        <w:tab w:val="clear" w:pos="2160"/>
        <w:tab w:val="clear" w:pos="2880"/>
      </w:tabs>
    </w:pPr>
    <w:rPr>
      <w:color w:val="000000"/>
    </w:rPr>
  </w:style>
  <w:style w:type="paragraph" w:customStyle="1" w:styleId="bullets13">
    <w:name w:val="bullets13"/>
    <w:basedOn w:val="ListParagraph"/>
    <w:qFormat/>
    <w:rsid w:val="00FC6D14"/>
    <w:pPr>
      <w:numPr>
        <w:numId w:val="38"/>
      </w:numPr>
    </w:pPr>
    <w:rPr>
      <w:i/>
      <w:color w:val="FF0000"/>
    </w:rPr>
  </w:style>
  <w:style w:type="paragraph" w:customStyle="1" w:styleId="bullets14">
    <w:name w:val="bullets14"/>
    <w:basedOn w:val="ListParagraph"/>
    <w:qFormat/>
    <w:rsid w:val="00FC6D14"/>
    <w:pPr>
      <w:numPr>
        <w:numId w:val="43"/>
      </w:numPr>
      <w:tabs>
        <w:tab w:val="clear" w:pos="720"/>
      </w:tabs>
    </w:pPr>
    <w:rPr>
      <w:i/>
      <w:color w:val="FF0000"/>
    </w:rPr>
  </w:style>
  <w:style w:type="paragraph" w:customStyle="1" w:styleId="bullets15">
    <w:name w:val="bullets15"/>
    <w:basedOn w:val="Normal"/>
    <w:qFormat/>
    <w:rsid w:val="00FC6D14"/>
    <w:pPr>
      <w:numPr>
        <w:numId w:val="17"/>
      </w:numPr>
      <w:tabs>
        <w:tab w:val="clear" w:pos="720"/>
        <w:tab w:val="clear" w:pos="1440"/>
        <w:tab w:val="clear" w:pos="2160"/>
        <w:tab w:val="clear" w:pos="2880"/>
      </w:tabs>
      <w:ind w:left="720" w:hanging="360"/>
    </w:pPr>
  </w:style>
  <w:style w:type="paragraph" w:customStyle="1" w:styleId="bullets16">
    <w:name w:val="bullets16"/>
    <w:basedOn w:val="ListParagraph"/>
    <w:qFormat/>
    <w:rsid w:val="0035227E"/>
    <w:pPr>
      <w:numPr>
        <w:numId w:val="46"/>
      </w:numPr>
      <w:tabs>
        <w:tab w:val="clear" w:pos="720"/>
        <w:tab w:val="left" w:pos="0"/>
        <w:tab w:val="left" w:pos="540"/>
        <w:tab w:val="left" w:pos="3600"/>
        <w:tab w:val="left" w:pos="4320"/>
        <w:tab w:val="left" w:pos="5040"/>
        <w:tab w:val="left" w:pos="5760"/>
        <w:tab w:val="left" w:pos="6480"/>
        <w:tab w:val="left" w:pos="7200"/>
        <w:tab w:val="left" w:pos="7920"/>
        <w:tab w:val="left" w:pos="8640"/>
      </w:tabs>
      <w:ind w:left="720" w:hanging="255"/>
    </w:pPr>
    <w:rPr>
      <w:i/>
      <w:color w:val="FF0000"/>
    </w:rPr>
  </w:style>
  <w:style w:type="paragraph" w:customStyle="1" w:styleId="Body24">
    <w:name w:val="Body24"/>
    <w:basedOn w:val="Normal"/>
    <w:qFormat/>
    <w:rsid w:val="0035227E"/>
    <w:pPr>
      <w:tabs>
        <w:tab w:val="clear" w:pos="720"/>
        <w:tab w:val="clear" w:pos="1440"/>
        <w:tab w:val="clear" w:pos="2160"/>
        <w:tab w:val="clear" w:pos="2880"/>
      </w:tabs>
      <w:autoSpaceDE w:val="0"/>
      <w:autoSpaceDN w:val="0"/>
      <w:adjustRightInd w:val="0"/>
    </w:pPr>
    <w:rPr>
      <w:i/>
      <w:color w:val="FF0000"/>
    </w:rPr>
  </w:style>
  <w:style w:type="paragraph" w:customStyle="1" w:styleId="Body25">
    <w:name w:val="Body25"/>
    <w:basedOn w:val="Normal"/>
    <w:qFormat/>
    <w:rsid w:val="0035227E"/>
    <w:pPr>
      <w:tabs>
        <w:tab w:val="left" w:pos="0"/>
        <w:tab w:val="left" w:pos="540"/>
        <w:tab w:val="left" w:pos="3600"/>
        <w:tab w:val="left" w:pos="4320"/>
        <w:tab w:val="left" w:pos="5040"/>
        <w:tab w:val="left" w:pos="5760"/>
        <w:tab w:val="left" w:pos="6480"/>
        <w:tab w:val="left" w:pos="7200"/>
        <w:tab w:val="left" w:pos="7920"/>
        <w:tab w:val="left" w:pos="8640"/>
      </w:tabs>
    </w:pPr>
  </w:style>
  <w:style w:type="paragraph" w:customStyle="1" w:styleId="bullets17">
    <w:name w:val="bullets17"/>
    <w:basedOn w:val="ListParagraph"/>
    <w:qFormat/>
    <w:rsid w:val="0035227E"/>
    <w:pPr>
      <w:numPr>
        <w:numId w:val="45"/>
      </w:numPr>
      <w:tabs>
        <w:tab w:val="clear" w:pos="720"/>
        <w:tab w:val="clear" w:pos="1440"/>
        <w:tab w:val="clear" w:pos="2160"/>
        <w:tab w:val="clear" w:pos="2880"/>
      </w:tabs>
    </w:pPr>
    <w:rPr>
      <w:i/>
      <w:color w:val="FF0000"/>
    </w:rPr>
  </w:style>
  <w:style w:type="paragraph" w:customStyle="1" w:styleId="bullets18">
    <w:name w:val="bullets18"/>
    <w:basedOn w:val="ListParagraph"/>
    <w:qFormat/>
    <w:rsid w:val="0035227E"/>
    <w:pPr>
      <w:tabs>
        <w:tab w:val="clear" w:pos="720"/>
        <w:tab w:val="left" w:pos="3600"/>
        <w:tab w:val="left" w:pos="4320"/>
        <w:tab w:val="left" w:pos="5040"/>
        <w:tab w:val="left" w:pos="5760"/>
        <w:tab w:val="left" w:pos="6480"/>
        <w:tab w:val="left" w:pos="7200"/>
        <w:tab w:val="left" w:pos="7920"/>
        <w:tab w:val="left" w:pos="8640"/>
      </w:tabs>
      <w:ind w:left="990" w:hanging="360"/>
    </w:pPr>
    <w:rPr>
      <w:i/>
      <w:color w:val="FF0000"/>
    </w:rPr>
  </w:style>
  <w:style w:type="paragraph" w:customStyle="1" w:styleId="bullets19">
    <w:name w:val="bullets19"/>
    <w:basedOn w:val="ListParagraph"/>
    <w:qFormat/>
    <w:rsid w:val="005E7630"/>
    <w:pPr>
      <w:tabs>
        <w:tab w:val="left" w:pos="3600"/>
        <w:tab w:val="left" w:pos="4320"/>
        <w:tab w:val="left" w:pos="5040"/>
        <w:tab w:val="left" w:pos="5760"/>
        <w:tab w:val="left" w:pos="6480"/>
        <w:tab w:val="left" w:pos="7200"/>
        <w:tab w:val="left" w:pos="7920"/>
        <w:tab w:val="left" w:pos="8640"/>
      </w:tabs>
      <w:ind w:left="990" w:hanging="360"/>
    </w:pPr>
    <w:rPr>
      <w:i/>
      <w:color w:val="FF0000"/>
    </w:rPr>
  </w:style>
  <w:style w:type="paragraph" w:customStyle="1" w:styleId="Body26">
    <w:name w:val="Body26"/>
    <w:basedOn w:val="Normal"/>
    <w:qFormat/>
    <w:rsid w:val="008D600A"/>
    <w:pPr>
      <w:keepNext/>
      <w:keepLines/>
      <w:tabs>
        <w:tab w:val="left" w:pos="0"/>
        <w:tab w:val="left" w:pos="540"/>
        <w:tab w:val="left" w:pos="3600"/>
        <w:tab w:val="left" w:pos="4320"/>
        <w:tab w:val="left" w:pos="5040"/>
        <w:tab w:val="left" w:pos="5760"/>
        <w:tab w:val="left" w:pos="6480"/>
        <w:tab w:val="left" w:pos="7200"/>
        <w:tab w:val="left" w:pos="7920"/>
        <w:tab w:val="left" w:pos="8640"/>
      </w:tabs>
    </w:pPr>
  </w:style>
  <w:style w:type="paragraph" w:customStyle="1" w:styleId="bullets25">
    <w:name w:val="bullets25"/>
    <w:basedOn w:val="ListParagraph"/>
    <w:qFormat/>
    <w:rsid w:val="008D600A"/>
    <w:pPr>
      <w:tabs>
        <w:tab w:val="clear" w:pos="720"/>
        <w:tab w:val="left" w:pos="3600"/>
        <w:tab w:val="left" w:pos="4320"/>
        <w:tab w:val="left" w:pos="5040"/>
        <w:tab w:val="left" w:pos="5760"/>
        <w:tab w:val="left" w:pos="6480"/>
        <w:tab w:val="left" w:pos="7200"/>
        <w:tab w:val="left" w:pos="7920"/>
        <w:tab w:val="left" w:pos="8640"/>
      </w:tabs>
      <w:ind w:hanging="360"/>
    </w:pPr>
    <w:rPr>
      <w:i/>
      <w:color w:val="FF0000"/>
    </w:rPr>
  </w:style>
  <w:style w:type="paragraph" w:customStyle="1" w:styleId="Body27">
    <w:name w:val="Body27"/>
    <w:basedOn w:val="Normal"/>
    <w:qFormat/>
    <w:rsid w:val="00E337D7"/>
    <w:pPr>
      <w:tabs>
        <w:tab w:val="left" w:pos="0"/>
        <w:tab w:val="left" w:pos="540"/>
        <w:tab w:val="left" w:pos="3600"/>
        <w:tab w:val="left" w:pos="4320"/>
        <w:tab w:val="left" w:pos="5040"/>
        <w:tab w:val="left" w:pos="5760"/>
        <w:tab w:val="left" w:pos="6480"/>
        <w:tab w:val="left" w:pos="7200"/>
        <w:tab w:val="left" w:pos="7920"/>
        <w:tab w:val="left" w:pos="8640"/>
      </w:tabs>
    </w:pPr>
    <w:rPr>
      <w:i/>
      <w:color w:val="FF0000"/>
    </w:rPr>
  </w:style>
  <w:style w:type="paragraph" w:customStyle="1" w:styleId="bullets26">
    <w:name w:val="bullets26"/>
    <w:basedOn w:val="Normal"/>
    <w:qFormat/>
    <w:rsid w:val="00E337D7"/>
    <w:pPr>
      <w:keepNext/>
      <w:keepLines/>
      <w:tabs>
        <w:tab w:val="clear" w:pos="720"/>
        <w:tab w:val="left" w:pos="3600"/>
        <w:tab w:val="left" w:pos="4320"/>
        <w:tab w:val="left" w:pos="5040"/>
        <w:tab w:val="left" w:pos="5760"/>
        <w:tab w:val="left" w:pos="6480"/>
        <w:tab w:val="left" w:pos="7200"/>
        <w:tab w:val="left" w:pos="7920"/>
        <w:tab w:val="left" w:pos="8640"/>
      </w:tabs>
      <w:ind w:left="720" w:hanging="360"/>
    </w:pPr>
    <w:rPr>
      <w:i/>
      <w:color w:val="FF0000"/>
    </w:rPr>
  </w:style>
  <w:style w:type="paragraph" w:customStyle="1" w:styleId="Body28">
    <w:name w:val="Body28"/>
    <w:basedOn w:val="Normal"/>
    <w:qFormat/>
    <w:rsid w:val="00652017"/>
    <w:pPr>
      <w:tabs>
        <w:tab w:val="left" w:pos="0"/>
        <w:tab w:val="left" w:pos="540"/>
        <w:tab w:val="left" w:pos="3600"/>
        <w:tab w:val="left" w:pos="4320"/>
        <w:tab w:val="left" w:pos="5040"/>
        <w:tab w:val="left" w:pos="5760"/>
        <w:tab w:val="left" w:pos="6480"/>
        <w:tab w:val="left" w:pos="7200"/>
        <w:tab w:val="left" w:pos="7920"/>
        <w:tab w:val="left" w:pos="8640"/>
      </w:tabs>
    </w:pPr>
  </w:style>
  <w:style w:type="paragraph" w:customStyle="1" w:styleId="Body29">
    <w:name w:val="Body29"/>
    <w:basedOn w:val="Normal"/>
    <w:qFormat/>
    <w:rsid w:val="00652017"/>
    <w:pPr>
      <w:tabs>
        <w:tab w:val="left" w:pos="0"/>
        <w:tab w:val="left" w:pos="540"/>
        <w:tab w:val="left" w:pos="3600"/>
        <w:tab w:val="left" w:pos="4320"/>
        <w:tab w:val="left" w:pos="5040"/>
        <w:tab w:val="left" w:pos="5760"/>
        <w:tab w:val="left" w:pos="6480"/>
        <w:tab w:val="left" w:pos="7200"/>
        <w:tab w:val="left" w:pos="7920"/>
        <w:tab w:val="left" w:pos="8640"/>
      </w:tabs>
      <w:ind w:left="540"/>
    </w:pPr>
  </w:style>
  <w:style w:type="paragraph" w:customStyle="1" w:styleId="bullets27">
    <w:name w:val="bullets27"/>
    <w:basedOn w:val="ListParagraph"/>
    <w:qFormat/>
    <w:rsid w:val="00652017"/>
    <w:pPr>
      <w:numPr>
        <w:numId w:val="39"/>
      </w:numPr>
      <w:tabs>
        <w:tab w:val="left" w:pos="3600"/>
        <w:tab w:val="left" w:pos="4320"/>
        <w:tab w:val="left" w:pos="5040"/>
        <w:tab w:val="left" w:pos="5760"/>
        <w:tab w:val="left" w:pos="6480"/>
        <w:tab w:val="left" w:pos="7200"/>
        <w:tab w:val="left" w:pos="7920"/>
        <w:tab w:val="left" w:pos="8640"/>
      </w:tabs>
    </w:pPr>
    <w:rPr>
      <w:i/>
      <w:color w:val="FF0000"/>
    </w:rPr>
  </w:style>
  <w:style w:type="paragraph" w:customStyle="1" w:styleId="body30">
    <w:name w:val="body30"/>
    <w:basedOn w:val="NormalWeb"/>
    <w:qFormat/>
    <w:rsid w:val="00B57B80"/>
  </w:style>
  <w:style w:type="paragraph" w:customStyle="1" w:styleId="bullets28">
    <w:name w:val="bullets28"/>
    <w:basedOn w:val="ListParagraph"/>
    <w:qFormat/>
    <w:rsid w:val="00C84A8D"/>
    <w:pPr>
      <w:tabs>
        <w:tab w:val="clear" w:pos="720"/>
        <w:tab w:val="left" w:pos="3600"/>
        <w:tab w:val="left" w:pos="4320"/>
        <w:tab w:val="left" w:pos="5040"/>
        <w:tab w:val="left" w:pos="5760"/>
        <w:tab w:val="left" w:pos="6480"/>
        <w:tab w:val="left" w:pos="7200"/>
        <w:tab w:val="left" w:pos="7920"/>
        <w:tab w:val="left" w:pos="8640"/>
      </w:tabs>
      <w:ind w:hanging="360"/>
    </w:pPr>
    <w:rPr>
      <w:i/>
      <w:color w:val="FF0000"/>
    </w:rPr>
  </w:style>
  <w:style w:type="paragraph" w:customStyle="1" w:styleId="body31">
    <w:name w:val="body31"/>
    <w:basedOn w:val="Normal"/>
    <w:qFormat/>
    <w:rsid w:val="00C84A8D"/>
    <w:pPr>
      <w:tabs>
        <w:tab w:val="left" w:pos="0"/>
        <w:tab w:val="left" w:pos="540"/>
        <w:tab w:val="left" w:pos="3600"/>
        <w:tab w:val="left" w:pos="4320"/>
        <w:tab w:val="left" w:pos="5040"/>
        <w:tab w:val="left" w:pos="5760"/>
        <w:tab w:val="left" w:pos="6480"/>
        <w:tab w:val="left" w:pos="7200"/>
        <w:tab w:val="left" w:pos="7920"/>
        <w:tab w:val="left" w:pos="8640"/>
      </w:tabs>
    </w:pPr>
  </w:style>
  <w:style w:type="paragraph" w:customStyle="1" w:styleId="bullets29">
    <w:name w:val="bullets29"/>
    <w:basedOn w:val="ListParagraph"/>
    <w:qFormat/>
    <w:rsid w:val="00C84A8D"/>
    <w:pPr>
      <w:tabs>
        <w:tab w:val="clear" w:pos="720"/>
        <w:tab w:val="left" w:pos="3600"/>
        <w:tab w:val="left" w:pos="4320"/>
        <w:tab w:val="left" w:pos="5040"/>
        <w:tab w:val="left" w:pos="5760"/>
        <w:tab w:val="left" w:pos="6480"/>
        <w:tab w:val="left" w:pos="7200"/>
        <w:tab w:val="left" w:pos="7920"/>
        <w:tab w:val="left" w:pos="8640"/>
      </w:tabs>
      <w:ind w:hanging="360"/>
    </w:pPr>
    <w:rPr>
      <w:i/>
      <w:color w:val="FF0000"/>
    </w:rPr>
  </w:style>
  <w:style w:type="paragraph" w:customStyle="1" w:styleId="body32">
    <w:name w:val="body32"/>
    <w:basedOn w:val="Normal"/>
    <w:qFormat/>
    <w:rsid w:val="00C84A8D"/>
    <w:pPr>
      <w:tabs>
        <w:tab w:val="left" w:pos="0"/>
        <w:tab w:val="left" w:pos="540"/>
        <w:tab w:val="left" w:pos="3600"/>
        <w:tab w:val="left" w:pos="4320"/>
        <w:tab w:val="left" w:pos="5040"/>
        <w:tab w:val="left" w:pos="5760"/>
        <w:tab w:val="left" w:pos="6480"/>
        <w:tab w:val="left" w:pos="7200"/>
        <w:tab w:val="left" w:pos="7920"/>
        <w:tab w:val="left" w:pos="8640"/>
      </w:tabs>
    </w:pPr>
    <w:rPr>
      <w:color w:val="000000" w:themeColor="text1"/>
    </w:rPr>
  </w:style>
  <w:style w:type="paragraph" w:customStyle="1" w:styleId="bullets30">
    <w:name w:val="bullets30"/>
    <w:basedOn w:val="Normal"/>
    <w:qFormat/>
    <w:rsid w:val="00C84A8D"/>
    <w:pPr>
      <w:keepNext/>
      <w:keepLines/>
      <w:numPr>
        <w:numId w:val="41"/>
      </w:numPr>
      <w:tabs>
        <w:tab w:val="clear" w:pos="720"/>
        <w:tab w:val="left" w:pos="3600"/>
        <w:tab w:val="left" w:pos="4320"/>
        <w:tab w:val="left" w:pos="5040"/>
        <w:tab w:val="left" w:pos="5760"/>
        <w:tab w:val="left" w:pos="6480"/>
        <w:tab w:val="left" w:pos="7200"/>
        <w:tab w:val="left" w:pos="7920"/>
        <w:tab w:val="left" w:pos="8640"/>
      </w:tabs>
    </w:pPr>
    <w:rPr>
      <w:i/>
      <w:color w:val="FF0000"/>
    </w:rPr>
  </w:style>
  <w:style w:type="paragraph" w:customStyle="1" w:styleId="bullets31">
    <w:name w:val="bullets31"/>
    <w:basedOn w:val="ListParagraph"/>
    <w:qFormat/>
    <w:rsid w:val="008E1A29"/>
    <w:pPr>
      <w:numPr>
        <w:numId w:val="44"/>
      </w:numPr>
      <w:tabs>
        <w:tab w:val="clear" w:pos="720"/>
        <w:tab w:val="clear" w:pos="1440"/>
      </w:tabs>
    </w:pPr>
  </w:style>
  <w:style w:type="paragraph" w:customStyle="1" w:styleId="bullets32">
    <w:name w:val="bullets32"/>
    <w:basedOn w:val="ListParagraph"/>
    <w:qFormat/>
    <w:rsid w:val="008E1A29"/>
    <w:pPr>
      <w:tabs>
        <w:tab w:val="clear" w:pos="720"/>
        <w:tab w:val="left" w:pos="3600"/>
        <w:tab w:val="left" w:pos="4320"/>
        <w:tab w:val="left" w:pos="5040"/>
        <w:tab w:val="left" w:pos="5760"/>
        <w:tab w:val="left" w:pos="6480"/>
        <w:tab w:val="left" w:pos="7200"/>
        <w:tab w:val="left" w:pos="7920"/>
        <w:tab w:val="left" w:pos="8640"/>
      </w:tabs>
      <w:ind w:hanging="360"/>
    </w:pPr>
    <w:rPr>
      <w:i/>
      <w:color w:val="FF0000"/>
    </w:rPr>
  </w:style>
  <w:style w:type="paragraph" w:customStyle="1" w:styleId="body33">
    <w:name w:val="body33"/>
    <w:basedOn w:val="body32"/>
    <w:qFormat/>
    <w:rsid w:val="00760C57"/>
  </w:style>
  <w:style w:type="paragraph" w:customStyle="1" w:styleId="bullets33">
    <w:name w:val="bullets33"/>
    <w:basedOn w:val="ListParagraph"/>
    <w:qFormat/>
    <w:rsid w:val="00760C57"/>
    <w:pPr>
      <w:tabs>
        <w:tab w:val="clear" w:pos="720"/>
        <w:tab w:val="left" w:pos="3600"/>
        <w:tab w:val="left" w:pos="4320"/>
        <w:tab w:val="left" w:pos="5040"/>
        <w:tab w:val="left" w:pos="5760"/>
        <w:tab w:val="left" w:pos="6480"/>
        <w:tab w:val="left" w:pos="7200"/>
        <w:tab w:val="left" w:pos="7920"/>
        <w:tab w:val="left" w:pos="8640"/>
      </w:tabs>
      <w:ind w:hanging="360"/>
    </w:pPr>
    <w:rPr>
      <w:i/>
      <w:color w:val="FF0000"/>
    </w:rPr>
  </w:style>
  <w:style w:type="paragraph" w:customStyle="1" w:styleId="body34">
    <w:name w:val="body34"/>
    <w:basedOn w:val="Normal"/>
    <w:qFormat/>
    <w:rsid w:val="00760C57"/>
    <w:rPr>
      <w:color w:val="FF0000"/>
    </w:rPr>
  </w:style>
  <w:style w:type="paragraph" w:customStyle="1" w:styleId="bullets34">
    <w:name w:val="bullets34"/>
    <w:basedOn w:val="Normal"/>
    <w:qFormat/>
    <w:rsid w:val="00760C57"/>
    <w:pPr>
      <w:numPr>
        <w:numId w:val="36"/>
      </w:numPr>
      <w:tabs>
        <w:tab w:val="left" w:pos="0"/>
        <w:tab w:val="left" w:pos="540"/>
        <w:tab w:val="left" w:pos="3600"/>
        <w:tab w:val="left" w:pos="4320"/>
        <w:tab w:val="left" w:pos="5040"/>
        <w:tab w:val="left" w:pos="5760"/>
        <w:tab w:val="left" w:pos="6480"/>
        <w:tab w:val="left" w:pos="7200"/>
        <w:tab w:val="left" w:pos="7920"/>
        <w:tab w:val="left" w:pos="8640"/>
      </w:tabs>
      <w:ind w:left="990"/>
    </w:pPr>
    <w:rPr>
      <w:i/>
      <w:color w:val="FF0000"/>
    </w:rPr>
  </w:style>
  <w:style w:type="paragraph" w:customStyle="1" w:styleId="body35">
    <w:name w:val="body35"/>
    <w:basedOn w:val="Normal"/>
    <w:qFormat/>
    <w:rsid w:val="00760C57"/>
  </w:style>
  <w:style w:type="paragraph" w:customStyle="1" w:styleId="bullets35">
    <w:name w:val="bullets35"/>
    <w:basedOn w:val="ListParagraph"/>
    <w:qFormat/>
    <w:rsid w:val="00760C57"/>
    <w:pPr>
      <w:tabs>
        <w:tab w:val="clear" w:pos="720"/>
        <w:tab w:val="left" w:pos="3600"/>
        <w:tab w:val="left" w:pos="4320"/>
        <w:tab w:val="left" w:pos="5040"/>
        <w:tab w:val="left" w:pos="5760"/>
        <w:tab w:val="left" w:pos="6480"/>
        <w:tab w:val="left" w:pos="7200"/>
        <w:tab w:val="left" w:pos="7920"/>
        <w:tab w:val="left" w:pos="8640"/>
      </w:tabs>
      <w:ind w:hanging="360"/>
    </w:pPr>
    <w:rPr>
      <w:i/>
      <w:color w:val="FF0000"/>
    </w:rPr>
  </w:style>
  <w:style w:type="paragraph" w:customStyle="1" w:styleId="bullets36">
    <w:name w:val="bullets36"/>
    <w:basedOn w:val="ListParagraph"/>
    <w:qFormat/>
    <w:rsid w:val="00760C57"/>
    <w:pPr>
      <w:numPr>
        <w:numId w:val="40"/>
      </w:numPr>
      <w:tabs>
        <w:tab w:val="clear" w:pos="720"/>
        <w:tab w:val="left" w:pos="3600"/>
        <w:tab w:val="left" w:pos="4320"/>
        <w:tab w:val="left" w:pos="5040"/>
        <w:tab w:val="left" w:pos="5760"/>
        <w:tab w:val="left" w:pos="6480"/>
        <w:tab w:val="left" w:pos="7200"/>
        <w:tab w:val="left" w:pos="7920"/>
        <w:tab w:val="left" w:pos="8640"/>
      </w:tabs>
    </w:pPr>
    <w:rPr>
      <w:i/>
      <w:color w:val="FF0000"/>
    </w:rPr>
  </w:style>
  <w:style w:type="paragraph" w:customStyle="1" w:styleId="bullets37">
    <w:name w:val="bullets37"/>
    <w:basedOn w:val="Normal"/>
    <w:qFormat/>
    <w:rsid w:val="00760C57"/>
    <w:pPr>
      <w:numPr>
        <w:numId w:val="37"/>
      </w:numPr>
      <w:tabs>
        <w:tab w:val="clear" w:pos="720"/>
        <w:tab w:val="left" w:pos="3600"/>
        <w:tab w:val="left" w:pos="4320"/>
        <w:tab w:val="left" w:pos="5040"/>
        <w:tab w:val="left" w:pos="5760"/>
        <w:tab w:val="left" w:pos="6480"/>
        <w:tab w:val="left" w:pos="7200"/>
        <w:tab w:val="left" w:pos="7920"/>
        <w:tab w:val="left" w:pos="8640"/>
      </w:tabs>
    </w:pPr>
    <w:rPr>
      <w:i/>
      <w:color w:val="FF0000"/>
    </w:rPr>
  </w:style>
  <w:style w:type="paragraph" w:customStyle="1" w:styleId="bullets38">
    <w:name w:val="bullets38"/>
    <w:basedOn w:val="Normal"/>
    <w:qFormat/>
    <w:rsid w:val="00760C57"/>
    <w:pPr>
      <w:numPr>
        <w:numId w:val="26"/>
      </w:numPr>
      <w:tabs>
        <w:tab w:val="clear" w:pos="1440"/>
        <w:tab w:val="clear" w:pos="2160"/>
        <w:tab w:val="clear" w:pos="2880"/>
      </w:tabs>
      <w:ind w:left="720" w:hanging="360"/>
    </w:pPr>
  </w:style>
  <w:style w:type="paragraph" w:customStyle="1" w:styleId="bullets39">
    <w:name w:val="bullets39"/>
    <w:basedOn w:val="Normal"/>
    <w:qFormat/>
    <w:rsid w:val="00EE08A0"/>
    <w:pPr>
      <w:numPr>
        <w:numId w:val="27"/>
      </w:numPr>
      <w:tabs>
        <w:tab w:val="clear" w:pos="720"/>
        <w:tab w:val="clear" w:pos="1440"/>
        <w:tab w:val="clear" w:pos="2160"/>
        <w:tab w:val="clear" w:pos="2880"/>
      </w:tabs>
      <w:ind w:left="720" w:hanging="360"/>
    </w:pPr>
  </w:style>
  <w:style w:type="paragraph" w:customStyle="1" w:styleId="bullets40">
    <w:name w:val="bullets40"/>
    <w:basedOn w:val="Normal"/>
    <w:qFormat/>
    <w:rsid w:val="00EE08A0"/>
    <w:pPr>
      <w:numPr>
        <w:numId w:val="28"/>
      </w:numPr>
      <w:tabs>
        <w:tab w:val="clear" w:pos="1440"/>
        <w:tab w:val="clear" w:pos="2160"/>
        <w:tab w:val="clear" w:pos="2880"/>
      </w:tabs>
      <w:ind w:left="720" w:hanging="360"/>
    </w:pPr>
  </w:style>
  <w:style w:type="paragraph" w:customStyle="1" w:styleId="bullets41">
    <w:name w:val="bullets41"/>
    <w:basedOn w:val="Normal"/>
    <w:qFormat/>
    <w:rsid w:val="00EE08A0"/>
    <w:pPr>
      <w:tabs>
        <w:tab w:val="clear" w:pos="720"/>
        <w:tab w:val="clear" w:pos="1440"/>
        <w:tab w:val="clear" w:pos="2160"/>
        <w:tab w:val="clear" w:pos="2880"/>
      </w:tabs>
      <w:ind w:left="720" w:hanging="360"/>
    </w:pPr>
  </w:style>
  <w:style w:type="paragraph" w:customStyle="1" w:styleId="bullets42">
    <w:name w:val="bullets42"/>
    <w:basedOn w:val="Normal"/>
    <w:qFormat/>
    <w:rsid w:val="008F44EB"/>
    <w:pPr>
      <w:numPr>
        <w:numId w:val="16"/>
      </w:numPr>
      <w:tabs>
        <w:tab w:val="clear" w:pos="720"/>
        <w:tab w:val="clear" w:pos="1440"/>
        <w:tab w:val="clear" w:pos="2160"/>
        <w:tab w:val="clear" w:pos="2880"/>
      </w:tabs>
      <w:ind w:left="720" w:hanging="360"/>
    </w:pPr>
  </w:style>
  <w:style w:type="paragraph" w:customStyle="1" w:styleId="bullets43">
    <w:name w:val="bullets43"/>
    <w:basedOn w:val="Normal"/>
    <w:qFormat/>
    <w:rsid w:val="008F44EB"/>
    <w:pPr>
      <w:numPr>
        <w:numId w:val="34"/>
      </w:numPr>
    </w:pPr>
  </w:style>
  <w:style w:type="paragraph" w:customStyle="1" w:styleId="bullets44">
    <w:name w:val="bullets44"/>
    <w:basedOn w:val="Normal"/>
    <w:qFormat/>
    <w:rsid w:val="0036684A"/>
    <w:pPr>
      <w:numPr>
        <w:numId w:val="30"/>
      </w:numPr>
      <w:tabs>
        <w:tab w:val="clear" w:pos="720"/>
        <w:tab w:val="clear" w:pos="1440"/>
        <w:tab w:val="clear" w:pos="2160"/>
        <w:tab w:val="clear" w:pos="2880"/>
      </w:tabs>
      <w:autoSpaceDE w:val="0"/>
      <w:autoSpaceDN w:val="0"/>
      <w:adjustRightInd w:val="0"/>
    </w:pPr>
  </w:style>
  <w:style w:type="paragraph" w:customStyle="1" w:styleId="bullets45">
    <w:name w:val="bullets45"/>
    <w:basedOn w:val="Normal"/>
    <w:qFormat/>
    <w:rsid w:val="0036684A"/>
    <w:pPr>
      <w:numPr>
        <w:numId w:val="31"/>
      </w:numPr>
      <w:tabs>
        <w:tab w:val="clear" w:pos="720"/>
        <w:tab w:val="clear" w:pos="1440"/>
        <w:tab w:val="clear" w:pos="2160"/>
        <w:tab w:val="clear" w:pos="2880"/>
      </w:tabs>
      <w:autoSpaceDE w:val="0"/>
      <w:autoSpaceDN w:val="0"/>
      <w:adjustRightInd w:val="0"/>
    </w:pPr>
  </w:style>
  <w:style w:type="paragraph" w:customStyle="1" w:styleId="bullets46">
    <w:name w:val="bullets46"/>
    <w:basedOn w:val="body35"/>
    <w:qFormat/>
    <w:rsid w:val="0036684A"/>
  </w:style>
  <w:style w:type="paragraph" w:customStyle="1" w:styleId="bullets47">
    <w:name w:val="bullets47"/>
    <w:basedOn w:val="Normal"/>
    <w:qFormat/>
    <w:rsid w:val="00A36926"/>
    <w:pPr>
      <w:autoSpaceDE w:val="0"/>
      <w:autoSpaceDN w:val="0"/>
      <w:adjustRightInd w:val="0"/>
      <w:ind w:left="765" w:hanging="360"/>
    </w:pPr>
  </w:style>
  <w:style w:type="paragraph" w:customStyle="1" w:styleId="bullets48">
    <w:name w:val="bullets48"/>
    <w:basedOn w:val="Normal"/>
    <w:qFormat/>
    <w:rsid w:val="00A36926"/>
    <w:pPr>
      <w:numPr>
        <w:numId w:val="35"/>
      </w:numPr>
      <w:tabs>
        <w:tab w:val="clear" w:pos="1440"/>
        <w:tab w:val="clear" w:pos="2160"/>
        <w:tab w:val="clear" w:pos="2880"/>
      </w:tabs>
    </w:pPr>
  </w:style>
  <w:style w:type="paragraph" w:customStyle="1" w:styleId="bullets49">
    <w:name w:val="bullets49"/>
    <w:basedOn w:val="Normal"/>
    <w:qFormat/>
    <w:rsid w:val="00A36926"/>
    <w:pPr>
      <w:numPr>
        <w:numId w:val="32"/>
      </w:numPr>
      <w:tabs>
        <w:tab w:val="clear" w:pos="720"/>
        <w:tab w:val="clear" w:pos="1440"/>
        <w:tab w:val="clear" w:pos="2160"/>
        <w:tab w:val="clear" w:pos="2880"/>
      </w:tabs>
      <w:autoSpaceDE w:val="0"/>
      <w:autoSpaceDN w:val="0"/>
      <w:adjustRightInd w:val="0"/>
    </w:pPr>
  </w:style>
  <w:style w:type="paragraph" w:customStyle="1" w:styleId="bullets50">
    <w:name w:val="bullets50"/>
    <w:basedOn w:val="Normal"/>
    <w:qFormat/>
    <w:rsid w:val="00A36926"/>
    <w:pPr>
      <w:numPr>
        <w:numId w:val="22"/>
      </w:numPr>
      <w:tabs>
        <w:tab w:val="clear" w:pos="1440"/>
        <w:tab w:val="clear" w:pos="2160"/>
        <w:tab w:val="clear" w:pos="2880"/>
      </w:tabs>
      <w:autoSpaceDE w:val="0"/>
      <w:autoSpaceDN w:val="0"/>
      <w:adjustRightInd w:val="0"/>
      <w:ind w:left="720" w:hanging="360"/>
    </w:pPr>
  </w:style>
  <w:style w:type="paragraph" w:customStyle="1" w:styleId="Header11">
    <w:name w:val="Header11"/>
    <w:basedOn w:val="Heading2"/>
    <w:qFormat/>
    <w:rsid w:val="00CA439B"/>
  </w:style>
  <w:style w:type="paragraph" w:customStyle="1" w:styleId="Header12">
    <w:name w:val="Header12"/>
    <w:basedOn w:val="Header"/>
    <w:qFormat/>
    <w:rsid w:val="00CA439B"/>
    <w:pPr>
      <w:jc w:val="center"/>
    </w:pPr>
  </w:style>
  <w:style w:type="paragraph" w:customStyle="1" w:styleId="body36">
    <w:name w:val="body36"/>
    <w:basedOn w:val="Normal"/>
    <w:qFormat/>
    <w:rsid w:val="00CA439B"/>
    <w:pPr>
      <w:jc w:val="center"/>
    </w:pPr>
  </w:style>
  <w:style w:type="paragraph" w:customStyle="1" w:styleId="Header13">
    <w:name w:val="Header13"/>
    <w:basedOn w:val="Heading2"/>
    <w:qFormat/>
    <w:rsid w:val="00D81BD5"/>
    <w:pPr>
      <w:tabs>
        <w:tab w:val="clear" w:pos="720"/>
        <w:tab w:val="clear" w:pos="1440"/>
        <w:tab w:val="clear" w:pos="2160"/>
        <w:tab w:val="clear" w:pos="2880"/>
        <w:tab w:val="clear" w:pos="8640"/>
      </w:tabs>
    </w:pPr>
  </w:style>
  <w:style w:type="paragraph" w:customStyle="1" w:styleId="body37">
    <w:name w:val="body37"/>
    <w:basedOn w:val="Header13"/>
    <w:qFormat/>
    <w:rsid w:val="00F13668"/>
    <w:rPr>
      <w:b w:val="0"/>
      <w:sz w:val="24"/>
    </w:rPr>
  </w:style>
  <w:style w:type="paragraph" w:customStyle="1" w:styleId="Table5">
    <w:name w:val="Table5"/>
    <w:basedOn w:val="Normal"/>
    <w:qFormat/>
    <w:rsid w:val="003D1E9A"/>
    <w:rPr>
      <w:rFonts w:ascii="Arial" w:hAnsi="Arial" w:cs="Arial"/>
      <w:sz w:val="22"/>
      <w:szCs w:val="22"/>
    </w:rPr>
  </w:style>
  <w:style w:type="paragraph" w:customStyle="1" w:styleId="Table6">
    <w:name w:val="Table6"/>
    <w:basedOn w:val="Table4"/>
    <w:qFormat/>
    <w:rsid w:val="00523508"/>
  </w:style>
  <w:style w:type="paragraph" w:customStyle="1" w:styleId="Table7">
    <w:name w:val="Table7"/>
    <w:basedOn w:val="Table5"/>
    <w:qFormat/>
    <w:rsid w:val="00523508"/>
  </w:style>
  <w:style w:type="paragraph" w:customStyle="1" w:styleId="Table8">
    <w:name w:val="Table8"/>
    <w:basedOn w:val="Normal"/>
    <w:qFormat/>
    <w:rsid w:val="00533A8D"/>
    <w:rPr>
      <w:b/>
    </w:rPr>
  </w:style>
  <w:style w:type="paragraph" w:customStyle="1" w:styleId="bullets51">
    <w:name w:val="bullets51"/>
    <w:basedOn w:val="Normal"/>
    <w:qFormat/>
    <w:rsid w:val="003C23DE"/>
    <w:pPr>
      <w:numPr>
        <w:numId w:val="33"/>
      </w:numPr>
      <w:tabs>
        <w:tab w:val="clear" w:pos="1440"/>
        <w:tab w:val="clear" w:pos="2160"/>
        <w:tab w:val="clear" w:pos="2880"/>
      </w:tabs>
    </w:pPr>
  </w:style>
  <w:style w:type="paragraph" w:styleId="NoSpacing">
    <w:name w:val="No Spacing"/>
    <w:uiPriority w:val="1"/>
    <w:qFormat/>
    <w:rsid w:val="00E7596D"/>
    <w:pPr>
      <w:tabs>
        <w:tab w:val="left" w:pos="720"/>
        <w:tab w:val="left" w:pos="1440"/>
        <w:tab w:val="left" w:pos="2160"/>
        <w:tab w:val="left" w:pos="2880"/>
      </w:tabs>
    </w:pPr>
    <w:rPr>
      <w:sz w:val="24"/>
      <w:szCs w:val="24"/>
    </w:rPr>
  </w:style>
  <w:style w:type="character" w:styleId="UnresolvedMention">
    <w:name w:val="Unresolved Mention"/>
    <w:basedOn w:val="DefaultParagraphFont"/>
    <w:uiPriority w:val="99"/>
    <w:semiHidden/>
    <w:unhideWhenUsed/>
    <w:rsid w:val="00792E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7461395">
      <w:bodyDiv w:val="1"/>
      <w:marLeft w:val="0"/>
      <w:marRight w:val="0"/>
      <w:marTop w:val="0"/>
      <w:marBottom w:val="0"/>
      <w:divBdr>
        <w:top w:val="none" w:sz="0" w:space="0" w:color="auto"/>
        <w:left w:val="none" w:sz="0" w:space="0" w:color="auto"/>
        <w:bottom w:val="none" w:sz="0" w:space="0" w:color="auto"/>
        <w:right w:val="none" w:sz="0" w:space="0" w:color="auto"/>
      </w:divBdr>
    </w:div>
    <w:div w:id="639961517">
      <w:bodyDiv w:val="1"/>
      <w:marLeft w:val="0"/>
      <w:marRight w:val="0"/>
      <w:marTop w:val="0"/>
      <w:marBottom w:val="0"/>
      <w:divBdr>
        <w:top w:val="none" w:sz="0" w:space="0" w:color="auto"/>
        <w:left w:val="none" w:sz="0" w:space="0" w:color="auto"/>
        <w:bottom w:val="none" w:sz="0" w:space="0" w:color="auto"/>
        <w:right w:val="none" w:sz="0" w:space="0" w:color="auto"/>
      </w:divBdr>
      <w:divsChild>
        <w:div w:id="162017373">
          <w:marLeft w:val="0"/>
          <w:marRight w:val="0"/>
          <w:marTop w:val="0"/>
          <w:marBottom w:val="0"/>
          <w:divBdr>
            <w:top w:val="none" w:sz="0" w:space="0" w:color="auto"/>
            <w:left w:val="none" w:sz="0" w:space="0" w:color="auto"/>
            <w:bottom w:val="none" w:sz="0" w:space="0" w:color="auto"/>
            <w:right w:val="none" w:sz="0" w:space="0" w:color="auto"/>
          </w:divBdr>
        </w:div>
        <w:div w:id="218055327">
          <w:marLeft w:val="0"/>
          <w:marRight w:val="0"/>
          <w:marTop w:val="0"/>
          <w:marBottom w:val="0"/>
          <w:divBdr>
            <w:top w:val="none" w:sz="0" w:space="0" w:color="auto"/>
            <w:left w:val="none" w:sz="0" w:space="0" w:color="auto"/>
            <w:bottom w:val="none" w:sz="0" w:space="0" w:color="auto"/>
            <w:right w:val="none" w:sz="0" w:space="0" w:color="auto"/>
          </w:divBdr>
        </w:div>
        <w:div w:id="271058961">
          <w:marLeft w:val="0"/>
          <w:marRight w:val="0"/>
          <w:marTop w:val="0"/>
          <w:marBottom w:val="0"/>
          <w:divBdr>
            <w:top w:val="none" w:sz="0" w:space="0" w:color="auto"/>
            <w:left w:val="none" w:sz="0" w:space="0" w:color="auto"/>
            <w:bottom w:val="none" w:sz="0" w:space="0" w:color="auto"/>
            <w:right w:val="none" w:sz="0" w:space="0" w:color="auto"/>
          </w:divBdr>
        </w:div>
        <w:div w:id="534542348">
          <w:marLeft w:val="0"/>
          <w:marRight w:val="0"/>
          <w:marTop w:val="0"/>
          <w:marBottom w:val="0"/>
          <w:divBdr>
            <w:top w:val="none" w:sz="0" w:space="0" w:color="auto"/>
            <w:left w:val="none" w:sz="0" w:space="0" w:color="auto"/>
            <w:bottom w:val="none" w:sz="0" w:space="0" w:color="auto"/>
            <w:right w:val="none" w:sz="0" w:space="0" w:color="auto"/>
          </w:divBdr>
        </w:div>
        <w:div w:id="559176321">
          <w:marLeft w:val="0"/>
          <w:marRight w:val="0"/>
          <w:marTop w:val="0"/>
          <w:marBottom w:val="0"/>
          <w:divBdr>
            <w:top w:val="none" w:sz="0" w:space="0" w:color="auto"/>
            <w:left w:val="none" w:sz="0" w:space="0" w:color="auto"/>
            <w:bottom w:val="none" w:sz="0" w:space="0" w:color="auto"/>
            <w:right w:val="none" w:sz="0" w:space="0" w:color="auto"/>
          </w:divBdr>
          <w:divsChild>
            <w:div w:id="1732656912">
              <w:marLeft w:val="0"/>
              <w:marRight w:val="0"/>
              <w:marTop w:val="0"/>
              <w:marBottom w:val="0"/>
              <w:divBdr>
                <w:top w:val="none" w:sz="0" w:space="0" w:color="auto"/>
                <w:left w:val="none" w:sz="0" w:space="0" w:color="auto"/>
                <w:bottom w:val="none" w:sz="0" w:space="0" w:color="auto"/>
                <w:right w:val="none" w:sz="0" w:space="0" w:color="auto"/>
              </w:divBdr>
            </w:div>
            <w:div w:id="1806580761">
              <w:marLeft w:val="0"/>
              <w:marRight w:val="0"/>
              <w:marTop w:val="0"/>
              <w:marBottom w:val="0"/>
              <w:divBdr>
                <w:top w:val="none" w:sz="0" w:space="0" w:color="auto"/>
                <w:left w:val="none" w:sz="0" w:space="0" w:color="auto"/>
                <w:bottom w:val="none" w:sz="0" w:space="0" w:color="auto"/>
                <w:right w:val="none" w:sz="0" w:space="0" w:color="auto"/>
              </w:divBdr>
              <w:divsChild>
                <w:div w:id="734163241">
                  <w:marLeft w:val="0"/>
                  <w:marRight w:val="0"/>
                  <w:marTop w:val="0"/>
                  <w:marBottom w:val="0"/>
                  <w:divBdr>
                    <w:top w:val="none" w:sz="0" w:space="0" w:color="auto"/>
                    <w:left w:val="none" w:sz="0" w:space="0" w:color="auto"/>
                    <w:bottom w:val="none" w:sz="0" w:space="0" w:color="auto"/>
                    <w:right w:val="none" w:sz="0" w:space="0" w:color="auto"/>
                  </w:divBdr>
                  <w:divsChild>
                    <w:div w:id="1095054497">
                      <w:marLeft w:val="0"/>
                      <w:marRight w:val="0"/>
                      <w:marTop w:val="0"/>
                      <w:marBottom w:val="0"/>
                      <w:divBdr>
                        <w:top w:val="none" w:sz="0" w:space="0" w:color="auto"/>
                        <w:left w:val="none" w:sz="0" w:space="0" w:color="auto"/>
                        <w:bottom w:val="none" w:sz="0" w:space="0" w:color="auto"/>
                        <w:right w:val="none" w:sz="0" w:space="0" w:color="auto"/>
                      </w:divBdr>
                      <w:divsChild>
                        <w:div w:id="196896414">
                          <w:marLeft w:val="0"/>
                          <w:marRight w:val="0"/>
                          <w:marTop w:val="0"/>
                          <w:marBottom w:val="0"/>
                          <w:divBdr>
                            <w:top w:val="none" w:sz="0" w:space="0" w:color="auto"/>
                            <w:left w:val="none" w:sz="0" w:space="0" w:color="auto"/>
                            <w:bottom w:val="none" w:sz="0" w:space="0" w:color="auto"/>
                            <w:right w:val="none" w:sz="0" w:space="0" w:color="auto"/>
                          </w:divBdr>
                        </w:div>
                        <w:div w:id="2016302514">
                          <w:marLeft w:val="0"/>
                          <w:marRight w:val="0"/>
                          <w:marTop w:val="0"/>
                          <w:marBottom w:val="0"/>
                          <w:divBdr>
                            <w:top w:val="none" w:sz="0" w:space="0" w:color="auto"/>
                            <w:left w:val="none" w:sz="0" w:space="0" w:color="auto"/>
                            <w:bottom w:val="none" w:sz="0" w:space="0" w:color="auto"/>
                            <w:right w:val="none" w:sz="0" w:space="0" w:color="auto"/>
                          </w:divBdr>
                          <w:divsChild>
                            <w:div w:id="133331076">
                              <w:marLeft w:val="0"/>
                              <w:marRight w:val="0"/>
                              <w:marTop w:val="0"/>
                              <w:marBottom w:val="0"/>
                              <w:divBdr>
                                <w:top w:val="none" w:sz="0" w:space="0" w:color="auto"/>
                                <w:left w:val="none" w:sz="0" w:space="0" w:color="auto"/>
                                <w:bottom w:val="none" w:sz="0" w:space="0" w:color="auto"/>
                                <w:right w:val="none" w:sz="0" w:space="0" w:color="auto"/>
                              </w:divBdr>
                            </w:div>
                            <w:div w:id="269052188">
                              <w:marLeft w:val="0"/>
                              <w:marRight w:val="0"/>
                              <w:marTop w:val="0"/>
                              <w:marBottom w:val="0"/>
                              <w:divBdr>
                                <w:top w:val="none" w:sz="0" w:space="0" w:color="auto"/>
                                <w:left w:val="none" w:sz="0" w:space="0" w:color="auto"/>
                                <w:bottom w:val="none" w:sz="0" w:space="0" w:color="auto"/>
                                <w:right w:val="none" w:sz="0" w:space="0" w:color="auto"/>
                              </w:divBdr>
                            </w:div>
                            <w:div w:id="988053282">
                              <w:marLeft w:val="0"/>
                              <w:marRight w:val="0"/>
                              <w:marTop w:val="0"/>
                              <w:marBottom w:val="0"/>
                              <w:divBdr>
                                <w:top w:val="none" w:sz="0" w:space="0" w:color="auto"/>
                                <w:left w:val="none" w:sz="0" w:space="0" w:color="auto"/>
                                <w:bottom w:val="none" w:sz="0" w:space="0" w:color="auto"/>
                                <w:right w:val="none" w:sz="0" w:space="0" w:color="auto"/>
                              </w:divBdr>
                            </w:div>
                            <w:div w:id="1270355259">
                              <w:marLeft w:val="0"/>
                              <w:marRight w:val="0"/>
                              <w:marTop w:val="0"/>
                              <w:marBottom w:val="0"/>
                              <w:divBdr>
                                <w:top w:val="none" w:sz="0" w:space="0" w:color="auto"/>
                                <w:left w:val="none" w:sz="0" w:space="0" w:color="auto"/>
                                <w:bottom w:val="none" w:sz="0" w:space="0" w:color="auto"/>
                                <w:right w:val="none" w:sz="0" w:space="0" w:color="auto"/>
                              </w:divBdr>
                            </w:div>
                            <w:div w:id="1616519167">
                              <w:marLeft w:val="0"/>
                              <w:marRight w:val="0"/>
                              <w:marTop w:val="0"/>
                              <w:marBottom w:val="0"/>
                              <w:divBdr>
                                <w:top w:val="none" w:sz="0" w:space="0" w:color="auto"/>
                                <w:left w:val="none" w:sz="0" w:space="0" w:color="auto"/>
                                <w:bottom w:val="none" w:sz="0" w:space="0" w:color="auto"/>
                                <w:right w:val="none" w:sz="0" w:space="0" w:color="auto"/>
                              </w:divBdr>
                              <w:divsChild>
                                <w:div w:id="678967993">
                                  <w:marLeft w:val="0"/>
                                  <w:marRight w:val="0"/>
                                  <w:marTop w:val="0"/>
                                  <w:marBottom w:val="0"/>
                                  <w:divBdr>
                                    <w:top w:val="none" w:sz="0" w:space="0" w:color="auto"/>
                                    <w:left w:val="none" w:sz="0" w:space="0" w:color="auto"/>
                                    <w:bottom w:val="none" w:sz="0" w:space="0" w:color="auto"/>
                                    <w:right w:val="none" w:sz="0" w:space="0" w:color="auto"/>
                                  </w:divBdr>
                                  <w:divsChild>
                                    <w:div w:id="1081754246">
                                      <w:marLeft w:val="0"/>
                                      <w:marRight w:val="0"/>
                                      <w:marTop w:val="0"/>
                                      <w:marBottom w:val="0"/>
                                      <w:divBdr>
                                        <w:top w:val="none" w:sz="0" w:space="0" w:color="auto"/>
                                        <w:left w:val="none" w:sz="0" w:space="0" w:color="auto"/>
                                        <w:bottom w:val="none" w:sz="0" w:space="0" w:color="auto"/>
                                        <w:right w:val="none" w:sz="0" w:space="0" w:color="auto"/>
                                      </w:divBdr>
                                      <w:divsChild>
                                        <w:div w:id="231742255">
                                          <w:marLeft w:val="0"/>
                                          <w:marRight w:val="0"/>
                                          <w:marTop w:val="0"/>
                                          <w:marBottom w:val="0"/>
                                          <w:divBdr>
                                            <w:top w:val="none" w:sz="0" w:space="0" w:color="auto"/>
                                            <w:left w:val="none" w:sz="0" w:space="0" w:color="auto"/>
                                            <w:bottom w:val="none" w:sz="0" w:space="0" w:color="auto"/>
                                            <w:right w:val="none" w:sz="0" w:space="0" w:color="auto"/>
                                          </w:divBdr>
                                        </w:div>
                                        <w:div w:id="310257923">
                                          <w:marLeft w:val="0"/>
                                          <w:marRight w:val="0"/>
                                          <w:marTop w:val="0"/>
                                          <w:marBottom w:val="0"/>
                                          <w:divBdr>
                                            <w:top w:val="none" w:sz="0" w:space="0" w:color="auto"/>
                                            <w:left w:val="none" w:sz="0" w:space="0" w:color="auto"/>
                                            <w:bottom w:val="none" w:sz="0" w:space="0" w:color="auto"/>
                                            <w:right w:val="none" w:sz="0" w:space="0" w:color="auto"/>
                                          </w:divBdr>
                                        </w:div>
                                        <w:div w:id="1500388298">
                                          <w:marLeft w:val="0"/>
                                          <w:marRight w:val="0"/>
                                          <w:marTop w:val="0"/>
                                          <w:marBottom w:val="0"/>
                                          <w:divBdr>
                                            <w:top w:val="none" w:sz="0" w:space="0" w:color="auto"/>
                                            <w:left w:val="none" w:sz="0" w:space="0" w:color="auto"/>
                                            <w:bottom w:val="none" w:sz="0" w:space="0" w:color="auto"/>
                                            <w:right w:val="none" w:sz="0" w:space="0" w:color="auto"/>
                                          </w:divBdr>
                                        </w:div>
                                        <w:div w:id="1754087387">
                                          <w:marLeft w:val="0"/>
                                          <w:marRight w:val="0"/>
                                          <w:marTop w:val="0"/>
                                          <w:marBottom w:val="0"/>
                                          <w:divBdr>
                                            <w:top w:val="none" w:sz="0" w:space="0" w:color="auto"/>
                                            <w:left w:val="none" w:sz="0" w:space="0" w:color="auto"/>
                                            <w:bottom w:val="none" w:sz="0" w:space="0" w:color="auto"/>
                                            <w:right w:val="none" w:sz="0" w:space="0" w:color="auto"/>
                                          </w:divBdr>
                                        </w:div>
                                        <w:div w:id="190849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393300">
                                  <w:marLeft w:val="0"/>
                                  <w:marRight w:val="0"/>
                                  <w:marTop w:val="0"/>
                                  <w:marBottom w:val="0"/>
                                  <w:divBdr>
                                    <w:top w:val="none" w:sz="0" w:space="0" w:color="auto"/>
                                    <w:left w:val="none" w:sz="0" w:space="0" w:color="auto"/>
                                    <w:bottom w:val="none" w:sz="0" w:space="0" w:color="auto"/>
                                    <w:right w:val="none" w:sz="0" w:space="0" w:color="auto"/>
                                  </w:divBdr>
                                </w:div>
                                <w:div w:id="1275021621">
                                  <w:marLeft w:val="0"/>
                                  <w:marRight w:val="0"/>
                                  <w:marTop w:val="0"/>
                                  <w:marBottom w:val="0"/>
                                  <w:divBdr>
                                    <w:top w:val="none" w:sz="0" w:space="0" w:color="auto"/>
                                    <w:left w:val="none" w:sz="0" w:space="0" w:color="auto"/>
                                    <w:bottom w:val="none" w:sz="0" w:space="0" w:color="auto"/>
                                    <w:right w:val="none" w:sz="0" w:space="0" w:color="auto"/>
                                  </w:divBdr>
                                </w:div>
                                <w:div w:id="1511722634">
                                  <w:marLeft w:val="0"/>
                                  <w:marRight w:val="0"/>
                                  <w:marTop w:val="0"/>
                                  <w:marBottom w:val="0"/>
                                  <w:divBdr>
                                    <w:top w:val="none" w:sz="0" w:space="0" w:color="auto"/>
                                    <w:left w:val="none" w:sz="0" w:space="0" w:color="auto"/>
                                    <w:bottom w:val="none" w:sz="0" w:space="0" w:color="auto"/>
                                    <w:right w:val="none" w:sz="0" w:space="0" w:color="auto"/>
                                  </w:divBdr>
                                </w:div>
                                <w:div w:id="1519002238">
                                  <w:marLeft w:val="0"/>
                                  <w:marRight w:val="0"/>
                                  <w:marTop w:val="0"/>
                                  <w:marBottom w:val="0"/>
                                  <w:divBdr>
                                    <w:top w:val="none" w:sz="0" w:space="0" w:color="auto"/>
                                    <w:left w:val="none" w:sz="0" w:space="0" w:color="auto"/>
                                    <w:bottom w:val="none" w:sz="0" w:space="0" w:color="auto"/>
                                    <w:right w:val="none" w:sz="0" w:space="0" w:color="auto"/>
                                  </w:divBdr>
                                </w:div>
                                <w:div w:id="1627542358">
                                  <w:marLeft w:val="0"/>
                                  <w:marRight w:val="0"/>
                                  <w:marTop w:val="0"/>
                                  <w:marBottom w:val="0"/>
                                  <w:divBdr>
                                    <w:top w:val="none" w:sz="0" w:space="0" w:color="auto"/>
                                    <w:left w:val="none" w:sz="0" w:space="0" w:color="auto"/>
                                    <w:bottom w:val="none" w:sz="0" w:space="0" w:color="auto"/>
                                    <w:right w:val="none" w:sz="0" w:space="0" w:color="auto"/>
                                  </w:divBdr>
                                </w:div>
                                <w:div w:id="1708606908">
                                  <w:marLeft w:val="0"/>
                                  <w:marRight w:val="0"/>
                                  <w:marTop w:val="0"/>
                                  <w:marBottom w:val="0"/>
                                  <w:divBdr>
                                    <w:top w:val="none" w:sz="0" w:space="0" w:color="auto"/>
                                    <w:left w:val="none" w:sz="0" w:space="0" w:color="auto"/>
                                    <w:bottom w:val="none" w:sz="0" w:space="0" w:color="auto"/>
                                    <w:right w:val="none" w:sz="0" w:space="0" w:color="auto"/>
                                  </w:divBdr>
                                </w:div>
                                <w:div w:id="1945722976">
                                  <w:marLeft w:val="0"/>
                                  <w:marRight w:val="0"/>
                                  <w:marTop w:val="0"/>
                                  <w:marBottom w:val="0"/>
                                  <w:divBdr>
                                    <w:top w:val="none" w:sz="0" w:space="0" w:color="auto"/>
                                    <w:left w:val="none" w:sz="0" w:space="0" w:color="auto"/>
                                    <w:bottom w:val="none" w:sz="0" w:space="0" w:color="auto"/>
                                    <w:right w:val="none" w:sz="0" w:space="0" w:color="auto"/>
                                  </w:divBdr>
                                </w:div>
                              </w:divsChild>
                            </w:div>
                            <w:div w:id="1769160630">
                              <w:marLeft w:val="0"/>
                              <w:marRight w:val="0"/>
                              <w:marTop w:val="0"/>
                              <w:marBottom w:val="0"/>
                              <w:divBdr>
                                <w:top w:val="none" w:sz="0" w:space="0" w:color="auto"/>
                                <w:left w:val="none" w:sz="0" w:space="0" w:color="auto"/>
                                <w:bottom w:val="none" w:sz="0" w:space="0" w:color="auto"/>
                                <w:right w:val="none" w:sz="0" w:space="0" w:color="auto"/>
                              </w:divBdr>
                            </w:div>
                            <w:div w:id="1883593903">
                              <w:marLeft w:val="0"/>
                              <w:marRight w:val="0"/>
                              <w:marTop w:val="0"/>
                              <w:marBottom w:val="0"/>
                              <w:divBdr>
                                <w:top w:val="none" w:sz="0" w:space="0" w:color="auto"/>
                                <w:left w:val="none" w:sz="0" w:space="0" w:color="auto"/>
                                <w:bottom w:val="none" w:sz="0" w:space="0" w:color="auto"/>
                                <w:right w:val="none" w:sz="0" w:space="0" w:color="auto"/>
                              </w:divBdr>
                            </w:div>
                            <w:div w:id="191262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487390">
                  <w:marLeft w:val="0"/>
                  <w:marRight w:val="0"/>
                  <w:marTop w:val="0"/>
                  <w:marBottom w:val="0"/>
                  <w:divBdr>
                    <w:top w:val="none" w:sz="0" w:space="0" w:color="auto"/>
                    <w:left w:val="none" w:sz="0" w:space="0" w:color="auto"/>
                    <w:bottom w:val="none" w:sz="0" w:space="0" w:color="auto"/>
                    <w:right w:val="none" w:sz="0" w:space="0" w:color="auto"/>
                  </w:divBdr>
                </w:div>
                <w:div w:id="1168442207">
                  <w:marLeft w:val="0"/>
                  <w:marRight w:val="0"/>
                  <w:marTop w:val="0"/>
                  <w:marBottom w:val="0"/>
                  <w:divBdr>
                    <w:top w:val="none" w:sz="0" w:space="0" w:color="auto"/>
                    <w:left w:val="none" w:sz="0" w:space="0" w:color="auto"/>
                    <w:bottom w:val="none" w:sz="0" w:space="0" w:color="auto"/>
                    <w:right w:val="none" w:sz="0" w:space="0" w:color="auto"/>
                  </w:divBdr>
                </w:div>
                <w:div w:id="1198278225">
                  <w:marLeft w:val="0"/>
                  <w:marRight w:val="0"/>
                  <w:marTop w:val="0"/>
                  <w:marBottom w:val="0"/>
                  <w:divBdr>
                    <w:top w:val="none" w:sz="0" w:space="0" w:color="auto"/>
                    <w:left w:val="none" w:sz="0" w:space="0" w:color="auto"/>
                    <w:bottom w:val="none" w:sz="0" w:space="0" w:color="auto"/>
                    <w:right w:val="none" w:sz="0" w:space="0" w:color="auto"/>
                  </w:divBdr>
                </w:div>
                <w:div w:id="1412695350">
                  <w:marLeft w:val="0"/>
                  <w:marRight w:val="0"/>
                  <w:marTop w:val="0"/>
                  <w:marBottom w:val="0"/>
                  <w:divBdr>
                    <w:top w:val="none" w:sz="0" w:space="0" w:color="auto"/>
                    <w:left w:val="none" w:sz="0" w:space="0" w:color="auto"/>
                    <w:bottom w:val="none" w:sz="0" w:space="0" w:color="auto"/>
                    <w:right w:val="none" w:sz="0" w:space="0" w:color="auto"/>
                  </w:divBdr>
                </w:div>
                <w:div w:id="1760368710">
                  <w:marLeft w:val="0"/>
                  <w:marRight w:val="0"/>
                  <w:marTop w:val="0"/>
                  <w:marBottom w:val="0"/>
                  <w:divBdr>
                    <w:top w:val="none" w:sz="0" w:space="0" w:color="auto"/>
                    <w:left w:val="none" w:sz="0" w:space="0" w:color="auto"/>
                    <w:bottom w:val="none" w:sz="0" w:space="0" w:color="auto"/>
                    <w:right w:val="none" w:sz="0" w:space="0" w:color="auto"/>
                  </w:divBdr>
                </w:div>
                <w:div w:id="190409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842997">
          <w:marLeft w:val="0"/>
          <w:marRight w:val="0"/>
          <w:marTop w:val="0"/>
          <w:marBottom w:val="0"/>
          <w:divBdr>
            <w:top w:val="none" w:sz="0" w:space="0" w:color="auto"/>
            <w:left w:val="none" w:sz="0" w:space="0" w:color="auto"/>
            <w:bottom w:val="none" w:sz="0" w:space="0" w:color="auto"/>
            <w:right w:val="none" w:sz="0" w:space="0" w:color="auto"/>
          </w:divBdr>
        </w:div>
        <w:div w:id="1634016629">
          <w:marLeft w:val="0"/>
          <w:marRight w:val="0"/>
          <w:marTop w:val="0"/>
          <w:marBottom w:val="0"/>
          <w:divBdr>
            <w:top w:val="none" w:sz="0" w:space="0" w:color="auto"/>
            <w:left w:val="none" w:sz="0" w:space="0" w:color="auto"/>
            <w:bottom w:val="none" w:sz="0" w:space="0" w:color="auto"/>
            <w:right w:val="none" w:sz="0" w:space="0" w:color="auto"/>
          </w:divBdr>
        </w:div>
        <w:div w:id="1923294803">
          <w:marLeft w:val="0"/>
          <w:marRight w:val="0"/>
          <w:marTop w:val="0"/>
          <w:marBottom w:val="0"/>
          <w:divBdr>
            <w:top w:val="none" w:sz="0" w:space="0" w:color="auto"/>
            <w:left w:val="none" w:sz="0" w:space="0" w:color="auto"/>
            <w:bottom w:val="none" w:sz="0" w:space="0" w:color="auto"/>
            <w:right w:val="none" w:sz="0" w:space="0" w:color="auto"/>
          </w:divBdr>
        </w:div>
        <w:div w:id="1976793780">
          <w:marLeft w:val="0"/>
          <w:marRight w:val="0"/>
          <w:marTop w:val="0"/>
          <w:marBottom w:val="0"/>
          <w:divBdr>
            <w:top w:val="none" w:sz="0" w:space="0" w:color="auto"/>
            <w:left w:val="none" w:sz="0" w:space="0" w:color="auto"/>
            <w:bottom w:val="none" w:sz="0" w:space="0" w:color="auto"/>
            <w:right w:val="none" w:sz="0" w:space="0" w:color="auto"/>
          </w:divBdr>
        </w:div>
      </w:divsChild>
    </w:div>
    <w:div w:id="645820969">
      <w:bodyDiv w:val="1"/>
      <w:marLeft w:val="0"/>
      <w:marRight w:val="0"/>
      <w:marTop w:val="0"/>
      <w:marBottom w:val="0"/>
      <w:divBdr>
        <w:top w:val="none" w:sz="0" w:space="0" w:color="auto"/>
        <w:left w:val="none" w:sz="0" w:space="0" w:color="auto"/>
        <w:bottom w:val="none" w:sz="0" w:space="0" w:color="auto"/>
        <w:right w:val="none" w:sz="0" w:space="0" w:color="auto"/>
      </w:divBdr>
    </w:div>
    <w:div w:id="713194348">
      <w:bodyDiv w:val="1"/>
      <w:marLeft w:val="0"/>
      <w:marRight w:val="0"/>
      <w:marTop w:val="0"/>
      <w:marBottom w:val="0"/>
      <w:divBdr>
        <w:top w:val="none" w:sz="0" w:space="0" w:color="auto"/>
        <w:left w:val="none" w:sz="0" w:space="0" w:color="auto"/>
        <w:bottom w:val="none" w:sz="0" w:space="0" w:color="auto"/>
        <w:right w:val="none" w:sz="0" w:space="0" w:color="auto"/>
      </w:divBdr>
    </w:div>
    <w:div w:id="758646514">
      <w:bodyDiv w:val="1"/>
      <w:marLeft w:val="0"/>
      <w:marRight w:val="0"/>
      <w:marTop w:val="0"/>
      <w:marBottom w:val="0"/>
      <w:divBdr>
        <w:top w:val="none" w:sz="0" w:space="0" w:color="auto"/>
        <w:left w:val="none" w:sz="0" w:space="0" w:color="auto"/>
        <w:bottom w:val="none" w:sz="0" w:space="0" w:color="auto"/>
        <w:right w:val="none" w:sz="0" w:space="0" w:color="auto"/>
      </w:divBdr>
      <w:divsChild>
        <w:div w:id="423957053">
          <w:marLeft w:val="0"/>
          <w:marRight w:val="0"/>
          <w:marTop w:val="0"/>
          <w:marBottom w:val="0"/>
          <w:divBdr>
            <w:top w:val="none" w:sz="0" w:space="0" w:color="auto"/>
            <w:left w:val="none" w:sz="0" w:space="0" w:color="auto"/>
            <w:bottom w:val="none" w:sz="0" w:space="0" w:color="auto"/>
            <w:right w:val="none" w:sz="0" w:space="0" w:color="auto"/>
          </w:divBdr>
        </w:div>
      </w:divsChild>
    </w:div>
    <w:div w:id="856308921">
      <w:bodyDiv w:val="1"/>
      <w:marLeft w:val="0"/>
      <w:marRight w:val="0"/>
      <w:marTop w:val="0"/>
      <w:marBottom w:val="0"/>
      <w:divBdr>
        <w:top w:val="none" w:sz="0" w:space="0" w:color="auto"/>
        <w:left w:val="none" w:sz="0" w:space="0" w:color="auto"/>
        <w:bottom w:val="none" w:sz="0" w:space="0" w:color="auto"/>
        <w:right w:val="none" w:sz="0" w:space="0" w:color="auto"/>
      </w:divBdr>
    </w:div>
    <w:div w:id="1127167845">
      <w:bodyDiv w:val="1"/>
      <w:marLeft w:val="0"/>
      <w:marRight w:val="0"/>
      <w:marTop w:val="0"/>
      <w:marBottom w:val="0"/>
      <w:divBdr>
        <w:top w:val="none" w:sz="0" w:space="0" w:color="auto"/>
        <w:left w:val="none" w:sz="0" w:space="0" w:color="auto"/>
        <w:bottom w:val="none" w:sz="0" w:space="0" w:color="auto"/>
        <w:right w:val="none" w:sz="0" w:space="0" w:color="auto"/>
      </w:divBdr>
    </w:div>
    <w:div w:id="1344431259">
      <w:bodyDiv w:val="1"/>
      <w:marLeft w:val="0"/>
      <w:marRight w:val="0"/>
      <w:marTop w:val="0"/>
      <w:marBottom w:val="0"/>
      <w:divBdr>
        <w:top w:val="none" w:sz="0" w:space="0" w:color="auto"/>
        <w:left w:val="none" w:sz="0" w:space="0" w:color="auto"/>
        <w:bottom w:val="none" w:sz="0" w:space="0" w:color="auto"/>
        <w:right w:val="none" w:sz="0" w:space="0" w:color="auto"/>
      </w:divBdr>
    </w:div>
    <w:div w:id="1345595379">
      <w:bodyDiv w:val="1"/>
      <w:marLeft w:val="0"/>
      <w:marRight w:val="0"/>
      <w:marTop w:val="0"/>
      <w:marBottom w:val="0"/>
      <w:divBdr>
        <w:top w:val="none" w:sz="0" w:space="0" w:color="auto"/>
        <w:left w:val="none" w:sz="0" w:space="0" w:color="auto"/>
        <w:bottom w:val="none" w:sz="0" w:space="0" w:color="auto"/>
        <w:right w:val="none" w:sz="0" w:space="0" w:color="auto"/>
      </w:divBdr>
    </w:div>
    <w:div w:id="1464808299">
      <w:bodyDiv w:val="1"/>
      <w:marLeft w:val="0"/>
      <w:marRight w:val="0"/>
      <w:marTop w:val="0"/>
      <w:marBottom w:val="0"/>
      <w:divBdr>
        <w:top w:val="none" w:sz="0" w:space="0" w:color="auto"/>
        <w:left w:val="none" w:sz="0" w:space="0" w:color="auto"/>
        <w:bottom w:val="none" w:sz="0" w:space="0" w:color="auto"/>
        <w:right w:val="none" w:sz="0" w:space="0" w:color="auto"/>
      </w:divBdr>
    </w:div>
    <w:div w:id="1509056426">
      <w:bodyDiv w:val="1"/>
      <w:marLeft w:val="0"/>
      <w:marRight w:val="0"/>
      <w:marTop w:val="0"/>
      <w:marBottom w:val="0"/>
      <w:divBdr>
        <w:top w:val="none" w:sz="0" w:space="0" w:color="auto"/>
        <w:left w:val="none" w:sz="0" w:space="0" w:color="auto"/>
        <w:bottom w:val="none" w:sz="0" w:space="0" w:color="auto"/>
        <w:right w:val="none" w:sz="0" w:space="0" w:color="auto"/>
      </w:divBdr>
    </w:div>
    <w:div w:id="1605991471">
      <w:bodyDiv w:val="1"/>
      <w:marLeft w:val="0"/>
      <w:marRight w:val="0"/>
      <w:marTop w:val="0"/>
      <w:marBottom w:val="0"/>
      <w:divBdr>
        <w:top w:val="none" w:sz="0" w:space="0" w:color="auto"/>
        <w:left w:val="none" w:sz="0" w:space="0" w:color="auto"/>
        <w:bottom w:val="none" w:sz="0" w:space="0" w:color="auto"/>
        <w:right w:val="none" w:sz="0" w:space="0" w:color="auto"/>
      </w:divBdr>
    </w:div>
    <w:div w:id="1737238718">
      <w:bodyDiv w:val="1"/>
      <w:marLeft w:val="0"/>
      <w:marRight w:val="0"/>
      <w:marTop w:val="0"/>
      <w:marBottom w:val="0"/>
      <w:divBdr>
        <w:top w:val="none" w:sz="0" w:space="0" w:color="auto"/>
        <w:left w:val="none" w:sz="0" w:space="0" w:color="auto"/>
        <w:bottom w:val="none" w:sz="0" w:space="0" w:color="auto"/>
        <w:right w:val="none" w:sz="0" w:space="0" w:color="auto"/>
      </w:divBdr>
    </w:div>
    <w:div w:id="1902014824">
      <w:bodyDiv w:val="1"/>
      <w:marLeft w:val="0"/>
      <w:marRight w:val="0"/>
      <w:marTop w:val="0"/>
      <w:marBottom w:val="0"/>
      <w:divBdr>
        <w:top w:val="none" w:sz="0" w:space="0" w:color="auto"/>
        <w:left w:val="none" w:sz="0" w:space="0" w:color="auto"/>
        <w:bottom w:val="none" w:sz="0" w:space="0" w:color="auto"/>
        <w:right w:val="none" w:sz="0" w:space="0" w:color="auto"/>
      </w:divBdr>
    </w:div>
    <w:div w:id="1921939144">
      <w:bodyDiv w:val="1"/>
      <w:marLeft w:val="0"/>
      <w:marRight w:val="0"/>
      <w:marTop w:val="0"/>
      <w:marBottom w:val="0"/>
      <w:divBdr>
        <w:top w:val="none" w:sz="0" w:space="0" w:color="auto"/>
        <w:left w:val="none" w:sz="0" w:space="0" w:color="auto"/>
        <w:bottom w:val="none" w:sz="0" w:space="0" w:color="auto"/>
        <w:right w:val="none" w:sz="0" w:space="0" w:color="auto"/>
      </w:divBdr>
    </w:div>
    <w:div w:id="1934434506">
      <w:bodyDiv w:val="1"/>
      <w:marLeft w:val="0"/>
      <w:marRight w:val="0"/>
      <w:marTop w:val="0"/>
      <w:marBottom w:val="0"/>
      <w:divBdr>
        <w:top w:val="none" w:sz="0" w:space="0" w:color="auto"/>
        <w:left w:val="none" w:sz="0" w:space="0" w:color="auto"/>
        <w:bottom w:val="none" w:sz="0" w:space="0" w:color="auto"/>
        <w:right w:val="none" w:sz="0" w:space="0" w:color="auto"/>
      </w:divBdr>
    </w:div>
    <w:div w:id="1943295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file:///C:\Users\EREF\AppData\Local\Microsoft\Windows\INetCache\Content.Outlook\TG2Q1ULZ\c2cinc.com\Appellant-Signup"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ianalynn.FRANK\Application%20Data\Microsoft\Templates\CMSIO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02b7574-298d-4180-bdb3-baf93262dc8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95680200B789FC4AA0B94FBC2B087245" ma:contentTypeVersion="5" ma:contentTypeDescription="Create a new document." ma:contentTypeScope="" ma:versionID="b107218efbd87458b6acd045edc021d0">
  <xsd:schema xmlns:xsd="http://www.w3.org/2001/XMLSchema" xmlns:xs="http://www.w3.org/2001/XMLSchema" xmlns:p="http://schemas.microsoft.com/office/2006/metadata/properties" xmlns:ns3="d02b7574-298d-4180-bdb3-baf93262dc8f" targetNamespace="http://schemas.microsoft.com/office/2006/metadata/properties" ma:root="true" ma:fieldsID="c48c137433787a394b2ed87a5625ff59" ns3:_="">
    <xsd:import namespace="d02b7574-298d-4180-bdb3-baf93262dc8f"/>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2b7574-298d-4180-bdb3-baf93262dc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_activity" ma:index="1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93A79D-001D-4985-908E-EDDC1D22A0DF}">
  <ds:schemaRefs>
    <ds:schemaRef ds:uri="http://schemas.microsoft.com/office/2006/documentManagement/types"/>
    <ds:schemaRef ds:uri="http://schemas.microsoft.com/office/infopath/2007/PartnerControls"/>
    <ds:schemaRef ds:uri="http://schemas.microsoft.com/office/2006/metadata/properties"/>
    <ds:schemaRef ds:uri="http://www.w3.org/XML/1998/namespace"/>
    <ds:schemaRef ds:uri="http://purl.org/dc/elements/1.1/"/>
    <ds:schemaRef ds:uri="d02b7574-298d-4180-bdb3-baf93262dc8f"/>
    <ds:schemaRef ds:uri="http://schemas.openxmlformats.org/package/2006/metadata/core-properties"/>
    <ds:schemaRef ds:uri="http://purl.org/dc/dcmitype/"/>
    <ds:schemaRef ds:uri="http://purl.org/dc/terms/"/>
  </ds:schemaRefs>
</ds:datastoreItem>
</file>

<file path=customXml/itemProps2.xml><?xml version="1.0" encoding="utf-8"?>
<ds:datastoreItem xmlns:ds="http://schemas.openxmlformats.org/officeDocument/2006/customXml" ds:itemID="{3D7A5F66-6AFF-4C23-BD48-5E843E342346}">
  <ds:schemaRefs>
    <ds:schemaRef ds:uri="http://schemas.openxmlformats.org/officeDocument/2006/bibliography"/>
  </ds:schemaRefs>
</ds:datastoreItem>
</file>

<file path=customXml/itemProps3.xml><?xml version="1.0" encoding="utf-8"?>
<ds:datastoreItem xmlns:ds="http://schemas.openxmlformats.org/officeDocument/2006/customXml" ds:itemID="{17A082A6-EA7B-4ADC-9287-E34952693069}">
  <ds:schemaRefs>
    <ds:schemaRef ds:uri="http://schemas.openxmlformats.org/officeDocument/2006/bibliography"/>
  </ds:schemaRefs>
</ds:datastoreItem>
</file>

<file path=customXml/itemProps4.xml><?xml version="1.0" encoding="utf-8"?>
<ds:datastoreItem xmlns:ds="http://schemas.openxmlformats.org/officeDocument/2006/customXml" ds:itemID="{D1806190-8E32-4A34-8B44-0A852EF89600}">
  <ds:schemaRefs>
    <ds:schemaRef ds:uri="http://schemas.microsoft.com/sharepoint/v3/contenttype/forms"/>
  </ds:schemaRefs>
</ds:datastoreItem>
</file>

<file path=customXml/itemProps5.xml><?xml version="1.0" encoding="utf-8"?>
<ds:datastoreItem xmlns:ds="http://schemas.openxmlformats.org/officeDocument/2006/customXml" ds:itemID="{4A3809C4-0BA5-4484-B286-B9B9FCF2E6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2b7574-298d-4180-bdb3-baf93262dc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CMSIOM</Template>
  <TotalTime>1</TotalTime>
  <Pages>3</Pages>
  <Words>851</Words>
  <Characters>4603</Characters>
  <Application>Microsoft Office Word</Application>
  <DocSecurity>0</DocSecurity>
  <Lines>127</Lines>
  <Paragraphs>44</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5410</CharactersWithSpaces>
  <SharedDoc>false</SharedDoc>
  <HLinks>
    <vt:vector size="2670" baseType="variant">
      <vt:variant>
        <vt:i4>720962</vt:i4>
      </vt:variant>
      <vt:variant>
        <vt:i4>1339</vt:i4>
      </vt:variant>
      <vt:variant>
        <vt:i4>0</vt:i4>
      </vt:variant>
      <vt:variant>
        <vt:i4>5</vt:i4>
      </vt:variant>
      <vt:variant>
        <vt:lpwstr>http://www.fema.gov/news/disasters.fema?year=2005</vt:lpwstr>
      </vt:variant>
      <vt:variant>
        <vt:lpwstr/>
      </vt:variant>
      <vt:variant>
        <vt:i4>6094921</vt:i4>
      </vt:variant>
      <vt:variant>
        <vt:i4>1336</vt:i4>
      </vt:variant>
      <vt:variant>
        <vt:i4>0</vt:i4>
      </vt:variant>
      <vt:variant>
        <vt:i4>5</vt:i4>
      </vt:variant>
      <vt:variant>
        <vt:lpwstr>http://www.medicare.gov/</vt:lpwstr>
      </vt:variant>
      <vt:variant>
        <vt:lpwstr/>
      </vt:variant>
      <vt:variant>
        <vt:i4>6094921</vt:i4>
      </vt:variant>
      <vt:variant>
        <vt:i4>1333</vt:i4>
      </vt:variant>
      <vt:variant>
        <vt:i4>0</vt:i4>
      </vt:variant>
      <vt:variant>
        <vt:i4>5</vt:i4>
      </vt:variant>
      <vt:variant>
        <vt:lpwstr>http://www.medicare.gov/</vt:lpwstr>
      </vt:variant>
      <vt:variant>
        <vt:lpwstr/>
      </vt:variant>
      <vt:variant>
        <vt:i4>5898243</vt:i4>
      </vt:variant>
      <vt:variant>
        <vt:i4>1330</vt:i4>
      </vt:variant>
      <vt:variant>
        <vt:i4>0</vt:i4>
      </vt:variant>
      <vt:variant>
        <vt:i4>5</vt:i4>
      </vt:variant>
      <vt:variant>
        <vt:lpwstr>http://www.cms.hhs.gov/MedicarePresDrugEligEnrol/</vt:lpwstr>
      </vt:variant>
      <vt:variant>
        <vt:lpwstr/>
      </vt:variant>
      <vt:variant>
        <vt:i4>1441890</vt:i4>
      </vt:variant>
      <vt:variant>
        <vt:i4>1327</vt:i4>
      </vt:variant>
      <vt:variant>
        <vt:i4>0</vt:i4>
      </vt:variant>
      <vt:variant>
        <vt:i4>5</vt:i4>
      </vt:variant>
      <vt:variant>
        <vt:lpwstr/>
      </vt:variant>
      <vt:variant>
        <vt:lpwstr>_Appendix_4_-</vt:lpwstr>
      </vt:variant>
      <vt:variant>
        <vt:i4>6094921</vt:i4>
      </vt:variant>
      <vt:variant>
        <vt:i4>1324</vt:i4>
      </vt:variant>
      <vt:variant>
        <vt:i4>0</vt:i4>
      </vt:variant>
      <vt:variant>
        <vt:i4>5</vt:i4>
      </vt:variant>
      <vt:variant>
        <vt:lpwstr>http://www.medicare.gov/</vt:lpwstr>
      </vt:variant>
      <vt:variant>
        <vt:lpwstr/>
      </vt:variant>
      <vt:variant>
        <vt:i4>4259862</vt:i4>
      </vt:variant>
      <vt:variant>
        <vt:i4>1321</vt:i4>
      </vt:variant>
      <vt:variant>
        <vt:i4>0</vt:i4>
      </vt:variant>
      <vt:variant>
        <vt:i4>5</vt:i4>
      </vt:variant>
      <vt:variant>
        <vt:lpwstr>http://www.medicare.gov/Basics/forms</vt:lpwstr>
      </vt:variant>
      <vt:variant>
        <vt:lpwstr/>
      </vt:variant>
      <vt:variant>
        <vt:i4>5898243</vt:i4>
      </vt:variant>
      <vt:variant>
        <vt:i4>1318</vt:i4>
      </vt:variant>
      <vt:variant>
        <vt:i4>0</vt:i4>
      </vt:variant>
      <vt:variant>
        <vt:i4>5</vt:i4>
      </vt:variant>
      <vt:variant>
        <vt:lpwstr>http://www.cms.hhs.gov/MedicarePresDrugEligEnrol/</vt:lpwstr>
      </vt:variant>
      <vt:variant>
        <vt:lpwstr/>
      </vt:variant>
      <vt:variant>
        <vt:i4>7995488</vt:i4>
      </vt:variant>
      <vt:variant>
        <vt:i4>1315</vt:i4>
      </vt:variant>
      <vt:variant>
        <vt:i4>0</vt:i4>
      </vt:variant>
      <vt:variant>
        <vt:i4>5</vt:i4>
      </vt:variant>
      <vt:variant>
        <vt:lpwstr/>
      </vt:variant>
      <vt:variant>
        <vt:lpwstr>_Appendix_12_-_(Model) Notice of Inq</vt:lpwstr>
      </vt:variant>
      <vt:variant>
        <vt:i4>2031741</vt:i4>
      </vt:variant>
      <vt:variant>
        <vt:i4>1308</vt:i4>
      </vt:variant>
      <vt:variant>
        <vt:i4>0</vt:i4>
      </vt:variant>
      <vt:variant>
        <vt:i4>5</vt:i4>
      </vt:variant>
      <vt:variant>
        <vt:lpwstr>http://www.cms.hhs.gov/MedPrescriptDrugApplGriev/14_PlanNoticesAndDocuments.asp</vt:lpwstr>
      </vt:variant>
      <vt:variant>
        <vt:lpwstr/>
      </vt:variant>
      <vt:variant>
        <vt:i4>917529</vt:i4>
      </vt:variant>
      <vt:variant>
        <vt:i4>1305</vt:i4>
      </vt:variant>
      <vt:variant>
        <vt:i4>0</vt:i4>
      </vt:variant>
      <vt:variant>
        <vt:i4>5</vt:i4>
      </vt:variant>
      <vt:variant>
        <vt:lpwstr>http://www.cms.hhs.gov/MedPrescriptDrugApplGriev/Downloads/PharmacyNoticeInstructions.pdf</vt:lpwstr>
      </vt:variant>
      <vt:variant>
        <vt:lpwstr/>
      </vt:variant>
      <vt:variant>
        <vt:i4>983060</vt:i4>
      </vt:variant>
      <vt:variant>
        <vt:i4>1302</vt:i4>
      </vt:variant>
      <vt:variant>
        <vt:i4>0</vt:i4>
      </vt:variant>
      <vt:variant>
        <vt:i4>5</vt:i4>
      </vt:variant>
      <vt:variant>
        <vt:lpwstr>http://www.cms.hhs.gov/MedPrescriptDrugApplGriev/Downloads/PharmacyNotice.zip</vt:lpwstr>
      </vt:variant>
      <vt:variant>
        <vt:lpwstr/>
      </vt:variant>
      <vt:variant>
        <vt:i4>4456542</vt:i4>
      </vt:variant>
      <vt:variant>
        <vt:i4>1299</vt:i4>
      </vt:variant>
      <vt:variant>
        <vt:i4>0</vt:i4>
      </vt:variant>
      <vt:variant>
        <vt:i4>5</vt:i4>
      </vt:variant>
      <vt:variant>
        <vt:lpwstr>http://www.cms.hhs.gov/CMSForms/CMSForms/list.asp</vt:lpwstr>
      </vt:variant>
      <vt:variant>
        <vt:lpwstr/>
      </vt:variant>
      <vt:variant>
        <vt:i4>5963848</vt:i4>
      </vt:variant>
      <vt:variant>
        <vt:i4>1296</vt:i4>
      </vt:variant>
      <vt:variant>
        <vt:i4>0</vt:i4>
      </vt:variant>
      <vt:variant>
        <vt:i4>5</vt:i4>
      </vt:variant>
      <vt:variant>
        <vt:lpwstr>http://www.cms.hhs.gov/CMSForms/CMSForms/itemdetail.asp?filterType=none&amp;filterByDID=-99&amp;sortByDID=1&amp;sortOrder=ascending&amp;itemID=CMS012207</vt:lpwstr>
      </vt:variant>
      <vt:variant>
        <vt:lpwstr/>
      </vt:variant>
      <vt:variant>
        <vt:i4>2031741</vt:i4>
      </vt:variant>
      <vt:variant>
        <vt:i4>1293</vt:i4>
      </vt:variant>
      <vt:variant>
        <vt:i4>0</vt:i4>
      </vt:variant>
      <vt:variant>
        <vt:i4>5</vt:i4>
      </vt:variant>
      <vt:variant>
        <vt:lpwstr>http://www.cms.hhs.gov/MedPrescriptDrugApplGriev/14_PlanNoticesAndDocuments.asp</vt:lpwstr>
      </vt:variant>
      <vt:variant>
        <vt:lpwstr/>
      </vt:variant>
      <vt:variant>
        <vt:i4>196630</vt:i4>
      </vt:variant>
      <vt:variant>
        <vt:i4>1290</vt:i4>
      </vt:variant>
      <vt:variant>
        <vt:i4>0</vt:i4>
      </vt:variant>
      <vt:variant>
        <vt:i4>5</vt:i4>
      </vt:variant>
      <vt:variant>
        <vt:lpwstr>http://www.cms.hhs.gov/MedPrescriptDrugApplGriev/Downloads/CoverageDenialInstructions.pdf</vt:lpwstr>
      </vt:variant>
      <vt:variant>
        <vt:lpwstr/>
      </vt:variant>
      <vt:variant>
        <vt:i4>8061048</vt:i4>
      </vt:variant>
      <vt:variant>
        <vt:i4>1287</vt:i4>
      </vt:variant>
      <vt:variant>
        <vt:i4>0</vt:i4>
      </vt:variant>
      <vt:variant>
        <vt:i4>5</vt:i4>
      </vt:variant>
      <vt:variant>
        <vt:lpwstr>http://www.cms.hhs.gov/MedPrescriptDrugApplGriev/Downloads/CoverageDenialNotice.zip</vt:lpwstr>
      </vt:variant>
      <vt:variant>
        <vt:lpwstr/>
      </vt:variant>
      <vt:variant>
        <vt:i4>3145802</vt:i4>
      </vt:variant>
      <vt:variant>
        <vt:i4>1284</vt:i4>
      </vt:variant>
      <vt:variant>
        <vt:i4>0</vt:i4>
      </vt:variant>
      <vt:variant>
        <vt:i4>5</vt:i4>
      </vt:variant>
      <vt:variant>
        <vt:lpwstr>http://www.cms.hhs.gov/PrescriptionDrugCovContra/12_PartDManuals.asp</vt:lpwstr>
      </vt:variant>
      <vt:variant>
        <vt:lpwstr/>
      </vt:variant>
      <vt:variant>
        <vt:i4>5046329</vt:i4>
      </vt:variant>
      <vt:variant>
        <vt:i4>1281</vt:i4>
      </vt:variant>
      <vt:variant>
        <vt:i4>0</vt:i4>
      </vt:variant>
      <vt:variant>
        <vt:i4>5</vt:i4>
      </vt:variant>
      <vt:variant>
        <vt:lpwstr>http://www.cms.hhs.gov/ManagedCareMarketing/03_FinalPartCMarketingGuidelines.asp</vt:lpwstr>
      </vt:variant>
      <vt:variant>
        <vt:lpwstr/>
      </vt:variant>
      <vt:variant>
        <vt:i4>524357</vt:i4>
      </vt:variant>
      <vt:variant>
        <vt:i4>1278</vt:i4>
      </vt:variant>
      <vt:variant>
        <vt:i4>0</vt:i4>
      </vt:variant>
      <vt:variant>
        <vt:i4>5</vt:i4>
      </vt:variant>
      <vt:variant>
        <vt:lpwstr>http://www.cms.hhs.gov/PrescriptionDrugCovContra/08_RxContracting_ReportingOversight.asp</vt:lpwstr>
      </vt:variant>
      <vt:variant>
        <vt:lpwstr/>
      </vt:variant>
      <vt:variant>
        <vt:i4>7471211</vt:i4>
      </vt:variant>
      <vt:variant>
        <vt:i4>1275</vt:i4>
      </vt:variant>
      <vt:variant>
        <vt:i4>0</vt:i4>
      </vt:variant>
      <vt:variant>
        <vt:i4>5</vt:i4>
      </vt:variant>
      <vt:variant>
        <vt:lpwstr/>
      </vt:variant>
      <vt:variant>
        <vt:lpwstr>_130_-_Effectuating_Redeterminations</vt:lpwstr>
      </vt:variant>
      <vt:variant>
        <vt:i4>5898304</vt:i4>
      </vt:variant>
      <vt:variant>
        <vt:i4>1272</vt:i4>
      </vt:variant>
      <vt:variant>
        <vt:i4>0</vt:i4>
      </vt:variant>
      <vt:variant>
        <vt:i4>5</vt:i4>
      </vt:variant>
      <vt:variant>
        <vt:lpwstr>http://www.access.gpo.gov/nara/cfr/cfr-table-search.html</vt:lpwstr>
      </vt:variant>
      <vt:variant>
        <vt:lpwstr>page1</vt:lpwstr>
      </vt:variant>
      <vt:variant>
        <vt:i4>1179690</vt:i4>
      </vt:variant>
      <vt:variant>
        <vt:i4>1269</vt:i4>
      </vt:variant>
      <vt:variant>
        <vt:i4>0</vt:i4>
      </vt:variant>
      <vt:variant>
        <vt:i4>5</vt:i4>
      </vt:variant>
      <vt:variant>
        <vt:lpwstr/>
      </vt:variant>
      <vt:variant>
        <vt:lpwstr>_Appendix_9_-_(Model) Notice of Effe_1</vt:lpwstr>
      </vt:variant>
      <vt:variant>
        <vt:i4>1179690</vt:i4>
      </vt:variant>
      <vt:variant>
        <vt:i4>1266</vt:i4>
      </vt:variant>
      <vt:variant>
        <vt:i4>0</vt:i4>
      </vt:variant>
      <vt:variant>
        <vt:i4>5</vt:i4>
      </vt:variant>
      <vt:variant>
        <vt:lpwstr/>
      </vt:variant>
      <vt:variant>
        <vt:lpwstr>_Appendix_9_-_(Model) Notice of Effe_1</vt:lpwstr>
      </vt:variant>
      <vt:variant>
        <vt:i4>1179690</vt:i4>
      </vt:variant>
      <vt:variant>
        <vt:i4>1263</vt:i4>
      </vt:variant>
      <vt:variant>
        <vt:i4>0</vt:i4>
      </vt:variant>
      <vt:variant>
        <vt:i4>5</vt:i4>
      </vt:variant>
      <vt:variant>
        <vt:lpwstr/>
      </vt:variant>
      <vt:variant>
        <vt:lpwstr>_Appendix_9_-_(Model) Notice of Effe_1</vt:lpwstr>
      </vt:variant>
      <vt:variant>
        <vt:i4>1179690</vt:i4>
      </vt:variant>
      <vt:variant>
        <vt:i4>1260</vt:i4>
      </vt:variant>
      <vt:variant>
        <vt:i4>0</vt:i4>
      </vt:variant>
      <vt:variant>
        <vt:i4>5</vt:i4>
      </vt:variant>
      <vt:variant>
        <vt:lpwstr/>
      </vt:variant>
      <vt:variant>
        <vt:lpwstr>_Appendix_9_-_(Model) Notice of Effe_1</vt:lpwstr>
      </vt:variant>
      <vt:variant>
        <vt:i4>5308485</vt:i4>
      </vt:variant>
      <vt:variant>
        <vt:i4>1257</vt:i4>
      </vt:variant>
      <vt:variant>
        <vt:i4>0</vt:i4>
      </vt:variant>
      <vt:variant>
        <vt:i4>5</vt:i4>
      </vt:variant>
      <vt:variant>
        <vt:lpwstr/>
      </vt:variant>
      <vt:variant>
        <vt:lpwstr>_40.2_-_Standard_Time Frames for Cov</vt:lpwstr>
      </vt:variant>
      <vt:variant>
        <vt:i4>5308485</vt:i4>
      </vt:variant>
      <vt:variant>
        <vt:i4>1254</vt:i4>
      </vt:variant>
      <vt:variant>
        <vt:i4>0</vt:i4>
      </vt:variant>
      <vt:variant>
        <vt:i4>5</vt:i4>
      </vt:variant>
      <vt:variant>
        <vt:lpwstr/>
      </vt:variant>
      <vt:variant>
        <vt:lpwstr>_40.2_-_Standard_Time Frames for Cov</vt:lpwstr>
      </vt:variant>
      <vt:variant>
        <vt:i4>5308485</vt:i4>
      </vt:variant>
      <vt:variant>
        <vt:i4>1251</vt:i4>
      </vt:variant>
      <vt:variant>
        <vt:i4>0</vt:i4>
      </vt:variant>
      <vt:variant>
        <vt:i4>5</vt:i4>
      </vt:variant>
      <vt:variant>
        <vt:lpwstr/>
      </vt:variant>
      <vt:variant>
        <vt:lpwstr>_40.2_-_Standard_Time Frames for Cov</vt:lpwstr>
      </vt:variant>
      <vt:variant>
        <vt:i4>5308485</vt:i4>
      </vt:variant>
      <vt:variant>
        <vt:i4>1248</vt:i4>
      </vt:variant>
      <vt:variant>
        <vt:i4>0</vt:i4>
      </vt:variant>
      <vt:variant>
        <vt:i4>5</vt:i4>
      </vt:variant>
      <vt:variant>
        <vt:lpwstr/>
      </vt:variant>
      <vt:variant>
        <vt:lpwstr>_40.2_-_Standard_Time Frames for Cov</vt:lpwstr>
      </vt:variant>
      <vt:variant>
        <vt:i4>4915220</vt:i4>
      </vt:variant>
      <vt:variant>
        <vt:i4>1245</vt:i4>
      </vt:variant>
      <vt:variant>
        <vt:i4>0</vt:i4>
      </vt:variant>
      <vt:variant>
        <vt:i4>5</vt:i4>
      </vt:variant>
      <vt:variant>
        <vt:lpwstr>http://www.cms.hhs.gov/PrescriptionDrugCovContra/</vt:lpwstr>
      </vt:variant>
      <vt:variant>
        <vt:lpwstr/>
      </vt:variant>
      <vt:variant>
        <vt:i4>5898304</vt:i4>
      </vt:variant>
      <vt:variant>
        <vt:i4>1242</vt:i4>
      </vt:variant>
      <vt:variant>
        <vt:i4>0</vt:i4>
      </vt:variant>
      <vt:variant>
        <vt:i4>5</vt:i4>
      </vt:variant>
      <vt:variant>
        <vt:lpwstr>http://www.access.gpo.gov/nara/cfr/cfr-table-search.html</vt:lpwstr>
      </vt:variant>
      <vt:variant>
        <vt:lpwstr>page1</vt:lpwstr>
      </vt:variant>
      <vt:variant>
        <vt:i4>5308485</vt:i4>
      </vt:variant>
      <vt:variant>
        <vt:i4>1239</vt:i4>
      </vt:variant>
      <vt:variant>
        <vt:i4>0</vt:i4>
      </vt:variant>
      <vt:variant>
        <vt:i4>5</vt:i4>
      </vt:variant>
      <vt:variant>
        <vt:lpwstr/>
      </vt:variant>
      <vt:variant>
        <vt:lpwstr>_40.2_-_Standard_Time Frames for Cov</vt:lpwstr>
      </vt:variant>
      <vt:variant>
        <vt:i4>5308485</vt:i4>
      </vt:variant>
      <vt:variant>
        <vt:i4>1236</vt:i4>
      </vt:variant>
      <vt:variant>
        <vt:i4>0</vt:i4>
      </vt:variant>
      <vt:variant>
        <vt:i4>5</vt:i4>
      </vt:variant>
      <vt:variant>
        <vt:lpwstr/>
      </vt:variant>
      <vt:variant>
        <vt:lpwstr>_40.2_-_Standard_Time Frames for Cov</vt:lpwstr>
      </vt:variant>
      <vt:variant>
        <vt:i4>720905</vt:i4>
      </vt:variant>
      <vt:variant>
        <vt:i4>1233</vt:i4>
      </vt:variant>
      <vt:variant>
        <vt:i4>0</vt:i4>
      </vt:variant>
      <vt:variant>
        <vt:i4>5</vt:i4>
      </vt:variant>
      <vt:variant>
        <vt:lpwstr/>
      </vt:variant>
      <vt:variant>
        <vt:lpwstr>_120_-_Reopening_and Revising Determ</vt:lpwstr>
      </vt:variant>
      <vt:variant>
        <vt:i4>917593</vt:i4>
      </vt:variant>
      <vt:variant>
        <vt:i4>1230</vt:i4>
      </vt:variant>
      <vt:variant>
        <vt:i4>0</vt:i4>
      </vt:variant>
      <vt:variant>
        <vt:i4>5</vt:i4>
      </vt:variant>
      <vt:variant>
        <vt:lpwstr/>
      </vt:variant>
      <vt:variant>
        <vt:lpwstr>_120.3_-_Good_Cause for Reopening.</vt:lpwstr>
      </vt:variant>
      <vt:variant>
        <vt:i4>917593</vt:i4>
      </vt:variant>
      <vt:variant>
        <vt:i4>1227</vt:i4>
      </vt:variant>
      <vt:variant>
        <vt:i4>0</vt:i4>
      </vt:variant>
      <vt:variant>
        <vt:i4>5</vt:i4>
      </vt:variant>
      <vt:variant>
        <vt:lpwstr/>
      </vt:variant>
      <vt:variant>
        <vt:lpwstr>_120.3_-_Good_Cause for Reopening.</vt:lpwstr>
      </vt:variant>
      <vt:variant>
        <vt:i4>917593</vt:i4>
      </vt:variant>
      <vt:variant>
        <vt:i4>1224</vt:i4>
      </vt:variant>
      <vt:variant>
        <vt:i4>0</vt:i4>
      </vt:variant>
      <vt:variant>
        <vt:i4>5</vt:i4>
      </vt:variant>
      <vt:variant>
        <vt:lpwstr/>
      </vt:variant>
      <vt:variant>
        <vt:lpwstr>_120.3_-_Good_Cause for Reopening.</vt:lpwstr>
      </vt:variant>
      <vt:variant>
        <vt:i4>917593</vt:i4>
      </vt:variant>
      <vt:variant>
        <vt:i4>1221</vt:i4>
      </vt:variant>
      <vt:variant>
        <vt:i4>0</vt:i4>
      </vt:variant>
      <vt:variant>
        <vt:i4>5</vt:i4>
      </vt:variant>
      <vt:variant>
        <vt:lpwstr/>
      </vt:variant>
      <vt:variant>
        <vt:lpwstr>_120.3_-_Good_Cause for Reopening.</vt:lpwstr>
      </vt:variant>
      <vt:variant>
        <vt:i4>917593</vt:i4>
      </vt:variant>
      <vt:variant>
        <vt:i4>1218</vt:i4>
      </vt:variant>
      <vt:variant>
        <vt:i4>0</vt:i4>
      </vt:variant>
      <vt:variant>
        <vt:i4>5</vt:i4>
      </vt:variant>
      <vt:variant>
        <vt:lpwstr/>
      </vt:variant>
      <vt:variant>
        <vt:lpwstr>_120.3_-_Good_Cause for Reopening.</vt:lpwstr>
      </vt:variant>
      <vt:variant>
        <vt:i4>3080226</vt:i4>
      </vt:variant>
      <vt:variant>
        <vt:i4>1215</vt:i4>
      </vt:variant>
      <vt:variant>
        <vt:i4>0</vt:i4>
      </vt:variant>
      <vt:variant>
        <vt:i4>5</vt:i4>
      </vt:variant>
      <vt:variant>
        <vt:lpwstr/>
      </vt:variant>
      <vt:variant>
        <vt:lpwstr>_120.2_-_Time_Frames and Requirement</vt:lpwstr>
      </vt:variant>
      <vt:variant>
        <vt:i4>5898304</vt:i4>
      </vt:variant>
      <vt:variant>
        <vt:i4>1212</vt:i4>
      </vt:variant>
      <vt:variant>
        <vt:i4>0</vt:i4>
      </vt:variant>
      <vt:variant>
        <vt:i4>5</vt:i4>
      </vt:variant>
      <vt:variant>
        <vt:lpwstr>http://www.access.gpo.gov/nara/cfr/cfr-table-search.html</vt:lpwstr>
      </vt:variant>
      <vt:variant>
        <vt:lpwstr>page1</vt:lpwstr>
      </vt:variant>
      <vt:variant>
        <vt:i4>5898304</vt:i4>
      </vt:variant>
      <vt:variant>
        <vt:i4>1209</vt:i4>
      </vt:variant>
      <vt:variant>
        <vt:i4>0</vt:i4>
      </vt:variant>
      <vt:variant>
        <vt:i4>5</vt:i4>
      </vt:variant>
      <vt:variant>
        <vt:lpwstr>http://www.access.gpo.gov/nara/cfr/cfr-table-search.html</vt:lpwstr>
      </vt:variant>
      <vt:variant>
        <vt:lpwstr>page1</vt:lpwstr>
      </vt:variant>
      <vt:variant>
        <vt:i4>5177469</vt:i4>
      </vt:variant>
      <vt:variant>
        <vt:i4>1206</vt:i4>
      </vt:variant>
      <vt:variant>
        <vt:i4>0</vt:i4>
      </vt:variant>
      <vt:variant>
        <vt:i4>5</vt:i4>
      </vt:variant>
      <vt:variant>
        <vt:lpwstr>http://www.socialsecurity.gov/OP_Home/ssact/comp-ssa.htm</vt:lpwstr>
      </vt:variant>
      <vt:variant>
        <vt:lpwstr/>
      </vt:variant>
      <vt:variant>
        <vt:i4>5898304</vt:i4>
      </vt:variant>
      <vt:variant>
        <vt:i4>1203</vt:i4>
      </vt:variant>
      <vt:variant>
        <vt:i4>0</vt:i4>
      </vt:variant>
      <vt:variant>
        <vt:i4>5</vt:i4>
      </vt:variant>
      <vt:variant>
        <vt:lpwstr>http://www.access.gpo.gov/nara/cfr/cfr-table-search.html</vt:lpwstr>
      </vt:variant>
      <vt:variant>
        <vt:lpwstr>page1</vt:lpwstr>
      </vt:variant>
      <vt:variant>
        <vt:i4>5898304</vt:i4>
      </vt:variant>
      <vt:variant>
        <vt:i4>1200</vt:i4>
      </vt:variant>
      <vt:variant>
        <vt:i4>0</vt:i4>
      </vt:variant>
      <vt:variant>
        <vt:i4>5</vt:i4>
      </vt:variant>
      <vt:variant>
        <vt:lpwstr>http://www.access.gpo.gov/nara/cfr/cfr-table-search.html</vt:lpwstr>
      </vt:variant>
      <vt:variant>
        <vt:lpwstr>page1</vt:lpwstr>
      </vt:variant>
      <vt:variant>
        <vt:i4>5963785</vt:i4>
      </vt:variant>
      <vt:variant>
        <vt:i4>1197</vt:i4>
      </vt:variant>
      <vt:variant>
        <vt:i4>0</vt:i4>
      </vt:variant>
      <vt:variant>
        <vt:i4>5</vt:i4>
      </vt:variant>
      <vt:variant>
        <vt:lpwstr>http://www.hhs.gov/dab/DAB101.pdf</vt:lpwstr>
      </vt:variant>
      <vt:variant>
        <vt:lpwstr/>
      </vt:variant>
      <vt:variant>
        <vt:i4>5898304</vt:i4>
      </vt:variant>
      <vt:variant>
        <vt:i4>1194</vt:i4>
      </vt:variant>
      <vt:variant>
        <vt:i4>0</vt:i4>
      </vt:variant>
      <vt:variant>
        <vt:i4>5</vt:i4>
      </vt:variant>
      <vt:variant>
        <vt:lpwstr>http://www.access.gpo.gov/nara/cfr/cfr-table-search.html</vt:lpwstr>
      </vt:variant>
      <vt:variant>
        <vt:lpwstr>page1</vt:lpwstr>
      </vt:variant>
      <vt:variant>
        <vt:i4>6160471</vt:i4>
      </vt:variant>
      <vt:variant>
        <vt:i4>1191</vt:i4>
      </vt:variant>
      <vt:variant>
        <vt:i4>0</vt:i4>
      </vt:variant>
      <vt:variant>
        <vt:i4>5</vt:i4>
      </vt:variant>
      <vt:variant>
        <vt:lpwstr>http://www.access.gpo.gov/nara/cfr/cfr-table-search.html</vt:lpwstr>
      </vt:variant>
      <vt:variant>
        <vt:lpwstr/>
      </vt:variant>
      <vt:variant>
        <vt:i4>6160471</vt:i4>
      </vt:variant>
      <vt:variant>
        <vt:i4>1188</vt:i4>
      </vt:variant>
      <vt:variant>
        <vt:i4>0</vt:i4>
      </vt:variant>
      <vt:variant>
        <vt:i4>5</vt:i4>
      </vt:variant>
      <vt:variant>
        <vt:lpwstr>http://www.access.gpo.gov/nara/cfr/cfr-table-search.html</vt:lpwstr>
      </vt:variant>
      <vt:variant>
        <vt:lpwstr/>
      </vt:variant>
      <vt:variant>
        <vt:i4>2555953</vt:i4>
      </vt:variant>
      <vt:variant>
        <vt:i4>1185</vt:i4>
      </vt:variant>
      <vt:variant>
        <vt:i4>0</vt:i4>
      </vt:variant>
      <vt:variant>
        <vt:i4>5</vt:i4>
      </vt:variant>
      <vt:variant>
        <vt:lpwstr/>
      </vt:variant>
      <vt:variant>
        <vt:lpwstr>_90.20_-_Effect_of a reconsideration</vt:lpwstr>
      </vt:variant>
      <vt:variant>
        <vt:i4>2555953</vt:i4>
      </vt:variant>
      <vt:variant>
        <vt:i4>1182</vt:i4>
      </vt:variant>
      <vt:variant>
        <vt:i4>0</vt:i4>
      </vt:variant>
      <vt:variant>
        <vt:i4>5</vt:i4>
      </vt:variant>
      <vt:variant>
        <vt:lpwstr/>
      </vt:variant>
      <vt:variant>
        <vt:lpwstr>_90.20_-_Effect_of a reconsideration</vt:lpwstr>
      </vt:variant>
      <vt:variant>
        <vt:i4>7143546</vt:i4>
      </vt:variant>
      <vt:variant>
        <vt:i4>1179</vt:i4>
      </vt:variant>
      <vt:variant>
        <vt:i4>0</vt:i4>
      </vt:variant>
      <vt:variant>
        <vt:i4>5</vt:i4>
      </vt:variant>
      <vt:variant>
        <vt:lpwstr/>
      </vt:variant>
      <vt:variant>
        <vt:lpwstr>_80.7.1_-_Low_Income Subsidy</vt:lpwstr>
      </vt:variant>
      <vt:variant>
        <vt:i4>2555953</vt:i4>
      </vt:variant>
      <vt:variant>
        <vt:i4>1176</vt:i4>
      </vt:variant>
      <vt:variant>
        <vt:i4>0</vt:i4>
      </vt:variant>
      <vt:variant>
        <vt:i4>5</vt:i4>
      </vt:variant>
      <vt:variant>
        <vt:lpwstr/>
      </vt:variant>
      <vt:variant>
        <vt:lpwstr>_90.20_-_Effect_of a reconsideration</vt:lpwstr>
      </vt:variant>
      <vt:variant>
        <vt:i4>2555953</vt:i4>
      </vt:variant>
      <vt:variant>
        <vt:i4>1173</vt:i4>
      </vt:variant>
      <vt:variant>
        <vt:i4>0</vt:i4>
      </vt:variant>
      <vt:variant>
        <vt:i4>5</vt:i4>
      </vt:variant>
      <vt:variant>
        <vt:lpwstr/>
      </vt:variant>
      <vt:variant>
        <vt:lpwstr>_90.20_-_Effect_of a reconsideration</vt:lpwstr>
      </vt:variant>
      <vt:variant>
        <vt:i4>2555953</vt:i4>
      </vt:variant>
      <vt:variant>
        <vt:i4>1170</vt:i4>
      </vt:variant>
      <vt:variant>
        <vt:i4>0</vt:i4>
      </vt:variant>
      <vt:variant>
        <vt:i4>5</vt:i4>
      </vt:variant>
      <vt:variant>
        <vt:lpwstr/>
      </vt:variant>
      <vt:variant>
        <vt:lpwstr>_90.20_-_Effect_of a reconsideration</vt:lpwstr>
      </vt:variant>
      <vt:variant>
        <vt:i4>2555953</vt:i4>
      </vt:variant>
      <vt:variant>
        <vt:i4>1167</vt:i4>
      </vt:variant>
      <vt:variant>
        <vt:i4>0</vt:i4>
      </vt:variant>
      <vt:variant>
        <vt:i4>5</vt:i4>
      </vt:variant>
      <vt:variant>
        <vt:lpwstr/>
      </vt:variant>
      <vt:variant>
        <vt:lpwstr>_90.20_-_Effect_of a reconsideration</vt:lpwstr>
      </vt:variant>
      <vt:variant>
        <vt:i4>2555953</vt:i4>
      </vt:variant>
      <vt:variant>
        <vt:i4>1164</vt:i4>
      </vt:variant>
      <vt:variant>
        <vt:i4>0</vt:i4>
      </vt:variant>
      <vt:variant>
        <vt:i4>5</vt:i4>
      </vt:variant>
      <vt:variant>
        <vt:lpwstr/>
      </vt:variant>
      <vt:variant>
        <vt:lpwstr>_90.20_-_Effect_of a reconsideration</vt:lpwstr>
      </vt:variant>
      <vt:variant>
        <vt:i4>2555953</vt:i4>
      </vt:variant>
      <vt:variant>
        <vt:i4>1161</vt:i4>
      </vt:variant>
      <vt:variant>
        <vt:i4>0</vt:i4>
      </vt:variant>
      <vt:variant>
        <vt:i4>5</vt:i4>
      </vt:variant>
      <vt:variant>
        <vt:lpwstr/>
      </vt:variant>
      <vt:variant>
        <vt:lpwstr>_90.20_-_Effect_of a reconsideration</vt:lpwstr>
      </vt:variant>
      <vt:variant>
        <vt:i4>2555953</vt:i4>
      </vt:variant>
      <vt:variant>
        <vt:i4>1158</vt:i4>
      </vt:variant>
      <vt:variant>
        <vt:i4>0</vt:i4>
      </vt:variant>
      <vt:variant>
        <vt:i4>5</vt:i4>
      </vt:variant>
      <vt:variant>
        <vt:lpwstr/>
      </vt:variant>
      <vt:variant>
        <vt:lpwstr>_90.20_-_Effect_of a reconsideration</vt:lpwstr>
      </vt:variant>
      <vt:variant>
        <vt:i4>2555953</vt:i4>
      </vt:variant>
      <vt:variant>
        <vt:i4>1155</vt:i4>
      </vt:variant>
      <vt:variant>
        <vt:i4>0</vt:i4>
      </vt:variant>
      <vt:variant>
        <vt:i4>5</vt:i4>
      </vt:variant>
      <vt:variant>
        <vt:lpwstr/>
      </vt:variant>
      <vt:variant>
        <vt:lpwstr>_90.20_-_Effect_of a reconsideration</vt:lpwstr>
      </vt:variant>
      <vt:variant>
        <vt:i4>3342442</vt:i4>
      </vt:variant>
      <vt:variant>
        <vt:i4>1152</vt:i4>
      </vt:variant>
      <vt:variant>
        <vt:i4>0</vt:i4>
      </vt:variant>
      <vt:variant>
        <vt:i4>5</vt:i4>
      </vt:variant>
      <vt:variant>
        <vt:lpwstr/>
      </vt:variant>
      <vt:variant>
        <vt:lpwstr>_10.4_-_Appointed_Representatives</vt:lpwstr>
      </vt:variant>
      <vt:variant>
        <vt:i4>2555953</vt:i4>
      </vt:variant>
      <vt:variant>
        <vt:i4>1149</vt:i4>
      </vt:variant>
      <vt:variant>
        <vt:i4>0</vt:i4>
      </vt:variant>
      <vt:variant>
        <vt:i4>5</vt:i4>
      </vt:variant>
      <vt:variant>
        <vt:lpwstr/>
      </vt:variant>
      <vt:variant>
        <vt:lpwstr>_90.20_-_Effect_of a reconsideration</vt:lpwstr>
      </vt:variant>
      <vt:variant>
        <vt:i4>720962</vt:i4>
      </vt:variant>
      <vt:variant>
        <vt:i4>1146</vt:i4>
      </vt:variant>
      <vt:variant>
        <vt:i4>0</vt:i4>
      </vt:variant>
      <vt:variant>
        <vt:i4>5</vt:i4>
      </vt:variant>
      <vt:variant>
        <vt:lpwstr>http://www.fema.gov/news/disasters.fema?year=2005</vt:lpwstr>
      </vt:variant>
      <vt:variant>
        <vt:lpwstr/>
      </vt:variant>
      <vt:variant>
        <vt:i4>3145802</vt:i4>
      </vt:variant>
      <vt:variant>
        <vt:i4>1143</vt:i4>
      </vt:variant>
      <vt:variant>
        <vt:i4>0</vt:i4>
      </vt:variant>
      <vt:variant>
        <vt:i4>5</vt:i4>
      </vt:variant>
      <vt:variant>
        <vt:lpwstr>http://www.cms.hhs.gov/PrescriptionDrugCovContra/12_PartDManuals.asp</vt:lpwstr>
      </vt:variant>
      <vt:variant>
        <vt:lpwstr/>
      </vt:variant>
      <vt:variant>
        <vt:i4>983162</vt:i4>
      </vt:variant>
      <vt:variant>
        <vt:i4>1140</vt:i4>
      </vt:variant>
      <vt:variant>
        <vt:i4>0</vt:i4>
      </vt:variant>
      <vt:variant>
        <vt:i4>5</vt:i4>
      </vt:variant>
      <vt:variant>
        <vt:lpwstr/>
      </vt:variant>
      <vt:variant>
        <vt:lpwstr>_80.7.1.4_-_Evidence</vt:lpwstr>
      </vt:variant>
      <vt:variant>
        <vt:i4>6488167</vt:i4>
      </vt:variant>
      <vt:variant>
        <vt:i4>1137</vt:i4>
      </vt:variant>
      <vt:variant>
        <vt:i4>0</vt:i4>
      </vt:variant>
      <vt:variant>
        <vt:i4>5</vt:i4>
      </vt:variant>
      <vt:variant>
        <vt:lpwstr/>
      </vt:variant>
      <vt:variant>
        <vt:lpwstr>_Appendix_15_-_2</vt:lpwstr>
      </vt:variant>
      <vt:variant>
        <vt:i4>6488167</vt:i4>
      </vt:variant>
      <vt:variant>
        <vt:i4>1134</vt:i4>
      </vt:variant>
      <vt:variant>
        <vt:i4>0</vt:i4>
      </vt:variant>
      <vt:variant>
        <vt:i4>5</vt:i4>
      </vt:variant>
      <vt:variant>
        <vt:lpwstr/>
      </vt:variant>
      <vt:variant>
        <vt:lpwstr>_Appendix_15_-_2</vt:lpwstr>
      </vt:variant>
      <vt:variant>
        <vt:i4>6357095</vt:i4>
      </vt:variant>
      <vt:variant>
        <vt:i4>1131</vt:i4>
      </vt:variant>
      <vt:variant>
        <vt:i4>0</vt:i4>
      </vt:variant>
      <vt:variant>
        <vt:i4>5</vt:i4>
      </vt:variant>
      <vt:variant>
        <vt:lpwstr/>
      </vt:variant>
      <vt:variant>
        <vt:lpwstr>_Appendix_14_-_1</vt:lpwstr>
      </vt:variant>
      <vt:variant>
        <vt:i4>6488167</vt:i4>
      </vt:variant>
      <vt:variant>
        <vt:i4>1128</vt:i4>
      </vt:variant>
      <vt:variant>
        <vt:i4>0</vt:i4>
      </vt:variant>
      <vt:variant>
        <vt:i4>5</vt:i4>
      </vt:variant>
      <vt:variant>
        <vt:lpwstr/>
      </vt:variant>
      <vt:variant>
        <vt:lpwstr>_Appendix_15_-_2</vt:lpwstr>
      </vt:variant>
      <vt:variant>
        <vt:i4>6357095</vt:i4>
      </vt:variant>
      <vt:variant>
        <vt:i4>1125</vt:i4>
      </vt:variant>
      <vt:variant>
        <vt:i4>0</vt:i4>
      </vt:variant>
      <vt:variant>
        <vt:i4>5</vt:i4>
      </vt:variant>
      <vt:variant>
        <vt:lpwstr/>
      </vt:variant>
      <vt:variant>
        <vt:lpwstr>_Appendix_14_-_1</vt:lpwstr>
      </vt:variant>
      <vt:variant>
        <vt:i4>6488167</vt:i4>
      </vt:variant>
      <vt:variant>
        <vt:i4>1122</vt:i4>
      </vt:variant>
      <vt:variant>
        <vt:i4>0</vt:i4>
      </vt:variant>
      <vt:variant>
        <vt:i4>5</vt:i4>
      </vt:variant>
      <vt:variant>
        <vt:lpwstr/>
      </vt:variant>
      <vt:variant>
        <vt:lpwstr>_Appendix_15_-_2</vt:lpwstr>
      </vt:variant>
      <vt:variant>
        <vt:i4>1507347</vt:i4>
      </vt:variant>
      <vt:variant>
        <vt:i4>1119</vt:i4>
      </vt:variant>
      <vt:variant>
        <vt:i4>0</vt:i4>
      </vt:variant>
      <vt:variant>
        <vt:i4>5</vt:i4>
      </vt:variant>
      <vt:variant>
        <vt:lpwstr/>
      </vt:variant>
      <vt:variant>
        <vt:lpwstr>_90.5_-_Good_Cause Extension</vt:lpwstr>
      </vt:variant>
      <vt:variant>
        <vt:i4>6357095</vt:i4>
      </vt:variant>
      <vt:variant>
        <vt:i4>1116</vt:i4>
      </vt:variant>
      <vt:variant>
        <vt:i4>0</vt:i4>
      </vt:variant>
      <vt:variant>
        <vt:i4>5</vt:i4>
      </vt:variant>
      <vt:variant>
        <vt:lpwstr/>
      </vt:variant>
      <vt:variant>
        <vt:lpwstr>_Appendix_14_-_1</vt:lpwstr>
      </vt:variant>
      <vt:variant>
        <vt:i4>6488167</vt:i4>
      </vt:variant>
      <vt:variant>
        <vt:i4>1113</vt:i4>
      </vt:variant>
      <vt:variant>
        <vt:i4>0</vt:i4>
      </vt:variant>
      <vt:variant>
        <vt:i4>5</vt:i4>
      </vt:variant>
      <vt:variant>
        <vt:lpwstr/>
      </vt:variant>
      <vt:variant>
        <vt:lpwstr>_Appendix_15_-_2</vt:lpwstr>
      </vt:variant>
      <vt:variant>
        <vt:i4>6488167</vt:i4>
      </vt:variant>
      <vt:variant>
        <vt:i4>1110</vt:i4>
      </vt:variant>
      <vt:variant>
        <vt:i4>0</vt:i4>
      </vt:variant>
      <vt:variant>
        <vt:i4>5</vt:i4>
      </vt:variant>
      <vt:variant>
        <vt:lpwstr/>
      </vt:variant>
      <vt:variant>
        <vt:lpwstr>_Appendix_15_-_2</vt:lpwstr>
      </vt:variant>
      <vt:variant>
        <vt:i4>6357095</vt:i4>
      </vt:variant>
      <vt:variant>
        <vt:i4>1107</vt:i4>
      </vt:variant>
      <vt:variant>
        <vt:i4>0</vt:i4>
      </vt:variant>
      <vt:variant>
        <vt:i4>5</vt:i4>
      </vt:variant>
      <vt:variant>
        <vt:lpwstr/>
      </vt:variant>
      <vt:variant>
        <vt:lpwstr>_Appendix_14_-_1</vt:lpwstr>
      </vt:variant>
      <vt:variant>
        <vt:i4>4259872</vt:i4>
      </vt:variant>
      <vt:variant>
        <vt:i4>1104</vt:i4>
      </vt:variant>
      <vt:variant>
        <vt:i4>0</vt:i4>
      </vt:variant>
      <vt:variant>
        <vt:i4>5</vt:i4>
      </vt:variant>
      <vt:variant>
        <vt:lpwstr>http://www.cms.hhs.gov/creditablecoverage/10_ccafterfeb15.asp</vt:lpwstr>
      </vt:variant>
      <vt:variant>
        <vt:lpwstr/>
      </vt:variant>
      <vt:variant>
        <vt:i4>3342442</vt:i4>
      </vt:variant>
      <vt:variant>
        <vt:i4>1101</vt:i4>
      </vt:variant>
      <vt:variant>
        <vt:i4>0</vt:i4>
      </vt:variant>
      <vt:variant>
        <vt:i4>5</vt:i4>
      </vt:variant>
      <vt:variant>
        <vt:lpwstr/>
      </vt:variant>
      <vt:variant>
        <vt:lpwstr>_10.4_-_Appointed_Representatives</vt:lpwstr>
      </vt:variant>
      <vt:variant>
        <vt:i4>721018</vt:i4>
      </vt:variant>
      <vt:variant>
        <vt:i4>1098</vt:i4>
      </vt:variant>
      <vt:variant>
        <vt:i4>0</vt:i4>
      </vt:variant>
      <vt:variant>
        <vt:i4>5</vt:i4>
      </vt:variant>
      <vt:variant>
        <vt:lpwstr/>
      </vt:variant>
      <vt:variant>
        <vt:lpwstr>_10.4_-_Appointed</vt:lpwstr>
      </vt:variant>
      <vt:variant>
        <vt:i4>3342442</vt:i4>
      </vt:variant>
      <vt:variant>
        <vt:i4>1095</vt:i4>
      </vt:variant>
      <vt:variant>
        <vt:i4>0</vt:i4>
      </vt:variant>
      <vt:variant>
        <vt:i4>5</vt:i4>
      </vt:variant>
      <vt:variant>
        <vt:lpwstr/>
      </vt:variant>
      <vt:variant>
        <vt:lpwstr>_10.4_-_Appointed_Representatives</vt:lpwstr>
      </vt:variant>
      <vt:variant>
        <vt:i4>7208972</vt:i4>
      </vt:variant>
      <vt:variant>
        <vt:i4>1092</vt:i4>
      </vt:variant>
      <vt:variant>
        <vt:i4>0</vt:i4>
      </vt:variant>
      <vt:variant>
        <vt:i4>5</vt:i4>
      </vt:variant>
      <vt:variant>
        <vt:lpwstr/>
      </vt:variant>
      <vt:variant>
        <vt:lpwstr>_80.7.1.4_-_Reasons</vt:lpwstr>
      </vt:variant>
      <vt:variant>
        <vt:i4>6488167</vt:i4>
      </vt:variant>
      <vt:variant>
        <vt:i4>1089</vt:i4>
      </vt:variant>
      <vt:variant>
        <vt:i4>0</vt:i4>
      </vt:variant>
      <vt:variant>
        <vt:i4>5</vt:i4>
      </vt:variant>
      <vt:variant>
        <vt:lpwstr/>
      </vt:variant>
      <vt:variant>
        <vt:lpwstr>_Appendix_15_-_2</vt:lpwstr>
      </vt:variant>
      <vt:variant>
        <vt:i4>721018</vt:i4>
      </vt:variant>
      <vt:variant>
        <vt:i4>1086</vt:i4>
      </vt:variant>
      <vt:variant>
        <vt:i4>0</vt:i4>
      </vt:variant>
      <vt:variant>
        <vt:i4>5</vt:i4>
      </vt:variant>
      <vt:variant>
        <vt:lpwstr/>
      </vt:variant>
      <vt:variant>
        <vt:lpwstr>_10.4_-_Appointed</vt:lpwstr>
      </vt:variant>
      <vt:variant>
        <vt:i4>8126590</vt:i4>
      </vt:variant>
      <vt:variant>
        <vt:i4>1083</vt:i4>
      </vt:variant>
      <vt:variant>
        <vt:i4>0</vt:i4>
      </vt:variant>
      <vt:variant>
        <vt:i4>5</vt:i4>
      </vt:variant>
      <vt:variant>
        <vt:lpwstr>http://www.cms.hhs.gov/creditablecoverage/</vt:lpwstr>
      </vt:variant>
      <vt:variant>
        <vt:lpwstr/>
      </vt:variant>
      <vt:variant>
        <vt:i4>5898243</vt:i4>
      </vt:variant>
      <vt:variant>
        <vt:i4>1080</vt:i4>
      </vt:variant>
      <vt:variant>
        <vt:i4>0</vt:i4>
      </vt:variant>
      <vt:variant>
        <vt:i4>5</vt:i4>
      </vt:variant>
      <vt:variant>
        <vt:lpwstr>http://www.cms.hhs.gov/MedicarePresDrugEligEnrol/</vt:lpwstr>
      </vt:variant>
      <vt:variant>
        <vt:lpwstr/>
      </vt:variant>
      <vt:variant>
        <vt:i4>2555953</vt:i4>
      </vt:variant>
      <vt:variant>
        <vt:i4>1077</vt:i4>
      </vt:variant>
      <vt:variant>
        <vt:i4>0</vt:i4>
      </vt:variant>
      <vt:variant>
        <vt:i4>5</vt:i4>
      </vt:variant>
      <vt:variant>
        <vt:lpwstr/>
      </vt:variant>
      <vt:variant>
        <vt:lpwstr>_90.20_-_Effect_of a reconsideration</vt:lpwstr>
      </vt:variant>
      <vt:variant>
        <vt:i4>2555953</vt:i4>
      </vt:variant>
      <vt:variant>
        <vt:i4>1074</vt:i4>
      </vt:variant>
      <vt:variant>
        <vt:i4>0</vt:i4>
      </vt:variant>
      <vt:variant>
        <vt:i4>5</vt:i4>
      </vt:variant>
      <vt:variant>
        <vt:lpwstr/>
      </vt:variant>
      <vt:variant>
        <vt:lpwstr>_90.20_-_Effect_of a reconsideration</vt:lpwstr>
      </vt:variant>
      <vt:variant>
        <vt:i4>1638421</vt:i4>
      </vt:variant>
      <vt:variant>
        <vt:i4>1071</vt:i4>
      </vt:variant>
      <vt:variant>
        <vt:i4>0</vt:i4>
      </vt:variant>
      <vt:variant>
        <vt:i4>5</vt:i4>
      </vt:variant>
      <vt:variant>
        <vt:lpwstr/>
      </vt:variant>
      <vt:variant>
        <vt:lpwstr>_70.3_-_Good_Cause Extension</vt:lpwstr>
      </vt:variant>
      <vt:variant>
        <vt:i4>458830</vt:i4>
      </vt:variant>
      <vt:variant>
        <vt:i4>1068</vt:i4>
      </vt:variant>
      <vt:variant>
        <vt:i4>0</vt:i4>
      </vt:variant>
      <vt:variant>
        <vt:i4>5</vt:i4>
      </vt:variant>
      <vt:variant>
        <vt:lpwstr/>
      </vt:variant>
      <vt:variant>
        <vt:lpwstr>_70.9_-__Notification of the Result </vt:lpwstr>
      </vt:variant>
      <vt:variant>
        <vt:i4>2621486</vt:i4>
      </vt:variant>
      <vt:variant>
        <vt:i4>1065</vt:i4>
      </vt:variant>
      <vt:variant>
        <vt:i4>0</vt:i4>
      </vt:variant>
      <vt:variant>
        <vt:i4>5</vt:i4>
      </vt:variant>
      <vt:variant>
        <vt:lpwstr/>
      </vt:variant>
      <vt:variant>
        <vt:lpwstr>_Appendix_13_-_(Model) Request for R</vt:lpwstr>
      </vt:variant>
      <vt:variant>
        <vt:i4>1441810</vt:i4>
      </vt:variant>
      <vt:variant>
        <vt:i4>1062</vt:i4>
      </vt:variant>
      <vt:variant>
        <vt:i4>0</vt:i4>
      </vt:variant>
      <vt:variant>
        <vt:i4>5</vt:i4>
      </vt:variant>
      <vt:variant>
        <vt:lpwstr/>
      </vt:variant>
      <vt:variant>
        <vt:lpwstr>_80.4_-_Good_Cause Extension</vt:lpwstr>
      </vt:variant>
      <vt:variant>
        <vt:i4>3342442</vt:i4>
      </vt:variant>
      <vt:variant>
        <vt:i4>1059</vt:i4>
      </vt:variant>
      <vt:variant>
        <vt:i4>0</vt:i4>
      </vt:variant>
      <vt:variant>
        <vt:i4>5</vt:i4>
      </vt:variant>
      <vt:variant>
        <vt:lpwstr/>
      </vt:variant>
      <vt:variant>
        <vt:lpwstr>_10.4_-_Appointed_Representatives</vt:lpwstr>
      </vt:variant>
      <vt:variant>
        <vt:i4>3080232</vt:i4>
      </vt:variant>
      <vt:variant>
        <vt:i4>1056</vt:i4>
      </vt:variant>
      <vt:variant>
        <vt:i4>0</vt:i4>
      </vt:variant>
      <vt:variant>
        <vt:i4>5</vt:i4>
      </vt:variant>
      <vt:variant>
        <vt:lpwstr/>
      </vt:variant>
      <vt:variant>
        <vt:lpwstr>_70.10_-_Forwarding_UntimelyRequests</vt:lpwstr>
      </vt:variant>
      <vt:variant>
        <vt:i4>6</vt:i4>
      </vt:variant>
      <vt:variant>
        <vt:i4>1053</vt:i4>
      </vt:variant>
      <vt:variant>
        <vt:i4>0</vt:i4>
      </vt:variant>
      <vt:variant>
        <vt:i4>5</vt:i4>
      </vt:variant>
      <vt:variant>
        <vt:lpwstr/>
      </vt:variant>
      <vt:variant>
        <vt:lpwstr>_50.6_-_Effect_of Failure to Provide</vt:lpwstr>
      </vt:variant>
      <vt:variant>
        <vt:i4>7798821</vt:i4>
      </vt:variant>
      <vt:variant>
        <vt:i4>1050</vt:i4>
      </vt:variant>
      <vt:variant>
        <vt:i4>0</vt:i4>
      </vt:variant>
      <vt:variant>
        <vt:i4>5</vt:i4>
      </vt:variant>
      <vt:variant>
        <vt:lpwstr/>
      </vt:variant>
      <vt:variant>
        <vt:lpwstr>_10.5_-_Authority_of an Enrollee's P</vt:lpwstr>
      </vt:variant>
      <vt:variant>
        <vt:i4>8257578</vt:i4>
      </vt:variant>
      <vt:variant>
        <vt:i4>1047</vt:i4>
      </vt:variant>
      <vt:variant>
        <vt:i4>0</vt:i4>
      </vt:variant>
      <vt:variant>
        <vt:i4>5</vt:i4>
      </vt:variant>
      <vt:variant>
        <vt:lpwstr/>
      </vt:variant>
      <vt:variant>
        <vt:lpwstr>_70.8.1_-_How_the Part D Plan Sponso</vt:lpwstr>
      </vt:variant>
      <vt:variant>
        <vt:i4>720969</vt:i4>
      </vt:variant>
      <vt:variant>
        <vt:i4>1044</vt:i4>
      </vt:variant>
      <vt:variant>
        <vt:i4>0</vt:i4>
      </vt:variant>
      <vt:variant>
        <vt:i4>5</vt:i4>
      </vt:variant>
      <vt:variant>
        <vt:lpwstr/>
      </vt:variant>
      <vt:variant>
        <vt:lpwstr>_70.7_-_Time_Frames and Responsibili</vt:lpwstr>
      </vt:variant>
      <vt:variant>
        <vt:i4>4325440</vt:i4>
      </vt:variant>
      <vt:variant>
        <vt:i4>1041</vt:i4>
      </vt:variant>
      <vt:variant>
        <vt:i4>0</vt:i4>
      </vt:variant>
      <vt:variant>
        <vt:i4>5</vt:i4>
      </vt:variant>
      <vt:variant>
        <vt:lpwstr>http://www.medicarepartdappeals.com/</vt:lpwstr>
      </vt:variant>
      <vt:variant>
        <vt:lpwstr/>
      </vt:variant>
      <vt:variant>
        <vt:i4>7667795</vt:i4>
      </vt:variant>
      <vt:variant>
        <vt:i4>1038</vt:i4>
      </vt:variant>
      <vt:variant>
        <vt:i4>0</vt:i4>
      </vt:variant>
      <vt:variant>
        <vt:i4>5</vt:i4>
      </vt:variant>
      <vt:variant>
        <vt:lpwstr/>
      </vt:variant>
      <vt:variant>
        <vt:lpwstr>_70.40_-_Including</vt:lpwstr>
      </vt:variant>
      <vt:variant>
        <vt:i4>3145802</vt:i4>
      </vt:variant>
      <vt:variant>
        <vt:i4>1035</vt:i4>
      </vt:variant>
      <vt:variant>
        <vt:i4>0</vt:i4>
      </vt:variant>
      <vt:variant>
        <vt:i4>5</vt:i4>
      </vt:variant>
      <vt:variant>
        <vt:lpwstr>http://www.cms.hhs.gov/PrescriptionDrugCovContra/12_PartDManuals.asp</vt:lpwstr>
      </vt:variant>
      <vt:variant>
        <vt:lpwstr/>
      </vt:variant>
      <vt:variant>
        <vt:i4>655378</vt:i4>
      </vt:variant>
      <vt:variant>
        <vt:i4>1032</vt:i4>
      </vt:variant>
      <vt:variant>
        <vt:i4>0</vt:i4>
      </vt:variant>
      <vt:variant>
        <vt:i4>5</vt:i4>
      </vt:variant>
      <vt:variant>
        <vt:lpwstr>http://www.cms.hhs.gov/PrescriptionDrugCovContra/HPMSGH/list.asp</vt:lpwstr>
      </vt:variant>
      <vt:variant>
        <vt:lpwstr/>
      </vt:variant>
      <vt:variant>
        <vt:i4>8257602</vt:i4>
      </vt:variant>
      <vt:variant>
        <vt:i4>1029</vt:i4>
      </vt:variant>
      <vt:variant>
        <vt:i4>0</vt:i4>
      </vt:variant>
      <vt:variant>
        <vt:i4>5</vt:i4>
      </vt:variant>
      <vt:variant>
        <vt:lpwstr/>
      </vt:variant>
      <vt:variant>
        <vt:lpwstr>_70.30_-_Preparing</vt:lpwstr>
      </vt:variant>
      <vt:variant>
        <vt:i4>65539</vt:i4>
      </vt:variant>
      <vt:variant>
        <vt:i4>1026</vt:i4>
      </vt:variant>
      <vt:variant>
        <vt:i4>0</vt:i4>
      </vt:variant>
      <vt:variant>
        <vt:i4>5</vt:i4>
      </vt:variant>
      <vt:variant>
        <vt:lpwstr/>
      </vt:variant>
      <vt:variant>
        <vt:lpwstr>_40.3_-_Effect_of Failure to Provide</vt:lpwstr>
      </vt:variant>
      <vt:variant>
        <vt:i4>5898304</vt:i4>
      </vt:variant>
      <vt:variant>
        <vt:i4>1023</vt:i4>
      </vt:variant>
      <vt:variant>
        <vt:i4>0</vt:i4>
      </vt:variant>
      <vt:variant>
        <vt:i4>5</vt:i4>
      </vt:variant>
      <vt:variant>
        <vt:lpwstr>http://www.access.gpo.gov/nara/cfr/cfr-table-search.html</vt:lpwstr>
      </vt:variant>
      <vt:variant>
        <vt:lpwstr>page1</vt:lpwstr>
      </vt:variant>
      <vt:variant>
        <vt:i4>1441846</vt:i4>
      </vt:variant>
      <vt:variant>
        <vt:i4>1020</vt:i4>
      </vt:variant>
      <vt:variant>
        <vt:i4>0</vt:i4>
      </vt:variant>
      <vt:variant>
        <vt:i4>5</vt:i4>
      </vt:variant>
      <vt:variant>
        <vt:lpwstr/>
      </vt:variant>
      <vt:variant>
        <vt:lpwstr>_Appendix_6_-_(Model) Notice of Case_2</vt:lpwstr>
      </vt:variant>
      <vt:variant>
        <vt:i4>8257578</vt:i4>
      </vt:variant>
      <vt:variant>
        <vt:i4>1017</vt:i4>
      </vt:variant>
      <vt:variant>
        <vt:i4>0</vt:i4>
      </vt:variant>
      <vt:variant>
        <vt:i4>5</vt:i4>
      </vt:variant>
      <vt:variant>
        <vt:lpwstr/>
      </vt:variant>
      <vt:variant>
        <vt:lpwstr>_70.8.1_-_How_the Part D Plan Sponso</vt:lpwstr>
      </vt:variant>
      <vt:variant>
        <vt:i4>720969</vt:i4>
      </vt:variant>
      <vt:variant>
        <vt:i4>1014</vt:i4>
      </vt:variant>
      <vt:variant>
        <vt:i4>0</vt:i4>
      </vt:variant>
      <vt:variant>
        <vt:i4>5</vt:i4>
      </vt:variant>
      <vt:variant>
        <vt:lpwstr/>
      </vt:variant>
      <vt:variant>
        <vt:lpwstr>_70.7_-_Time_Frames and Responsibili</vt:lpwstr>
      </vt:variant>
      <vt:variant>
        <vt:i4>3342442</vt:i4>
      </vt:variant>
      <vt:variant>
        <vt:i4>1011</vt:i4>
      </vt:variant>
      <vt:variant>
        <vt:i4>0</vt:i4>
      </vt:variant>
      <vt:variant>
        <vt:i4>5</vt:i4>
      </vt:variant>
      <vt:variant>
        <vt:lpwstr/>
      </vt:variant>
      <vt:variant>
        <vt:lpwstr>_10.4_-_Appointed_Representatives</vt:lpwstr>
      </vt:variant>
      <vt:variant>
        <vt:i4>3080232</vt:i4>
      </vt:variant>
      <vt:variant>
        <vt:i4>1008</vt:i4>
      </vt:variant>
      <vt:variant>
        <vt:i4>0</vt:i4>
      </vt:variant>
      <vt:variant>
        <vt:i4>5</vt:i4>
      </vt:variant>
      <vt:variant>
        <vt:lpwstr/>
      </vt:variant>
      <vt:variant>
        <vt:lpwstr>_70.10_-_Forwarding_UntimelyRequests</vt:lpwstr>
      </vt:variant>
      <vt:variant>
        <vt:i4>6</vt:i4>
      </vt:variant>
      <vt:variant>
        <vt:i4>1005</vt:i4>
      </vt:variant>
      <vt:variant>
        <vt:i4>0</vt:i4>
      </vt:variant>
      <vt:variant>
        <vt:i4>5</vt:i4>
      </vt:variant>
      <vt:variant>
        <vt:lpwstr/>
      </vt:variant>
      <vt:variant>
        <vt:lpwstr>_50.6_-_Effect_of Failure to Provide</vt:lpwstr>
      </vt:variant>
      <vt:variant>
        <vt:i4>7798821</vt:i4>
      </vt:variant>
      <vt:variant>
        <vt:i4>1002</vt:i4>
      </vt:variant>
      <vt:variant>
        <vt:i4>0</vt:i4>
      </vt:variant>
      <vt:variant>
        <vt:i4>5</vt:i4>
      </vt:variant>
      <vt:variant>
        <vt:lpwstr/>
      </vt:variant>
      <vt:variant>
        <vt:lpwstr>_10.5_-_Authority_of an Enrollee's P</vt:lpwstr>
      </vt:variant>
      <vt:variant>
        <vt:i4>5898304</vt:i4>
      </vt:variant>
      <vt:variant>
        <vt:i4>999</vt:i4>
      </vt:variant>
      <vt:variant>
        <vt:i4>0</vt:i4>
      </vt:variant>
      <vt:variant>
        <vt:i4>5</vt:i4>
      </vt:variant>
      <vt:variant>
        <vt:lpwstr>http://www.access.gpo.gov/nara/cfr/cfr-table-search.html</vt:lpwstr>
      </vt:variant>
      <vt:variant>
        <vt:lpwstr>page1</vt:lpwstr>
      </vt:variant>
      <vt:variant>
        <vt:i4>8257602</vt:i4>
      </vt:variant>
      <vt:variant>
        <vt:i4>996</vt:i4>
      </vt:variant>
      <vt:variant>
        <vt:i4>0</vt:i4>
      </vt:variant>
      <vt:variant>
        <vt:i4>5</vt:i4>
      </vt:variant>
      <vt:variant>
        <vt:lpwstr/>
      </vt:variant>
      <vt:variant>
        <vt:lpwstr>_70.30_-_Preparing</vt:lpwstr>
      </vt:variant>
      <vt:variant>
        <vt:i4>2621486</vt:i4>
      </vt:variant>
      <vt:variant>
        <vt:i4>993</vt:i4>
      </vt:variant>
      <vt:variant>
        <vt:i4>0</vt:i4>
      </vt:variant>
      <vt:variant>
        <vt:i4>5</vt:i4>
      </vt:variant>
      <vt:variant>
        <vt:lpwstr/>
      </vt:variant>
      <vt:variant>
        <vt:lpwstr>_Appendix_13_-_(Model) Request for R</vt:lpwstr>
      </vt:variant>
      <vt:variant>
        <vt:i4>5898304</vt:i4>
      </vt:variant>
      <vt:variant>
        <vt:i4>990</vt:i4>
      </vt:variant>
      <vt:variant>
        <vt:i4>0</vt:i4>
      </vt:variant>
      <vt:variant>
        <vt:i4>5</vt:i4>
      </vt:variant>
      <vt:variant>
        <vt:lpwstr>http://www.access.gpo.gov/nara/cfr/cfr-table-search.html</vt:lpwstr>
      </vt:variant>
      <vt:variant>
        <vt:lpwstr>page1</vt:lpwstr>
      </vt:variant>
      <vt:variant>
        <vt:i4>5898304</vt:i4>
      </vt:variant>
      <vt:variant>
        <vt:i4>987</vt:i4>
      </vt:variant>
      <vt:variant>
        <vt:i4>0</vt:i4>
      </vt:variant>
      <vt:variant>
        <vt:i4>5</vt:i4>
      </vt:variant>
      <vt:variant>
        <vt:lpwstr>http://www.access.gpo.gov/nara/cfr/cfr-table-search.html</vt:lpwstr>
      </vt:variant>
      <vt:variant>
        <vt:lpwstr>page1</vt:lpwstr>
      </vt:variant>
      <vt:variant>
        <vt:i4>7798888</vt:i4>
      </vt:variant>
      <vt:variant>
        <vt:i4>984</vt:i4>
      </vt:variant>
      <vt:variant>
        <vt:i4>0</vt:i4>
      </vt:variant>
      <vt:variant>
        <vt:i4>5</vt:i4>
      </vt:variant>
      <vt:variant>
        <vt:lpwstr/>
      </vt:variant>
      <vt:variant>
        <vt:lpwstr>_Appendix_4_-_Notice of Redeterminat</vt:lpwstr>
      </vt:variant>
      <vt:variant>
        <vt:i4>2228331</vt:i4>
      </vt:variant>
      <vt:variant>
        <vt:i4>981</vt:i4>
      </vt:variant>
      <vt:variant>
        <vt:i4>0</vt:i4>
      </vt:variant>
      <vt:variant>
        <vt:i4>5</vt:i4>
      </vt:variant>
      <vt:variant>
        <vt:lpwstr/>
      </vt:variant>
      <vt:variant>
        <vt:lpwstr>_40.2.2_-_Written_Notification by Pa</vt:lpwstr>
      </vt:variant>
      <vt:variant>
        <vt:i4>6684775</vt:i4>
      </vt:variant>
      <vt:variant>
        <vt:i4>978</vt:i4>
      </vt:variant>
      <vt:variant>
        <vt:i4>0</vt:i4>
      </vt:variant>
      <vt:variant>
        <vt:i4>5</vt:i4>
      </vt:variant>
      <vt:variant>
        <vt:lpwstr/>
      </vt:variant>
      <vt:variant>
        <vt:lpwstr>_10.4.2_-_Authority_of an Appointed </vt:lpwstr>
      </vt:variant>
      <vt:variant>
        <vt:i4>5308485</vt:i4>
      </vt:variant>
      <vt:variant>
        <vt:i4>975</vt:i4>
      </vt:variant>
      <vt:variant>
        <vt:i4>0</vt:i4>
      </vt:variant>
      <vt:variant>
        <vt:i4>5</vt:i4>
      </vt:variant>
      <vt:variant>
        <vt:lpwstr/>
      </vt:variant>
      <vt:variant>
        <vt:lpwstr>_40.2_-_Standard_Time Frames for Cov</vt:lpwstr>
      </vt:variant>
      <vt:variant>
        <vt:i4>1507403</vt:i4>
      </vt:variant>
      <vt:variant>
        <vt:i4>972</vt:i4>
      </vt:variant>
      <vt:variant>
        <vt:i4>0</vt:i4>
      </vt:variant>
      <vt:variant>
        <vt:i4>5</vt:i4>
      </vt:variant>
      <vt:variant>
        <vt:lpwstr/>
      </vt:variant>
      <vt:variant>
        <vt:lpwstr>_70.8.2_-_Effect_of Failure to Meet </vt:lpwstr>
      </vt:variant>
      <vt:variant>
        <vt:i4>2621486</vt:i4>
      </vt:variant>
      <vt:variant>
        <vt:i4>969</vt:i4>
      </vt:variant>
      <vt:variant>
        <vt:i4>0</vt:i4>
      </vt:variant>
      <vt:variant>
        <vt:i4>5</vt:i4>
      </vt:variant>
      <vt:variant>
        <vt:lpwstr/>
      </vt:variant>
      <vt:variant>
        <vt:lpwstr>_Appendix_13_-_(Model) Request for R</vt:lpwstr>
      </vt:variant>
      <vt:variant>
        <vt:i4>5898304</vt:i4>
      </vt:variant>
      <vt:variant>
        <vt:i4>966</vt:i4>
      </vt:variant>
      <vt:variant>
        <vt:i4>0</vt:i4>
      </vt:variant>
      <vt:variant>
        <vt:i4>5</vt:i4>
      </vt:variant>
      <vt:variant>
        <vt:lpwstr>http://www.access.gpo.gov/nara/cfr/cfr-table-search.html</vt:lpwstr>
      </vt:variant>
      <vt:variant>
        <vt:lpwstr>page1</vt:lpwstr>
      </vt:variant>
      <vt:variant>
        <vt:i4>5898304</vt:i4>
      </vt:variant>
      <vt:variant>
        <vt:i4>963</vt:i4>
      </vt:variant>
      <vt:variant>
        <vt:i4>0</vt:i4>
      </vt:variant>
      <vt:variant>
        <vt:i4>5</vt:i4>
      </vt:variant>
      <vt:variant>
        <vt:lpwstr>http://www.access.gpo.gov/nara/cfr/cfr-table-search.html</vt:lpwstr>
      </vt:variant>
      <vt:variant>
        <vt:lpwstr>page1</vt:lpwstr>
      </vt:variant>
      <vt:variant>
        <vt:i4>7798888</vt:i4>
      </vt:variant>
      <vt:variant>
        <vt:i4>960</vt:i4>
      </vt:variant>
      <vt:variant>
        <vt:i4>0</vt:i4>
      </vt:variant>
      <vt:variant>
        <vt:i4>5</vt:i4>
      </vt:variant>
      <vt:variant>
        <vt:lpwstr/>
      </vt:variant>
      <vt:variant>
        <vt:lpwstr>_Appendix_4_-_Notice of Redeterminat</vt:lpwstr>
      </vt:variant>
      <vt:variant>
        <vt:i4>6684775</vt:i4>
      </vt:variant>
      <vt:variant>
        <vt:i4>957</vt:i4>
      </vt:variant>
      <vt:variant>
        <vt:i4>0</vt:i4>
      </vt:variant>
      <vt:variant>
        <vt:i4>5</vt:i4>
      </vt:variant>
      <vt:variant>
        <vt:lpwstr/>
      </vt:variant>
      <vt:variant>
        <vt:lpwstr>_10.4.2_-_Authority_of an Appointed </vt:lpwstr>
      </vt:variant>
      <vt:variant>
        <vt:i4>5308485</vt:i4>
      </vt:variant>
      <vt:variant>
        <vt:i4>954</vt:i4>
      </vt:variant>
      <vt:variant>
        <vt:i4>0</vt:i4>
      </vt:variant>
      <vt:variant>
        <vt:i4>5</vt:i4>
      </vt:variant>
      <vt:variant>
        <vt:lpwstr/>
      </vt:variant>
      <vt:variant>
        <vt:lpwstr>_40.2_-_Standard_Time Frames for Cov</vt:lpwstr>
      </vt:variant>
      <vt:variant>
        <vt:i4>1507397</vt:i4>
      </vt:variant>
      <vt:variant>
        <vt:i4>951</vt:i4>
      </vt:variant>
      <vt:variant>
        <vt:i4>0</vt:i4>
      </vt:variant>
      <vt:variant>
        <vt:i4>5</vt:i4>
      </vt:variant>
      <vt:variant>
        <vt:lpwstr/>
      </vt:variant>
      <vt:variant>
        <vt:lpwstr>_70.7.3_-_Effect_of Failure to Meet </vt:lpwstr>
      </vt:variant>
      <vt:variant>
        <vt:i4>1835071</vt:i4>
      </vt:variant>
      <vt:variant>
        <vt:i4>948</vt:i4>
      </vt:variant>
      <vt:variant>
        <vt:i4>0</vt:i4>
      </vt:variant>
      <vt:variant>
        <vt:i4>5</vt:i4>
      </vt:variant>
      <vt:variant>
        <vt:lpwstr/>
      </vt:variant>
      <vt:variant>
        <vt:lpwstr>_Toc88816092</vt:lpwstr>
      </vt:variant>
      <vt:variant>
        <vt:i4>65539</vt:i4>
      </vt:variant>
      <vt:variant>
        <vt:i4>945</vt:i4>
      </vt:variant>
      <vt:variant>
        <vt:i4>0</vt:i4>
      </vt:variant>
      <vt:variant>
        <vt:i4>5</vt:i4>
      </vt:variant>
      <vt:variant>
        <vt:lpwstr/>
      </vt:variant>
      <vt:variant>
        <vt:lpwstr>_40.3_-_Effect_of Failure to Provide</vt:lpwstr>
      </vt:variant>
      <vt:variant>
        <vt:i4>5898304</vt:i4>
      </vt:variant>
      <vt:variant>
        <vt:i4>942</vt:i4>
      </vt:variant>
      <vt:variant>
        <vt:i4>0</vt:i4>
      </vt:variant>
      <vt:variant>
        <vt:i4>5</vt:i4>
      </vt:variant>
      <vt:variant>
        <vt:lpwstr>http://www.access.gpo.gov/nara/cfr/cfr-table-search.html</vt:lpwstr>
      </vt:variant>
      <vt:variant>
        <vt:lpwstr>page1</vt:lpwstr>
      </vt:variant>
      <vt:variant>
        <vt:i4>3080232</vt:i4>
      </vt:variant>
      <vt:variant>
        <vt:i4>939</vt:i4>
      </vt:variant>
      <vt:variant>
        <vt:i4>0</vt:i4>
      </vt:variant>
      <vt:variant>
        <vt:i4>5</vt:i4>
      </vt:variant>
      <vt:variant>
        <vt:lpwstr/>
      </vt:variant>
      <vt:variant>
        <vt:lpwstr>_70.10_-_Forwarding_UntimelyRequests</vt:lpwstr>
      </vt:variant>
      <vt:variant>
        <vt:i4>8257578</vt:i4>
      </vt:variant>
      <vt:variant>
        <vt:i4>936</vt:i4>
      </vt:variant>
      <vt:variant>
        <vt:i4>0</vt:i4>
      </vt:variant>
      <vt:variant>
        <vt:i4>5</vt:i4>
      </vt:variant>
      <vt:variant>
        <vt:lpwstr/>
      </vt:variant>
      <vt:variant>
        <vt:lpwstr>_70.8.1_-_How_the Part D Plan Sponso</vt:lpwstr>
      </vt:variant>
      <vt:variant>
        <vt:i4>8257578</vt:i4>
      </vt:variant>
      <vt:variant>
        <vt:i4>933</vt:i4>
      </vt:variant>
      <vt:variant>
        <vt:i4>0</vt:i4>
      </vt:variant>
      <vt:variant>
        <vt:i4>5</vt:i4>
      </vt:variant>
      <vt:variant>
        <vt:lpwstr/>
      </vt:variant>
      <vt:variant>
        <vt:lpwstr>_70.8.1_-_How_the Part D Plan Sponso</vt:lpwstr>
      </vt:variant>
      <vt:variant>
        <vt:i4>8126571</vt:i4>
      </vt:variant>
      <vt:variant>
        <vt:i4>930</vt:i4>
      </vt:variant>
      <vt:variant>
        <vt:i4>0</vt:i4>
      </vt:variant>
      <vt:variant>
        <vt:i4>5</vt:i4>
      </vt:variant>
      <vt:variant>
        <vt:lpwstr/>
      </vt:variant>
      <vt:variant>
        <vt:lpwstr>_Appendix_11_-_(Model) Notice of Reo</vt:lpwstr>
      </vt:variant>
      <vt:variant>
        <vt:i4>5308485</vt:i4>
      </vt:variant>
      <vt:variant>
        <vt:i4>927</vt:i4>
      </vt:variant>
      <vt:variant>
        <vt:i4>0</vt:i4>
      </vt:variant>
      <vt:variant>
        <vt:i4>5</vt:i4>
      </vt:variant>
      <vt:variant>
        <vt:lpwstr/>
      </vt:variant>
      <vt:variant>
        <vt:lpwstr>_40.2_-_Standard_Time Frames for Cov</vt:lpwstr>
      </vt:variant>
      <vt:variant>
        <vt:i4>1507403</vt:i4>
      </vt:variant>
      <vt:variant>
        <vt:i4>924</vt:i4>
      </vt:variant>
      <vt:variant>
        <vt:i4>0</vt:i4>
      </vt:variant>
      <vt:variant>
        <vt:i4>5</vt:i4>
      </vt:variant>
      <vt:variant>
        <vt:lpwstr/>
      </vt:variant>
      <vt:variant>
        <vt:lpwstr>_70.8.2_-_Effect_of Failure to Meet </vt:lpwstr>
      </vt:variant>
      <vt:variant>
        <vt:i4>8126565</vt:i4>
      </vt:variant>
      <vt:variant>
        <vt:i4>921</vt:i4>
      </vt:variant>
      <vt:variant>
        <vt:i4>0</vt:i4>
      </vt:variant>
      <vt:variant>
        <vt:i4>5</vt:i4>
      </vt:variant>
      <vt:variant>
        <vt:lpwstr/>
      </vt:variant>
      <vt:variant>
        <vt:lpwstr>_70.9.2_-_Adverse_Standard Redetermi</vt:lpwstr>
      </vt:variant>
      <vt:variant>
        <vt:i4>5308485</vt:i4>
      </vt:variant>
      <vt:variant>
        <vt:i4>918</vt:i4>
      </vt:variant>
      <vt:variant>
        <vt:i4>0</vt:i4>
      </vt:variant>
      <vt:variant>
        <vt:i4>5</vt:i4>
      </vt:variant>
      <vt:variant>
        <vt:lpwstr/>
      </vt:variant>
      <vt:variant>
        <vt:lpwstr>_40.2_-_Standard_Time Frames for Cov</vt:lpwstr>
      </vt:variant>
      <vt:variant>
        <vt:i4>3080232</vt:i4>
      </vt:variant>
      <vt:variant>
        <vt:i4>915</vt:i4>
      </vt:variant>
      <vt:variant>
        <vt:i4>0</vt:i4>
      </vt:variant>
      <vt:variant>
        <vt:i4>5</vt:i4>
      </vt:variant>
      <vt:variant>
        <vt:lpwstr/>
      </vt:variant>
      <vt:variant>
        <vt:lpwstr>_Appendix_3_-_Notice of Denial of Re</vt:lpwstr>
      </vt:variant>
      <vt:variant>
        <vt:i4>5701724</vt:i4>
      </vt:variant>
      <vt:variant>
        <vt:i4>912</vt:i4>
      </vt:variant>
      <vt:variant>
        <vt:i4>0</vt:i4>
      </vt:variant>
      <vt:variant>
        <vt:i4>5</vt:i4>
      </vt:variant>
      <vt:variant>
        <vt:lpwstr/>
      </vt:variant>
      <vt:variant>
        <vt:lpwstr>_70.4_-_Withdrawal_of Request for Re</vt:lpwstr>
      </vt:variant>
      <vt:variant>
        <vt:i4>1638421</vt:i4>
      </vt:variant>
      <vt:variant>
        <vt:i4>909</vt:i4>
      </vt:variant>
      <vt:variant>
        <vt:i4>0</vt:i4>
      </vt:variant>
      <vt:variant>
        <vt:i4>5</vt:i4>
      </vt:variant>
      <vt:variant>
        <vt:lpwstr/>
      </vt:variant>
      <vt:variant>
        <vt:lpwstr>_70.3_-_Good_Cause Extension</vt:lpwstr>
      </vt:variant>
      <vt:variant>
        <vt:i4>65539</vt:i4>
      </vt:variant>
      <vt:variant>
        <vt:i4>906</vt:i4>
      </vt:variant>
      <vt:variant>
        <vt:i4>0</vt:i4>
      </vt:variant>
      <vt:variant>
        <vt:i4>5</vt:i4>
      </vt:variant>
      <vt:variant>
        <vt:lpwstr/>
      </vt:variant>
      <vt:variant>
        <vt:lpwstr>_40.3_-_Effect_of Failure to Provide</vt:lpwstr>
      </vt:variant>
      <vt:variant>
        <vt:i4>5898304</vt:i4>
      </vt:variant>
      <vt:variant>
        <vt:i4>903</vt:i4>
      </vt:variant>
      <vt:variant>
        <vt:i4>0</vt:i4>
      </vt:variant>
      <vt:variant>
        <vt:i4>5</vt:i4>
      </vt:variant>
      <vt:variant>
        <vt:lpwstr>http://www.access.gpo.gov/nara/cfr/cfr-table-search.html</vt:lpwstr>
      </vt:variant>
      <vt:variant>
        <vt:lpwstr>page1</vt:lpwstr>
      </vt:variant>
      <vt:variant>
        <vt:i4>6750275</vt:i4>
      </vt:variant>
      <vt:variant>
        <vt:i4>900</vt:i4>
      </vt:variant>
      <vt:variant>
        <vt:i4>0</vt:i4>
      </vt:variant>
      <vt:variant>
        <vt:i4>5</vt:i4>
      </vt:variant>
      <vt:variant>
        <vt:lpwstr/>
      </vt:variant>
      <vt:variant>
        <vt:lpwstr>s80_5</vt:lpwstr>
      </vt:variant>
      <vt:variant>
        <vt:i4>5767234</vt:i4>
      </vt:variant>
      <vt:variant>
        <vt:i4>897</vt:i4>
      </vt:variant>
      <vt:variant>
        <vt:i4>0</vt:i4>
      </vt:variant>
      <vt:variant>
        <vt:i4>5</vt:i4>
      </vt:variant>
      <vt:variant>
        <vt:lpwstr/>
      </vt:variant>
      <vt:variant>
        <vt:lpwstr>_70.7.1_-_Standard_Redetermination o</vt:lpwstr>
      </vt:variant>
      <vt:variant>
        <vt:i4>720969</vt:i4>
      </vt:variant>
      <vt:variant>
        <vt:i4>894</vt:i4>
      </vt:variant>
      <vt:variant>
        <vt:i4>0</vt:i4>
      </vt:variant>
      <vt:variant>
        <vt:i4>5</vt:i4>
      </vt:variant>
      <vt:variant>
        <vt:lpwstr/>
      </vt:variant>
      <vt:variant>
        <vt:lpwstr>_70.7_-_Time_Frames and Responsibili</vt:lpwstr>
      </vt:variant>
      <vt:variant>
        <vt:i4>5767233</vt:i4>
      </vt:variant>
      <vt:variant>
        <vt:i4>891</vt:i4>
      </vt:variant>
      <vt:variant>
        <vt:i4>0</vt:i4>
      </vt:variant>
      <vt:variant>
        <vt:i4>5</vt:i4>
      </vt:variant>
      <vt:variant>
        <vt:lpwstr/>
      </vt:variant>
      <vt:variant>
        <vt:lpwstr>_70.7.2_-_Standard_Redetermination o</vt:lpwstr>
      </vt:variant>
      <vt:variant>
        <vt:i4>2555954</vt:i4>
      </vt:variant>
      <vt:variant>
        <vt:i4>888</vt:i4>
      </vt:variant>
      <vt:variant>
        <vt:i4>0</vt:i4>
      </vt:variant>
      <vt:variant>
        <vt:i4>5</vt:i4>
      </vt:variant>
      <vt:variant>
        <vt:lpwstr/>
      </vt:variant>
      <vt:variant>
        <vt:lpwstr>_130.2.3_-_Payment_Requests</vt:lpwstr>
      </vt:variant>
      <vt:variant>
        <vt:i4>8323179</vt:i4>
      </vt:variant>
      <vt:variant>
        <vt:i4>885</vt:i4>
      </vt:variant>
      <vt:variant>
        <vt:i4>0</vt:i4>
      </vt:variant>
      <vt:variant>
        <vt:i4>5</vt:i4>
      </vt:variant>
      <vt:variant>
        <vt:lpwstr/>
      </vt:variant>
      <vt:variant>
        <vt:lpwstr>_130.1.1_-_Standard_Requests for Ben</vt:lpwstr>
      </vt:variant>
      <vt:variant>
        <vt:i4>8126566</vt:i4>
      </vt:variant>
      <vt:variant>
        <vt:i4>882</vt:i4>
      </vt:variant>
      <vt:variant>
        <vt:i4>0</vt:i4>
      </vt:variant>
      <vt:variant>
        <vt:i4>5</vt:i4>
      </vt:variant>
      <vt:variant>
        <vt:lpwstr/>
      </vt:variant>
      <vt:variant>
        <vt:lpwstr>_70.9.1_-_Adverse_Standard Redetermi</vt:lpwstr>
      </vt:variant>
      <vt:variant>
        <vt:i4>5308485</vt:i4>
      </vt:variant>
      <vt:variant>
        <vt:i4>879</vt:i4>
      </vt:variant>
      <vt:variant>
        <vt:i4>0</vt:i4>
      </vt:variant>
      <vt:variant>
        <vt:i4>5</vt:i4>
      </vt:variant>
      <vt:variant>
        <vt:lpwstr/>
      </vt:variant>
      <vt:variant>
        <vt:lpwstr>_40.2_-_Standard_Time Frames for Cov</vt:lpwstr>
      </vt:variant>
      <vt:variant>
        <vt:i4>1507397</vt:i4>
      </vt:variant>
      <vt:variant>
        <vt:i4>876</vt:i4>
      </vt:variant>
      <vt:variant>
        <vt:i4>0</vt:i4>
      </vt:variant>
      <vt:variant>
        <vt:i4>5</vt:i4>
      </vt:variant>
      <vt:variant>
        <vt:lpwstr/>
      </vt:variant>
      <vt:variant>
        <vt:lpwstr>_70.7.3_-_Effect_of Failure to Meet </vt:lpwstr>
      </vt:variant>
      <vt:variant>
        <vt:i4>5177469</vt:i4>
      </vt:variant>
      <vt:variant>
        <vt:i4>873</vt:i4>
      </vt:variant>
      <vt:variant>
        <vt:i4>0</vt:i4>
      </vt:variant>
      <vt:variant>
        <vt:i4>5</vt:i4>
      </vt:variant>
      <vt:variant>
        <vt:lpwstr>http://www.socialsecurity.gov/OP_Home/ssact/comp-ssa.htm</vt:lpwstr>
      </vt:variant>
      <vt:variant>
        <vt:lpwstr/>
      </vt:variant>
      <vt:variant>
        <vt:i4>5898304</vt:i4>
      </vt:variant>
      <vt:variant>
        <vt:i4>870</vt:i4>
      </vt:variant>
      <vt:variant>
        <vt:i4>0</vt:i4>
      </vt:variant>
      <vt:variant>
        <vt:i4>5</vt:i4>
      </vt:variant>
      <vt:variant>
        <vt:lpwstr>http://www.access.gpo.gov/nara/cfr/cfr-table-search.html</vt:lpwstr>
      </vt:variant>
      <vt:variant>
        <vt:lpwstr>page1</vt:lpwstr>
      </vt:variant>
      <vt:variant>
        <vt:i4>720969</vt:i4>
      </vt:variant>
      <vt:variant>
        <vt:i4>867</vt:i4>
      </vt:variant>
      <vt:variant>
        <vt:i4>0</vt:i4>
      </vt:variant>
      <vt:variant>
        <vt:i4>5</vt:i4>
      </vt:variant>
      <vt:variant>
        <vt:lpwstr/>
      </vt:variant>
      <vt:variant>
        <vt:lpwstr>_70.7_-_Time_Frames and Responsibili</vt:lpwstr>
      </vt:variant>
      <vt:variant>
        <vt:i4>7798821</vt:i4>
      </vt:variant>
      <vt:variant>
        <vt:i4>864</vt:i4>
      </vt:variant>
      <vt:variant>
        <vt:i4>0</vt:i4>
      </vt:variant>
      <vt:variant>
        <vt:i4>5</vt:i4>
      </vt:variant>
      <vt:variant>
        <vt:lpwstr/>
      </vt:variant>
      <vt:variant>
        <vt:lpwstr>_10.5_-_Authority_of an Enrollee's P</vt:lpwstr>
      </vt:variant>
      <vt:variant>
        <vt:i4>65539</vt:i4>
      </vt:variant>
      <vt:variant>
        <vt:i4>861</vt:i4>
      </vt:variant>
      <vt:variant>
        <vt:i4>0</vt:i4>
      </vt:variant>
      <vt:variant>
        <vt:i4>5</vt:i4>
      </vt:variant>
      <vt:variant>
        <vt:lpwstr/>
      </vt:variant>
      <vt:variant>
        <vt:lpwstr>_40.3_-_Effect_of Failure to Provide</vt:lpwstr>
      </vt:variant>
      <vt:variant>
        <vt:i4>5898304</vt:i4>
      </vt:variant>
      <vt:variant>
        <vt:i4>858</vt:i4>
      </vt:variant>
      <vt:variant>
        <vt:i4>0</vt:i4>
      </vt:variant>
      <vt:variant>
        <vt:i4>5</vt:i4>
      </vt:variant>
      <vt:variant>
        <vt:lpwstr>http://www.access.gpo.gov/nara/cfr/cfr-table-search.html</vt:lpwstr>
      </vt:variant>
      <vt:variant>
        <vt:lpwstr>page1</vt:lpwstr>
      </vt:variant>
      <vt:variant>
        <vt:i4>2359401</vt:i4>
      </vt:variant>
      <vt:variant>
        <vt:i4>855</vt:i4>
      </vt:variant>
      <vt:variant>
        <vt:i4>0</vt:i4>
      </vt:variant>
      <vt:variant>
        <vt:i4>5</vt:i4>
      </vt:variant>
      <vt:variant>
        <vt:lpwstr/>
      </vt:variant>
      <vt:variant>
        <vt:lpwstr>_Appendix_6_-_(Model) Notice of Case</vt:lpwstr>
      </vt:variant>
      <vt:variant>
        <vt:i4>1966102</vt:i4>
      </vt:variant>
      <vt:variant>
        <vt:i4>852</vt:i4>
      </vt:variant>
      <vt:variant>
        <vt:i4>0</vt:i4>
      </vt:variant>
      <vt:variant>
        <vt:i4>5</vt:i4>
      </vt:variant>
      <vt:variant>
        <vt:lpwstr/>
      </vt:variant>
      <vt:variant>
        <vt:lpwstr>_50.5_-_Notification_of the Result o</vt:lpwstr>
      </vt:variant>
      <vt:variant>
        <vt:i4>5898304</vt:i4>
      </vt:variant>
      <vt:variant>
        <vt:i4>849</vt:i4>
      </vt:variant>
      <vt:variant>
        <vt:i4>0</vt:i4>
      </vt:variant>
      <vt:variant>
        <vt:i4>5</vt:i4>
      </vt:variant>
      <vt:variant>
        <vt:lpwstr>http://www.access.gpo.gov/nara/cfr/cfr-table-search.html</vt:lpwstr>
      </vt:variant>
      <vt:variant>
        <vt:lpwstr>page1</vt:lpwstr>
      </vt:variant>
      <vt:variant>
        <vt:i4>3866678</vt:i4>
      </vt:variant>
      <vt:variant>
        <vt:i4>846</vt:i4>
      </vt:variant>
      <vt:variant>
        <vt:i4>0</vt:i4>
      </vt:variant>
      <vt:variant>
        <vt:i4>5</vt:i4>
      </vt:variant>
      <vt:variant>
        <vt:lpwstr/>
      </vt:variant>
      <vt:variant>
        <vt:lpwstr>_30.21.2_-_Formulary_Exception</vt:lpwstr>
      </vt:variant>
      <vt:variant>
        <vt:i4>6160479</vt:i4>
      </vt:variant>
      <vt:variant>
        <vt:i4>843</vt:i4>
      </vt:variant>
      <vt:variant>
        <vt:i4>0</vt:i4>
      </vt:variant>
      <vt:variant>
        <vt:i4>5</vt:i4>
      </vt:variant>
      <vt:variant>
        <vt:lpwstr/>
      </vt:variant>
      <vt:variant>
        <vt:lpwstr>_30.21.1_-_Tiering_Exception</vt:lpwstr>
      </vt:variant>
      <vt:variant>
        <vt:i4>3866678</vt:i4>
      </vt:variant>
      <vt:variant>
        <vt:i4>840</vt:i4>
      </vt:variant>
      <vt:variant>
        <vt:i4>0</vt:i4>
      </vt:variant>
      <vt:variant>
        <vt:i4>5</vt:i4>
      </vt:variant>
      <vt:variant>
        <vt:lpwstr/>
      </vt:variant>
      <vt:variant>
        <vt:lpwstr>_30.21.2_-_Formulary_Exception</vt:lpwstr>
      </vt:variant>
      <vt:variant>
        <vt:i4>6160479</vt:i4>
      </vt:variant>
      <vt:variant>
        <vt:i4>837</vt:i4>
      </vt:variant>
      <vt:variant>
        <vt:i4>0</vt:i4>
      </vt:variant>
      <vt:variant>
        <vt:i4>5</vt:i4>
      </vt:variant>
      <vt:variant>
        <vt:lpwstr/>
      </vt:variant>
      <vt:variant>
        <vt:lpwstr>_30.21.1_-_Tiering_Exception</vt:lpwstr>
      </vt:variant>
      <vt:variant>
        <vt:i4>2228331</vt:i4>
      </vt:variant>
      <vt:variant>
        <vt:i4>834</vt:i4>
      </vt:variant>
      <vt:variant>
        <vt:i4>0</vt:i4>
      </vt:variant>
      <vt:variant>
        <vt:i4>5</vt:i4>
      </vt:variant>
      <vt:variant>
        <vt:lpwstr/>
      </vt:variant>
      <vt:variant>
        <vt:lpwstr>_40.2.2_-_Written_Notification by Pa</vt:lpwstr>
      </vt:variant>
      <vt:variant>
        <vt:i4>1441895</vt:i4>
      </vt:variant>
      <vt:variant>
        <vt:i4>831</vt:i4>
      </vt:variant>
      <vt:variant>
        <vt:i4>0</vt:i4>
      </vt:variant>
      <vt:variant>
        <vt:i4>5</vt:i4>
      </vt:variant>
      <vt:variant>
        <vt:lpwstr/>
      </vt:variant>
      <vt:variant>
        <vt:lpwstr>_Appendix_1_-</vt:lpwstr>
      </vt:variant>
      <vt:variant>
        <vt:i4>2752589</vt:i4>
      </vt:variant>
      <vt:variant>
        <vt:i4>828</vt:i4>
      </vt:variant>
      <vt:variant>
        <vt:i4>0</vt:i4>
      </vt:variant>
      <vt:variant>
        <vt:i4>5</vt:i4>
      </vt:variant>
      <vt:variant>
        <vt:lpwstr/>
      </vt:variant>
      <vt:variant>
        <vt:lpwstr>_40.3.2_-_Oral</vt:lpwstr>
      </vt:variant>
      <vt:variant>
        <vt:i4>7077908</vt:i4>
      </vt:variant>
      <vt:variant>
        <vt:i4>825</vt:i4>
      </vt:variant>
      <vt:variant>
        <vt:i4>0</vt:i4>
      </vt:variant>
      <vt:variant>
        <vt:i4>5</vt:i4>
      </vt:variant>
      <vt:variant>
        <vt:lpwstr/>
      </vt:variant>
      <vt:variant>
        <vt:lpwstr>_50.6_-_Effect</vt:lpwstr>
      </vt:variant>
      <vt:variant>
        <vt:i4>2162810</vt:i4>
      </vt:variant>
      <vt:variant>
        <vt:i4>822</vt:i4>
      </vt:variant>
      <vt:variant>
        <vt:i4>0</vt:i4>
      </vt:variant>
      <vt:variant>
        <vt:i4>5</vt:i4>
      </vt:variant>
      <vt:variant>
        <vt:lpwstr/>
      </vt:variant>
      <vt:variant>
        <vt:lpwstr>_130.1_-_Effectuating_Coverage Deter</vt:lpwstr>
      </vt:variant>
      <vt:variant>
        <vt:i4>5308485</vt:i4>
      </vt:variant>
      <vt:variant>
        <vt:i4>819</vt:i4>
      </vt:variant>
      <vt:variant>
        <vt:i4>0</vt:i4>
      </vt:variant>
      <vt:variant>
        <vt:i4>5</vt:i4>
      </vt:variant>
      <vt:variant>
        <vt:lpwstr/>
      </vt:variant>
      <vt:variant>
        <vt:lpwstr>_40.2_-_Standard_Time Frames for Cov</vt:lpwstr>
      </vt:variant>
      <vt:variant>
        <vt:i4>2162810</vt:i4>
      </vt:variant>
      <vt:variant>
        <vt:i4>816</vt:i4>
      </vt:variant>
      <vt:variant>
        <vt:i4>0</vt:i4>
      </vt:variant>
      <vt:variant>
        <vt:i4>5</vt:i4>
      </vt:variant>
      <vt:variant>
        <vt:lpwstr/>
      </vt:variant>
      <vt:variant>
        <vt:lpwstr>_130.1_-_Effectuating_Coverage Deter</vt:lpwstr>
      </vt:variant>
      <vt:variant>
        <vt:i4>5308485</vt:i4>
      </vt:variant>
      <vt:variant>
        <vt:i4>813</vt:i4>
      </vt:variant>
      <vt:variant>
        <vt:i4>0</vt:i4>
      </vt:variant>
      <vt:variant>
        <vt:i4>5</vt:i4>
      </vt:variant>
      <vt:variant>
        <vt:lpwstr/>
      </vt:variant>
      <vt:variant>
        <vt:lpwstr>_40.2_-_Standard_Time Frames for Cov</vt:lpwstr>
      </vt:variant>
      <vt:variant>
        <vt:i4>3080232</vt:i4>
      </vt:variant>
      <vt:variant>
        <vt:i4>810</vt:i4>
      </vt:variant>
      <vt:variant>
        <vt:i4>0</vt:i4>
      </vt:variant>
      <vt:variant>
        <vt:i4>5</vt:i4>
      </vt:variant>
      <vt:variant>
        <vt:lpwstr/>
      </vt:variant>
      <vt:variant>
        <vt:lpwstr>_Appendix_3_-_Notice of Denial of Re</vt:lpwstr>
      </vt:variant>
      <vt:variant>
        <vt:i4>5308486</vt:i4>
      </vt:variant>
      <vt:variant>
        <vt:i4>807</vt:i4>
      </vt:variant>
      <vt:variant>
        <vt:i4>0</vt:i4>
      </vt:variant>
      <vt:variant>
        <vt:i4>5</vt:i4>
      </vt:variant>
      <vt:variant>
        <vt:lpwstr/>
      </vt:variant>
      <vt:variant>
        <vt:lpwstr>_40.1_-_Standard_Time Frames for Cov</vt:lpwstr>
      </vt:variant>
      <vt:variant>
        <vt:i4>5898304</vt:i4>
      </vt:variant>
      <vt:variant>
        <vt:i4>804</vt:i4>
      </vt:variant>
      <vt:variant>
        <vt:i4>0</vt:i4>
      </vt:variant>
      <vt:variant>
        <vt:i4>5</vt:i4>
      </vt:variant>
      <vt:variant>
        <vt:lpwstr>http://www.access.gpo.gov/nara/cfr/cfr-table-search.html</vt:lpwstr>
      </vt:variant>
      <vt:variant>
        <vt:lpwstr>page1</vt:lpwstr>
      </vt:variant>
      <vt:variant>
        <vt:i4>5898304</vt:i4>
      </vt:variant>
      <vt:variant>
        <vt:i4>801</vt:i4>
      </vt:variant>
      <vt:variant>
        <vt:i4>0</vt:i4>
      </vt:variant>
      <vt:variant>
        <vt:i4>5</vt:i4>
      </vt:variant>
      <vt:variant>
        <vt:lpwstr>http://www.access.gpo.gov/nara/cfr/cfr-table-search.html</vt:lpwstr>
      </vt:variant>
      <vt:variant>
        <vt:lpwstr>page1</vt:lpwstr>
      </vt:variant>
      <vt:variant>
        <vt:i4>5898304</vt:i4>
      </vt:variant>
      <vt:variant>
        <vt:i4>798</vt:i4>
      </vt:variant>
      <vt:variant>
        <vt:i4>0</vt:i4>
      </vt:variant>
      <vt:variant>
        <vt:i4>5</vt:i4>
      </vt:variant>
      <vt:variant>
        <vt:lpwstr>http://www.access.gpo.gov/nara/cfr/cfr-table-search.html</vt:lpwstr>
      </vt:variant>
      <vt:variant>
        <vt:lpwstr>page1</vt:lpwstr>
      </vt:variant>
      <vt:variant>
        <vt:i4>5898304</vt:i4>
      </vt:variant>
      <vt:variant>
        <vt:i4>795</vt:i4>
      </vt:variant>
      <vt:variant>
        <vt:i4>0</vt:i4>
      </vt:variant>
      <vt:variant>
        <vt:i4>5</vt:i4>
      </vt:variant>
      <vt:variant>
        <vt:lpwstr>http://www.access.gpo.gov/nara/cfr/cfr-table-search.html</vt:lpwstr>
      </vt:variant>
      <vt:variant>
        <vt:lpwstr>page1</vt:lpwstr>
      </vt:variant>
      <vt:variant>
        <vt:i4>5898304</vt:i4>
      </vt:variant>
      <vt:variant>
        <vt:i4>792</vt:i4>
      </vt:variant>
      <vt:variant>
        <vt:i4>0</vt:i4>
      </vt:variant>
      <vt:variant>
        <vt:i4>5</vt:i4>
      </vt:variant>
      <vt:variant>
        <vt:lpwstr>http://www.access.gpo.gov/nara/cfr/cfr-table-search.html</vt:lpwstr>
      </vt:variant>
      <vt:variant>
        <vt:lpwstr>page1</vt:lpwstr>
      </vt:variant>
      <vt:variant>
        <vt:i4>5898304</vt:i4>
      </vt:variant>
      <vt:variant>
        <vt:i4>789</vt:i4>
      </vt:variant>
      <vt:variant>
        <vt:i4>0</vt:i4>
      </vt:variant>
      <vt:variant>
        <vt:i4>5</vt:i4>
      </vt:variant>
      <vt:variant>
        <vt:lpwstr>http://www.access.gpo.gov/nara/cfr/cfr-table-search.html</vt:lpwstr>
      </vt:variant>
      <vt:variant>
        <vt:lpwstr>page1</vt:lpwstr>
      </vt:variant>
      <vt:variant>
        <vt:i4>5898304</vt:i4>
      </vt:variant>
      <vt:variant>
        <vt:i4>786</vt:i4>
      </vt:variant>
      <vt:variant>
        <vt:i4>0</vt:i4>
      </vt:variant>
      <vt:variant>
        <vt:i4>5</vt:i4>
      </vt:variant>
      <vt:variant>
        <vt:lpwstr>http://www.access.gpo.gov/nara/cfr/cfr-table-search.html</vt:lpwstr>
      </vt:variant>
      <vt:variant>
        <vt:lpwstr>page1</vt:lpwstr>
      </vt:variant>
      <vt:variant>
        <vt:i4>5898304</vt:i4>
      </vt:variant>
      <vt:variant>
        <vt:i4>783</vt:i4>
      </vt:variant>
      <vt:variant>
        <vt:i4>0</vt:i4>
      </vt:variant>
      <vt:variant>
        <vt:i4>5</vt:i4>
      </vt:variant>
      <vt:variant>
        <vt:lpwstr>http://www.access.gpo.gov/nara/cfr/cfr-table-search.html</vt:lpwstr>
      </vt:variant>
      <vt:variant>
        <vt:lpwstr>page1</vt:lpwstr>
      </vt:variant>
      <vt:variant>
        <vt:i4>5308485</vt:i4>
      </vt:variant>
      <vt:variant>
        <vt:i4>780</vt:i4>
      </vt:variant>
      <vt:variant>
        <vt:i4>0</vt:i4>
      </vt:variant>
      <vt:variant>
        <vt:i4>5</vt:i4>
      </vt:variant>
      <vt:variant>
        <vt:lpwstr/>
      </vt:variant>
      <vt:variant>
        <vt:lpwstr>_40.2_-_Standard_Time Frames for Cov</vt:lpwstr>
      </vt:variant>
      <vt:variant>
        <vt:i4>8323083</vt:i4>
      </vt:variant>
      <vt:variant>
        <vt:i4>777</vt:i4>
      </vt:variant>
      <vt:variant>
        <vt:i4>0</vt:i4>
      </vt:variant>
      <vt:variant>
        <vt:i4>5</vt:i4>
      </vt:variant>
      <vt:variant>
        <vt:lpwstr/>
      </vt:variant>
      <vt:variant>
        <vt:lpwstr>_50.3_-_Action</vt:lpwstr>
      </vt:variant>
      <vt:variant>
        <vt:i4>1310746</vt:i4>
      </vt:variant>
      <vt:variant>
        <vt:i4>774</vt:i4>
      </vt:variant>
      <vt:variant>
        <vt:i4>0</vt:i4>
      </vt:variant>
      <vt:variant>
        <vt:i4>5</vt:i4>
      </vt:variant>
      <vt:variant>
        <vt:lpwstr/>
      </vt:variant>
      <vt:variant>
        <vt:lpwstr>_50.4_-_Action_on Accepted Requests </vt:lpwstr>
      </vt:variant>
      <vt:variant>
        <vt:i4>1376259</vt:i4>
      </vt:variant>
      <vt:variant>
        <vt:i4>771</vt:i4>
      </vt:variant>
      <vt:variant>
        <vt:i4>0</vt:i4>
      </vt:variant>
      <vt:variant>
        <vt:i4>5</vt:i4>
      </vt:variant>
      <vt:variant>
        <vt:lpwstr>http://www.cms.hhs.gov/MLNProducts/Downloads/Form_Exceptions_final.pdf</vt:lpwstr>
      </vt:variant>
      <vt:variant>
        <vt:lpwstr/>
      </vt:variant>
      <vt:variant>
        <vt:i4>5111842</vt:i4>
      </vt:variant>
      <vt:variant>
        <vt:i4>768</vt:i4>
      </vt:variant>
      <vt:variant>
        <vt:i4>0</vt:i4>
      </vt:variant>
      <vt:variant>
        <vt:i4>5</vt:i4>
      </vt:variant>
      <vt:variant>
        <vt:lpwstr>http://www.cms.hhs.gov/PrescriptionDrugCovGenIn/04_Formulary.asp</vt:lpwstr>
      </vt:variant>
      <vt:variant>
        <vt:lpwstr/>
      </vt:variant>
      <vt:variant>
        <vt:i4>3145802</vt:i4>
      </vt:variant>
      <vt:variant>
        <vt:i4>765</vt:i4>
      </vt:variant>
      <vt:variant>
        <vt:i4>0</vt:i4>
      </vt:variant>
      <vt:variant>
        <vt:i4>5</vt:i4>
      </vt:variant>
      <vt:variant>
        <vt:lpwstr>http://www.cms.hhs.gov/PrescriptionDrugCovContra/12_PartDManuals.asp</vt:lpwstr>
      </vt:variant>
      <vt:variant>
        <vt:lpwstr/>
      </vt:variant>
      <vt:variant>
        <vt:i4>655378</vt:i4>
      </vt:variant>
      <vt:variant>
        <vt:i4>762</vt:i4>
      </vt:variant>
      <vt:variant>
        <vt:i4>0</vt:i4>
      </vt:variant>
      <vt:variant>
        <vt:i4>5</vt:i4>
      </vt:variant>
      <vt:variant>
        <vt:lpwstr>http://www.cms.hhs.gov/PrescriptionDrugCovContra/HPMSGH/list.asp</vt:lpwstr>
      </vt:variant>
      <vt:variant>
        <vt:lpwstr/>
      </vt:variant>
      <vt:variant>
        <vt:i4>5898304</vt:i4>
      </vt:variant>
      <vt:variant>
        <vt:i4>759</vt:i4>
      </vt:variant>
      <vt:variant>
        <vt:i4>0</vt:i4>
      </vt:variant>
      <vt:variant>
        <vt:i4>5</vt:i4>
      </vt:variant>
      <vt:variant>
        <vt:lpwstr>http://www.access.gpo.gov/nara/cfr/cfr-table-search.html</vt:lpwstr>
      </vt:variant>
      <vt:variant>
        <vt:lpwstr>page1</vt:lpwstr>
      </vt:variant>
      <vt:variant>
        <vt:i4>2359401</vt:i4>
      </vt:variant>
      <vt:variant>
        <vt:i4>756</vt:i4>
      </vt:variant>
      <vt:variant>
        <vt:i4>0</vt:i4>
      </vt:variant>
      <vt:variant>
        <vt:i4>5</vt:i4>
      </vt:variant>
      <vt:variant>
        <vt:lpwstr/>
      </vt:variant>
      <vt:variant>
        <vt:lpwstr>_Appendix_6_-_(Model) Notice of Case</vt:lpwstr>
      </vt:variant>
      <vt:variant>
        <vt:i4>5898304</vt:i4>
      </vt:variant>
      <vt:variant>
        <vt:i4>753</vt:i4>
      </vt:variant>
      <vt:variant>
        <vt:i4>0</vt:i4>
      </vt:variant>
      <vt:variant>
        <vt:i4>5</vt:i4>
      </vt:variant>
      <vt:variant>
        <vt:lpwstr>http://www.access.gpo.gov/nara/cfr/cfr-table-search.html</vt:lpwstr>
      </vt:variant>
      <vt:variant>
        <vt:lpwstr>page1</vt:lpwstr>
      </vt:variant>
      <vt:variant>
        <vt:i4>3866678</vt:i4>
      </vt:variant>
      <vt:variant>
        <vt:i4>750</vt:i4>
      </vt:variant>
      <vt:variant>
        <vt:i4>0</vt:i4>
      </vt:variant>
      <vt:variant>
        <vt:i4>5</vt:i4>
      </vt:variant>
      <vt:variant>
        <vt:lpwstr/>
      </vt:variant>
      <vt:variant>
        <vt:lpwstr>_30.21.2_-_Formulary_Exception</vt:lpwstr>
      </vt:variant>
      <vt:variant>
        <vt:i4>6160479</vt:i4>
      </vt:variant>
      <vt:variant>
        <vt:i4>747</vt:i4>
      </vt:variant>
      <vt:variant>
        <vt:i4>0</vt:i4>
      </vt:variant>
      <vt:variant>
        <vt:i4>5</vt:i4>
      </vt:variant>
      <vt:variant>
        <vt:lpwstr/>
      </vt:variant>
      <vt:variant>
        <vt:lpwstr>_30.21.1_-_Tiering_Exception</vt:lpwstr>
      </vt:variant>
      <vt:variant>
        <vt:i4>3866678</vt:i4>
      </vt:variant>
      <vt:variant>
        <vt:i4>744</vt:i4>
      </vt:variant>
      <vt:variant>
        <vt:i4>0</vt:i4>
      </vt:variant>
      <vt:variant>
        <vt:i4>5</vt:i4>
      </vt:variant>
      <vt:variant>
        <vt:lpwstr/>
      </vt:variant>
      <vt:variant>
        <vt:lpwstr>_30.21.2_-_Formulary_Exception</vt:lpwstr>
      </vt:variant>
      <vt:variant>
        <vt:i4>6160479</vt:i4>
      </vt:variant>
      <vt:variant>
        <vt:i4>741</vt:i4>
      </vt:variant>
      <vt:variant>
        <vt:i4>0</vt:i4>
      </vt:variant>
      <vt:variant>
        <vt:i4>5</vt:i4>
      </vt:variant>
      <vt:variant>
        <vt:lpwstr/>
      </vt:variant>
      <vt:variant>
        <vt:lpwstr>_30.21.1_-_Tiering_Exception</vt:lpwstr>
      </vt:variant>
      <vt:variant>
        <vt:i4>4259857</vt:i4>
      </vt:variant>
      <vt:variant>
        <vt:i4>738</vt:i4>
      </vt:variant>
      <vt:variant>
        <vt:i4>0</vt:i4>
      </vt:variant>
      <vt:variant>
        <vt:i4>5</vt:i4>
      </vt:variant>
      <vt:variant>
        <vt:lpwstr/>
      </vt:variant>
      <vt:variant>
        <vt:lpwstr>App1</vt:lpwstr>
      </vt:variant>
      <vt:variant>
        <vt:i4>7602279</vt:i4>
      </vt:variant>
      <vt:variant>
        <vt:i4>735</vt:i4>
      </vt:variant>
      <vt:variant>
        <vt:i4>0</vt:i4>
      </vt:variant>
      <vt:variant>
        <vt:i4>5</vt:i4>
      </vt:variant>
      <vt:variant>
        <vt:lpwstr/>
      </vt:variant>
      <vt:variant>
        <vt:lpwstr>_20.2.4_-_Excluded_Drug Complaints</vt:lpwstr>
      </vt:variant>
      <vt:variant>
        <vt:i4>7602279</vt:i4>
      </vt:variant>
      <vt:variant>
        <vt:i4>732</vt:i4>
      </vt:variant>
      <vt:variant>
        <vt:i4>0</vt:i4>
      </vt:variant>
      <vt:variant>
        <vt:i4>5</vt:i4>
      </vt:variant>
      <vt:variant>
        <vt:lpwstr/>
      </vt:variant>
      <vt:variant>
        <vt:lpwstr>_20.2.4_-_Excluded_Drug Complaints</vt:lpwstr>
      </vt:variant>
      <vt:variant>
        <vt:i4>4259857</vt:i4>
      </vt:variant>
      <vt:variant>
        <vt:i4>729</vt:i4>
      </vt:variant>
      <vt:variant>
        <vt:i4>0</vt:i4>
      </vt:variant>
      <vt:variant>
        <vt:i4>5</vt:i4>
      </vt:variant>
      <vt:variant>
        <vt:lpwstr/>
      </vt:variant>
      <vt:variant>
        <vt:lpwstr>App1</vt:lpwstr>
      </vt:variant>
      <vt:variant>
        <vt:i4>2228331</vt:i4>
      </vt:variant>
      <vt:variant>
        <vt:i4>726</vt:i4>
      </vt:variant>
      <vt:variant>
        <vt:i4>0</vt:i4>
      </vt:variant>
      <vt:variant>
        <vt:i4>5</vt:i4>
      </vt:variant>
      <vt:variant>
        <vt:lpwstr/>
      </vt:variant>
      <vt:variant>
        <vt:lpwstr>_40.2.2_-_Written_Notification by Pa</vt:lpwstr>
      </vt:variant>
      <vt:variant>
        <vt:i4>6684775</vt:i4>
      </vt:variant>
      <vt:variant>
        <vt:i4>723</vt:i4>
      </vt:variant>
      <vt:variant>
        <vt:i4>0</vt:i4>
      </vt:variant>
      <vt:variant>
        <vt:i4>5</vt:i4>
      </vt:variant>
      <vt:variant>
        <vt:lpwstr/>
      </vt:variant>
      <vt:variant>
        <vt:lpwstr>_10.4.2_-_Authority_of an Appointed </vt:lpwstr>
      </vt:variant>
      <vt:variant>
        <vt:i4>65539</vt:i4>
      </vt:variant>
      <vt:variant>
        <vt:i4>720</vt:i4>
      </vt:variant>
      <vt:variant>
        <vt:i4>0</vt:i4>
      </vt:variant>
      <vt:variant>
        <vt:i4>5</vt:i4>
      </vt:variant>
      <vt:variant>
        <vt:lpwstr/>
      </vt:variant>
      <vt:variant>
        <vt:lpwstr>_40.3_-_Effect_of Failure to Provide</vt:lpwstr>
      </vt:variant>
      <vt:variant>
        <vt:i4>7077940</vt:i4>
      </vt:variant>
      <vt:variant>
        <vt:i4>717</vt:i4>
      </vt:variant>
      <vt:variant>
        <vt:i4>0</vt:i4>
      </vt:variant>
      <vt:variant>
        <vt:i4>5</vt:i4>
      </vt:variant>
      <vt:variant>
        <vt:lpwstr/>
      </vt:variant>
      <vt:variant>
        <vt:lpwstr>_40.32.32_-_Written_Notification by </vt:lpwstr>
      </vt:variant>
      <vt:variant>
        <vt:i4>8257635</vt:i4>
      </vt:variant>
      <vt:variant>
        <vt:i4>714</vt:i4>
      </vt:variant>
      <vt:variant>
        <vt:i4>0</vt:i4>
      </vt:variant>
      <vt:variant>
        <vt:i4>5</vt:i4>
      </vt:variant>
      <vt:variant>
        <vt:lpwstr/>
      </vt:variant>
      <vt:variant>
        <vt:lpwstr>_Appendix_5_-_Notice of Reconsiderat</vt:lpwstr>
      </vt:variant>
      <vt:variant>
        <vt:i4>65540</vt:i4>
      </vt:variant>
      <vt:variant>
        <vt:i4>711</vt:i4>
      </vt:variant>
      <vt:variant>
        <vt:i4>0</vt:i4>
      </vt:variant>
      <vt:variant>
        <vt:i4>5</vt:i4>
      </vt:variant>
      <vt:variant>
        <vt:lpwstr/>
      </vt:variant>
      <vt:variant>
        <vt:lpwstr>_40.4_-_Effect_of Failure to Provide</vt:lpwstr>
      </vt:variant>
      <vt:variant>
        <vt:i4>2162810</vt:i4>
      </vt:variant>
      <vt:variant>
        <vt:i4>708</vt:i4>
      </vt:variant>
      <vt:variant>
        <vt:i4>0</vt:i4>
      </vt:variant>
      <vt:variant>
        <vt:i4>5</vt:i4>
      </vt:variant>
      <vt:variant>
        <vt:lpwstr/>
      </vt:variant>
      <vt:variant>
        <vt:lpwstr>_130.1_-_Effectuating_Coverage Deter</vt:lpwstr>
      </vt:variant>
      <vt:variant>
        <vt:i4>7733287</vt:i4>
      </vt:variant>
      <vt:variant>
        <vt:i4>705</vt:i4>
      </vt:variant>
      <vt:variant>
        <vt:i4>0</vt:i4>
      </vt:variant>
      <vt:variant>
        <vt:i4>5</vt:i4>
      </vt:variant>
      <vt:variant>
        <vt:lpwstr/>
      </vt:variant>
      <vt:variant>
        <vt:lpwstr>_30.1.2_-_Formulary_Exception</vt:lpwstr>
      </vt:variant>
      <vt:variant>
        <vt:i4>2031682</vt:i4>
      </vt:variant>
      <vt:variant>
        <vt:i4>702</vt:i4>
      </vt:variant>
      <vt:variant>
        <vt:i4>0</vt:i4>
      </vt:variant>
      <vt:variant>
        <vt:i4>5</vt:i4>
      </vt:variant>
      <vt:variant>
        <vt:lpwstr/>
      </vt:variant>
      <vt:variant>
        <vt:lpwstr>_30.1.1_-_Tiering_Exception</vt:lpwstr>
      </vt:variant>
      <vt:variant>
        <vt:i4>2162810</vt:i4>
      </vt:variant>
      <vt:variant>
        <vt:i4>699</vt:i4>
      </vt:variant>
      <vt:variant>
        <vt:i4>0</vt:i4>
      </vt:variant>
      <vt:variant>
        <vt:i4>5</vt:i4>
      </vt:variant>
      <vt:variant>
        <vt:lpwstr/>
      </vt:variant>
      <vt:variant>
        <vt:lpwstr>_130.1_-_Effectuating_Coverage Deter</vt:lpwstr>
      </vt:variant>
      <vt:variant>
        <vt:i4>2162810</vt:i4>
      </vt:variant>
      <vt:variant>
        <vt:i4>696</vt:i4>
      </vt:variant>
      <vt:variant>
        <vt:i4>0</vt:i4>
      </vt:variant>
      <vt:variant>
        <vt:i4>5</vt:i4>
      </vt:variant>
      <vt:variant>
        <vt:lpwstr/>
      </vt:variant>
      <vt:variant>
        <vt:lpwstr>_130.1_-_Effectuating_Coverage Deter</vt:lpwstr>
      </vt:variant>
      <vt:variant>
        <vt:i4>1048602</vt:i4>
      </vt:variant>
      <vt:variant>
        <vt:i4>693</vt:i4>
      </vt:variant>
      <vt:variant>
        <vt:i4>0</vt:i4>
      </vt:variant>
      <vt:variant>
        <vt:i4>5</vt:i4>
      </vt:variant>
      <vt:variant>
        <vt:lpwstr/>
      </vt:variant>
      <vt:variant>
        <vt:lpwstr>_50.3_-_Action_Following Denial for </vt:lpwstr>
      </vt:variant>
      <vt:variant>
        <vt:i4>1376259</vt:i4>
      </vt:variant>
      <vt:variant>
        <vt:i4>690</vt:i4>
      </vt:variant>
      <vt:variant>
        <vt:i4>0</vt:i4>
      </vt:variant>
      <vt:variant>
        <vt:i4>5</vt:i4>
      </vt:variant>
      <vt:variant>
        <vt:lpwstr>http://www.cms.hhs.gov/MLNProducts/Downloads/Form_Exceptions_final.pdf</vt:lpwstr>
      </vt:variant>
      <vt:variant>
        <vt:lpwstr/>
      </vt:variant>
      <vt:variant>
        <vt:i4>5111842</vt:i4>
      </vt:variant>
      <vt:variant>
        <vt:i4>687</vt:i4>
      </vt:variant>
      <vt:variant>
        <vt:i4>0</vt:i4>
      </vt:variant>
      <vt:variant>
        <vt:i4>5</vt:i4>
      </vt:variant>
      <vt:variant>
        <vt:lpwstr>http://www.cms.hhs.gov/PrescriptionDrugCovGenIn/04_Formulary.asp</vt:lpwstr>
      </vt:variant>
      <vt:variant>
        <vt:lpwstr/>
      </vt:variant>
      <vt:variant>
        <vt:i4>2162810</vt:i4>
      </vt:variant>
      <vt:variant>
        <vt:i4>684</vt:i4>
      </vt:variant>
      <vt:variant>
        <vt:i4>0</vt:i4>
      </vt:variant>
      <vt:variant>
        <vt:i4>5</vt:i4>
      </vt:variant>
      <vt:variant>
        <vt:lpwstr/>
      </vt:variant>
      <vt:variant>
        <vt:lpwstr>_130.1_-_Effectuating_Coverage Deter</vt:lpwstr>
      </vt:variant>
      <vt:variant>
        <vt:i4>5308486</vt:i4>
      </vt:variant>
      <vt:variant>
        <vt:i4>681</vt:i4>
      </vt:variant>
      <vt:variant>
        <vt:i4>0</vt:i4>
      </vt:variant>
      <vt:variant>
        <vt:i4>5</vt:i4>
      </vt:variant>
      <vt:variant>
        <vt:lpwstr/>
      </vt:variant>
      <vt:variant>
        <vt:lpwstr>_40.1_-_Standard_Time Frames for Cov</vt:lpwstr>
      </vt:variant>
      <vt:variant>
        <vt:i4>7077940</vt:i4>
      </vt:variant>
      <vt:variant>
        <vt:i4>678</vt:i4>
      </vt:variant>
      <vt:variant>
        <vt:i4>0</vt:i4>
      </vt:variant>
      <vt:variant>
        <vt:i4>5</vt:i4>
      </vt:variant>
      <vt:variant>
        <vt:lpwstr/>
      </vt:variant>
      <vt:variant>
        <vt:lpwstr>_40.32.32_-_Written_Notification by </vt:lpwstr>
      </vt:variant>
      <vt:variant>
        <vt:i4>5898304</vt:i4>
      </vt:variant>
      <vt:variant>
        <vt:i4>675</vt:i4>
      </vt:variant>
      <vt:variant>
        <vt:i4>0</vt:i4>
      </vt:variant>
      <vt:variant>
        <vt:i4>5</vt:i4>
      </vt:variant>
      <vt:variant>
        <vt:lpwstr>http://www.access.gpo.gov/nara/cfr/cfr-table-search.html</vt:lpwstr>
      </vt:variant>
      <vt:variant>
        <vt:lpwstr>page1</vt:lpwstr>
      </vt:variant>
      <vt:variant>
        <vt:i4>2162810</vt:i4>
      </vt:variant>
      <vt:variant>
        <vt:i4>672</vt:i4>
      </vt:variant>
      <vt:variant>
        <vt:i4>0</vt:i4>
      </vt:variant>
      <vt:variant>
        <vt:i4>5</vt:i4>
      </vt:variant>
      <vt:variant>
        <vt:lpwstr/>
      </vt:variant>
      <vt:variant>
        <vt:lpwstr>_130.1_-_Effectuating_Coverage Deter</vt:lpwstr>
      </vt:variant>
      <vt:variant>
        <vt:i4>6815746</vt:i4>
      </vt:variant>
      <vt:variant>
        <vt:i4>669</vt:i4>
      </vt:variant>
      <vt:variant>
        <vt:i4>0</vt:i4>
      </vt:variant>
      <vt:variant>
        <vt:i4>5</vt:i4>
      </vt:variant>
      <vt:variant>
        <vt:lpwstr/>
      </vt:variant>
      <vt:variant>
        <vt:lpwstr>_30.1_-_Exceptions</vt:lpwstr>
      </vt:variant>
      <vt:variant>
        <vt:i4>2818118</vt:i4>
      </vt:variant>
      <vt:variant>
        <vt:i4>666</vt:i4>
      </vt:variant>
      <vt:variant>
        <vt:i4>0</vt:i4>
      </vt:variant>
      <vt:variant>
        <vt:i4>5</vt:i4>
      </vt:variant>
      <vt:variant>
        <vt:lpwstr/>
      </vt:variant>
      <vt:variant>
        <vt:lpwstr>_40_-_Standard</vt:lpwstr>
      </vt:variant>
      <vt:variant>
        <vt:i4>6881307</vt:i4>
      </vt:variant>
      <vt:variant>
        <vt:i4>663</vt:i4>
      </vt:variant>
      <vt:variant>
        <vt:i4>0</vt:i4>
      </vt:variant>
      <vt:variant>
        <vt:i4>5</vt:i4>
      </vt:variant>
      <vt:variant>
        <vt:lpwstr/>
      </vt:variant>
      <vt:variant>
        <vt:lpwstr>_30.3_-_Procedures</vt:lpwstr>
      </vt:variant>
      <vt:variant>
        <vt:i4>4915220</vt:i4>
      </vt:variant>
      <vt:variant>
        <vt:i4>660</vt:i4>
      </vt:variant>
      <vt:variant>
        <vt:i4>0</vt:i4>
      </vt:variant>
      <vt:variant>
        <vt:i4>5</vt:i4>
      </vt:variant>
      <vt:variant>
        <vt:lpwstr>http://www.cms.hhs.gov/PrescriptionDrugCovContra/</vt:lpwstr>
      </vt:variant>
      <vt:variant>
        <vt:lpwstr/>
      </vt:variant>
      <vt:variant>
        <vt:i4>5898304</vt:i4>
      </vt:variant>
      <vt:variant>
        <vt:i4>657</vt:i4>
      </vt:variant>
      <vt:variant>
        <vt:i4>0</vt:i4>
      </vt:variant>
      <vt:variant>
        <vt:i4>5</vt:i4>
      </vt:variant>
      <vt:variant>
        <vt:lpwstr>http://www.access.gpo.gov/nara/cfr/cfr-table-search.html</vt:lpwstr>
      </vt:variant>
      <vt:variant>
        <vt:lpwstr>page1</vt:lpwstr>
      </vt:variant>
      <vt:variant>
        <vt:i4>7667739</vt:i4>
      </vt:variant>
      <vt:variant>
        <vt:i4>654</vt:i4>
      </vt:variant>
      <vt:variant>
        <vt:i4>0</vt:i4>
      </vt:variant>
      <vt:variant>
        <vt:i4>5</vt:i4>
      </vt:variant>
      <vt:variant>
        <vt:lpwstr/>
      </vt:variant>
      <vt:variant>
        <vt:lpwstr>_40.1_-_How</vt:lpwstr>
      </vt:variant>
      <vt:variant>
        <vt:i4>4915220</vt:i4>
      </vt:variant>
      <vt:variant>
        <vt:i4>651</vt:i4>
      </vt:variant>
      <vt:variant>
        <vt:i4>0</vt:i4>
      </vt:variant>
      <vt:variant>
        <vt:i4>5</vt:i4>
      </vt:variant>
      <vt:variant>
        <vt:lpwstr>http://www.cms.hhs.gov/PrescriptionDrugCovContra/</vt:lpwstr>
      </vt:variant>
      <vt:variant>
        <vt:lpwstr/>
      </vt:variant>
      <vt:variant>
        <vt:i4>5898304</vt:i4>
      </vt:variant>
      <vt:variant>
        <vt:i4>648</vt:i4>
      </vt:variant>
      <vt:variant>
        <vt:i4>0</vt:i4>
      </vt:variant>
      <vt:variant>
        <vt:i4>5</vt:i4>
      </vt:variant>
      <vt:variant>
        <vt:lpwstr>http://www.access.gpo.gov/nara/cfr/cfr-table-search.html</vt:lpwstr>
      </vt:variant>
      <vt:variant>
        <vt:lpwstr>page1</vt:lpwstr>
      </vt:variant>
      <vt:variant>
        <vt:i4>2162810</vt:i4>
      </vt:variant>
      <vt:variant>
        <vt:i4>645</vt:i4>
      </vt:variant>
      <vt:variant>
        <vt:i4>0</vt:i4>
      </vt:variant>
      <vt:variant>
        <vt:i4>5</vt:i4>
      </vt:variant>
      <vt:variant>
        <vt:lpwstr/>
      </vt:variant>
      <vt:variant>
        <vt:lpwstr>_130.1_-_Effectuating_Coverage Deter</vt:lpwstr>
      </vt:variant>
      <vt:variant>
        <vt:i4>2818118</vt:i4>
      </vt:variant>
      <vt:variant>
        <vt:i4>642</vt:i4>
      </vt:variant>
      <vt:variant>
        <vt:i4>0</vt:i4>
      </vt:variant>
      <vt:variant>
        <vt:i4>5</vt:i4>
      </vt:variant>
      <vt:variant>
        <vt:lpwstr/>
      </vt:variant>
      <vt:variant>
        <vt:lpwstr>_40_-_Standard</vt:lpwstr>
      </vt:variant>
      <vt:variant>
        <vt:i4>5898304</vt:i4>
      </vt:variant>
      <vt:variant>
        <vt:i4>639</vt:i4>
      </vt:variant>
      <vt:variant>
        <vt:i4>0</vt:i4>
      </vt:variant>
      <vt:variant>
        <vt:i4>5</vt:i4>
      </vt:variant>
      <vt:variant>
        <vt:lpwstr>http://www.access.gpo.gov/nara/cfr/cfr-table-search.html</vt:lpwstr>
      </vt:variant>
      <vt:variant>
        <vt:lpwstr>page1</vt:lpwstr>
      </vt:variant>
      <vt:variant>
        <vt:i4>5898304</vt:i4>
      </vt:variant>
      <vt:variant>
        <vt:i4>636</vt:i4>
      </vt:variant>
      <vt:variant>
        <vt:i4>0</vt:i4>
      </vt:variant>
      <vt:variant>
        <vt:i4>5</vt:i4>
      </vt:variant>
      <vt:variant>
        <vt:lpwstr>http://www.access.gpo.gov/nara/cfr/cfr-table-search.html</vt:lpwstr>
      </vt:variant>
      <vt:variant>
        <vt:lpwstr>page1</vt:lpwstr>
      </vt:variant>
      <vt:variant>
        <vt:i4>5177469</vt:i4>
      </vt:variant>
      <vt:variant>
        <vt:i4>633</vt:i4>
      </vt:variant>
      <vt:variant>
        <vt:i4>0</vt:i4>
      </vt:variant>
      <vt:variant>
        <vt:i4>5</vt:i4>
      </vt:variant>
      <vt:variant>
        <vt:lpwstr>http://www.socialsecurity.gov/OP_Home/ssact/comp-ssa.htm</vt:lpwstr>
      </vt:variant>
      <vt:variant>
        <vt:lpwstr/>
      </vt:variant>
      <vt:variant>
        <vt:i4>1376259</vt:i4>
      </vt:variant>
      <vt:variant>
        <vt:i4>630</vt:i4>
      </vt:variant>
      <vt:variant>
        <vt:i4>0</vt:i4>
      </vt:variant>
      <vt:variant>
        <vt:i4>5</vt:i4>
      </vt:variant>
      <vt:variant>
        <vt:lpwstr>http://www.cms.hhs.gov/MLNProducts/Downloads/Form_Exceptions_final.pdf</vt:lpwstr>
      </vt:variant>
      <vt:variant>
        <vt:lpwstr/>
      </vt:variant>
      <vt:variant>
        <vt:i4>8126571</vt:i4>
      </vt:variant>
      <vt:variant>
        <vt:i4>627</vt:i4>
      </vt:variant>
      <vt:variant>
        <vt:i4>0</vt:i4>
      </vt:variant>
      <vt:variant>
        <vt:i4>5</vt:i4>
      </vt:variant>
      <vt:variant>
        <vt:lpwstr/>
      </vt:variant>
      <vt:variant>
        <vt:lpwstr>_Appendix_11_-_(Model) Notice of Reo</vt:lpwstr>
      </vt:variant>
      <vt:variant>
        <vt:i4>1376259</vt:i4>
      </vt:variant>
      <vt:variant>
        <vt:i4>624</vt:i4>
      </vt:variant>
      <vt:variant>
        <vt:i4>0</vt:i4>
      </vt:variant>
      <vt:variant>
        <vt:i4>5</vt:i4>
      </vt:variant>
      <vt:variant>
        <vt:lpwstr>http://www.cms.hhs.gov/MLNProducts/Downloads/Form_Exceptions_final.pdf</vt:lpwstr>
      </vt:variant>
      <vt:variant>
        <vt:lpwstr/>
      </vt:variant>
      <vt:variant>
        <vt:i4>8126571</vt:i4>
      </vt:variant>
      <vt:variant>
        <vt:i4>621</vt:i4>
      </vt:variant>
      <vt:variant>
        <vt:i4>0</vt:i4>
      </vt:variant>
      <vt:variant>
        <vt:i4>5</vt:i4>
      </vt:variant>
      <vt:variant>
        <vt:lpwstr/>
      </vt:variant>
      <vt:variant>
        <vt:lpwstr>_Appendix_11_-_(Model) Notice of Reo</vt:lpwstr>
      </vt:variant>
      <vt:variant>
        <vt:i4>5898304</vt:i4>
      </vt:variant>
      <vt:variant>
        <vt:i4>618</vt:i4>
      </vt:variant>
      <vt:variant>
        <vt:i4>0</vt:i4>
      </vt:variant>
      <vt:variant>
        <vt:i4>5</vt:i4>
      </vt:variant>
      <vt:variant>
        <vt:lpwstr>http://www.access.gpo.gov/nara/cfr/cfr-table-search.html</vt:lpwstr>
      </vt:variant>
      <vt:variant>
        <vt:lpwstr>page1</vt:lpwstr>
      </vt:variant>
      <vt:variant>
        <vt:i4>1376259</vt:i4>
      </vt:variant>
      <vt:variant>
        <vt:i4>615</vt:i4>
      </vt:variant>
      <vt:variant>
        <vt:i4>0</vt:i4>
      </vt:variant>
      <vt:variant>
        <vt:i4>5</vt:i4>
      </vt:variant>
      <vt:variant>
        <vt:lpwstr>http://www.cms.hhs.gov/MLNProducts/Downloads/Form_Exceptions_final.pdf</vt:lpwstr>
      </vt:variant>
      <vt:variant>
        <vt:lpwstr/>
      </vt:variant>
      <vt:variant>
        <vt:i4>8126571</vt:i4>
      </vt:variant>
      <vt:variant>
        <vt:i4>612</vt:i4>
      </vt:variant>
      <vt:variant>
        <vt:i4>0</vt:i4>
      </vt:variant>
      <vt:variant>
        <vt:i4>5</vt:i4>
      </vt:variant>
      <vt:variant>
        <vt:lpwstr/>
      </vt:variant>
      <vt:variant>
        <vt:lpwstr>_Appendix_11_-_(Model) Notice of Reo</vt:lpwstr>
      </vt:variant>
      <vt:variant>
        <vt:i4>1376259</vt:i4>
      </vt:variant>
      <vt:variant>
        <vt:i4>609</vt:i4>
      </vt:variant>
      <vt:variant>
        <vt:i4>0</vt:i4>
      </vt:variant>
      <vt:variant>
        <vt:i4>5</vt:i4>
      </vt:variant>
      <vt:variant>
        <vt:lpwstr>http://www.cms.hhs.gov/MLNProducts/Downloads/Form_Exceptions_final.pdf</vt:lpwstr>
      </vt:variant>
      <vt:variant>
        <vt:lpwstr/>
      </vt:variant>
      <vt:variant>
        <vt:i4>8126571</vt:i4>
      </vt:variant>
      <vt:variant>
        <vt:i4>606</vt:i4>
      </vt:variant>
      <vt:variant>
        <vt:i4>0</vt:i4>
      </vt:variant>
      <vt:variant>
        <vt:i4>5</vt:i4>
      </vt:variant>
      <vt:variant>
        <vt:lpwstr/>
      </vt:variant>
      <vt:variant>
        <vt:lpwstr>_Appendix_11_-_(Model) Notice of Reo</vt:lpwstr>
      </vt:variant>
      <vt:variant>
        <vt:i4>5898304</vt:i4>
      </vt:variant>
      <vt:variant>
        <vt:i4>603</vt:i4>
      </vt:variant>
      <vt:variant>
        <vt:i4>0</vt:i4>
      </vt:variant>
      <vt:variant>
        <vt:i4>5</vt:i4>
      </vt:variant>
      <vt:variant>
        <vt:lpwstr>http://www.access.gpo.gov/nara/cfr/cfr-table-search.html</vt:lpwstr>
      </vt:variant>
      <vt:variant>
        <vt:lpwstr>page1</vt:lpwstr>
      </vt:variant>
      <vt:variant>
        <vt:i4>5898304</vt:i4>
      </vt:variant>
      <vt:variant>
        <vt:i4>600</vt:i4>
      </vt:variant>
      <vt:variant>
        <vt:i4>0</vt:i4>
      </vt:variant>
      <vt:variant>
        <vt:i4>5</vt:i4>
      </vt:variant>
      <vt:variant>
        <vt:lpwstr>http://www.access.gpo.gov/nara/cfr/cfr-table-search.html</vt:lpwstr>
      </vt:variant>
      <vt:variant>
        <vt:lpwstr>page1</vt:lpwstr>
      </vt:variant>
      <vt:variant>
        <vt:i4>5898304</vt:i4>
      </vt:variant>
      <vt:variant>
        <vt:i4>597</vt:i4>
      </vt:variant>
      <vt:variant>
        <vt:i4>0</vt:i4>
      </vt:variant>
      <vt:variant>
        <vt:i4>5</vt:i4>
      </vt:variant>
      <vt:variant>
        <vt:lpwstr>http://www.access.gpo.gov/nara/cfr/cfr-table-search.html</vt:lpwstr>
      </vt:variant>
      <vt:variant>
        <vt:lpwstr>page1</vt:lpwstr>
      </vt:variant>
      <vt:variant>
        <vt:i4>7602273</vt:i4>
      </vt:variant>
      <vt:variant>
        <vt:i4>594</vt:i4>
      </vt:variant>
      <vt:variant>
        <vt:i4>0</vt:i4>
      </vt:variant>
      <vt:variant>
        <vt:i4>5</vt:i4>
      </vt:variant>
      <vt:variant>
        <vt:lpwstr/>
      </vt:variant>
      <vt:variant>
        <vt:lpwstr>_Appendix_10_-_(Model) Notice of For</vt:lpwstr>
      </vt:variant>
      <vt:variant>
        <vt:i4>5898304</vt:i4>
      </vt:variant>
      <vt:variant>
        <vt:i4>591</vt:i4>
      </vt:variant>
      <vt:variant>
        <vt:i4>0</vt:i4>
      </vt:variant>
      <vt:variant>
        <vt:i4>5</vt:i4>
      </vt:variant>
      <vt:variant>
        <vt:lpwstr>http://www.access.gpo.gov/nara/cfr/cfr-table-search.html</vt:lpwstr>
      </vt:variant>
      <vt:variant>
        <vt:lpwstr>page1</vt:lpwstr>
      </vt:variant>
      <vt:variant>
        <vt:i4>5898304</vt:i4>
      </vt:variant>
      <vt:variant>
        <vt:i4>588</vt:i4>
      </vt:variant>
      <vt:variant>
        <vt:i4>0</vt:i4>
      </vt:variant>
      <vt:variant>
        <vt:i4>5</vt:i4>
      </vt:variant>
      <vt:variant>
        <vt:lpwstr>http://www.access.gpo.gov/nara/cfr/cfr-table-search.html</vt:lpwstr>
      </vt:variant>
      <vt:variant>
        <vt:lpwstr>page1</vt:lpwstr>
      </vt:variant>
      <vt:variant>
        <vt:i4>1376259</vt:i4>
      </vt:variant>
      <vt:variant>
        <vt:i4>585</vt:i4>
      </vt:variant>
      <vt:variant>
        <vt:i4>0</vt:i4>
      </vt:variant>
      <vt:variant>
        <vt:i4>5</vt:i4>
      </vt:variant>
      <vt:variant>
        <vt:lpwstr>http://www.cms.hhs.gov/MLNProducts/Downloads/Form_Exceptions_final.pdf</vt:lpwstr>
      </vt:variant>
      <vt:variant>
        <vt:lpwstr/>
      </vt:variant>
      <vt:variant>
        <vt:i4>1376259</vt:i4>
      </vt:variant>
      <vt:variant>
        <vt:i4>582</vt:i4>
      </vt:variant>
      <vt:variant>
        <vt:i4>0</vt:i4>
      </vt:variant>
      <vt:variant>
        <vt:i4>5</vt:i4>
      </vt:variant>
      <vt:variant>
        <vt:lpwstr>http://www.cms.hhs.gov/MLNProducts/Downloads/Form_Exceptions_final.pdf</vt:lpwstr>
      </vt:variant>
      <vt:variant>
        <vt:lpwstr/>
      </vt:variant>
      <vt:variant>
        <vt:i4>1376259</vt:i4>
      </vt:variant>
      <vt:variant>
        <vt:i4>579</vt:i4>
      </vt:variant>
      <vt:variant>
        <vt:i4>0</vt:i4>
      </vt:variant>
      <vt:variant>
        <vt:i4>5</vt:i4>
      </vt:variant>
      <vt:variant>
        <vt:lpwstr>http://www.cms.hhs.gov/MLNProducts/Downloads/Form_Exceptions_final.pdf</vt:lpwstr>
      </vt:variant>
      <vt:variant>
        <vt:lpwstr/>
      </vt:variant>
      <vt:variant>
        <vt:i4>5242885</vt:i4>
      </vt:variant>
      <vt:variant>
        <vt:i4>576</vt:i4>
      </vt:variant>
      <vt:variant>
        <vt:i4>0</vt:i4>
      </vt:variant>
      <vt:variant>
        <vt:i4>5</vt:i4>
      </vt:variant>
      <vt:variant>
        <vt:lpwstr/>
      </vt:variant>
      <vt:variant>
        <vt:lpwstr>_30_-_Coverage_Determinations</vt:lpwstr>
      </vt:variant>
      <vt:variant>
        <vt:i4>5701645</vt:i4>
      </vt:variant>
      <vt:variant>
        <vt:i4>573</vt:i4>
      </vt:variant>
      <vt:variant>
        <vt:i4>0</vt:i4>
      </vt:variant>
      <vt:variant>
        <vt:i4>5</vt:i4>
      </vt:variant>
      <vt:variant>
        <vt:lpwstr/>
      </vt:variant>
      <vt:variant>
        <vt:lpwstr>_40.2.1_-_Notification_by Network Ph</vt:lpwstr>
      </vt:variant>
      <vt:variant>
        <vt:i4>5898304</vt:i4>
      </vt:variant>
      <vt:variant>
        <vt:i4>570</vt:i4>
      </vt:variant>
      <vt:variant>
        <vt:i4>0</vt:i4>
      </vt:variant>
      <vt:variant>
        <vt:i4>5</vt:i4>
      </vt:variant>
      <vt:variant>
        <vt:lpwstr>http://www.access.gpo.gov/nara/cfr/cfr-table-search.html</vt:lpwstr>
      </vt:variant>
      <vt:variant>
        <vt:lpwstr>page1</vt:lpwstr>
      </vt:variant>
      <vt:variant>
        <vt:i4>7077940</vt:i4>
      </vt:variant>
      <vt:variant>
        <vt:i4>567</vt:i4>
      </vt:variant>
      <vt:variant>
        <vt:i4>0</vt:i4>
      </vt:variant>
      <vt:variant>
        <vt:i4>5</vt:i4>
      </vt:variant>
      <vt:variant>
        <vt:lpwstr/>
      </vt:variant>
      <vt:variant>
        <vt:lpwstr>_40.32.32_-_Written_Notification by </vt:lpwstr>
      </vt:variant>
      <vt:variant>
        <vt:i4>2228331</vt:i4>
      </vt:variant>
      <vt:variant>
        <vt:i4>564</vt:i4>
      </vt:variant>
      <vt:variant>
        <vt:i4>0</vt:i4>
      </vt:variant>
      <vt:variant>
        <vt:i4>5</vt:i4>
      </vt:variant>
      <vt:variant>
        <vt:lpwstr/>
      </vt:variant>
      <vt:variant>
        <vt:lpwstr>_40.2.2_-_Written_Notification by Pa</vt:lpwstr>
      </vt:variant>
      <vt:variant>
        <vt:i4>7733299</vt:i4>
      </vt:variant>
      <vt:variant>
        <vt:i4>561</vt:i4>
      </vt:variant>
      <vt:variant>
        <vt:i4>0</vt:i4>
      </vt:variant>
      <vt:variant>
        <vt:i4>5</vt:i4>
      </vt:variant>
      <vt:variant>
        <vt:lpwstr/>
      </vt:variant>
      <vt:variant>
        <vt:lpwstr>_30.1_-_Prior_Authorization or Other</vt:lpwstr>
      </vt:variant>
      <vt:variant>
        <vt:i4>5898304</vt:i4>
      </vt:variant>
      <vt:variant>
        <vt:i4>558</vt:i4>
      </vt:variant>
      <vt:variant>
        <vt:i4>0</vt:i4>
      </vt:variant>
      <vt:variant>
        <vt:i4>5</vt:i4>
      </vt:variant>
      <vt:variant>
        <vt:lpwstr>http://www.access.gpo.gov/nara/cfr/cfr-table-search.html</vt:lpwstr>
      </vt:variant>
      <vt:variant>
        <vt:lpwstr>page1</vt:lpwstr>
      </vt:variant>
      <vt:variant>
        <vt:i4>5898304</vt:i4>
      </vt:variant>
      <vt:variant>
        <vt:i4>555</vt:i4>
      </vt:variant>
      <vt:variant>
        <vt:i4>0</vt:i4>
      </vt:variant>
      <vt:variant>
        <vt:i4>5</vt:i4>
      </vt:variant>
      <vt:variant>
        <vt:lpwstr>http://www.access.gpo.gov/nara/cfr/cfr-table-search.html</vt:lpwstr>
      </vt:variant>
      <vt:variant>
        <vt:lpwstr>page1</vt:lpwstr>
      </vt:variant>
      <vt:variant>
        <vt:i4>5177469</vt:i4>
      </vt:variant>
      <vt:variant>
        <vt:i4>552</vt:i4>
      </vt:variant>
      <vt:variant>
        <vt:i4>0</vt:i4>
      </vt:variant>
      <vt:variant>
        <vt:i4>5</vt:i4>
      </vt:variant>
      <vt:variant>
        <vt:lpwstr>http://www.socialsecurity.gov/OP_Home/ssact/comp-ssa.htm</vt:lpwstr>
      </vt:variant>
      <vt:variant>
        <vt:lpwstr/>
      </vt:variant>
      <vt:variant>
        <vt:i4>6946860</vt:i4>
      </vt:variant>
      <vt:variant>
        <vt:i4>549</vt:i4>
      </vt:variant>
      <vt:variant>
        <vt:i4>0</vt:i4>
      </vt:variant>
      <vt:variant>
        <vt:i4>5</vt:i4>
      </vt:variant>
      <vt:variant>
        <vt:lpwstr/>
      </vt:variant>
      <vt:variant>
        <vt:lpwstr>_Appendix_3_-_Notice of Right to an </vt:lpwstr>
      </vt:variant>
      <vt:variant>
        <vt:i4>5898304</vt:i4>
      </vt:variant>
      <vt:variant>
        <vt:i4>546</vt:i4>
      </vt:variant>
      <vt:variant>
        <vt:i4>0</vt:i4>
      </vt:variant>
      <vt:variant>
        <vt:i4>5</vt:i4>
      </vt:variant>
      <vt:variant>
        <vt:lpwstr>http://www.access.gpo.gov/nara/cfr/cfr-table-search.html</vt:lpwstr>
      </vt:variant>
      <vt:variant>
        <vt:lpwstr>page1</vt:lpwstr>
      </vt:variant>
      <vt:variant>
        <vt:i4>1245241</vt:i4>
      </vt:variant>
      <vt:variant>
        <vt:i4>543</vt:i4>
      </vt:variant>
      <vt:variant>
        <vt:i4>0</vt:i4>
      </vt:variant>
      <vt:variant>
        <vt:i4>5</vt:i4>
      </vt:variant>
      <vt:variant>
        <vt:lpwstr/>
      </vt:variant>
      <vt:variant>
        <vt:lpwstr>_Appendix_8_-_(Model) Notice of Plan_1</vt:lpwstr>
      </vt:variant>
      <vt:variant>
        <vt:i4>539754508</vt:i4>
      </vt:variant>
      <vt:variant>
        <vt:i4>540</vt:i4>
      </vt:variant>
      <vt:variant>
        <vt:i4>0</vt:i4>
      </vt:variant>
      <vt:variant>
        <vt:i4>5</vt:i4>
      </vt:variant>
      <vt:variant>
        <vt:lpwstr/>
      </vt:variant>
      <vt:variant>
        <vt:lpwstr>_140.1_–_Reporting_Requirements for </vt:lpwstr>
      </vt:variant>
      <vt:variant>
        <vt:i4>1245238</vt:i4>
      </vt:variant>
      <vt:variant>
        <vt:i4>537</vt:i4>
      </vt:variant>
      <vt:variant>
        <vt:i4>0</vt:i4>
      </vt:variant>
      <vt:variant>
        <vt:i4>5</vt:i4>
      </vt:variant>
      <vt:variant>
        <vt:lpwstr/>
      </vt:variant>
      <vt:variant>
        <vt:lpwstr>_Appendix_7_-_(Model) Notice of Plan_1</vt:lpwstr>
      </vt:variant>
      <vt:variant>
        <vt:i4>5898304</vt:i4>
      </vt:variant>
      <vt:variant>
        <vt:i4>534</vt:i4>
      </vt:variant>
      <vt:variant>
        <vt:i4>0</vt:i4>
      </vt:variant>
      <vt:variant>
        <vt:i4>5</vt:i4>
      </vt:variant>
      <vt:variant>
        <vt:lpwstr>http://www.access.gpo.gov/nara/cfr/cfr-table-search.html</vt:lpwstr>
      </vt:variant>
      <vt:variant>
        <vt:lpwstr>page1</vt:lpwstr>
      </vt:variant>
      <vt:variant>
        <vt:i4>5898304</vt:i4>
      </vt:variant>
      <vt:variant>
        <vt:i4>531</vt:i4>
      </vt:variant>
      <vt:variant>
        <vt:i4>0</vt:i4>
      </vt:variant>
      <vt:variant>
        <vt:i4>5</vt:i4>
      </vt:variant>
      <vt:variant>
        <vt:lpwstr>http://www.access.gpo.gov/nara/cfr/cfr-table-search.html</vt:lpwstr>
      </vt:variant>
      <vt:variant>
        <vt:lpwstr>page1</vt:lpwstr>
      </vt:variant>
      <vt:variant>
        <vt:i4>5898304</vt:i4>
      </vt:variant>
      <vt:variant>
        <vt:i4>528</vt:i4>
      </vt:variant>
      <vt:variant>
        <vt:i4>0</vt:i4>
      </vt:variant>
      <vt:variant>
        <vt:i4>5</vt:i4>
      </vt:variant>
      <vt:variant>
        <vt:lpwstr>http://www.access.gpo.gov/nara/cfr/cfr-table-search.html</vt:lpwstr>
      </vt:variant>
      <vt:variant>
        <vt:lpwstr>page1</vt:lpwstr>
      </vt:variant>
      <vt:variant>
        <vt:i4>5898304</vt:i4>
      </vt:variant>
      <vt:variant>
        <vt:i4>525</vt:i4>
      </vt:variant>
      <vt:variant>
        <vt:i4>0</vt:i4>
      </vt:variant>
      <vt:variant>
        <vt:i4>5</vt:i4>
      </vt:variant>
      <vt:variant>
        <vt:lpwstr>http://www.access.gpo.gov/nara/cfr/cfr-table-search.html</vt:lpwstr>
      </vt:variant>
      <vt:variant>
        <vt:lpwstr>page1</vt:lpwstr>
      </vt:variant>
      <vt:variant>
        <vt:i4>4063321</vt:i4>
      </vt:variant>
      <vt:variant>
        <vt:i4>522</vt:i4>
      </vt:variant>
      <vt:variant>
        <vt:i4>0</vt:i4>
      </vt:variant>
      <vt:variant>
        <vt:i4>5</vt:i4>
      </vt:variant>
      <vt:variant>
        <vt:lpwstr>http://www.cms.hhs.gov/MedicarePresDrugEligEnrol/01_Overview.asp</vt:lpwstr>
      </vt:variant>
      <vt:variant>
        <vt:lpwstr/>
      </vt:variant>
      <vt:variant>
        <vt:i4>7077940</vt:i4>
      </vt:variant>
      <vt:variant>
        <vt:i4>519</vt:i4>
      </vt:variant>
      <vt:variant>
        <vt:i4>0</vt:i4>
      </vt:variant>
      <vt:variant>
        <vt:i4>5</vt:i4>
      </vt:variant>
      <vt:variant>
        <vt:lpwstr/>
      </vt:variant>
      <vt:variant>
        <vt:lpwstr>_40.32.32_-_Written_Notification by </vt:lpwstr>
      </vt:variant>
      <vt:variant>
        <vt:i4>7995488</vt:i4>
      </vt:variant>
      <vt:variant>
        <vt:i4>516</vt:i4>
      </vt:variant>
      <vt:variant>
        <vt:i4>0</vt:i4>
      </vt:variant>
      <vt:variant>
        <vt:i4>5</vt:i4>
      </vt:variant>
      <vt:variant>
        <vt:lpwstr/>
      </vt:variant>
      <vt:variant>
        <vt:lpwstr>_Appendix_12_-_(Model) Notice of Inq</vt:lpwstr>
      </vt:variant>
      <vt:variant>
        <vt:i4>7077939</vt:i4>
      </vt:variant>
      <vt:variant>
        <vt:i4>513</vt:i4>
      </vt:variant>
      <vt:variant>
        <vt:i4>0</vt:i4>
      </vt:variant>
      <vt:variant>
        <vt:i4>5</vt:i4>
      </vt:variant>
      <vt:variant>
        <vt:lpwstr>https://secure.ssa.gov/apps10/poms.nsf/lnx/0603040000!opendocument</vt:lpwstr>
      </vt:variant>
      <vt:variant>
        <vt:lpwstr/>
      </vt:variant>
      <vt:variant>
        <vt:i4>3014761</vt:i4>
      </vt:variant>
      <vt:variant>
        <vt:i4>510</vt:i4>
      </vt:variant>
      <vt:variant>
        <vt:i4>0</vt:i4>
      </vt:variant>
      <vt:variant>
        <vt:i4>5</vt:i4>
      </vt:variant>
      <vt:variant>
        <vt:lpwstr>http://www.cms.hhs.gov/States/Downloads/StateLISGuidance4-4.pdf</vt:lpwstr>
      </vt:variant>
      <vt:variant>
        <vt:lpwstr/>
      </vt:variant>
      <vt:variant>
        <vt:i4>5177469</vt:i4>
      </vt:variant>
      <vt:variant>
        <vt:i4>507</vt:i4>
      </vt:variant>
      <vt:variant>
        <vt:i4>0</vt:i4>
      </vt:variant>
      <vt:variant>
        <vt:i4>5</vt:i4>
      </vt:variant>
      <vt:variant>
        <vt:lpwstr>http://www.socialsecurity.gov/OP_Home/ssact/comp-ssa.htm</vt:lpwstr>
      </vt:variant>
      <vt:variant>
        <vt:lpwstr/>
      </vt:variant>
      <vt:variant>
        <vt:i4>8257578</vt:i4>
      </vt:variant>
      <vt:variant>
        <vt:i4>504</vt:i4>
      </vt:variant>
      <vt:variant>
        <vt:i4>0</vt:i4>
      </vt:variant>
      <vt:variant>
        <vt:i4>5</vt:i4>
      </vt:variant>
      <vt:variant>
        <vt:lpwstr/>
      </vt:variant>
      <vt:variant>
        <vt:lpwstr>_70.8.1_-_How_the Part D Plan Sponso</vt:lpwstr>
      </vt:variant>
      <vt:variant>
        <vt:i4>1048602</vt:i4>
      </vt:variant>
      <vt:variant>
        <vt:i4>501</vt:i4>
      </vt:variant>
      <vt:variant>
        <vt:i4>0</vt:i4>
      </vt:variant>
      <vt:variant>
        <vt:i4>5</vt:i4>
      </vt:variant>
      <vt:variant>
        <vt:lpwstr/>
      </vt:variant>
      <vt:variant>
        <vt:lpwstr>_50.3_-_Action_Following Denial for </vt:lpwstr>
      </vt:variant>
      <vt:variant>
        <vt:i4>5898304</vt:i4>
      </vt:variant>
      <vt:variant>
        <vt:i4>498</vt:i4>
      </vt:variant>
      <vt:variant>
        <vt:i4>0</vt:i4>
      </vt:variant>
      <vt:variant>
        <vt:i4>5</vt:i4>
      </vt:variant>
      <vt:variant>
        <vt:lpwstr>http://www.access.gpo.gov/nara/cfr/cfr-table-search.html</vt:lpwstr>
      </vt:variant>
      <vt:variant>
        <vt:lpwstr>page1</vt:lpwstr>
      </vt:variant>
      <vt:variant>
        <vt:i4>7733287</vt:i4>
      </vt:variant>
      <vt:variant>
        <vt:i4>495</vt:i4>
      </vt:variant>
      <vt:variant>
        <vt:i4>0</vt:i4>
      </vt:variant>
      <vt:variant>
        <vt:i4>5</vt:i4>
      </vt:variant>
      <vt:variant>
        <vt:lpwstr/>
      </vt:variant>
      <vt:variant>
        <vt:lpwstr>_30.1.2_-_Formulary_Exception</vt:lpwstr>
      </vt:variant>
      <vt:variant>
        <vt:i4>8257578</vt:i4>
      </vt:variant>
      <vt:variant>
        <vt:i4>492</vt:i4>
      </vt:variant>
      <vt:variant>
        <vt:i4>0</vt:i4>
      </vt:variant>
      <vt:variant>
        <vt:i4>5</vt:i4>
      </vt:variant>
      <vt:variant>
        <vt:lpwstr/>
      </vt:variant>
      <vt:variant>
        <vt:lpwstr>_70.8.1_-_How_the Part D Plan Sponso</vt:lpwstr>
      </vt:variant>
      <vt:variant>
        <vt:i4>1310746</vt:i4>
      </vt:variant>
      <vt:variant>
        <vt:i4>489</vt:i4>
      </vt:variant>
      <vt:variant>
        <vt:i4>0</vt:i4>
      </vt:variant>
      <vt:variant>
        <vt:i4>5</vt:i4>
      </vt:variant>
      <vt:variant>
        <vt:lpwstr/>
      </vt:variant>
      <vt:variant>
        <vt:lpwstr>_50.4_-_Action_on Accepted Requests </vt:lpwstr>
      </vt:variant>
      <vt:variant>
        <vt:i4>8323083</vt:i4>
      </vt:variant>
      <vt:variant>
        <vt:i4>486</vt:i4>
      </vt:variant>
      <vt:variant>
        <vt:i4>0</vt:i4>
      </vt:variant>
      <vt:variant>
        <vt:i4>5</vt:i4>
      </vt:variant>
      <vt:variant>
        <vt:lpwstr/>
      </vt:variant>
      <vt:variant>
        <vt:lpwstr>_50.3_-_Action</vt:lpwstr>
      </vt:variant>
      <vt:variant>
        <vt:i4>2228331</vt:i4>
      </vt:variant>
      <vt:variant>
        <vt:i4>483</vt:i4>
      </vt:variant>
      <vt:variant>
        <vt:i4>0</vt:i4>
      </vt:variant>
      <vt:variant>
        <vt:i4>5</vt:i4>
      </vt:variant>
      <vt:variant>
        <vt:lpwstr/>
      </vt:variant>
      <vt:variant>
        <vt:lpwstr>_40.2.2_-_Written_Notification by Pa</vt:lpwstr>
      </vt:variant>
      <vt:variant>
        <vt:i4>5308486</vt:i4>
      </vt:variant>
      <vt:variant>
        <vt:i4>480</vt:i4>
      </vt:variant>
      <vt:variant>
        <vt:i4>0</vt:i4>
      </vt:variant>
      <vt:variant>
        <vt:i4>5</vt:i4>
      </vt:variant>
      <vt:variant>
        <vt:lpwstr/>
      </vt:variant>
      <vt:variant>
        <vt:lpwstr>_40.1_-_Standard_Time Frames for Cov</vt:lpwstr>
      </vt:variant>
      <vt:variant>
        <vt:i4>6684775</vt:i4>
      </vt:variant>
      <vt:variant>
        <vt:i4>477</vt:i4>
      </vt:variant>
      <vt:variant>
        <vt:i4>0</vt:i4>
      </vt:variant>
      <vt:variant>
        <vt:i4>5</vt:i4>
      </vt:variant>
      <vt:variant>
        <vt:lpwstr/>
      </vt:variant>
      <vt:variant>
        <vt:lpwstr>_10.4.2_-_Authority_of an Appointed </vt:lpwstr>
      </vt:variant>
      <vt:variant>
        <vt:i4>8061051</vt:i4>
      </vt:variant>
      <vt:variant>
        <vt:i4>474</vt:i4>
      </vt:variant>
      <vt:variant>
        <vt:i4>0</vt:i4>
      </vt:variant>
      <vt:variant>
        <vt:i4>5</vt:i4>
      </vt:variant>
      <vt:variant>
        <vt:lpwstr/>
      </vt:variant>
      <vt:variant>
        <vt:lpwstr>_10.4.1_-_Appointed_Representative F</vt:lpwstr>
      </vt:variant>
      <vt:variant>
        <vt:i4>7798821</vt:i4>
      </vt:variant>
      <vt:variant>
        <vt:i4>471</vt:i4>
      </vt:variant>
      <vt:variant>
        <vt:i4>0</vt:i4>
      </vt:variant>
      <vt:variant>
        <vt:i4>5</vt:i4>
      </vt:variant>
      <vt:variant>
        <vt:lpwstr/>
      </vt:variant>
      <vt:variant>
        <vt:lpwstr>_10.5_-_Authority_of an Enrollee's P</vt:lpwstr>
      </vt:variant>
      <vt:variant>
        <vt:i4>1507403</vt:i4>
      </vt:variant>
      <vt:variant>
        <vt:i4>468</vt:i4>
      </vt:variant>
      <vt:variant>
        <vt:i4>0</vt:i4>
      </vt:variant>
      <vt:variant>
        <vt:i4>5</vt:i4>
      </vt:variant>
      <vt:variant>
        <vt:lpwstr/>
      </vt:variant>
      <vt:variant>
        <vt:lpwstr>_70.8.2_-_Effect_of Failure to Meet </vt:lpwstr>
      </vt:variant>
      <vt:variant>
        <vt:i4>6</vt:i4>
      </vt:variant>
      <vt:variant>
        <vt:i4>465</vt:i4>
      </vt:variant>
      <vt:variant>
        <vt:i4>0</vt:i4>
      </vt:variant>
      <vt:variant>
        <vt:i4>5</vt:i4>
      </vt:variant>
      <vt:variant>
        <vt:lpwstr/>
      </vt:variant>
      <vt:variant>
        <vt:lpwstr>_50.6_-_Effect_of Failure to Provide</vt:lpwstr>
      </vt:variant>
      <vt:variant>
        <vt:i4>65539</vt:i4>
      </vt:variant>
      <vt:variant>
        <vt:i4>462</vt:i4>
      </vt:variant>
      <vt:variant>
        <vt:i4>0</vt:i4>
      </vt:variant>
      <vt:variant>
        <vt:i4>5</vt:i4>
      </vt:variant>
      <vt:variant>
        <vt:lpwstr/>
      </vt:variant>
      <vt:variant>
        <vt:lpwstr>_40.3_-_Effect_of Failure to Provide</vt:lpwstr>
      </vt:variant>
      <vt:variant>
        <vt:i4>1638421</vt:i4>
      </vt:variant>
      <vt:variant>
        <vt:i4>459</vt:i4>
      </vt:variant>
      <vt:variant>
        <vt:i4>0</vt:i4>
      </vt:variant>
      <vt:variant>
        <vt:i4>5</vt:i4>
      </vt:variant>
      <vt:variant>
        <vt:lpwstr/>
      </vt:variant>
      <vt:variant>
        <vt:lpwstr>_70.3_-_Good_Cause Extension</vt:lpwstr>
      </vt:variant>
      <vt:variant>
        <vt:i4>4128886</vt:i4>
      </vt:variant>
      <vt:variant>
        <vt:i4>456</vt:i4>
      </vt:variant>
      <vt:variant>
        <vt:i4>0</vt:i4>
      </vt:variant>
      <vt:variant>
        <vt:i4>5</vt:i4>
      </vt:variant>
      <vt:variant>
        <vt:lpwstr>http://www.cms.hhs.gov/manuals/downloads/clm104c29.pdf</vt:lpwstr>
      </vt:variant>
      <vt:variant>
        <vt:lpwstr/>
      </vt:variant>
      <vt:variant>
        <vt:i4>8323199</vt:i4>
      </vt:variant>
      <vt:variant>
        <vt:i4>453</vt:i4>
      </vt:variant>
      <vt:variant>
        <vt:i4>0</vt:i4>
      </vt:variant>
      <vt:variant>
        <vt:i4>5</vt:i4>
      </vt:variant>
      <vt:variant>
        <vt:lpwstr/>
      </vt:variant>
      <vt:variant>
        <vt:lpwstr>_Appendix_2_-_Appointment of Represe</vt:lpwstr>
      </vt:variant>
      <vt:variant>
        <vt:i4>5177469</vt:i4>
      </vt:variant>
      <vt:variant>
        <vt:i4>450</vt:i4>
      </vt:variant>
      <vt:variant>
        <vt:i4>0</vt:i4>
      </vt:variant>
      <vt:variant>
        <vt:i4>5</vt:i4>
      </vt:variant>
      <vt:variant>
        <vt:lpwstr>http://www.socialsecurity.gov/OP_Home/ssact/comp-ssa.htm</vt:lpwstr>
      </vt:variant>
      <vt:variant>
        <vt:lpwstr/>
      </vt:variant>
      <vt:variant>
        <vt:i4>3866743</vt:i4>
      </vt:variant>
      <vt:variant>
        <vt:i4>447</vt:i4>
      </vt:variant>
      <vt:variant>
        <vt:i4>0</vt:i4>
      </vt:variant>
      <vt:variant>
        <vt:i4>5</vt:i4>
      </vt:variant>
      <vt:variant>
        <vt:lpwstr>http://www.cms.hhs.gov/PrescriptionDrugCovContra/06_RxContracting_EnrollmentAppeals.asp</vt:lpwstr>
      </vt:variant>
      <vt:variant>
        <vt:lpwstr/>
      </vt:variant>
      <vt:variant>
        <vt:i4>6488167</vt:i4>
      </vt:variant>
      <vt:variant>
        <vt:i4>443</vt:i4>
      </vt:variant>
      <vt:variant>
        <vt:i4>0</vt:i4>
      </vt:variant>
      <vt:variant>
        <vt:i4>5</vt:i4>
      </vt:variant>
      <vt:variant>
        <vt:lpwstr/>
      </vt:variant>
      <vt:variant>
        <vt:lpwstr>_Appendix_15_-_2</vt:lpwstr>
      </vt:variant>
      <vt:variant>
        <vt:i4>6357095</vt:i4>
      </vt:variant>
      <vt:variant>
        <vt:i4>440</vt:i4>
      </vt:variant>
      <vt:variant>
        <vt:i4>0</vt:i4>
      </vt:variant>
      <vt:variant>
        <vt:i4>5</vt:i4>
      </vt:variant>
      <vt:variant>
        <vt:lpwstr/>
      </vt:variant>
      <vt:variant>
        <vt:lpwstr>_Appendix_14_-_1</vt:lpwstr>
      </vt:variant>
      <vt:variant>
        <vt:i4>2621486</vt:i4>
      </vt:variant>
      <vt:variant>
        <vt:i4>437</vt:i4>
      </vt:variant>
      <vt:variant>
        <vt:i4>0</vt:i4>
      </vt:variant>
      <vt:variant>
        <vt:i4>5</vt:i4>
      </vt:variant>
      <vt:variant>
        <vt:lpwstr/>
      </vt:variant>
      <vt:variant>
        <vt:lpwstr>_Appendix_13_-_(Model) Request for R</vt:lpwstr>
      </vt:variant>
      <vt:variant>
        <vt:i4>7995488</vt:i4>
      </vt:variant>
      <vt:variant>
        <vt:i4>434</vt:i4>
      </vt:variant>
      <vt:variant>
        <vt:i4>0</vt:i4>
      </vt:variant>
      <vt:variant>
        <vt:i4>5</vt:i4>
      </vt:variant>
      <vt:variant>
        <vt:lpwstr/>
      </vt:variant>
      <vt:variant>
        <vt:lpwstr>_Appendix_12_-_(Model) Notice of Inq</vt:lpwstr>
      </vt:variant>
      <vt:variant>
        <vt:i4>8126571</vt:i4>
      </vt:variant>
      <vt:variant>
        <vt:i4>431</vt:i4>
      </vt:variant>
      <vt:variant>
        <vt:i4>0</vt:i4>
      </vt:variant>
      <vt:variant>
        <vt:i4>5</vt:i4>
      </vt:variant>
      <vt:variant>
        <vt:lpwstr/>
      </vt:variant>
      <vt:variant>
        <vt:lpwstr>_Appendix_11_-_(Model) Notice of Reo</vt:lpwstr>
      </vt:variant>
      <vt:variant>
        <vt:i4>5505080</vt:i4>
      </vt:variant>
      <vt:variant>
        <vt:i4>428</vt:i4>
      </vt:variant>
      <vt:variant>
        <vt:i4>0</vt:i4>
      </vt:variant>
      <vt:variant>
        <vt:i4>5</vt:i4>
      </vt:variant>
      <vt:variant>
        <vt:lpwstr/>
      </vt:variant>
      <vt:variant>
        <vt:lpwstr>_Appendix_10_-</vt:lpwstr>
      </vt:variant>
      <vt:variant>
        <vt:i4>1441903</vt:i4>
      </vt:variant>
      <vt:variant>
        <vt:i4>425</vt:i4>
      </vt:variant>
      <vt:variant>
        <vt:i4>0</vt:i4>
      </vt:variant>
      <vt:variant>
        <vt:i4>5</vt:i4>
      </vt:variant>
      <vt:variant>
        <vt:lpwstr/>
      </vt:variant>
      <vt:variant>
        <vt:lpwstr>_Appendix_9_-</vt:lpwstr>
      </vt:variant>
      <vt:variant>
        <vt:i4>1441902</vt:i4>
      </vt:variant>
      <vt:variant>
        <vt:i4>422</vt:i4>
      </vt:variant>
      <vt:variant>
        <vt:i4>0</vt:i4>
      </vt:variant>
      <vt:variant>
        <vt:i4>5</vt:i4>
      </vt:variant>
      <vt:variant>
        <vt:lpwstr/>
      </vt:variant>
      <vt:variant>
        <vt:lpwstr>_Appendix_8_-</vt:lpwstr>
      </vt:variant>
      <vt:variant>
        <vt:i4>1441889</vt:i4>
      </vt:variant>
      <vt:variant>
        <vt:i4>419</vt:i4>
      </vt:variant>
      <vt:variant>
        <vt:i4>0</vt:i4>
      </vt:variant>
      <vt:variant>
        <vt:i4>5</vt:i4>
      </vt:variant>
      <vt:variant>
        <vt:lpwstr/>
      </vt:variant>
      <vt:variant>
        <vt:lpwstr>_Appendix_7_-</vt:lpwstr>
      </vt:variant>
      <vt:variant>
        <vt:i4>1441888</vt:i4>
      </vt:variant>
      <vt:variant>
        <vt:i4>416</vt:i4>
      </vt:variant>
      <vt:variant>
        <vt:i4>0</vt:i4>
      </vt:variant>
      <vt:variant>
        <vt:i4>5</vt:i4>
      </vt:variant>
      <vt:variant>
        <vt:lpwstr/>
      </vt:variant>
      <vt:variant>
        <vt:lpwstr>_Appendix_6_-</vt:lpwstr>
      </vt:variant>
      <vt:variant>
        <vt:i4>5505069</vt:i4>
      </vt:variant>
      <vt:variant>
        <vt:i4>413</vt:i4>
      </vt:variant>
      <vt:variant>
        <vt:i4>0</vt:i4>
      </vt:variant>
      <vt:variant>
        <vt:i4>5</vt:i4>
      </vt:variant>
      <vt:variant>
        <vt:lpwstr/>
      </vt:variant>
      <vt:variant>
        <vt:lpwstr>_Appendix_5_-_Medicare Prescription _1</vt:lpwstr>
      </vt:variant>
      <vt:variant>
        <vt:i4>2097261</vt:i4>
      </vt:variant>
      <vt:variant>
        <vt:i4>410</vt:i4>
      </vt:variant>
      <vt:variant>
        <vt:i4>0</vt:i4>
      </vt:variant>
      <vt:variant>
        <vt:i4>5</vt:i4>
      </vt:variant>
      <vt:variant>
        <vt:lpwstr/>
      </vt:variant>
      <vt:variant>
        <vt:lpwstr>_Appendix_4_-_(Model) Notice of Rede</vt:lpwstr>
      </vt:variant>
      <vt:variant>
        <vt:i4>2162793</vt:i4>
      </vt:variant>
      <vt:variant>
        <vt:i4>407</vt:i4>
      </vt:variant>
      <vt:variant>
        <vt:i4>0</vt:i4>
      </vt:variant>
      <vt:variant>
        <vt:i4>5</vt:i4>
      </vt:variant>
      <vt:variant>
        <vt:lpwstr/>
      </vt:variant>
      <vt:variant>
        <vt:lpwstr>_Appendix_3_-_(Model) Notice of Righ</vt:lpwstr>
      </vt:variant>
      <vt:variant>
        <vt:i4>1441890</vt:i4>
      </vt:variant>
      <vt:variant>
        <vt:i4>404</vt:i4>
      </vt:variant>
      <vt:variant>
        <vt:i4>0</vt:i4>
      </vt:variant>
      <vt:variant>
        <vt:i4>5</vt:i4>
      </vt:variant>
      <vt:variant>
        <vt:lpwstr/>
      </vt:variant>
      <vt:variant>
        <vt:lpwstr>_Appendix_4_-</vt:lpwstr>
      </vt:variant>
      <vt:variant>
        <vt:i4>4784202</vt:i4>
      </vt:variant>
      <vt:variant>
        <vt:i4>401</vt:i4>
      </vt:variant>
      <vt:variant>
        <vt:i4>0</vt:i4>
      </vt:variant>
      <vt:variant>
        <vt:i4>5</vt:i4>
      </vt:variant>
      <vt:variant>
        <vt:lpwstr/>
      </vt:variant>
      <vt:variant>
        <vt:lpwstr>_Appendix_1_-_1</vt:lpwstr>
      </vt:variant>
      <vt:variant>
        <vt:i4>1507378</vt:i4>
      </vt:variant>
      <vt:variant>
        <vt:i4>398</vt:i4>
      </vt:variant>
      <vt:variant>
        <vt:i4>0</vt:i4>
      </vt:variant>
      <vt:variant>
        <vt:i4>5</vt:i4>
      </vt:variant>
      <vt:variant>
        <vt:lpwstr/>
      </vt:variant>
      <vt:variant>
        <vt:lpwstr>_Toc88816148</vt:lpwstr>
      </vt:variant>
      <vt:variant>
        <vt:i4>3932170</vt:i4>
      </vt:variant>
      <vt:variant>
        <vt:i4>395</vt:i4>
      </vt:variant>
      <vt:variant>
        <vt:i4>0</vt:i4>
      </vt:variant>
      <vt:variant>
        <vt:i4>5</vt:i4>
      </vt:variant>
      <vt:variant>
        <vt:lpwstr/>
      </vt:variant>
      <vt:variant>
        <vt:lpwstr>_140_-_Data</vt:lpwstr>
      </vt:variant>
      <vt:variant>
        <vt:i4>1507389</vt:i4>
      </vt:variant>
      <vt:variant>
        <vt:i4>392</vt:i4>
      </vt:variant>
      <vt:variant>
        <vt:i4>0</vt:i4>
      </vt:variant>
      <vt:variant>
        <vt:i4>5</vt:i4>
      </vt:variant>
      <vt:variant>
        <vt:lpwstr/>
      </vt:variant>
      <vt:variant>
        <vt:lpwstr>_130.5_-_Effectuation</vt:lpwstr>
      </vt:variant>
      <vt:variant>
        <vt:i4>1703974</vt:i4>
      </vt:variant>
      <vt:variant>
        <vt:i4>389</vt:i4>
      </vt:variant>
      <vt:variant>
        <vt:i4>0</vt:i4>
      </vt:variant>
      <vt:variant>
        <vt:i4>5</vt:i4>
      </vt:variant>
      <vt:variant>
        <vt:lpwstr/>
      </vt:variant>
      <vt:variant>
        <vt:lpwstr>_130.4_-_Independent</vt:lpwstr>
      </vt:variant>
      <vt:variant>
        <vt:i4>3407886</vt:i4>
      </vt:variant>
      <vt:variant>
        <vt:i4>386</vt:i4>
      </vt:variant>
      <vt:variant>
        <vt:i4>0</vt:i4>
      </vt:variant>
      <vt:variant>
        <vt:i4>5</vt:i4>
      </vt:variant>
      <vt:variant>
        <vt:lpwstr/>
      </vt:variant>
      <vt:variant>
        <vt:lpwstr>_130.3.3_-_Payment</vt:lpwstr>
      </vt:variant>
      <vt:variant>
        <vt:i4>4980861</vt:i4>
      </vt:variant>
      <vt:variant>
        <vt:i4>383</vt:i4>
      </vt:variant>
      <vt:variant>
        <vt:i4>0</vt:i4>
      </vt:variant>
      <vt:variant>
        <vt:i4>5</vt:i4>
      </vt:variant>
      <vt:variant>
        <vt:lpwstr/>
      </vt:variant>
      <vt:variant>
        <vt:lpwstr>_130.3.2_-_Expedited</vt:lpwstr>
      </vt:variant>
      <vt:variant>
        <vt:i4>2752535</vt:i4>
      </vt:variant>
      <vt:variant>
        <vt:i4>380</vt:i4>
      </vt:variant>
      <vt:variant>
        <vt:i4>0</vt:i4>
      </vt:variant>
      <vt:variant>
        <vt:i4>5</vt:i4>
      </vt:variant>
      <vt:variant>
        <vt:lpwstr/>
      </vt:variant>
      <vt:variant>
        <vt:lpwstr>_130.3.1_-_Standard</vt:lpwstr>
      </vt:variant>
      <vt:variant>
        <vt:i4>1048637</vt:i4>
      </vt:variant>
      <vt:variant>
        <vt:i4>377</vt:i4>
      </vt:variant>
      <vt:variant>
        <vt:i4>0</vt:i4>
      </vt:variant>
      <vt:variant>
        <vt:i4>5</vt:i4>
      </vt:variant>
      <vt:variant>
        <vt:lpwstr/>
      </vt:variant>
      <vt:variant>
        <vt:lpwstr>_130.3_-_Effectuating</vt:lpwstr>
      </vt:variant>
      <vt:variant>
        <vt:i4>3473422</vt:i4>
      </vt:variant>
      <vt:variant>
        <vt:i4>374</vt:i4>
      </vt:variant>
      <vt:variant>
        <vt:i4>0</vt:i4>
      </vt:variant>
      <vt:variant>
        <vt:i4>5</vt:i4>
      </vt:variant>
      <vt:variant>
        <vt:lpwstr/>
      </vt:variant>
      <vt:variant>
        <vt:lpwstr>_130.2.3_-_Payment</vt:lpwstr>
      </vt:variant>
      <vt:variant>
        <vt:i4>5046397</vt:i4>
      </vt:variant>
      <vt:variant>
        <vt:i4>371</vt:i4>
      </vt:variant>
      <vt:variant>
        <vt:i4>0</vt:i4>
      </vt:variant>
      <vt:variant>
        <vt:i4>5</vt:i4>
      </vt:variant>
      <vt:variant>
        <vt:lpwstr/>
      </vt:variant>
      <vt:variant>
        <vt:lpwstr>_130.2.2_-_Expedited</vt:lpwstr>
      </vt:variant>
      <vt:variant>
        <vt:i4>2818071</vt:i4>
      </vt:variant>
      <vt:variant>
        <vt:i4>368</vt:i4>
      </vt:variant>
      <vt:variant>
        <vt:i4>0</vt:i4>
      </vt:variant>
      <vt:variant>
        <vt:i4>5</vt:i4>
      </vt:variant>
      <vt:variant>
        <vt:lpwstr/>
      </vt:variant>
      <vt:variant>
        <vt:lpwstr>_130.2.1_-_Standard</vt:lpwstr>
      </vt:variant>
      <vt:variant>
        <vt:i4>1114173</vt:i4>
      </vt:variant>
      <vt:variant>
        <vt:i4>365</vt:i4>
      </vt:variant>
      <vt:variant>
        <vt:i4>0</vt:i4>
      </vt:variant>
      <vt:variant>
        <vt:i4>5</vt:i4>
      </vt:variant>
      <vt:variant>
        <vt:lpwstr/>
      </vt:variant>
      <vt:variant>
        <vt:lpwstr>_130.2_-_Effectuating</vt:lpwstr>
      </vt:variant>
      <vt:variant>
        <vt:i4>1179709</vt:i4>
      </vt:variant>
      <vt:variant>
        <vt:i4>362</vt:i4>
      </vt:variant>
      <vt:variant>
        <vt:i4>0</vt:i4>
      </vt:variant>
      <vt:variant>
        <vt:i4>5</vt:i4>
      </vt:variant>
      <vt:variant>
        <vt:lpwstr/>
      </vt:variant>
      <vt:variant>
        <vt:lpwstr>_130.1_-_Effectuating</vt:lpwstr>
      </vt:variant>
      <vt:variant>
        <vt:i4>2293779</vt:i4>
      </vt:variant>
      <vt:variant>
        <vt:i4>359</vt:i4>
      </vt:variant>
      <vt:variant>
        <vt:i4>0</vt:i4>
      </vt:variant>
      <vt:variant>
        <vt:i4>5</vt:i4>
      </vt:variant>
      <vt:variant>
        <vt:lpwstr/>
      </vt:variant>
      <vt:variant>
        <vt:lpwstr>_130_-_Effectuating</vt:lpwstr>
      </vt:variant>
      <vt:variant>
        <vt:i4>6094968</vt:i4>
      </vt:variant>
      <vt:variant>
        <vt:i4>356</vt:i4>
      </vt:variant>
      <vt:variant>
        <vt:i4>0</vt:i4>
      </vt:variant>
      <vt:variant>
        <vt:i4>5</vt:i4>
      </vt:variant>
      <vt:variant>
        <vt:lpwstr/>
      </vt:variant>
      <vt:variant>
        <vt:lpwstr>_120.5.2_-_Reopenings</vt:lpwstr>
      </vt:variant>
      <vt:variant>
        <vt:i4>6160504</vt:i4>
      </vt:variant>
      <vt:variant>
        <vt:i4>353</vt:i4>
      </vt:variant>
      <vt:variant>
        <vt:i4>0</vt:i4>
      </vt:variant>
      <vt:variant>
        <vt:i4>5</vt:i4>
      </vt:variant>
      <vt:variant>
        <vt:lpwstr/>
      </vt:variant>
      <vt:variant>
        <vt:lpwstr>_120.5.1_-_Reopenings</vt:lpwstr>
      </vt:variant>
      <vt:variant>
        <vt:i4>6291525</vt:i4>
      </vt:variant>
      <vt:variant>
        <vt:i4>350</vt:i4>
      </vt:variant>
      <vt:variant>
        <vt:i4>0</vt:i4>
      </vt:variant>
      <vt:variant>
        <vt:i4>5</vt:i4>
      </vt:variant>
      <vt:variant>
        <vt:lpwstr/>
      </vt:variant>
      <vt:variant>
        <vt:lpwstr>_120.5_-_Notice</vt:lpwstr>
      </vt:variant>
      <vt:variant>
        <vt:i4>2686984</vt:i4>
      </vt:variant>
      <vt:variant>
        <vt:i4>347</vt:i4>
      </vt:variant>
      <vt:variant>
        <vt:i4>0</vt:i4>
      </vt:variant>
      <vt:variant>
        <vt:i4>5</vt:i4>
      </vt:variant>
      <vt:variant>
        <vt:lpwstr/>
      </vt:variant>
      <vt:variant>
        <vt:lpwstr>_120.4.3_-_Meaning</vt:lpwstr>
      </vt:variant>
      <vt:variant>
        <vt:i4>2621448</vt:i4>
      </vt:variant>
      <vt:variant>
        <vt:i4>344</vt:i4>
      </vt:variant>
      <vt:variant>
        <vt:i4>0</vt:i4>
      </vt:variant>
      <vt:variant>
        <vt:i4>5</vt:i4>
      </vt:variant>
      <vt:variant>
        <vt:lpwstr/>
      </vt:variant>
      <vt:variant>
        <vt:lpwstr>_120.4.2_-_Meaning</vt:lpwstr>
      </vt:variant>
      <vt:variant>
        <vt:i4>2818056</vt:i4>
      </vt:variant>
      <vt:variant>
        <vt:i4>341</vt:i4>
      </vt:variant>
      <vt:variant>
        <vt:i4>0</vt:i4>
      </vt:variant>
      <vt:variant>
        <vt:i4>5</vt:i4>
      </vt:variant>
      <vt:variant>
        <vt:lpwstr/>
      </vt:variant>
      <vt:variant>
        <vt:lpwstr>_120.4.1_-_Meaning</vt:lpwstr>
      </vt:variant>
      <vt:variant>
        <vt:i4>7274575</vt:i4>
      </vt:variant>
      <vt:variant>
        <vt:i4>338</vt:i4>
      </vt:variant>
      <vt:variant>
        <vt:i4>0</vt:i4>
      </vt:variant>
      <vt:variant>
        <vt:i4>5</vt:i4>
      </vt:variant>
      <vt:variant>
        <vt:lpwstr/>
      </vt:variant>
      <vt:variant>
        <vt:lpwstr>_120.4_-_Definition</vt:lpwstr>
      </vt:variant>
      <vt:variant>
        <vt:i4>1507372</vt:i4>
      </vt:variant>
      <vt:variant>
        <vt:i4>335</vt:i4>
      </vt:variant>
      <vt:variant>
        <vt:i4>0</vt:i4>
      </vt:variant>
      <vt:variant>
        <vt:i4>5</vt:i4>
      </vt:variant>
      <vt:variant>
        <vt:lpwstr/>
      </vt:variant>
      <vt:variant>
        <vt:lpwstr>_120.3_-_Good</vt:lpwstr>
      </vt:variant>
      <vt:variant>
        <vt:i4>458794</vt:i4>
      </vt:variant>
      <vt:variant>
        <vt:i4>332</vt:i4>
      </vt:variant>
      <vt:variant>
        <vt:i4>0</vt:i4>
      </vt:variant>
      <vt:variant>
        <vt:i4>5</vt:i4>
      </vt:variant>
      <vt:variant>
        <vt:lpwstr/>
      </vt:variant>
      <vt:variant>
        <vt:lpwstr>_120.2_-_Time</vt:lpwstr>
      </vt:variant>
      <vt:variant>
        <vt:i4>7995472</vt:i4>
      </vt:variant>
      <vt:variant>
        <vt:i4>329</vt:i4>
      </vt:variant>
      <vt:variant>
        <vt:i4>0</vt:i4>
      </vt:variant>
      <vt:variant>
        <vt:i4>5</vt:i4>
      </vt:variant>
      <vt:variant>
        <vt:lpwstr/>
      </vt:variant>
      <vt:variant>
        <vt:lpwstr>_120.1_-_Guidelines</vt:lpwstr>
      </vt:variant>
      <vt:variant>
        <vt:i4>5898360</vt:i4>
      </vt:variant>
      <vt:variant>
        <vt:i4>326</vt:i4>
      </vt:variant>
      <vt:variant>
        <vt:i4>0</vt:i4>
      </vt:variant>
      <vt:variant>
        <vt:i4>5</vt:i4>
      </vt:variant>
      <vt:variant>
        <vt:lpwstr/>
      </vt:variant>
      <vt:variant>
        <vt:lpwstr>_120_-_Reopening</vt:lpwstr>
      </vt:variant>
      <vt:variant>
        <vt:i4>6357066</vt:i4>
      </vt:variant>
      <vt:variant>
        <vt:i4>323</vt:i4>
      </vt:variant>
      <vt:variant>
        <vt:i4>0</vt:i4>
      </vt:variant>
      <vt:variant>
        <vt:i4>5</vt:i4>
      </vt:variant>
      <vt:variant>
        <vt:lpwstr/>
      </vt:variant>
      <vt:variant>
        <vt:lpwstr>_110.1_-_Requesting</vt:lpwstr>
      </vt:variant>
      <vt:variant>
        <vt:i4>2097179</vt:i4>
      </vt:variant>
      <vt:variant>
        <vt:i4>320</vt:i4>
      </vt:variant>
      <vt:variant>
        <vt:i4>0</vt:i4>
      </vt:variant>
      <vt:variant>
        <vt:i4>5</vt:i4>
      </vt:variant>
      <vt:variant>
        <vt:lpwstr/>
      </vt:variant>
      <vt:variant>
        <vt:lpwstr>_110_-_Judicial</vt:lpwstr>
      </vt:variant>
      <vt:variant>
        <vt:i4>1441824</vt:i4>
      </vt:variant>
      <vt:variant>
        <vt:i4>317</vt:i4>
      </vt:variant>
      <vt:variant>
        <vt:i4>0</vt:i4>
      </vt:variant>
      <vt:variant>
        <vt:i4>5</vt:i4>
      </vt:variant>
      <vt:variant>
        <vt:lpwstr/>
      </vt:variant>
      <vt:variant>
        <vt:lpwstr>_100.4_-_MAC</vt:lpwstr>
      </vt:variant>
      <vt:variant>
        <vt:i4>1114144</vt:i4>
      </vt:variant>
      <vt:variant>
        <vt:i4>314</vt:i4>
      </vt:variant>
      <vt:variant>
        <vt:i4>0</vt:i4>
      </vt:variant>
      <vt:variant>
        <vt:i4>5</vt:i4>
      </vt:variant>
      <vt:variant>
        <vt:lpwstr/>
      </vt:variant>
      <vt:variant>
        <vt:lpwstr>_100.3_-_MAC</vt:lpwstr>
      </vt:variant>
      <vt:variant>
        <vt:i4>458792</vt:i4>
      </vt:variant>
      <vt:variant>
        <vt:i4>311</vt:i4>
      </vt:variant>
      <vt:variant>
        <vt:i4>0</vt:i4>
      </vt:variant>
      <vt:variant>
        <vt:i4>5</vt:i4>
      </vt:variant>
      <vt:variant>
        <vt:lpwstr/>
      </vt:variant>
      <vt:variant>
        <vt:lpwstr>_100.2_-_Time</vt:lpwstr>
      </vt:variant>
      <vt:variant>
        <vt:i4>7929921</vt:i4>
      </vt:variant>
      <vt:variant>
        <vt:i4>308</vt:i4>
      </vt:variant>
      <vt:variant>
        <vt:i4>0</vt:i4>
      </vt:variant>
      <vt:variant>
        <vt:i4>5</vt:i4>
      </vt:variant>
      <vt:variant>
        <vt:lpwstr/>
      </vt:variant>
      <vt:variant>
        <vt:lpwstr>_100.1_-_Filing</vt:lpwstr>
      </vt:variant>
      <vt:variant>
        <vt:i4>3407874</vt:i4>
      </vt:variant>
      <vt:variant>
        <vt:i4>305</vt:i4>
      </vt:variant>
      <vt:variant>
        <vt:i4>0</vt:i4>
      </vt:variant>
      <vt:variant>
        <vt:i4>5</vt:i4>
      </vt:variant>
      <vt:variant>
        <vt:lpwstr/>
      </vt:variant>
      <vt:variant>
        <vt:lpwstr>_100_-_Medicare</vt:lpwstr>
      </vt:variant>
      <vt:variant>
        <vt:i4>5308419</vt:i4>
      </vt:variant>
      <vt:variant>
        <vt:i4>302</vt:i4>
      </vt:variant>
      <vt:variant>
        <vt:i4>0</vt:i4>
      </vt:variant>
      <vt:variant>
        <vt:i4>5</vt:i4>
      </vt:variant>
      <vt:variant>
        <vt:lpwstr/>
      </vt:variant>
      <vt:variant>
        <vt:lpwstr>_90.3_-_Submitting_Evidence Before a</vt:lpwstr>
      </vt:variant>
      <vt:variant>
        <vt:i4>983155</vt:i4>
      </vt:variant>
      <vt:variant>
        <vt:i4>299</vt:i4>
      </vt:variant>
      <vt:variant>
        <vt:i4>0</vt:i4>
      </vt:variant>
      <vt:variant>
        <vt:i4>5</vt:i4>
      </vt:variant>
      <vt:variant>
        <vt:lpwstr/>
      </vt:variant>
      <vt:variant>
        <vt:lpwstr>_90.2_-_Determination</vt:lpwstr>
      </vt:variant>
      <vt:variant>
        <vt:i4>7602197</vt:i4>
      </vt:variant>
      <vt:variant>
        <vt:i4>296</vt:i4>
      </vt:variant>
      <vt:variant>
        <vt:i4>0</vt:i4>
      </vt:variant>
      <vt:variant>
        <vt:i4>5</vt:i4>
      </vt:variant>
      <vt:variant>
        <vt:lpwstr/>
      </vt:variant>
      <vt:variant>
        <vt:lpwstr>_90.1_-_Request</vt:lpwstr>
      </vt:variant>
      <vt:variant>
        <vt:i4>4456483</vt:i4>
      </vt:variant>
      <vt:variant>
        <vt:i4>293</vt:i4>
      </vt:variant>
      <vt:variant>
        <vt:i4>0</vt:i4>
      </vt:variant>
      <vt:variant>
        <vt:i4>5</vt:i4>
      </vt:variant>
      <vt:variant>
        <vt:lpwstr/>
      </vt:variant>
      <vt:variant>
        <vt:lpwstr>_90_-_Administrative</vt:lpwstr>
      </vt:variant>
      <vt:variant>
        <vt:i4>7143545</vt:i4>
      </vt:variant>
      <vt:variant>
        <vt:i4>290</vt:i4>
      </vt:variant>
      <vt:variant>
        <vt:i4>0</vt:i4>
      </vt:variant>
      <vt:variant>
        <vt:i4>5</vt:i4>
      </vt:variant>
      <vt:variant>
        <vt:lpwstr/>
      </vt:variant>
      <vt:variant>
        <vt:lpwstr>_80.7.2_-_Low_Income Subsidy</vt:lpwstr>
      </vt:variant>
      <vt:variant>
        <vt:i4>3801111</vt:i4>
      </vt:variant>
      <vt:variant>
        <vt:i4>287</vt:i4>
      </vt:variant>
      <vt:variant>
        <vt:i4>0</vt:i4>
      </vt:variant>
      <vt:variant>
        <vt:i4>5</vt:i4>
      </vt:variant>
      <vt:variant>
        <vt:lpwstr/>
      </vt:variant>
      <vt:variant>
        <vt:lpwstr>_80.7.1.11.2_-_Part</vt:lpwstr>
      </vt:variant>
      <vt:variant>
        <vt:i4>3604484</vt:i4>
      </vt:variant>
      <vt:variant>
        <vt:i4>284</vt:i4>
      </vt:variant>
      <vt:variant>
        <vt:i4>0</vt:i4>
      </vt:variant>
      <vt:variant>
        <vt:i4>5</vt:i4>
      </vt:variant>
      <vt:variant>
        <vt:lpwstr/>
      </vt:variant>
      <vt:variant>
        <vt:lpwstr>_80.7.1.11.1_-_IRE</vt:lpwstr>
      </vt:variant>
      <vt:variant>
        <vt:i4>1310777</vt:i4>
      </vt:variant>
      <vt:variant>
        <vt:i4>281</vt:i4>
      </vt:variant>
      <vt:variant>
        <vt:i4>0</vt:i4>
      </vt:variant>
      <vt:variant>
        <vt:i4>5</vt:i4>
      </vt:variant>
      <vt:variant>
        <vt:lpwstr/>
      </vt:variant>
      <vt:variant>
        <vt:lpwstr>_80.7.1.11_-_Requirements</vt:lpwstr>
      </vt:variant>
      <vt:variant>
        <vt:i4>6029431</vt:i4>
      </vt:variant>
      <vt:variant>
        <vt:i4>278</vt:i4>
      </vt:variant>
      <vt:variant>
        <vt:i4>0</vt:i4>
      </vt:variant>
      <vt:variant>
        <vt:i4>5</vt:i4>
      </vt:variant>
      <vt:variant>
        <vt:lpwstr/>
      </vt:variant>
      <vt:variant>
        <vt:lpwstr>_80.7.1.10.1_-_Recommendation</vt:lpwstr>
      </vt:variant>
      <vt:variant>
        <vt:i4>6946894</vt:i4>
      </vt:variant>
      <vt:variant>
        <vt:i4>275</vt:i4>
      </vt:variant>
      <vt:variant>
        <vt:i4>0</vt:i4>
      </vt:variant>
      <vt:variant>
        <vt:i4>5</vt:i4>
      </vt:variant>
      <vt:variant>
        <vt:lpwstr/>
      </vt:variant>
      <vt:variant>
        <vt:lpwstr>_80.7.1.10_-_Dismissals</vt:lpwstr>
      </vt:variant>
      <vt:variant>
        <vt:i4>7143452</vt:i4>
      </vt:variant>
      <vt:variant>
        <vt:i4>272</vt:i4>
      </vt:variant>
      <vt:variant>
        <vt:i4>0</vt:i4>
      </vt:variant>
      <vt:variant>
        <vt:i4>5</vt:i4>
      </vt:variant>
      <vt:variant>
        <vt:lpwstr/>
      </vt:variant>
      <vt:variant>
        <vt:lpwstr>_80.7.1.9_-_Review</vt:lpwstr>
      </vt:variant>
      <vt:variant>
        <vt:i4>393326</vt:i4>
      </vt:variant>
      <vt:variant>
        <vt:i4>269</vt:i4>
      </vt:variant>
      <vt:variant>
        <vt:i4>0</vt:i4>
      </vt:variant>
      <vt:variant>
        <vt:i4>5</vt:i4>
      </vt:variant>
      <vt:variant>
        <vt:lpwstr/>
      </vt:variant>
      <vt:variant>
        <vt:lpwstr>_80.7.1.8_-_Requests</vt:lpwstr>
      </vt:variant>
      <vt:variant>
        <vt:i4>126</vt:i4>
      </vt:variant>
      <vt:variant>
        <vt:i4>266</vt:i4>
      </vt:variant>
      <vt:variant>
        <vt:i4>0</vt:i4>
      </vt:variant>
      <vt:variant>
        <vt:i4>5</vt:i4>
      </vt:variant>
      <vt:variant>
        <vt:lpwstr/>
      </vt:variant>
      <vt:variant>
        <vt:lpwstr>_80.7.1.7_-_Dismissal</vt:lpwstr>
      </vt:variant>
      <vt:variant>
        <vt:i4>8257557</vt:i4>
      </vt:variant>
      <vt:variant>
        <vt:i4>263</vt:i4>
      </vt:variant>
      <vt:variant>
        <vt:i4>0</vt:i4>
      </vt:variant>
      <vt:variant>
        <vt:i4>5</vt:i4>
      </vt:variant>
      <vt:variant>
        <vt:lpwstr/>
      </vt:variant>
      <vt:variant>
        <vt:lpwstr>_80.7.1.6_-_Withdrawal</vt:lpwstr>
      </vt:variant>
      <vt:variant>
        <vt:i4>6553624</vt:i4>
      </vt:variant>
      <vt:variant>
        <vt:i4>260</vt:i4>
      </vt:variant>
      <vt:variant>
        <vt:i4>0</vt:i4>
      </vt:variant>
      <vt:variant>
        <vt:i4>5</vt:i4>
      </vt:variant>
      <vt:variant>
        <vt:lpwstr/>
      </vt:variant>
      <vt:variant>
        <vt:lpwstr>_80.7.1.5_-_IRE</vt:lpwstr>
      </vt:variant>
      <vt:variant>
        <vt:i4>983162</vt:i4>
      </vt:variant>
      <vt:variant>
        <vt:i4>257</vt:i4>
      </vt:variant>
      <vt:variant>
        <vt:i4>0</vt:i4>
      </vt:variant>
      <vt:variant>
        <vt:i4>5</vt:i4>
      </vt:variant>
      <vt:variant>
        <vt:lpwstr/>
      </vt:variant>
      <vt:variant>
        <vt:lpwstr>_80.7.1.4_-_Evidence</vt:lpwstr>
      </vt:variant>
      <vt:variant>
        <vt:i4>655462</vt:i4>
      </vt:variant>
      <vt:variant>
        <vt:i4>254</vt:i4>
      </vt:variant>
      <vt:variant>
        <vt:i4>0</vt:i4>
      </vt:variant>
      <vt:variant>
        <vt:i4>5</vt:i4>
      </vt:variant>
      <vt:variant>
        <vt:lpwstr/>
      </vt:variant>
      <vt:variant>
        <vt:lpwstr>_80.7.1.3_-_Elements</vt:lpwstr>
      </vt:variant>
      <vt:variant>
        <vt:i4>196724</vt:i4>
      </vt:variant>
      <vt:variant>
        <vt:i4>251</vt:i4>
      </vt:variant>
      <vt:variant>
        <vt:i4>0</vt:i4>
      </vt:variant>
      <vt:variant>
        <vt:i4>5</vt:i4>
      </vt:variant>
      <vt:variant>
        <vt:lpwstr/>
      </vt:variant>
      <vt:variant>
        <vt:lpwstr>_80.7.1.2_-_Part</vt:lpwstr>
      </vt:variant>
      <vt:variant>
        <vt:i4>8126474</vt:i4>
      </vt:variant>
      <vt:variant>
        <vt:i4>248</vt:i4>
      </vt:variant>
      <vt:variant>
        <vt:i4>0</vt:i4>
      </vt:variant>
      <vt:variant>
        <vt:i4>5</vt:i4>
      </vt:variant>
      <vt:variant>
        <vt:lpwstr/>
      </vt:variant>
      <vt:variant>
        <vt:lpwstr>_80.7.1.1_-_Summary</vt:lpwstr>
      </vt:variant>
      <vt:variant>
        <vt:i4>7143546</vt:i4>
      </vt:variant>
      <vt:variant>
        <vt:i4>245</vt:i4>
      </vt:variant>
      <vt:variant>
        <vt:i4>0</vt:i4>
      </vt:variant>
      <vt:variant>
        <vt:i4>5</vt:i4>
      </vt:variant>
      <vt:variant>
        <vt:lpwstr/>
      </vt:variant>
      <vt:variant>
        <vt:lpwstr>_80.7.1_-_Low_Income Subsidy</vt:lpwstr>
      </vt:variant>
      <vt:variant>
        <vt:i4>458866</vt:i4>
      </vt:variant>
      <vt:variant>
        <vt:i4>242</vt:i4>
      </vt:variant>
      <vt:variant>
        <vt:i4>0</vt:i4>
      </vt:variant>
      <vt:variant>
        <vt:i4>5</vt:i4>
      </vt:variant>
      <vt:variant>
        <vt:lpwstr/>
      </vt:variant>
      <vt:variant>
        <vt:lpwstr>_80.7_-_Other</vt:lpwstr>
      </vt:variant>
      <vt:variant>
        <vt:i4>6357012</vt:i4>
      </vt:variant>
      <vt:variant>
        <vt:i4>239</vt:i4>
      </vt:variant>
      <vt:variant>
        <vt:i4>0</vt:i4>
      </vt:variant>
      <vt:variant>
        <vt:i4>5</vt:i4>
      </vt:variant>
      <vt:variant>
        <vt:lpwstr/>
      </vt:variant>
      <vt:variant>
        <vt:lpwstr>_80.6_-_Effect</vt:lpwstr>
      </vt:variant>
      <vt:variant>
        <vt:i4>5832798</vt:i4>
      </vt:variant>
      <vt:variant>
        <vt:i4>236</vt:i4>
      </vt:variant>
      <vt:variant>
        <vt:i4>0</vt:i4>
      </vt:variant>
      <vt:variant>
        <vt:i4>5</vt:i4>
      </vt:variant>
      <vt:variant>
        <vt:lpwstr/>
      </vt:variant>
      <vt:variant>
        <vt:lpwstr>_90.6_-_Withdrawal_of Request for Re</vt:lpwstr>
      </vt:variant>
      <vt:variant>
        <vt:i4>1507347</vt:i4>
      </vt:variant>
      <vt:variant>
        <vt:i4>233</vt:i4>
      </vt:variant>
      <vt:variant>
        <vt:i4>0</vt:i4>
      </vt:variant>
      <vt:variant>
        <vt:i4>5</vt:i4>
      </vt:variant>
      <vt:variant>
        <vt:lpwstr/>
      </vt:variant>
      <vt:variant>
        <vt:lpwstr>_90.5_-_Good_Cause Extension</vt:lpwstr>
      </vt:variant>
      <vt:variant>
        <vt:i4>7995443</vt:i4>
      </vt:variant>
      <vt:variant>
        <vt:i4>230</vt:i4>
      </vt:variant>
      <vt:variant>
        <vt:i4>0</vt:i4>
      </vt:variant>
      <vt:variant>
        <vt:i4>5</vt:i4>
      </vt:variant>
      <vt:variant>
        <vt:lpwstr/>
      </vt:variant>
      <vt:variant>
        <vt:lpwstr>_90.4_-_How_to Request a Standard Re</vt:lpwstr>
      </vt:variant>
      <vt:variant>
        <vt:i4>7143549</vt:i4>
      </vt:variant>
      <vt:variant>
        <vt:i4>227</vt:i4>
      </vt:variant>
      <vt:variant>
        <vt:i4>0</vt:i4>
      </vt:variant>
      <vt:variant>
        <vt:i4>5</vt:i4>
      </vt:variant>
      <vt:variant>
        <vt:lpwstr/>
      </vt:variant>
      <vt:variant>
        <vt:lpwstr>_90.3_-_Who_May Request a Reconsider</vt:lpwstr>
      </vt:variant>
      <vt:variant>
        <vt:i4>7741488</vt:i4>
      </vt:variant>
      <vt:variant>
        <vt:i4>224</vt:i4>
      </vt:variant>
      <vt:variant>
        <vt:i4>0</vt:i4>
      </vt:variant>
      <vt:variant>
        <vt:i4>5</vt:i4>
      </vt:variant>
      <vt:variant>
        <vt:lpwstr/>
      </vt:variant>
      <vt:variant>
        <vt:lpwstr>_90.1_–_Storage</vt:lpwstr>
      </vt:variant>
      <vt:variant>
        <vt:i4>4128855</vt:i4>
      </vt:variant>
      <vt:variant>
        <vt:i4>221</vt:i4>
      </vt:variant>
      <vt:variant>
        <vt:i4>0</vt:i4>
      </vt:variant>
      <vt:variant>
        <vt:i4>5</vt:i4>
      </vt:variant>
      <vt:variant>
        <vt:lpwstr/>
      </vt:variant>
      <vt:variant>
        <vt:lpwstr>_80_-_Reconsiderations</vt:lpwstr>
      </vt:variant>
      <vt:variant>
        <vt:i4>7667795</vt:i4>
      </vt:variant>
      <vt:variant>
        <vt:i4>218</vt:i4>
      </vt:variant>
      <vt:variant>
        <vt:i4>0</vt:i4>
      </vt:variant>
      <vt:variant>
        <vt:i4>5</vt:i4>
      </vt:variant>
      <vt:variant>
        <vt:lpwstr/>
      </vt:variant>
      <vt:variant>
        <vt:lpwstr>_70.40_-_Including</vt:lpwstr>
      </vt:variant>
      <vt:variant>
        <vt:i4>8257602</vt:i4>
      </vt:variant>
      <vt:variant>
        <vt:i4>215</vt:i4>
      </vt:variant>
      <vt:variant>
        <vt:i4>0</vt:i4>
      </vt:variant>
      <vt:variant>
        <vt:i4>5</vt:i4>
      </vt:variant>
      <vt:variant>
        <vt:lpwstr/>
      </vt:variant>
      <vt:variant>
        <vt:lpwstr>_70.30_-_Preparing</vt:lpwstr>
      </vt:variant>
      <vt:variant>
        <vt:i4>1900596</vt:i4>
      </vt:variant>
      <vt:variant>
        <vt:i4>212</vt:i4>
      </vt:variant>
      <vt:variant>
        <vt:i4>0</vt:i4>
      </vt:variant>
      <vt:variant>
        <vt:i4>5</vt:i4>
      </vt:variant>
      <vt:variant>
        <vt:lpwstr/>
      </vt:variant>
      <vt:variant>
        <vt:lpwstr>_70.20_-_Time</vt:lpwstr>
      </vt:variant>
      <vt:variant>
        <vt:i4>3080232</vt:i4>
      </vt:variant>
      <vt:variant>
        <vt:i4>209</vt:i4>
      </vt:variant>
      <vt:variant>
        <vt:i4>0</vt:i4>
      </vt:variant>
      <vt:variant>
        <vt:i4>5</vt:i4>
      </vt:variant>
      <vt:variant>
        <vt:lpwstr/>
      </vt:variant>
      <vt:variant>
        <vt:lpwstr>_70.10_-_Forwarding_UntimelyRequests</vt:lpwstr>
      </vt:variant>
      <vt:variant>
        <vt:i4>8126565</vt:i4>
      </vt:variant>
      <vt:variant>
        <vt:i4>206</vt:i4>
      </vt:variant>
      <vt:variant>
        <vt:i4>0</vt:i4>
      </vt:variant>
      <vt:variant>
        <vt:i4>5</vt:i4>
      </vt:variant>
      <vt:variant>
        <vt:lpwstr/>
      </vt:variant>
      <vt:variant>
        <vt:lpwstr>_70.9.2_-_Adverse_Standard Redetermi</vt:lpwstr>
      </vt:variant>
      <vt:variant>
        <vt:i4>8126566</vt:i4>
      </vt:variant>
      <vt:variant>
        <vt:i4>203</vt:i4>
      </vt:variant>
      <vt:variant>
        <vt:i4>0</vt:i4>
      </vt:variant>
      <vt:variant>
        <vt:i4>5</vt:i4>
      </vt:variant>
      <vt:variant>
        <vt:lpwstr/>
      </vt:variant>
      <vt:variant>
        <vt:lpwstr>_70.9.1_-_Adverse_Standard Redetermi</vt:lpwstr>
      </vt:variant>
      <vt:variant>
        <vt:i4>1638523</vt:i4>
      </vt:variant>
      <vt:variant>
        <vt:i4>200</vt:i4>
      </vt:variant>
      <vt:variant>
        <vt:i4>0</vt:i4>
      </vt:variant>
      <vt:variant>
        <vt:i4>5</vt:i4>
      </vt:variant>
      <vt:variant>
        <vt:lpwstr/>
      </vt:variant>
      <vt:variant>
        <vt:lpwstr>_70.9_-_</vt:lpwstr>
      </vt:variant>
      <vt:variant>
        <vt:i4>1507403</vt:i4>
      </vt:variant>
      <vt:variant>
        <vt:i4>197</vt:i4>
      </vt:variant>
      <vt:variant>
        <vt:i4>0</vt:i4>
      </vt:variant>
      <vt:variant>
        <vt:i4>5</vt:i4>
      </vt:variant>
      <vt:variant>
        <vt:lpwstr/>
      </vt:variant>
      <vt:variant>
        <vt:lpwstr>_70.8.2_-_Effect_of Failure to Meet </vt:lpwstr>
      </vt:variant>
      <vt:variant>
        <vt:i4>8257578</vt:i4>
      </vt:variant>
      <vt:variant>
        <vt:i4>194</vt:i4>
      </vt:variant>
      <vt:variant>
        <vt:i4>0</vt:i4>
      </vt:variant>
      <vt:variant>
        <vt:i4>5</vt:i4>
      </vt:variant>
      <vt:variant>
        <vt:lpwstr/>
      </vt:variant>
      <vt:variant>
        <vt:lpwstr>_70.8.1_-_How_the Part D Plan Sponso</vt:lpwstr>
      </vt:variant>
      <vt:variant>
        <vt:i4>262174</vt:i4>
      </vt:variant>
      <vt:variant>
        <vt:i4>191</vt:i4>
      </vt:variant>
      <vt:variant>
        <vt:i4>0</vt:i4>
      </vt:variant>
      <vt:variant>
        <vt:i4>5</vt:i4>
      </vt:variant>
      <vt:variant>
        <vt:lpwstr/>
      </vt:variant>
      <vt:variant>
        <vt:lpwstr>_70.8_-_Expediting_Certain Redetermi</vt:lpwstr>
      </vt:variant>
      <vt:variant>
        <vt:i4>8257574</vt:i4>
      </vt:variant>
      <vt:variant>
        <vt:i4>188</vt:i4>
      </vt:variant>
      <vt:variant>
        <vt:i4>0</vt:i4>
      </vt:variant>
      <vt:variant>
        <vt:i4>5</vt:i4>
      </vt:variant>
      <vt:variant>
        <vt:lpwstr/>
      </vt:variant>
      <vt:variant>
        <vt:lpwstr>_70.7.2_-_Dismissal_1</vt:lpwstr>
      </vt:variant>
      <vt:variant>
        <vt:i4>1507397</vt:i4>
      </vt:variant>
      <vt:variant>
        <vt:i4>185</vt:i4>
      </vt:variant>
      <vt:variant>
        <vt:i4>0</vt:i4>
      </vt:variant>
      <vt:variant>
        <vt:i4>5</vt:i4>
      </vt:variant>
      <vt:variant>
        <vt:lpwstr/>
      </vt:variant>
      <vt:variant>
        <vt:lpwstr>_70.7.3_-_Effect_of Failure to Meet </vt:lpwstr>
      </vt:variant>
      <vt:variant>
        <vt:i4>720969</vt:i4>
      </vt:variant>
      <vt:variant>
        <vt:i4>182</vt:i4>
      </vt:variant>
      <vt:variant>
        <vt:i4>0</vt:i4>
      </vt:variant>
      <vt:variant>
        <vt:i4>5</vt:i4>
      </vt:variant>
      <vt:variant>
        <vt:lpwstr/>
      </vt:variant>
      <vt:variant>
        <vt:lpwstr>_70.7_-_Time_Frames and Responsibili</vt:lpwstr>
      </vt:variant>
      <vt:variant>
        <vt:i4>5373984</vt:i4>
      </vt:variant>
      <vt:variant>
        <vt:i4>179</vt:i4>
      </vt:variant>
      <vt:variant>
        <vt:i4>0</vt:i4>
      </vt:variant>
      <vt:variant>
        <vt:i4>5</vt:i4>
      </vt:variant>
      <vt:variant>
        <vt:lpwstr/>
      </vt:variant>
      <vt:variant>
        <vt:lpwstr>_70.6.1_-_Meaning</vt:lpwstr>
      </vt:variant>
      <vt:variant>
        <vt:i4>7405571</vt:i4>
      </vt:variant>
      <vt:variant>
        <vt:i4>176</vt:i4>
      </vt:variant>
      <vt:variant>
        <vt:i4>0</vt:i4>
      </vt:variant>
      <vt:variant>
        <vt:i4>5</vt:i4>
      </vt:variant>
      <vt:variant>
        <vt:lpwstr/>
      </vt:variant>
      <vt:variant>
        <vt:lpwstr>_70.6_-_Who</vt:lpwstr>
      </vt:variant>
      <vt:variant>
        <vt:i4>6815750</vt:i4>
      </vt:variant>
      <vt:variant>
        <vt:i4>173</vt:i4>
      </vt:variant>
      <vt:variant>
        <vt:i4>0</vt:i4>
      </vt:variant>
      <vt:variant>
        <vt:i4>5</vt:i4>
      </vt:variant>
      <vt:variant>
        <vt:lpwstr/>
      </vt:variant>
      <vt:variant>
        <vt:lpwstr>_70.5_-_Opportunity</vt:lpwstr>
      </vt:variant>
      <vt:variant>
        <vt:i4>7405585</vt:i4>
      </vt:variant>
      <vt:variant>
        <vt:i4>170</vt:i4>
      </vt:variant>
      <vt:variant>
        <vt:i4>0</vt:i4>
      </vt:variant>
      <vt:variant>
        <vt:i4>5</vt:i4>
      </vt:variant>
      <vt:variant>
        <vt:lpwstr/>
      </vt:variant>
      <vt:variant>
        <vt:lpwstr>_70.4_-_Withdrawal</vt:lpwstr>
      </vt:variant>
      <vt:variant>
        <vt:i4>1179769</vt:i4>
      </vt:variant>
      <vt:variant>
        <vt:i4>167</vt:i4>
      </vt:variant>
      <vt:variant>
        <vt:i4>0</vt:i4>
      </vt:variant>
      <vt:variant>
        <vt:i4>5</vt:i4>
      </vt:variant>
      <vt:variant>
        <vt:lpwstr/>
      </vt:variant>
      <vt:variant>
        <vt:lpwstr>_70.3_-_Good</vt:lpwstr>
      </vt:variant>
      <vt:variant>
        <vt:i4>7733272</vt:i4>
      </vt:variant>
      <vt:variant>
        <vt:i4>164</vt:i4>
      </vt:variant>
      <vt:variant>
        <vt:i4>0</vt:i4>
      </vt:variant>
      <vt:variant>
        <vt:i4>5</vt:i4>
      </vt:variant>
      <vt:variant>
        <vt:lpwstr/>
      </vt:variant>
      <vt:variant>
        <vt:lpwstr>_70.2_-_How</vt:lpwstr>
      </vt:variant>
      <vt:variant>
        <vt:i4>7405572</vt:i4>
      </vt:variant>
      <vt:variant>
        <vt:i4>161</vt:i4>
      </vt:variant>
      <vt:variant>
        <vt:i4>0</vt:i4>
      </vt:variant>
      <vt:variant>
        <vt:i4>5</vt:i4>
      </vt:variant>
      <vt:variant>
        <vt:lpwstr/>
      </vt:variant>
      <vt:variant>
        <vt:lpwstr>_70.1_-_Who</vt:lpwstr>
      </vt:variant>
      <vt:variant>
        <vt:i4>4849715</vt:i4>
      </vt:variant>
      <vt:variant>
        <vt:i4>158</vt:i4>
      </vt:variant>
      <vt:variant>
        <vt:i4>0</vt:i4>
      </vt:variant>
      <vt:variant>
        <vt:i4>5</vt:i4>
      </vt:variant>
      <vt:variant>
        <vt:lpwstr/>
      </vt:variant>
      <vt:variant>
        <vt:lpwstr>_70_-_Redetermination</vt:lpwstr>
      </vt:variant>
      <vt:variant>
        <vt:i4>6815768</vt:i4>
      </vt:variant>
      <vt:variant>
        <vt:i4>155</vt:i4>
      </vt:variant>
      <vt:variant>
        <vt:i4>0</vt:i4>
      </vt:variant>
      <vt:variant>
        <vt:i4>5</vt:i4>
      </vt:variant>
      <vt:variant>
        <vt:lpwstr/>
      </vt:variant>
      <vt:variant>
        <vt:lpwstr>_60.1_-_Parties</vt:lpwstr>
      </vt:variant>
      <vt:variant>
        <vt:i4>1048641</vt:i4>
      </vt:variant>
      <vt:variant>
        <vt:i4>152</vt:i4>
      </vt:variant>
      <vt:variant>
        <vt:i4>0</vt:i4>
      </vt:variant>
      <vt:variant>
        <vt:i4>5</vt:i4>
      </vt:variant>
      <vt:variant>
        <vt:lpwstr/>
      </vt:variant>
      <vt:variant>
        <vt:lpwstr>_60_-_Appeals_1</vt:lpwstr>
      </vt:variant>
      <vt:variant>
        <vt:i4>6</vt:i4>
      </vt:variant>
      <vt:variant>
        <vt:i4>149</vt:i4>
      </vt:variant>
      <vt:variant>
        <vt:i4>0</vt:i4>
      </vt:variant>
      <vt:variant>
        <vt:i4>5</vt:i4>
      </vt:variant>
      <vt:variant>
        <vt:lpwstr/>
      </vt:variant>
      <vt:variant>
        <vt:lpwstr>_50.6_-_Effect_of Failure to Provide</vt:lpwstr>
      </vt:variant>
      <vt:variant>
        <vt:i4>1179763</vt:i4>
      </vt:variant>
      <vt:variant>
        <vt:i4>146</vt:i4>
      </vt:variant>
      <vt:variant>
        <vt:i4>0</vt:i4>
      </vt:variant>
      <vt:variant>
        <vt:i4>5</vt:i4>
      </vt:variant>
      <vt:variant>
        <vt:lpwstr/>
      </vt:variant>
      <vt:variant>
        <vt:lpwstr>_50.5_-_Notification</vt:lpwstr>
      </vt:variant>
      <vt:variant>
        <vt:i4>8323084</vt:i4>
      </vt:variant>
      <vt:variant>
        <vt:i4>143</vt:i4>
      </vt:variant>
      <vt:variant>
        <vt:i4>0</vt:i4>
      </vt:variant>
      <vt:variant>
        <vt:i4>5</vt:i4>
      </vt:variant>
      <vt:variant>
        <vt:lpwstr/>
      </vt:variant>
      <vt:variant>
        <vt:lpwstr>_50.4_-_Action</vt:lpwstr>
      </vt:variant>
      <vt:variant>
        <vt:i4>8323083</vt:i4>
      </vt:variant>
      <vt:variant>
        <vt:i4>140</vt:i4>
      </vt:variant>
      <vt:variant>
        <vt:i4>0</vt:i4>
      </vt:variant>
      <vt:variant>
        <vt:i4>5</vt:i4>
      </vt:variant>
      <vt:variant>
        <vt:lpwstr/>
      </vt:variant>
      <vt:variant>
        <vt:lpwstr>_50.3_-_Action</vt:lpwstr>
      </vt:variant>
      <vt:variant>
        <vt:i4>3604547</vt:i4>
      </vt:variant>
      <vt:variant>
        <vt:i4>137</vt:i4>
      </vt:variant>
      <vt:variant>
        <vt:i4>0</vt:i4>
      </vt:variant>
      <vt:variant>
        <vt:i4>5</vt:i4>
      </vt:variant>
      <vt:variant>
        <vt:lpwstr/>
      </vt:variant>
      <vt:variant>
        <vt:lpwstr>_50.2.1_-_Defining</vt:lpwstr>
      </vt:variant>
      <vt:variant>
        <vt:i4>7602200</vt:i4>
      </vt:variant>
      <vt:variant>
        <vt:i4>134</vt:i4>
      </vt:variant>
      <vt:variant>
        <vt:i4>0</vt:i4>
      </vt:variant>
      <vt:variant>
        <vt:i4>5</vt:i4>
      </vt:variant>
      <vt:variant>
        <vt:lpwstr/>
      </vt:variant>
      <vt:variant>
        <vt:lpwstr>_50.2_-_How</vt:lpwstr>
      </vt:variant>
      <vt:variant>
        <vt:i4>7602203</vt:i4>
      </vt:variant>
      <vt:variant>
        <vt:i4>131</vt:i4>
      </vt:variant>
      <vt:variant>
        <vt:i4>0</vt:i4>
      </vt:variant>
      <vt:variant>
        <vt:i4>5</vt:i4>
      </vt:variant>
      <vt:variant>
        <vt:lpwstr/>
      </vt:variant>
      <vt:variant>
        <vt:lpwstr>_50.1_-_Making</vt:lpwstr>
      </vt:variant>
      <vt:variant>
        <vt:i4>2359367</vt:i4>
      </vt:variant>
      <vt:variant>
        <vt:i4>128</vt:i4>
      </vt:variant>
      <vt:variant>
        <vt:i4>0</vt:i4>
      </vt:variant>
      <vt:variant>
        <vt:i4>5</vt:i4>
      </vt:variant>
      <vt:variant>
        <vt:lpwstr/>
      </vt:variant>
      <vt:variant>
        <vt:lpwstr>_50_-_Expedited</vt:lpwstr>
      </vt:variant>
      <vt:variant>
        <vt:i4>65539</vt:i4>
      </vt:variant>
      <vt:variant>
        <vt:i4>125</vt:i4>
      </vt:variant>
      <vt:variant>
        <vt:i4>0</vt:i4>
      </vt:variant>
      <vt:variant>
        <vt:i4>5</vt:i4>
      </vt:variant>
      <vt:variant>
        <vt:lpwstr/>
      </vt:variant>
      <vt:variant>
        <vt:lpwstr>_40.3_-_Effect_of Failure to Provide</vt:lpwstr>
      </vt:variant>
      <vt:variant>
        <vt:i4>5701672</vt:i4>
      </vt:variant>
      <vt:variant>
        <vt:i4>122</vt:i4>
      </vt:variant>
      <vt:variant>
        <vt:i4>0</vt:i4>
      </vt:variant>
      <vt:variant>
        <vt:i4>5</vt:i4>
      </vt:variant>
      <vt:variant>
        <vt:lpwstr/>
      </vt:variant>
      <vt:variant>
        <vt:lpwstr>_40.3.3_-_Written</vt:lpwstr>
      </vt:variant>
      <vt:variant>
        <vt:i4>5570636</vt:i4>
      </vt:variant>
      <vt:variant>
        <vt:i4>119</vt:i4>
      </vt:variant>
      <vt:variant>
        <vt:i4>0</vt:i4>
      </vt:variant>
      <vt:variant>
        <vt:i4>5</vt:i4>
      </vt:variant>
      <vt:variant>
        <vt:lpwstr/>
      </vt:variant>
      <vt:variant>
        <vt:lpwstr>_40.3.2_-_Oral_Notification by Part </vt:lpwstr>
      </vt:variant>
      <vt:variant>
        <vt:i4>3997764</vt:i4>
      </vt:variant>
      <vt:variant>
        <vt:i4>116</vt:i4>
      </vt:variant>
      <vt:variant>
        <vt:i4>0</vt:i4>
      </vt:variant>
      <vt:variant>
        <vt:i4>5</vt:i4>
      </vt:variant>
      <vt:variant>
        <vt:lpwstr/>
      </vt:variant>
      <vt:variant>
        <vt:lpwstr>_40.3.1_-_Notification</vt:lpwstr>
      </vt:variant>
      <vt:variant>
        <vt:i4>7929864</vt:i4>
      </vt:variant>
      <vt:variant>
        <vt:i4>113</vt:i4>
      </vt:variant>
      <vt:variant>
        <vt:i4>0</vt:i4>
      </vt:variant>
      <vt:variant>
        <vt:i4>5</vt:i4>
      </vt:variant>
      <vt:variant>
        <vt:lpwstr/>
      </vt:variant>
      <vt:variant>
        <vt:lpwstr>_40.3_-_Notice</vt:lpwstr>
      </vt:variant>
      <vt:variant>
        <vt:i4>327796</vt:i4>
      </vt:variant>
      <vt:variant>
        <vt:i4>110</vt:i4>
      </vt:variant>
      <vt:variant>
        <vt:i4>0</vt:i4>
      </vt:variant>
      <vt:variant>
        <vt:i4>5</vt:i4>
      </vt:variant>
      <vt:variant>
        <vt:lpwstr/>
      </vt:variant>
      <vt:variant>
        <vt:lpwstr>_40.2_-_Standard</vt:lpwstr>
      </vt:variant>
      <vt:variant>
        <vt:i4>8192039</vt:i4>
      </vt:variant>
      <vt:variant>
        <vt:i4>107</vt:i4>
      </vt:variant>
      <vt:variant>
        <vt:i4>0</vt:i4>
      </vt:variant>
      <vt:variant>
        <vt:i4>5</vt:i4>
      </vt:variant>
      <vt:variant>
        <vt:lpwstr/>
      </vt:variant>
      <vt:variant>
        <vt:lpwstr>_40.1_-_How_to Request a Standard Co</vt:lpwstr>
      </vt:variant>
      <vt:variant>
        <vt:i4>2818118</vt:i4>
      </vt:variant>
      <vt:variant>
        <vt:i4>104</vt:i4>
      </vt:variant>
      <vt:variant>
        <vt:i4>0</vt:i4>
      </vt:variant>
      <vt:variant>
        <vt:i4>5</vt:i4>
      </vt:variant>
      <vt:variant>
        <vt:lpwstr/>
      </vt:variant>
      <vt:variant>
        <vt:lpwstr>_40_-_Standard</vt:lpwstr>
      </vt:variant>
      <vt:variant>
        <vt:i4>1441890</vt:i4>
      </vt:variant>
      <vt:variant>
        <vt:i4>101</vt:i4>
      </vt:variant>
      <vt:variant>
        <vt:i4>0</vt:i4>
      </vt:variant>
      <vt:variant>
        <vt:i4>5</vt:i4>
      </vt:variant>
      <vt:variant>
        <vt:lpwstr/>
      </vt:variant>
      <vt:variant>
        <vt:lpwstr>_30.43.3_-_Employer-Sponsored</vt:lpwstr>
      </vt:variant>
      <vt:variant>
        <vt:i4>3932165</vt:i4>
      </vt:variant>
      <vt:variant>
        <vt:i4>98</vt:i4>
      </vt:variant>
      <vt:variant>
        <vt:i4>0</vt:i4>
      </vt:variant>
      <vt:variant>
        <vt:i4>5</vt:i4>
      </vt:variant>
      <vt:variant>
        <vt:lpwstr/>
      </vt:variant>
      <vt:variant>
        <vt:lpwstr>_30.43.2_-_Service</vt:lpwstr>
      </vt:variant>
      <vt:variant>
        <vt:i4>3276824</vt:i4>
      </vt:variant>
      <vt:variant>
        <vt:i4>95</vt:i4>
      </vt:variant>
      <vt:variant>
        <vt:i4>0</vt:i4>
      </vt:variant>
      <vt:variant>
        <vt:i4>5</vt:i4>
      </vt:variant>
      <vt:variant>
        <vt:lpwstr/>
      </vt:variant>
      <vt:variant>
        <vt:lpwstr>_30.43.1_-_Quality</vt:lpwstr>
      </vt:variant>
      <vt:variant>
        <vt:i4>6881372</vt:i4>
      </vt:variant>
      <vt:variant>
        <vt:i4>92</vt:i4>
      </vt:variant>
      <vt:variant>
        <vt:i4>0</vt:i4>
      </vt:variant>
      <vt:variant>
        <vt:i4>5</vt:i4>
      </vt:variant>
      <vt:variant>
        <vt:lpwstr/>
      </vt:variant>
      <vt:variant>
        <vt:lpwstr>_30.43_-_Procedures</vt:lpwstr>
      </vt:variant>
      <vt:variant>
        <vt:i4>6225956</vt:i4>
      </vt:variant>
      <vt:variant>
        <vt:i4>89</vt:i4>
      </vt:variant>
      <vt:variant>
        <vt:i4>0</vt:i4>
      </vt:variant>
      <vt:variant>
        <vt:i4>5</vt:i4>
      </vt:variant>
      <vt:variant>
        <vt:lpwstr/>
      </vt:variant>
      <vt:variant>
        <vt:lpwstr>_30.3.2_-_Processing</vt:lpwstr>
      </vt:variant>
      <vt:variant>
        <vt:i4>3211348</vt:i4>
      </vt:variant>
      <vt:variant>
        <vt:i4>86</vt:i4>
      </vt:variant>
      <vt:variant>
        <vt:i4>0</vt:i4>
      </vt:variant>
      <vt:variant>
        <vt:i4>5</vt:i4>
      </vt:variant>
      <vt:variant>
        <vt:lpwstr/>
      </vt:variant>
      <vt:variant>
        <vt:lpwstr>_30.3.1_-_Form</vt:lpwstr>
      </vt:variant>
      <vt:variant>
        <vt:i4>852067</vt:i4>
      </vt:variant>
      <vt:variant>
        <vt:i4>83</vt:i4>
      </vt:variant>
      <vt:variant>
        <vt:i4>0</vt:i4>
      </vt:variant>
      <vt:variant>
        <vt:i4>5</vt:i4>
      </vt:variant>
      <vt:variant>
        <vt:lpwstr/>
      </vt:variant>
      <vt:variant>
        <vt:lpwstr>_30.3_-_Requests</vt:lpwstr>
      </vt:variant>
      <vt:variant>
        <vt:i4>7733287</vt:i4>
      </vt:variant>
      <vt:variant>
        <vt:i4>80</vt:i4>
      </vt:variant>
      <vt:variant>
        <vt:i4>0</vt:i4>
      </vt:variant>
      <vt:variant>
        <vt:i4>5</vt:i4>
      </vt:variant>
      <vt:variant>
        <vt:lpwstr/>
      </vt:variant>
      <vt:variant>
        <vt:lpwstr>_30.1.2_-_Formulary_Exception</vt:lpwstr>
      </vt:variant>
      <vt:variant>
        <vt:i4>4587577</vt:i4>
      </vt:variant>
      <vt:variant>
        <vt:i4>77</vt:i4>
      </vt:variant>
      <vt:variant>
        <vt:i4>0</vt:i4>
      </vt:variant>
      <vt:variant>
        <vt:i4>5</vt:i4>
      </vt:variant>
      <vt:variant>
        <vt:lpwstr/>
      </vt:variant>
      <vt:variant>
        <vt:lpwstr>_30.2.1_-_Tiering</vt:lpwstr>
      </vt:variant>
      <vt:variant>
        <vt:i4>6815745</vt:i4>
      </vt:variant>
      <vt:variant>
        <vt:i4>74</vt:i4>
      </vt:variant>
      <vt:variant>
        <vt:i4>0</vt:i4>
      </vt:variant>
      <vt:variant>
        <vt:i4>5</vt:i4>
      </vt:variant>
      <vt:variant>
        <vt:lpwstr/>
      </vt:variant>
      <vt:variant>
        <vt:lpwstr>_30.2_-_Exceptions</vt:lpwstr>
      </vt:variant>
      <vt:variant>
        <vt:i4>106</vt:i4>
      </vt:variant>
      <vt:variant>
        <vt:i4>71</vt:i4>
      </vt:variant>
      <vt:variant>
        <vt:i4>0</vt:i4>
      </vt:variant>
      <vt:variant>
        <vt:i4>5</vt:i4>
      </vt:variant>
      <vt:variant>
        <vt:lpwstr/>
      </vt:variant>
      <vt:variant>
        <vt:lpwstr>_30.1_-_Prior</vt:lpwstr>
      </vt:variant>
      <vt:variant>
        <vt:i4>3997762</vt:i4>
      </vt:variant>
      <vt:variant>
        <vt:i4>68</vt:i4>
      </vt:variant>
      <vt:variant>
        <vt:i4>0</vt:i4>
      </vt:variant>
      <vt:variant>
        <vt:i4>5</vt:i4>
      </vt:variant>
      <vt:variant>
        <vt:lpwstr/>
      </vt:variant>
      <vt:variant>
        <vt:lpwstr>_30_-_Coverage</vt:lpwstr>
      </vt:variant>
      <vt:variant>
        <vt:i4>8323100</vt:i4>
      </vt:variant>
      <vt:variant>
        <vt:i4>65</vt:i4>
      </vt:variant>
      <vt:variant>
        <vt:i4>0</vt:i4>
      </vt:variant>
      <vt:variant>
        <vt:i4>5</vt:i4>
      </vt:variant>
      <vt:variant>
        <vt:lpwstr/>
      </vt:variant>
      <vt:variant>
        <vt:lpwstr>_20.4_-_Written</vt:lpwstr>
      </vt:variant>
      <vt:variant>
        <vt:i4>4587562</vt:i4>
      </vt:variant>
      <vt:variant>
        <vt:i4>62</vt:i4>
      </vt:variant>
      <vt:variant>
        <vt:i4>0</vt:i4>
      </vt:variant>
      <vt:variant>
        <vt:i4>5</vt:i4>
      </vt:variant>
      <vt:variant>
        <vt:lpwstr/>
      </vt:variant>
      <vt:variant>
        <vt:lpwstr>_20.3.1_-_Procedures</vt:lpwstr>
      </vt:variant>
      <vt:variant>
        <vt:i4>6815771</vt:i4>
      </vt:variant>
      <vt:variant>
        <vt:i4>59</vt:i4>
      </vt:variant>
      <vt:variant>
        <vt:i4>0</vt:i4>
      </vt:variant>
      <vt:variant>
        <vt:i4>5</vt:i4>
      </vt:variant>
      <vt:variant>
        <vt:lpwstr/>
      </vt:variant>
      <vt:variant>
        <vt:lpwstr>_20.3_-_Procedures</vt:lpwstr>
      </vt:variant>
      <vt:variant>
        <vt:i4>1048591</vt:i4>
      </vt:variant>
      <vt:variant>
        <vt:i4>56</vt:i4>
      </vt:variant>
      <vt:variant>
        <vt:i4>0</vt:i4>
      </vt:variant>
      <vt:variant>
        <vt:i4>5</vt:i4>
      </vt:variant>
      <vt:variant>
        <vt:lpwstr/>
      </vt:variant>
      <vt:variant>
        <vt:lpwstr>_20.2.5_-_Enrollment_or Disenrollmen</vt:lpwstr>
      </vt:variant>
      <vt:variant>
        <vt:i4>7602279</vt:i4>
      </vt:variant>
      <vt:variant>
        <vt:i4>53</vt:i4>
      </vt:variant>
      <vt:variant>
        <vt:i4>0</vt:i4>
      </vt:variant>
      <vt:variant>
        <vt:i4>5</vt:i4>
      </vt:variant>
      <vt:variant>
        <vt:lpwstr/>
      </vt:variant>
      <vt:variant>
        <vt:lpwstr>_20.2.4_-_Excluded_Drug Complaints</vt:lpwstr>
      </vt:variant>
      <vt:variant>
        <vt:i4>1638429</vt:i4>
      </vt:variant>
      <vt:variant>
        <vt:i4>50</vt:i4>
      </vt:variant>
      <vt:variant>
        <vt:i4>0</vt:i4>
      </vt:variant>
      <vt:variant>
        <vt:i4>5</vt:i4>
      </vt:variant>
      <vt:variant>
        <vt:lpwstr/>
      </vt:variant>
      <vt:variant>
        <vt:lpwstr>_20.2.3_-_Benefit_Design Complaints</vt:lpwstr>
      </vt:variant>
      <vt:variant>
        <vt:i4>4522094</vt:i4>
      </vt:variant>
      <vt:variant>
        <vt:i4>47</vt:i4>
      </vt:variant>
      <vt:variant>
        <vt:i4>0</vt:i4>
      </vt:variant>
      <vt:variant>
        <vt:i4>5</vt:i4>
      </vt:variant>
      <vt:variant>
        <vt:lpwstr/>
      </vt:variant>
      <vt:variant>
        <vt:lpwstr>_20.2.2_-_Co-Payment</vt:lpwstr>
      </vt:variant>
      <vt:variant>
        <vt:i4>6225976</vt:i4>
      </vt:variant>
      <vt:variant>
        <vt:i4>44</vt:i4>
      </vt:variant>
      <vt:variant>
        <vt:i4>0</vt:i4>
      </vt:variant>
      <vt:variant>
        <vt:i4>5</vt:i4>
      </vt:variant>
      <vt:variant>
        <vt:lpwstr/>
      </vt:variant>
      <vt:variant>
        <vt:lpwstr>_20.2.1_-_Quality</vt:lpwstr>
      </vt:variant>
      <vt:variant>
        <vt:i4>6750214</vt:i4>
      </vt:variant>
      <vt:variant>
        <vt:i4>41</vt:i4>
      </vt:variant>
      <vt:variant>
        <vt:i4>0</vt:i4>
      </vt:variant>
      <vt:variant>
        <vt:i4>5</vt:i4>
      </vt:variant>
      <vt:variant>
        <vt:lpwstr/>
      </vt:variant>
      <vt:variant>
        <vt:lpwstr>_20.2_-_Distinguishing</vt:lpwstr>
      </vt:variant>
      <vt:variant>
        <vt:i4>8323084</vt:i4>
      </vt:variant>
      <vt:variant>
        <vt:i4>38</vt:i4>
      </vt:variant>
      <vt:variant>
        <vt:i4>0</vt:i4>
      </vt:variant>
      <vt:variant>
        <vt:i4>5</vt:i4>
      </vt:variant>
      <vt:variant>
        <vt:lpwstr/>
      </vt:variant>
      <vt:variant>
        <vt:lpwstr>_20.1_-_Complaints</vt:lpwstr>
      </vt:variant>
      <vt:variant>
        <vt:i4>5308477</vt:i4>
      </vt:variant>
      <vt:variant>
        <vt:i4>35</vt:i4>
      </vt:variant>
      <vt:variant>
        <vt:i4>0</vt:i4>
      </vt:variant>
      <vt:variant>
        <vt:i4>5</vt:i4>
      </vt:variant>
      <vt:variant>
        <vt:lpwstr/>
      </vt:variant>
      <vt:variant>
        <vt:lpwstr>_20_-_Complaints</vt:lpwstr>
      </vt:variant>
      <vt:variant>
        <vt:i4>7798821</vt:i4>
      </vt:variant>
      <vt:variant>
        <vt:i4>32</vt:i4>
      </vt:variant>
      <vt:variant>
        <vt:i4>0</vt:i4>
      </vt:variant>
      <vt:variant>
        <vt:i4>5</vt:i4>
      </vt:variant>
      <vt:variant>
        <vt:lpwstr/>
      </vt:variant>
      <vt:variant>
        <vt:lpwstr>_10.5_-_Authority_of an Enrollee's P</vt:lpwstr>
      </vt:variant>
      <vt:variant>
        <vt:i4>6684775</vt:i4>
      </vt:variant>
      <vt:variant>
        <vt:i4>29</vt:i4>
      </vt:variant>
      <vt:variant>
        <vt:i4>0</vt:i4>
      </vt:variant>
      <vt:variant>
        <vt:i4>5</vt:i4>
      </vt:variant>
      <vt:variant>
        <vt:lpwstr/>
      </vt:variant>
      <vt:variant>
        <vt:lpwstr>_10.4.2_-_Authority_of an Appointed </vt:lpwstr>
      </vt:variant>
      <vt:variant>
        <vt:i4>8061051</vt:i4>
      </vt:variant>
      <vt:variant>
        <vt:i4>26</vt:i4>
      </vt:variant>
      <vt:variant>
        <vt:i4>0</vt:i4>
      </vt:variant>
      <vt:variant>
        <vt:i4>5</vt:i4>
      </vt:variant>
      <vt:variant>
        <vt:lpwstr/>
      </vt:variant>
      <vt:variant>
        <vt:lpwstr>_10.4.1_-_Appointed_Representative F</vt:lpwstr>
      </vt:variant>
      <vt:variant>
        <vt:i4>3342442</vt:i4>
      </vt:variant>
      <vt:variant>
        <vt:i4>23</vt:i4>
      </vt:variant>
      <vt:variant>
        <vt:i4>0</vt:i4>
      </vt:variant>
      <vt:variant>
        <vt:i4>5</vt:i4>
      </vt:variant>
      <vt:variant>
        <vt:lpwstr/>
      </vt:variant>
      <vt:variant>
        <vt:lpwstr>_10.4_-_Appointed_Representatives</vt:lpwstr>
      </vt:variant>
      <vt:variant>
        <vt:i4>4718642</vt:i4>
      </vt:variant>
      <vt:variant>
        <vt:i4>20</vt:i4>
      </vt:variant>
      <vt:variant>
        <vt:i4>0</vt:i4>
      </vt:variant>
      <vt:variant>
        <vt:i4>5</vt:i4>
      </vt:variant>
      <vt:variant>
        <vt:lpwstr/>
      </vt:variant>
      <vt:variant>
        <vt:lpwstr>_10.3.3_-_Appeals</vt:lpwstr>
      </vt:variant>
      <vt:variant>
        <vt:i4>4128835</vt:i4>
      </vt:variant>
      <vt:variant>
        <vt:i4>17</vt:i4>
      </vt:variant>
      <vt:variant>
        <vt:i4>0</vt:i4>
      </vt:variant>
      <vt:variant>
        <vt:i4>5</vt:i4>
      </vt:variant>
      <vt:variant>
        <vt:lpwstr/>
      </vt:variant>
      <vt:variant>
        <vt:lpwstr>_10.3.2_-_Coverage</vt:lpwstr>
      </vt:variant>
      <vt:variant>
        <vt:i4>5701683</vt:i4>
      </vt:variant>
      <vt:variant>
        <vt:i4>14</vt:i4>
      </vt:variant>
      <vt:variant>
        <vt:i4>0</vt:i4>
      </vt:variant>
      <vt:variant>
        <vt:i4>5</vt:i4>
      </vt:variant>
      <vt:variant>
        <vt:lpwstr/>
      </vt:variant>
      <vt:variant>
        <vt:lpwstr>_10.3.1_-_Grievances</vt:lpwstr>
      </vt:variant>
      <vt:variant>
        <vt:i4>4071453</vt:i4>
      </vt:variant>
      <vt:variant>
        <vt:i4>11</vt:i4>
      </vt:variant>
      <vt:variant>
        <vt:i4>0</vt:i4>
      </vt:variant>
      <vt:variant>
        <vt:i4>5</vt:i4>
      </vt:variant>
      <vt:variant>
        <vt:lpwstr/>
      </vt:variant>
      <vt:variant>
        <vt:lpwstr>_10.3_–_Rights_of Part D Enrollees</vt:lpwstr>
      </vt:variant>
      <vt:variant>
        <vt:i4>327768</vt:i4>
      </vt:variant>
      <vt:variant>
        <vt:i4>8</vt:i4>
      </vt:variant>
      <vt:variant>
        <vt:i4>0</vt:i4>
      </vt:variant>
      <vt:variant>
        <vt:i4>5</vt:i4>
      </vt:variant>
      <vt:variant>
        <vt:lpwstr/>
      </vt:variant>
      <vt:variant>
        <vt:lpwstr>_10.2_-_Responsibilities_of the Part</vt:lpwstr>
      </vt:variant>
      <vt:variant>
        <vt:i4>3801147</vt:i4>
      </vt:variant>
      <vt:variant>
        <vt:i4>5</vt:i4>
      </vt:variant>
      <vt:variant>
        <vt:i4>0</vt:i4>
      </vt:variant>
      <vt:variant>
        <vt:i4>5</vt:i4>
      </vt:variant>
      <vt:variant>
        <vt:lpwstr/>
      </vt:variant>
      <vt:variant>
        <vt:lpwstr>_10.1_-_Definition_of Terms</vt:lpwstr>
      </vt:variant>
      <vt:variant>
        <vt:i4>5701643</vt:i4>
      </vt:variant>
      <vt:variant>
        <vt:i4>2</vt:i4>
      </vt:variant>
      <vt:variant>
        <vt:i4>0</vt:i4>
      </vt:variant>
      <vt:variant>
        <vt:i4>5</vt:i4>
      </vt:variant>
      <vt:variant>
        <vt:lpwstr/>
      </vt:variant>
      <vt:variant>
        <vt:lpwstr>_10_-_Part_D Enrollee Grievances, Co</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Chapter 13 - Medicare+Choice Beneficiary Grievances, Organization Determinations, and Appeals</dc:subject>
  <dc:creator>CMS Software Control</dc:creator>
  <cp:lastModifiedBy>Mccormick, Jennifer (CMS/CM)</cp:lastModifiedBy>
  <cp:revision>2</cp:revision>
  <cp:lastPrinted>2010-12-02T16:45:00Z</cp:lastPrinted>
  <dcterms:created xsi:type="dcterms:W3CDTF">2024-11-18T19:39:00Z</dcterms:created>
  <dcterms:modified xsi:type="dcterms:W3CDTF">2024-11-18T19:39:00Z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0x01010095680200B789FC4AA0B94FBC2B087245</vt:lpwstr>
  </property>
</Properties>
</file>