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222CF" w14:textId="13BD20B7" w:rsidR="006218C8" w:rsidRPr="00DF18AE" w:rsidRDefault="001E63BC" w:rsidP="006218C8">
      <w:pPr>
        <w:spacing w:after="0"/>
        <w:jc w:val="center"/>
        <w:rPr>
          <w:rFonts w:ascii="Tahoma" w:hAnsi="Tahoma" w:cs="Tahoma"/>
          <w:b/>
          <w:smallCaps/>
          <w:sz w:val="24"/>
        </w:rPr>
      </w:pPr>
      <w:bookmarkStart w:id="0" w:name="_GoBack"/>
      <w:bookmarkEnd w:id="0"/>
      <w:r w:rsidRPr="00DF18AE">
        <w:rPr>
          <w:rFonts w:ascii="Tahoma" w:hAnsi="Tahoma" w:cs="Tahoma"/>
          <w:b/>
          <w:sz w:val="28"/>
          <w:szCs w:val="28"/>
        </w:rPr>
        <w:t>&lt;Plan Name/Logo&gt;</w:t>
      </w:r>
    </w:p>
    <w:p w14:paraId="6A944DFE" w14:textId="7F2F9AB7" w:rsidR="006218C8" w:rsidRPr="009A4D92" w:rsidRDefault="006218C8" w:rsidP="00986F5B">
      <w:pPr>
        <w:spacing w:before="120" w:after="120" w:line="283" w:lineRule="auto"/>
        <w:jc w:val="center"/>
        <w:rPr>
          <w:rFonts w:ascii="Tahoma" w:hAnsi="Tahoma" w:cs="Tahoma"/>
          <w:b/>
          <w:smallCaps/>
          <w:sz w:val="36"/>
        </w:rPr>
      </w:pPr>
      <w:r w:rsidRPr="009A4D92">
        <w:rPr>
          <w:rFonts w:ascii="Tahoma" w:hAnsi="Tahoma" w:cs="Tahoma"/>
          <w:b/>
          <w:smallCaps/>
          <w:sz w:val="36"/>
        </w:rPr>
        <w:t>Coverage Determination Notice</w:t>
      </w:r>
    </w:p>
    <w:p w14:paraId="5680EFED" w14:textId="77777777" w:rsidR="006218C8" w:rsidRPr="00A96783" w:rsidRDefault="006218C8" w:rsidP="006218C8">
      <w:pPr>
        <w:pStyle w:val="header1"/>
        <w:spacing w:line="283" w:lineRule="auto"/>
        <w:rPr>
          <w:color w:val="548DD4"/>
          <w:sz w:val="24"/>
          <w:szCs w:val="24"/>
        </w:rPr>
      </w:pPr>
      <w:r w:rsidRPr="009A4D92">
        <w:rPr>
          <w:sz w:val="24"/>
          <w:szCs w:val="24"/>
        </w:rPr>
        <w:t>&lt;Plan name&gt; has</w:t>
      </w:r>
      <w:r w:rsidRPr="009A4D92">
        <w:rPr>
          <w:b w:val="0"/>
          <w:sz w:val="24"/>
          <w:szCs w:val="24"/>
        </w:rPr>
        <w:t xml:space="preserve"> </w:t>
      </w:r>
      <w:r w:rsidRPr="00A96783">
        <w:rPr>
          <w:b w:val="0"/>
          <w:color w:val="548DD4"/>
          <w:sz w:val="24"/>
          <w:szCs w:val="24"/>
        </w:rPr>
        <w:t>[</w:t>
      </w:r>
      <w:r w:rsidRPr="00A96783">
        <w:rPr>
          <w:b w:val="0"/>
          <w:i/>
          <w:color w:val="548DD4"/>
          <w:sz w:val="24"/>
          <w:szCs w:val="24"/>
        </w:rPr>
        <w:t>Insert as applicable:</w:t>
      </w:r>
      <w:r w:rsidRPr="00A96783">
        <w:rPr>
          <w:color w:val="548DD4"/>
          <w:sz w:val="24"/>
          <w:szCs w:val="24"/>
        </w:rPr>
        <w:t xml:space="preserve"> denied </w:t>
      </w:r>
      <w:r w:rsidRPr="00A96783">
        <w:rPr>
          <w:b w:val="0"/>
          <w:i/>
          <w:color w:val="548DD4"/>
          <w:sz w:val="24"/>
          <w:szCs w:val="24"/>
          <w:u w:val="single"/>
        </w:rPr>
        <w:t>or</w:t>
      </w:r>
      <w:r w:rsidRPr="00A96783">
        <w:rPr>
          <w:color w:val="548DD4"/>
          <w:sz w:val="24"/>
          <w:szCs w:val="24"/>
        </w:rPr>
        <w:t xml:space="preserve"> reduced </w:t>
      </w:r>
      <w:r w:rsidRPr="00A96783">
        <w:rPr>
          <w:b w:val="0"/>
          <w:i/>
          <w:color w:val="548DD4"/>
          <w:sz w:val="24"/>
          <w:szCs w:val="24"/>
          <w:u w:val="single"/>
        </w:rPr>
        <w:t>or</w:t>
      </w:r>
      <w:r w:rsidRPr="00A96783">
        <w:rPr>
          <w:color w:val="548DD4"/>
          <w:sz w:val="24"/>
          <w:szCs w:val="24"/>
        </w:rPr>
        <w:t xml:space="preserve"> stopped </w:t>
      </w:r>
      <w:r w:rsidRPr="00A96783">
        <w:rPr>
          <w:b w:val="0"/>
          <w:i/>
          <w:color w:val="548DD4"/>
          <w:sz w:val="24"/>
          <w:szCs w:val="24"/>
          <w:u w:val="single"/>
        </w:rPr>
        <w:t>or</w:t>
      </w:r>
      <w:r w:rsidRPr="00A96783">
        <w:rPr>
          <w:color w:val="548DD4"/>
          <w:sz w:val="24"/>
          <w:szCs w:val="24"/>
        </w:rPr>
        <w:t xml:space="preserve"> restricted</w:t>
      </w:r>
      <w:r w:rsidRPr="00A96783">
        <w:rPr>
          <w:b w:val="0"/>
          <w:color w:val="548DD4"/>
          <w:sz w:val="24"/>
          <w:szCs w:val="24"/>
        </w:rPr>
        <w:t xml:space="preserve">] </w:t>
      </w:r>
      <w:r w:rsidRPr="00A96783">
        <w:rPr>
          <w:color w:val="548DD4"/>
          <w:sz w:val="24"/>
          <w:szCs w:val="24"/>
        </w:rPr>
        <w:t>your</w:t>
      </w:r>
      <w:r w:rsidRPr="00A96783">
        <w:rPr>
          <w:b w:val="0"/>
          <w:color w:val="548DD4"/>
          <w:sz w:val="24"/>
          <w:szCs w:val="24"/>
        </w:rPr>
        <w:t xml:space="preserve"> [</w:t>
      </w:r>
      <w:r w:rsidRPr="00A96783">
        <w:rPr>
          <w:b w:val="0"/>
          <w:i/>
          <w:color w:val="548DD4"/>
          <w:sz w:val="24"/>
          <w:szCs w:val="24"/>
        </w:rPr>
        <w:t>insert benefit type (list all if more than one)</w:t>
      </w:r>
      <w:r w:rsidRPr="00A96783">
        <w:rPr>
          <w:b w:val="0"/>
          <w:color w:val="548DD4"/>
          <w:sz w:val="24"/>
          <w:szCs w:val="24"/>
        </w:rPr>
        <w:t>]</w:t>
      </w:r>
    </w:p>
    <w:p w14:paraId="2B812B18" w14:textId="77777777" w:rsidR="006218C8" w:rsidRPr="00A47165" w:rsidRDefault="006218C8" w:rsidP="006218C8">
      <w:pPr>
        <w:pStyle w:val="header2"/>
        <w:rPr>
          <w:rFonts w:ascii="Tahoma" w:hAnsi="Tahoma" w:cs="Tahoma"/>
          <w:spacing w:val="-6"/>
        </w:rPr>
      </w:pPr>
    </w:p>
    <w:p w14:paraId="2B594424" w14:textId="7942D2ED" w:rsidR="006218C8" w:rsidRPr="009A4D92" w:rsidRDefault="006218C8" w:rsidP="006218C8">
      <w:pPr>
        <w:pStyle w:val="Body1"/>
        <w:pBdr>
          <w:top w:val="single" w:sz="4" w:space="4" w:color="auto"/>
        </w:pBdr>
        <w:tabs>
          <w:tab w:val="left" w:pos="5400"/>
        </w:tabs>
        <w:rPr>
          <w:rFonts w:ascii="Tahoma" w:hAnsi="Tahoma" w:cs="Tahoma"/>
          <w:b/>
          <w:iCs/>
        </w:rPr>
      </w:pPr>
      <w:r w:rsidRPr="009A4D92">
        <w:rPr>
          <w:rFonts w:ascii="Tahoma" w:hAnsi="Tahoma" w:cs="Tahoma"/>
          <w:b/>
          <w:iCs/>
        </w:rPr>
        <w:t>Name:</w:t>
      </w:r>
      <w:r w:rsidR="00632196">
        <w:rPr>
          <w:rFonts w:ascii="Tahoma" w:hAnsi="Tahoma" w:cs="Tahoma"/>
          <w:b/>
          <w:iCs/>
        </w:rPr>
        <w:tab/>
      </w:r>
      <w:r w:rsidRPr="009A4D92">
        <w:rPr>
          <w:rFonts w:ascii="Tahoma" w:hAnsi="Tahoma" w:cs="Tahoma"/>
          <w:b/>
          <w:iCs/>
        </w:rPr>
        <w:t>Date:</w:t>
      </w:r>
    </w:p>
    <w:p w14:paraId="1A97E535" w14:textId="77777777" w:rsidR="006218C8" w:rsidRPr="009A4D92" w:rsidRDefault="006218C8" w:rsidP="006218C8">
      <w:pPr>
        <w:pStyle w:val="Body1"/>
        <w:pBdr>
          <w:top w:val="single" w:sz="4" w:space="4" w:color="auto"/>
        </w:pBdr>
        <w:tabs>
          <w:tab w:val="left" w:pos="5400"/>
        </w:tabs>
        <w:rPr>
          <w:rFonts w:ascii="Tahoma" w:hAnsi="Tahoma" w:cs="Tahoma"/>
          <w:b/>
          <w:iCs/>
        </w:rPr>
      </w:pPr>
    </w:p>
    <w:p w14:paraId="5040EAB5" w14:textId="599CBCE2" w:rsidR="006218C8" w:rsidRDefault="00621A94" w:rsidP="006218C8">
      <w:pPr>
        <w:pStyle w:val="Body1"/>
        <w:pBdr>
          <w:top w:val="single" w:sz="4" w:space="4" w:color="auto"/>
        </w:pBdr>
        <w:tabs>
          <w:tab w:val="left" w:pos="5400"/>
        </w:tabs>
        <w:rPr>
          <w:rFonts w:ascii="Tahoma" w:hAnsi="Tahoma" w:cs="Tahoma"/>
          <w:b/>
          <w:iCs/>
        </w:rPr>
      </w:pPr>
      <w:r>
        <w:rPr>
          <w:rFonts w:ascii="Tahoma" w:hAnsi="Tahoma" w:cs="Tahoma"/>
          <w:b/>
          <w:iCs/>
        </w:rPr>
        <w:t>Enrollee</w:t>
      </w:r>
      <w:r w:rsidRPr="009A4D92">
        <w:rPr>
          <w:rFonts w:ascii="Tahoma" w:hAnsi="Tahoma" w:cs="Tahoma"/>
          <w:b/>
          <w:iCs/>
        </w:rPr>
        <w:t xml:space="preserve"> </w:t>
      </w:r>
      <w:r w:rsidR="006218C8" w:rsidRPr="009A4D92">
        <w:rPr>
          <w:rFonts w:ascii="Tahoma" w:hAnsi="Tahoma" w:cs="Tahoma"/>
          <w:b/>
          <w:iCs/>
        </w:rPr>
        <w:t>number:</w:t>
      </w:r>
    </w:p>
    <w:p w14:paraId="174C83B0" w14:textId="4BD60011" w:rsidR="00DB3A80" w:rsidRPr="009A4D92" w:rsidRDefault="00DB3A80" w:rsidP="006218C8">
      <w:pPr>
        <w:pStyle w:val="Body1"/>
        <w:pBdr>
          <w:top w:val="single" w:sz="4" w:space="4" w:color="auto"/>
        </w:pBdr>
        <w:tabs>
          <w:tab w:val="left" w:pos="5400"/>
        </w:tabs>
        <w:rPr>
          <w:rFonts w:ascii="Tahoma" w:hAnsi="Tahoma" w:cs="Tahoma"/>
          <w:b/>
          <w:i/>
          <w:iCs/>
        </w:rPr>
      </w:pPr>
      <w:r>
        <w:rPr>
          <w:rFonts w:ascii="Tahoma" w:hAnsi="Tahoma" w:cs="Tahoma"/>
          <w:b/>
          <w:iCs/>
        </w:rPr>
        <w:t>Appeal number:</w:t>
      </w:r>
    </w:p>
    <w:p w14:paraId="65791464" w14:textId="77777777" w:rsidR="006218C8" w:rsidRPr="009A4D92" w:rsidRDefault="006218C8" w:rsidP="006218C8">
      <w:pPr>
        <w:pStyle w:val="Body1"/>
        <w:pBdr>
          <w:top w:val="single" w:sz="4" w:space="4" w:color="auto"/>
        </w:pBdr>
        <w:rPr>
          <w:rFonts w:ascii="Tahoma" w:hAnsi="Tahoma" w:cs="Tahoma"/>
          <w:b/>
          <w:iCs/>
        </w:rPr>
      </w:pPr>
    </w:p>
    <w:p w14:paraId="71103D15" w14:textId="6D0710FA" w:rsidR="006218C8" w:rsidRPr="00A96783" w:rsidRDefault="006218C8" w:rsidP="006218C8">
      <w:pPr>
        <w:pStyle w:val="Body1"/>
        <w:spacing w:after="200"/>
        <w:rPr>
          <w:rFonts w:ascii="Tahoma" w:hAnsi="Tahoma" w:cs="Tahoma"/>
          <w:iCs/>
          <w:color w:val="548DD4"/>
        </w:rPr>
      </w:pPr>
      <w:r w:rsidRPr="00A96783">
        <w:rPr>
          <w:rFonts w:ascii="Tahoma" w:hAnsi="Tahoma" w:cs="Tahoma"/>
          <w:iCs/>
          <w:color w:val="548DD4"/>
          <w:sz w:val="22"/>
        </w:rPr>
        <w:t>[</w:t>
      </w:r>
      <w:r w:rsidRPr="00A96783">
        <w:rPr>
          <w:rFonts w:ascii="Tahoma" w:hAnsi="Tahoma" w:cs="Tahoma"/>
          <w:i/>
          <w:iCs/>
          <w:color w:val="548DD4"/>
        </w:rPr>
        <w:t xml:space="preserve">Insert other identifying information, as necessary (e.g., provider name, </w:t>
      </w:r>
      <w:r w:rsidR="00621A94">
        <w:rPr>
          <w:rFonts w:ascii="Tahoma" w:hAnsi="Tahoma" w:cs="Tahoma"/>
          <w:i/>
          <w:iCs/>
          <w:color w:val="548DD4"/>
        </w:rPr>
        <w:t>enrollee’</w:t>
      </w:r>
      <w:r w:rsidR="00621A94" w:rsidRPr="00A96783">
        <w:rPr>
          <w:rFonts w:ascii="Tahoma" w:hAnsi="Tahoma" w:cs="Tahoma"/>
          <w:i/>
          <w:iCs/>
          <w:color w:val="548DD4"/>
        </w:rPr>
        <w:t xml:space="preserve">s </w:t>
      </w:r>
      <w:r w:rsidRPr="00A96783">
        <w:rPr>
          <w:rFonts w:ascii="Tahoma" w:hAnsi="Tahoma" w:cs="Tahoma"/>
          <w:i/>
          <w:iCs/>
          <w:color w:val="548DD4"/>
        </w:rPr>
        <w:t>Medicaid number, service subject to notice, date of service)</w:t>
      </w:r>
      <w:r w:rsidRPr="00A96783">
        <w:rPr>
          <w:rFonts w:ascii="Tahoma" w:hAnsi="Tahoma" w:cs="Tahoma"/>
          <w:iCs/>
          <w:color w:val="548DD4"/>
        </w:rPr>
        <w:t>]</w:t>
      </w:r>
    </w:p>
    <w:p w14:paraId="17043908" w14:textId="77777777" w:rsidR="006218C8" w:rsidRPr="00A47165" w:rsidRDefault="006218C8" w:rsidP="006218C8">
      <w:pPr>
        <w:pBdr>
          <w:top w:val="single" w:sz="4" w:space="4" w:color="auto"/>
        </w:pBdr>
        <w:spacing w:after="0"/>
        <w:rPr>
          <w:rFonts w:ascii="Tahoma" w:hAnsi="Tahoma" w:cs="Tahoma"/>
          <w:spacing w:val="-6"/>
          <w:sz w:val="24"/>
        </w:rPr>
      </w:pPr>
    </w:p>
    <w:p w14:paraId="0DD8C49E" w14:textId="1B90B102" w:rsidR="00CB2F38" w:rsidRPr="009A4D92" w:rsidRDefault="00986F5B" w:rsidP="006500F6">
      <w:pPr>
        <w:rPr>
          <w:rFonts w:ascii="Tahoma" w:hAnsi="Tahoma" w:cs="Tahoma"/>
          <w:sz w:val="28"/>
          <w:szCs w:val="28"/>
        </w:rPr>
      </w:pPr>
      <w:r w:rsidRPr="009A4D92">
        <w:rPr>
          <w:rFonts w:ascii="Tahoma" w:hAnsi="Tahoma" w:cs="Tahoma"/>
          <w:b/>
          <w:sz w:val="28"/>
          <w:szCs w:val="28"/>
        </w:rPr>
        <w:t xml:space="preserve">Your services were </w:t>
      </w:r>
      <w:r w:rsidRPr="00A96783">
        <w:rPr>
          <w:rFonts w:ascii="Tahoma" w:hAnsi="Tahoma" w:cs="Tahoma"/>
          <w:color w:val="548DD4"/>
          <w:sz w:val="28"/>
          <w:szCs w:val="28"/>
        </w:rPr>
        <w:t>[</w:t>
      </w:r>
      <w:r w:rsidRPr="00A96783">
        <w:rPr>
          <w:rFonts w:ascii="Tahoma" w:hAnsi="Tahoma" w:cs="Tahoma"/>
          <w:i/>
          <w:color w:val="548DD4"/>
          <w:sz w:val="28"/>
          <w:szCs w:val="28"/>
        </w:rPr>
        <w:t>Insert as applicable:</w:t>
      </w:r>
      <w:r w:rsidRPr="00A96783">
        <w:rPr>
          <w:rFonts w:ascii="Tahoma" w:hAnsi="Tahoma" w:cs="Tahoma"/>
          <w:color w:val="548DD4"/>
          <w:sz w:val="28"/>
          <w:szCs w:val="28"/>
        </w:rPr>
        <w:t xml:space="preserve"> </w:t>
      </w:r>
      <w:r w:rsidRPr="00A96783">
        <w:rPr>
          <w:rFonts w:ascii="Tahoma" w:hAnsi="Tahoma" w:cs="Tahoma"/>
          <w:b/>
          <w:color w:val="548DD4"/>
          <w:sz w:val="28"/>
          <w:szCs w:val="28"/>
        </w:rPr>
        <w:t>denied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ins w:id="1" w:author="Tobey Oliver" w:date="2020-04-17T16:48:00Z">
        <w:r w:rsidR="00E07B0A">
          <w:rPr>
            <w:rFonts w:ascii="Tahoma" w:hAnsi="Tahoma" w:cs="Tahoma"/>
            <w:b/>
            <w:color w:val="548DD4"/>
            <w:sz w:val="28"/>
            <w:szCs w:val="28"/>
          </w:rPr>
          <w:t xml:space="preserve"> </w:t>
        </w:r>
        <w:r w:rsidR="00E07B0A" w:rsidRPr="004F3E93">
          <w:rPr>
            <w:rFonts w:ascii="Tahoma" w:hAnsi="Tahoma" w:cs="Tahoma"/>
            <w:i/>
            <w:color w:val="548DD4"/>
            <w:sz w:val="28"/>
            <w:szCs w:val="28"/>
            <w:u w:val="single"/>
          </w:rPr>
          <w:t>or</w:t>
        </w:r>
        <w:r w:rsidR="00E07B0A">
          <w:rPr>
            <w:rFonts w:ascii="Tahoma" w:hAnsi="Tahoma" w:cs="Tahoma"/>
            <w:b/>
            <w:color w:val="548DD4"/>
            <w:sz w:val="28"/>
            <w:szCs w:val="28"/>
          </w:rPr>
          <w:t xml:space="preserve"> partially denied</w:t>
        </w:r>
      </w:ins>
      <w:r w:rsidRPr="00A96783">
        <w:rPr>
          <w:rFonts w:ascii="Tahoma" w:hAnsi="Tahoma" w:cs="Tahoma"/>
          <w:color w:val="548DD4"/>
          <w:sz w:val="28"/>
          <w:szCs w:val="28"/>
        </w:rPr>
        <w:t>]</w:t>
      </w:r>
      <w:r w:rsidR="008815E1" w:rsidRPr="009A4D92">
        <w:rPr>
          <w:rFonts w:ascii="Tahoma" w:hAnsi="Tahoma" w:cs="Tahoma"/>
          <w:b/>
          <w:sz w:val="28"/>
          <w:szCs w:val="28"/>
        </w:rPr>
        <w:t xml:space="preserve"> and you can appeal this decision.</w:t>
      </w:r>
    </w:p>
    <w:p w14:paraId="7E63EFDC" w14:textId="63B567B3" w:rsidR="00986F5B" w:rsidRPr="00A96783" w:rsidRDefault="00986F5B" w:rsidP="00986F5B">
      <w:pPr>
        <w:spacing w:after="0"/>
        <w:rPr>
          <w:rFonts w:ascii="Tahoma" w:hAnsi="Tahoma" w:cs="Tahoma"/>
          <w:color w:val="548DD4"/>
          <w:spacing w:val="-6"/>
          <w:sz w:val="24"/>
        </w:rPr>
      </w:pPr>
      <w:r w:rsidRPr="00A47165">
        <w:rPr>
          <w:rFonts w:ascii="Tahoma" w:hAnsi="Tahoma" w:cs="Tahoma"/>
          <w:spacing w:val="-6"/>
          <w:sz w:val="24"/>
        </w:rPr>
        <w:t xml:space="preserve">We </w:t>
      </w: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w:t>
      </w:r>
      <w:r w:rsidRPr="00A96783">
        <w:rPr>
          <w:rFonts w:ascii="Tahoma" w:hAnsi="Tahoma" w:cs="Tahoma"/>
          <w:b/>
          <w:i/>
          <w:color w:val="548DD4"/>
          <w:spacing w:val="-6"/>
          <w:sz w:val="24"/>
          <w:szCs w:val="24"/>
        </w:rPr>
        <w:t xml:space="preserve"> </w:t>
      </w:r>
      <w:r w:rsidRPr="00A96783">
        <w:rPr>
          <w:rFonts w:ascii="Tahoma" w:hAnsi="Tahoma" w:cs="Tahoma"/>
          <w:i/>
          <w:color w:val="548DD4"/>
          <w:spacing w:val="-6"/>
          <w:sz w:val="24"/>
          <w:szCs w:val="24"/>
        </w:rPr>
        <w:t>as applicable:</w:t>
      </w:r>
      <w:r w:rsidRPr="00A96783">
        <w:rPr>
          <w:rFonts w:ascii="Tahoma" w:hAnsi="Tahoma" w:cs="Tahoma"/>
          <w:color w:val="548DD4"/>
          <w:spacing w:val="-6"/>
          <w:sz w:val="24"/>
          <w:szCs w:val="24"/>
        </w:rPr>
        <w:t xml:space="preserve"> denied </w:t>
      </w:r>
      <w:r w:rsidRPr="00A96783">
        <w:rPr>
          <w:rFonts w:ascii="Tahoma" w:hAnsi="Tahoma" w:cs="Tahoma"/>
          <w:i/>
          <w:color w:val="548DD4"/>
          <w:spacing w:val="-6"/>
          <w:sz w:val="24"/>
          <w:szCs w:val="24"/>
          <w:u w:val="single"/>
        </w:rPr>
        <w:t>or</w:t>
      </w:r>
      <w:r w:rsidRPr="00A96783">
        <w:rPr>
          <w:rFonts w:ascii="Tahoma" w:hAnsi="Tahoma" w:cs="Tahoma"/>
          <w:color w:val="548DD4"/>
          <w:spacing w:val="-6"/>
          <w:sz w:val="24"/>
          <w:szCs w:val="24"/>
        </w:rPr>
        <w:t xml:space="preserve"> reduced </w:t>
      </w:r>
      <w:r w:rsidRPr="00A96783">
        <w:rPr>
          <w:rFonts w:ascii="Tahoma" w:hAnsi="Tahoma" w:cs="Tahoma"/>
          <w:i/>
          <w:color w:val="548DD4"/>
          <w:spacing w:val="-6"/>
          <w:sz w:val="24"/>
          <w:szCs w:val="24"/>
          <w:u w:val="single"/>
        </w:rPr>
        <w:t>or</w:t>
      </w:r>
      <w:r w:rsidRPr="00A96783">
        <w:rPr>
          <w:rFonts w:ascii="Tahoma" w:hAnsi="Tahoma" w:cs="Tahoma"/>
          <w:color w:val="548DD4"/>
          <w:spacing w:val="-6"/>
          <w:sz w:val="24"/>
          <w:szCs w:val="24"/>
        </w:rPr>
        <w:t xml:space="preserve"> stopped </w:t>
      </w:r>
      <w:r w:rsidRPr="00A96783">
        <w:rPr>
          <w:rFonts w:ascii="Tahoma" w:hAnsi="Tahoma" w:cs="Tahoma"/>
          <w:i/>
          <w:color w:val="548DD4"/>
          <w:spacing w:val="-6"/>
          <w:sz w:val="24"/>
          <w:szCs w:val="24"/>
          <w:u w:val="single"/>
        </w:rPr>
        <w:t>or</w:t>
      </w:r>
      <w:r w:rsidRPr="00A96783">
        <w:rPr>
          <w:rFonts w:ascii="Tahoma" w:hAnsi="Tahoma" w:cs="Tahoma"/>
          <w:color w:val="548DD4"/>
          <w:spacing w:val="-6"/>
          <w:sz w:val="24"/>
          <w:szCs w:val="24"/>
        </w:rPr>
        <w:t xml:space="preserve"> restricted</w:t>
      </w:r>
      <w:ins w:id="2" w:author="Tobey Oliver" w:date="2020-04-17T16:46:00Z">
        <w:r w:rsidR="00E07B0A">
          <w:rPr>
            <w:rFonts w:ascii="Tahoma" w:hAnsi="Tahoma" w:cs="Tahoma"/>
            <w:color w:val="548DD4"/>
            <w:spacing w:val="-6"/>
            <w:sz w:val="24"/>
            <w:szCs w:val="24"/>
          </w:rPr>
          <w:t xml:space="preserve"> </w:t>
        </w:r>
        <w:r w:rsidR="00E07B0A" w:rsidRPr="004F3E93">
          <w:rPr>
            <w:rFonts w:ascii="Tahoma" w:hAnsi="Tahoma" w:cs="Tahoma"/>
            <w:i/>
            <w:color w:val="548DD4"/>
            <w:spacing w:val="-6"/>
            <w:sz w:val="24"/>
            <w:szCs w:val="24"/>
            <w:u w:val="single"/>
          </w:rPr>
          <w:t>or</w:t>
        </w:r>
        <w:r w:rsidR="00E07B0A">
          <w:rPr>
            <w:rFonts w:ascii="Tahoma" w:hAnsi="Tahoma" w:cs="Tahoma"/>
            <w:color w:val="548DD4"/>
            <w:spacing w:val="-6"/>
            <w:sz w:val="24"/>
            <w:szCs w:val="24"/>
          </w:rPr>
          <w:t xml:space="preserve"> partially denied</w:t>
        </w:r>
      </w:ins>
      <w:r w:rsidRPr="00A96783">
        <w:rPr>
          <w:rFonts w:ascii="Tahoma" w:hAnsi="Tahoma" w:cs="Tahoma"/>
          <w:color w:val="548DD4"/>
          <w:spacing w:val="-6"/>
          <w:sz w:val="24"/>
          <w:szCs w:val="24"/>
        </w:rPr>
        <w:t>]</w:t>
      </w:r>
      <w:r w:rsidRPr="00A96783">
        <w:rPr>
          <w:rFonts w:ascii="Tahoma" w:hAnsi="Tahoma" w:cs="Tahoma"/>
          <w:color w:val="548DD4"/>
          <w:spacing w:val="-6"/>
          <w:sz w:val="24"/>
        </w:rPr>
        <w:t xml:space="preserve"> </w:t>
      </w: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w:t>
      </w:r>
      <w:r w:rsidRPr="00A96783">
        <w:rPr>
          <w:rFonts w:ascii="Tahoma" w:hAnsi="Tahoma" w:cs="Tahoma"/>
          <w:b/>
          <w:i/>
          <w:color w:val="548DD4"/>
          <w:spacing w:val="-6"/>
          <w:sz w:val="24"/>
          <w:szCs w:val="24"/>
        </w:rPr>
        <w:t xml:space="preserve"> </w:t>
      </w:r>
      <w:r w:rsidRPr="00A96783">
        <w:rPr>
          <w:rFonts w:ascii="Tahoma" w:hAnsi="Tahoma" w:cs="Tahoma"/>
          <w:i/>
          <w:color w:val="548DD4"/>
          <w:spacing w:val="-6"/>
          <w:sz w:val="24"/>
          <w:szCs w:val="24"/>
        </w:rPr>
        <w:t>if applicable:</w:t>
      </w:r>
      <w:r w:rsidRPr="00A96783">
        <w:rPr>
          <w:rFonts w:ascii="Tahoma" w:hAnsi="Tahoma" w:cs="Tahoma"/>
          <w:color w:val="548DD4"/>
          <w:spacing w:val="-6"/>
          <w:sz w:val="24"/>
          <w:szCs w:val="24"/>
        </w:rPr>
        <w:t xml:space="preserve"> the payment of]</w:t>
      </w:r>
      <w:r w:rsidRPr="00A96783">
        <w:rPr>
          <w:rFonts w:ascii="Tahoma" w:hAnsi="Tahoma" w:cs="Tahoma"/>
          <w:color w:val="548DD4"/>
          <w:spacing w:val="-6"/>
          <w:sz w:val="24"/>
        </w:rPr>
        <w:t xml:space="preserve"> </w:t>
      </w:r>
      <w:r w:rsidRPr="00A47165">
        <w:rPr>
          <w:rFonts w:ascii="Tahoma" w:hAnsi="Tahoma" w:cs="Tahoma"/>
          <w:spacing w:val="-6"/>
          <w:sz w:val="24"/>
        </w:rPr>
        <w:t>the services listed below</w:t>
      </w:r>
      <w:r w:rsidRPr="00A96783">
        <w:rPr>
          <w:rFonts w:ascii="Tahoma" w:hAnsi="Tahoma" w:cs="Tahoma"/>
          <w:color w:val="548DD4"/>
          <w:spacing w:val="-6"/>
          <w:sz w:val="24"/>
        </w:rPr>
        <w:t>: [</w:t>
      </w:r>
      <w:r w:rsidRPr="00A96783">
        <w:rPr>
          <w:rFonts w:ascii="Tahoma" w:hAnsi="Tahoma" w:cs="Tahoma"/>
          <w:i/>
          <w:color w:val="548DD4"/>
          <w:spacing w:val="-6"/>
          <w:sz w:val="24"/>
        </w:rPr>
        <w:t xml:space="preserve">List the benefit changes </w:t>
      </w:r>
      <w:ins w:id="3" w:author="Tobey Oliver" w:date="2020-04-17T16:47:00Z">
        <w:r w:rsidR="00E07B0A">
          <w:rPr>
            <w:rFonts w:ascii="Tahoma" w:hAnsi="Tahoma" w:cs="Tahoma"/>
            <w:i/>
            <w:color w:val="548DD4"/>
            <w:spacing w:val="-6"/>
            <w:sz w:val="24"/>
          </w:rPr>
          <w:t xml:space="preserve">or denial </w:t>
        </w:r>
      </w:ins>
      <w:r w:rsidRPr="00A96783">
        <w:rPr>
          <w:rFonts w:ascii="Tahoma" w:hAnsi="Tahoma" w:cs="Tahoma"/>
          <w:i/>
          <w:color w:val="548DD4"/>
          <w:spacing w:val="-6"/>
          <w:sz w:val="24"/>
        </w:rPr>
        <w:t>below. Indicate the services requested and the date of the request; for stoppages, reductions, or restrictions in benefits indicate (1) the benefit(s) affected and the level they were previously authorized, if applicable, and (2) the benefit(s) as currently authorized (or not).</w:t>
      </w:r>
      <w:r w:rsidRPr="00A96783">
        <w:rPr>
          <w:rFonts w:ascii="Tahoma" w:hAnsi="Tahoma" w:cs="Tahoma"/>
          <w:color w:val="548DD4"/>
          <w:spacing w:val="-6"/>
          <w:sz w:val="24"/>
        </w:rPr>
        <w:t>]</w:t>
      </w:r>
    </w:p>
    <w:p w14:paraId="5AF5D743"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B2BAFD8" wp14:editId="7605BA5F">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shapetype w14:anchorId="0C8D58BE"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R084ssAgAATwQAAA4AAAAAAAAAAAAAAAAALgIAAGRycy9lMm9E&#10;b2MueG1sUEsBAi0AFAAGAAgAAAAhAHSPx3rZAAAAAwEAAA8AAAAAAAAAAAAAAAAAhgQAAGRycy9k&#10;b3ducmV2LnhtbFBLBQYAAAAABAAEAPMAAACMBQAAAAA=&#10;">
                <w10:anchorlock/>
              </v:shape>
            </w:pict>
          </mc:Fallback>
        </mc:AlternateContent>
      </w:r>
    </w:p>
    <w:p w14:paraId="2450076C"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4CBC499" wp14:editId="2842059D">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shape w14:anchorId="2C7418DB"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Vj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NiBWMsAgAATwQAAA4AAAAAAAAAAAAAAAAALgIAAGRycy9lMm9E&#10;b2MueG1sUEsBAi0AFAAGAAgAAAAhAHSPx3rZAAAAAwEAAA8AAAAAAAAAAAAAAAAAhgQAAGRycy9k&#10;b3ducmV2LnhtbFBLBQYAAAAABAAEAPMAAACMBQAAAAA=&#10;">
                <w10:anchorlock/>
              </v:shape>
            </w:pict>
          </mc:Fallback>
        </mc:AlternateContent>
      </w:r>
    </w:p>
    <w:p w14:paraId="2D398B29"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07DE1E52" wp14:editId="6F3DF1CC">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shape w14:anchorId="0646529C"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6B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IPZZRgp&#10;0sOMHvdex9Qox4hxR6FfO0nUG5JC8dCywbgCIiu1taFoelQv5knTN4eUrjqiWh7jX08G4NIQkbwL&#10;CRtnIPFu+KoZnCGQMvbv2Ng+QEJn0DGO6XQbEz96ROHjbJ5m2RymSa++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EteboEsAgAATwQAAA4AAAAAAAAAAAAAAAAALgIAAGRycy9lMm9E&#10;b2MueG1sUEsBAi0AFAAGAAgAAAAhAHSPx3rZAAAAAwEAAA8AAAAAAAAAAAAAAAAAhgQAAGRycy9k&#10;b3ducmV2LnhtbFBLBQYAAAAABAAEAPMAAACMBQAAAAA=&#10;">
                <w10:anchorlock/>
              </v:shape>
            </w:pict>
          </mc:Fallback>
        </mc:AlternateContent>
      </w:r>
    </w:p>
    <w:p w14:paraId="139C5DF8" w14:textId="77777777" w:rsidR="00986F5B" w:rsidRPr="00A47165" w:rsidRDefault="00986F5B" w:rsidP="00986F5B">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6722049" wp14:editId="534D700D">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shape w14:anchorId="77C0CA6B"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">
                <w10:anchorlock/>
              </v:shape>
            </w:pict>
          </mc:Fallback>
        </mc:AlternateContent>
      </w:r>
    </w:p>
    <w:p w14:paraId="70CD9DCD" w14:textId="77777777" w:rsidR="00986F5B" w:rsidRPr="00A47165" w:rsidRDefault="00986F5B" w:rsidP="00986F5B">
      <w:pPr>
        <w:spacing w:after="0"/>
        <w:rPr>
          <w:rFonts w:ascii="Tahoma" w:hAnsi="Tahoma" w:cs="Tahoma"/>
          <w:b/>
          <w:spacing w:val="-6"/>
          <w:sz w:val="24"/>
          <w:szCs w:val="24"/>
        </w:rPr>
      </w:pPr>
    </w:p>
    <w:p w14:paraId="2C191D50" w14:textId="77777777" w:rsidR="00962407" w:rsidRDefault="00962407" w:rsidP="00962407">
      <w:pPr>
        <w:spacing w:after="0"/>
        <w:rPr>
          <w:rFonts w:ascii="Tahoma" w:hAnsi="Tahoma" w:cs="Tahoma"/>
          <w:b/>
          <w:spacing w:val="-6"/>
          <w:sz w:val="24"/>
          <w:szCs w:val="24"/>
        </w:rPr>
      </w:pPr>
      <w:r w:rsidRPr="00561064">
        <w:rPr>
          <w:rFonts w:ascii="Tahoma" w:hAnsi="Tahoma" w:cs="Tahoma"/>
          <w:color w:val="548DD4"/>
          <w:sz w:val="28"/>
          <w:szCs w:val="28"/>
        </w:rPr>
        <w:t>[</w:t>
      </w:r>
      <w:r w:rsidRPr="00A47165">
        <w:rPr>
          <w:rFonts w:ascii="Tahoma" w:hAnsi="Tahoma" w:cs="Tahoma"/>
          <w:i/>
          <w:color w:val="548DD4"/>
          <w:sz w:val="28"/>
          <w:szCs w:val="28"/>
        </w:rPr>
        <w:t xml:space="preserve">Insert </w:t>
      </w:r>
      <w:r>
        <w:rPr>
          <w:rFonts w:ascii="Tahoma" w:hAnsi="Tahoma" w:cs="Tahoma"/>
          <w:i/>
          <w:color w:val="548DD4"/>
          <w:sz w:val="28"/>
          <w:szCs w:val="28"/>
        </w:rPr>
        <w:t xml:space="preserve">in all cases </w:t>
      </w:r>
      <w:r w:rsidRPr="00C159FB">
        <w:rPr>
          <w:rFonts w:ascii="Tahoma" w:hAnsi="Tahoma" w:cs="Tahoma"/>
          <w:b/>
          <w:i/>
          <w:color w:val="548DD4"/>
          <w:sz w:val="28"/>
          <w:szCs w:val="28"/>
        </w:rPr>
        <w:t xml:space="preserve">except </w:t>
      </w:r>
      <w:r>
        <w:rPr>
          <w:rFonts w:ascii="Tahoma" w:hAnsi="Tahoma" w:cs="Tahoma"/>
          <w:i/>
          <w:color w:val="548DD4"/>
          <w:spacing w:val="-6"/>
          <w:sz w:val="28"/>
          <w:szCs w:val="28"/>
        </w:rPr>
        <w:t>for post-service cases for which there is no member liability</w:t>
      </w:r>
      <w:r>
        <w:rPr>
          <w:rFonts w:ascii="Tahoma" w:hAnsi="Tahoma" w:cs="Tahoma"/>
          <w:i/>
          <w:color w:val="548DD4"/>
          <w:sz w:val="28"/>
          <w:szCs w:val="28"/>
        </w:rPr>
        <w:t>:</w:t>
      </w:r>
    </w:p>
    <w:p w14:paraId="5A8650C4" w14:textId="77777777" w:rsidR="00962407" w:rsidRDefault="00962407" w:rsidP="00962407">
      <w:pPr>
        <w:pStyle w:val="Body1"/>
        <w:spacing w:after="160" w:line="259" w:lineRule="auto"/>
        <w:rPr>
          <w:rFonts w:ascii="Tahoma" w:hAnsi="Tahoma" w:cs="Tahoma"/>
          <w:color w:val="548DD4"/>
          <w:sz w:val="28"/>
        </w:rPr>
      </w:pPr>
      <w:r w:rsidRPr="00A47165">
        <w:rPr>
          <w:rFonts w:ascii="Tahoma" w:hAnsi="Tahoma" w:cs="Tahoma"/>
          <w:b/>
          <w:color w:val="auto"/>
          <w:sz w:val="28"/>
        </w:rPr>
        <w:t>This decision will take effect on: &lt;effective date&gt;.</w:t>
      </w:r>
      <w:r w:rsidRPr="00E150D2">
        <w:rPr>
          <w:rFonts w:ascii="Tahoma" w:hAnsi="Tahoma" w:cs="Tahoma"/>
          <w:color w:val="548DD4"/>
          <w:sz w:val="28"/>
        </w:rPr>
        <w:t>]</w:t>
      </w:r>
    </w:p>
    <w:p w14:paraId="291880FC" w14:textId="2AECD655" w:rsidR="00962407" w:rsidRDefault="00962407" w:rsidP="001972D0">
      <w:pPr>
        <w:pStyle w:val="Body1"/>
        <w:spacing w:after="160" w:line="259" w:lineRule="auto"/>
        <w:rPr>
          <w:rFonts w:ascii="Tahoma" w:hAnsi="Tahoma" w:cs="Tahoma"/>
          <w:b/>
          <w:color w:val="auto"/>
          <w:sz w:val="28"/>
        </w:rPr>
      </w:pPr>
      <w:r w:rsidRPr="007439F1">
        <w:rPr>
          <w:rFonts w:ascii="Tahoma" w:hAnsi="Tahoma" w:cs="Tahoma"/>
          <w:color w:val="548DD4"/>
          <w:spacing w:val="-6"/>
          <w:sz w:val="28"/>
          <w:szCs w:val="28"/>
        </w:rPr>
        <w:t>[</w:t>
      </w:r>
      <w:r w:rsidRPr="007439F1">
        <w:rPr>
          <w:rFonts w:ascii="Tahoma" w:hAnsi="Tahoma" w:cs="Tahoma"/>
          <w:i/>
          <w:color w:val="548DD4"/>
          <w:spacing w:val="-6"/>
          <w:sz w:val="28"/>
          <w:szCs w:val="28"/>
        </w:rPr>
        <w:t>Insert</w:t>
      </w:r>
      <w:r w:rsidRPr="007439F1">
        <w:rPr>
          <w:rFonts w:ascii="Tahoma" w:hAnsi="Tahoma" w:cs="Tahoma"/>
          <w:b/>
          <w:i/>
          <w:color w:val="548DD4"/>
          <w:spacing w:val="-6"/>
          <w:sz w:val="28"/>
          <w:szCs w:val="28"/>
        </w:rPr>
        <w:t xml:space="preserve"> </w:t>
      </w:r>
      <w:r>
        <w:rPr>
          <w:rFonts w:ascii="Tahoma" w:hAnsi="Tahoma" w:cs="Tahoma"/>
          <w:i/>
          <w:color w:val="548DD4"/>
          <w:spacing w:val="-6"/>
          <w:sz w:val="28"/>
          <w:szCs w:val="28"/>
        </w:rPr>
        <w:t xml:space="preserve">if this is a post-service case for which there is no member liability: </w:t>
      </w:r>
      <w:r w:rsidRPr="00C159FB">
        <w:rPr>
          <w:rFonts w:ascii="Tahoma" w:hAnsi="Tahoma" w:cs="Tahoma"/>
          <w:b/>
          <w:color w:val="auto"/>
          <w:sz w:val="28"/>
        </w:rPr>
        <w:t>Please note, you will not be billed or owe any money for this service.</w:t>
      </w:r>
      <w:r>
        <w:rPr>
          <w:rFonts w:ascii="Tahoma" w:hAnsi="Tahoma" w:cs="Tahoma"/>
          <w:color w:val="548DD4"/>
          <w:spacing w:val="-6"/>
          <w:sz w:val="28"/>
          <w:szCs w:val="28"/>
        </w:rPr>
        <w:t>]</w:t>
      </w:r>
    </w:p>
    <w:p w14:paraId="306EF25B" w14:textId="02D437E5" w:rsidR="00EA32A3" w:rsidRPr="00A47165" w:rsidRDefault="001972D0" w:rsidP="001972D0">
      <w:pPr>
        <w:pStyle w:val="Body1"/>
        <w:rPr>
          <w:rFonts w:ascii="Tahoma" w:hAnsi="Tahoma" w:cs="Tahoma"/>
        </w:rPr>
      </w:pPr>
      <w:r w:rsidRPr="00A47165">
        <w:rPr>
          <w:rFonts w:ascii="Tahoma" w:hAnsi="Tahoma" w:cs="Tahoma"/>
        </w:rPr>
        <w:t>Keep reading to learn what you can do if you disagree with the decision.</w:t>
      </w:r>
      <w:r w:rsidR="008815E1" w:rsidRPr="00A47165">
        <w:rPr>
          <w:rFonts w:ascii="Tahoma" w:hAnsi="Tahoma" w:cs="Tahoma"/>
        </w:rPr>
        <w:t xml:space="preserve"> You have the right to appeal this decision.</w:t>
      </w:r>
    </w:p>
    <w:p w14:paraId="05F26227" w14:textId="77777777" w:rsidR="001972D0" w:rsidRPr="00A47165" w:rsidRDefault="001972D0" w:rsidP="001972D0">
      <w:pPr>
        <w:pStyle w:val="Body1"/>
        <w:rPr>
          <w:rFonts w:ascii="Tahoma" w:hAnsi="Tahoma" w:cs="Tahoma"/>
          <w:b/>
          <w:color w:val="auto"/>
        </w:rPr>
      </w:pPr>
    </w:p>
    <w:p w14:paraId="0A3E2960" w14:textId="026B8573" w:rsidR="001972D0" w:rsidRPr="00A47165" w:rsidRDefault="001972D0" w:rsidP="001972D0">
      <w:pPr>
        <w:rPr>
          <w:rFonts w:ascii="Tahoma" w:hAnsi="Tahoma" w:cs="Tahoma"/>
          <w:b/>
          <w:sz w:val="28"/>
          <w:szCs w:val="28"/>
        </w:rPr>
      </w:pPr>
      <w:r w:rsidRPr="00A47165">
        <w:rPr>
          <w:rFonts w:ascii="Tahoma" w:hAnsi="Tahoma" w:cs="Tahoma"/>
          <w:b/>
          <w:sz w:val="28"/>
          <w:szCs w:val="28"/>
        </w:rPr>
        <w:t xml:space="preserve">Who </w:t>
      </w:r>
      <w:r w:rsidRPr="00A96783">
        <w:rPr>
          <w:rFonts w:ascii="Tahoma" w:hAnsi="Tahoma" w:cs="Tahoma"/>
          <w:b/>
          <w:color w:val="548DD4"/>
          <w:sz w:val="28"/>
          <w:szCs w:val="28"/>
        </w:rPr>
        <w:t>[</w:t>
      </w:r>
      <w:r w:rsidRPr="00A96783">
        <w:rPr>
          <w:rFonts w:ascii="Tahoma" w:hAnsi="Tahoma" w:cs="Tahoma"/>
          <w:i/>
          <w:color w:val="548DD4"/>
          <w:sz w:val="28"/>
          <w:szCs w:val="28"/>
        </w:rPr>
        <w:t>Insert as applicable:</w:t>
      </w:r>
      <w:r w:rsidRPr="00A96783">
        <w:rPr>
          <w:rFonts w:ascii="Tahoma" w:hAnsi="Tahoma" w:cs="Tahoma"/>
          <w:b/>
          <w:color w:val="548DD4"/>
          <w:sz w:val="28"/>
          <w:szCs w:val="28"/>
        </w:rPr>
        <w:t xml:space="preserve"> denied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ins w:id="4" w:author="Tobey Oliver" w:date="2020-04-17T16:49:00Z">
        <w:r w:rsidR="00E07B0A">
          <w:rPr>
            <w:rFonts w:ascii="Tahoma" w:hAnsi="Tahoma" w:cs="Tahoma"/>
            <w:b/>
            <w:color w:val="548DD4"/>
            <w:sz w:val="28"/>
            <w:szCs w:val="28"/>
          </w:rPr>
          <w:t xml:space="preserve"> </w:t>
        </w:r>
        <w:r w:rsidR="00E07B0A" w:rsidRPr="004F3E93">
          <w:rPr>
            <w:rFonts w:ascii="Tahoma" w:hAnsi="Tahoma" w:cs="Tahoma"/>
            <w:i/>
            <w:color w:val="548DD4"/>
            <w:sz w:val="28"/>
            <w:szCs w:val="28"/>
            <w:u w:val="single"/>
          </w:rPr>
          <w:t>or</w:t>
        </w:r>
        <w:r w:rsidR="00E07B0A">
          <w:rPr>
            <w:rFonts w:ascii="Tahoma" w:hAnsi="Tahoma" w:cs="Tahoma"/>
            <w:b/>
            <w:color w:val="548DD4"/>
            <w:sz w:val="28"/>
            <w:szCs w:val="28"/>
          </w:rPr>
          <w:t xml:space="preserve"> partially denied</w:t>
        </w:r>
      </w:ins>
      <w:r w:rsidRPr="00A96783">
        <w:rPr>
          <w:rFonts w:ascii="Tahoma" w:hAnsi="Tahoma" w:cs="Tahoma"/>
          <w:color w:val="548DD4"/>
          <w:sz w:val="28"/>
          <w:szCs w:val="28"/>
        </w:rPr>
        <w:t>]</w:t>
      </w:r>
      <w:r w:rsidRPr="00A96783">
        <w:rPr>
          <w:rFonts w:ascii="Tahoma" w:hAnsi="Tahoma" w:cs="Tahoma"/>
          <w:b/>
          <w:color w:val="548DD4"/>
          <w:sz w:val="28"/>
          <w:szCs w:val="28"/>
        </w:rPr>
        <w:t xml:space="preserve"> </w:t>
      </w:r>
      <w:r w:rsidRPr="00A47165">
        <w:rPr>
          <w:rFonts w:ascii="Tahoma" w:hAnsi="Tahoma" w:cs="Tahoma"/>
          <w:b/>
          <w:sz w:val="28"/>
          <w:szCs w:val="28"/>
        </w:rPr>
        <w:t>your service</w:t>
      </w:r>
      <w:r w:rsidR="00CB7100" w:rsidRPr="00A47165">
        <w:rPr>
          <w:rFonts w:ascii="Tahoma" w:hAnsi="Tahoma" w:cs="Tahoma"/>
          <w:b/>
          <w:sz w:val="28"/>
          <w:szCs w:val="28"/>
        </w:rPr>
        <w:t>s</w:t>
      </w:r>
      <w:r w:rsidRPr="00A47165">
        <w:rPr>
          <w:rFonts w:ascii="Tahoma" w:hAnsi="Tahoma" w:cs="Tahoma"/>
          <w:b/>
          <w:sz w:val="28"/>
          <w:szCs w:val="28"/>
        </w:rPr>
        <w:t>?</w:t>
      </w:r>
    </w:p>
    <w:p w14:paraId="3D3CCF36" w14:textId="3BE61A97" w:rsidR="001972D0" w:rsidRPr="00A96783" w:rsidRDefault="001972D0" w:rsidP="001972D0">
      <w:pPr>
        <w:spacing w:after="0"/>
        <w:rPr>
          <w:rFonts w:ascii="Tahoma" w:hAnsi="Tahoma" w:cs="Tahoma"/>
          <w:color w:val="548DD4"/>
          <w:sz w:val="24"/>
        </w:rPr>
      </w:pPr>
      <w:r w:rsidRPr="00A47165">
        <w:rPr>
          <w:rFonts w:ascii="Tahoma" w:hAnsi="Tahoma" w:cs="Tahoma"/>
          <w:sz w:val="24"/>
        </w:rPr>
        <w:t>Your service</w:t>
      </w:r>
      <w:r w:rsidR="00CB7100" w:rsidRPr="00A47165">
        <w:rPr>
          <w:rFonts w:ascii="Tahoma" w:hAnsi="Tahoma" w:cs="Tahoma"/>
          <w:sz w:val="24"/>
        </w:rPr>
        <w:t>s</w:t>
      </w:r>
      <w:r w:rsidRPr="00A47165">
        <w:rPr>
          <w:rFonts w:ascii="Tahoma" w:hAnsi="Tahoma" w:cs="Tahoma"/>
          <w:sz w:val="24"/>
        </w:rPr>
        <w:t xml:space="preserve"> </w:t>
      </w:r>
      <w:r w:rsidR="00CB7100" w:rsidRPr="00A47165">
        <w:rPr>
          <w:rFonts w:ascii="Tahoma" w:hAnsi="Tahoma" w:cs="Tahoma"/>
          <w:sz w:val="24"/>
        </w:rPr>
        <w:t>were</w:t>
      </w:r>
      <w:r w:rsidRPr="00A47165">
        <w:rPr>
          <w:rFonts w:ascii="Tahoma" w:hAnsi="Tahoma" w:cs="Tahoma"/>
          <w:sz w:val="24"/>
        </w:rPr>
        <w:t xml:space="preserve"> </w:t>
      </w:r>
      <w:r w:rsidRPr="00A96783">
        <w:rPr>
          <w:rFonts w:ascii="Tahoma" w:hAnsi="Tahoma" w:cs="Tahoma"/>
          <w:color w:val="548DD4"/>
          <w:sz w:val="24"/>
          <w:szCs w:val="24"/>
        </w:rPr>
        <w:t>[</w:t>
      </w:r>
      <w:r w:rsidRPr="00A96783">
        <w:rPr>
          <w:rFonts w:ascii="Tahoma" w:hAnsi="Tahoma" w:cs="Tahoma"/>
          <w:i/>
          <w:color w:val="548DD4"/>
          <w:sz w:val="24"/>
          <w:szCs w:val="24"/>
        </w:rPr>
        <w:t>Insert</w:t>
      </w:r>
      <w:r w:rsidRPr="00A96783">
        <w:rPr>
          <w:rFonts w:ascii="Tahoma" w:hAnsi="Tahoma" w:cs="Tahoma"/>
          <w:b/>
          <w:i/>
          <w:color w:val="548DD4"/>
          <w:sz w:val="24"/>
          <w:szCs w:val="24"/>
        </w:rPr>
        <w:t xml:space="preserve"> </w:t>
      </w:r>
      <w:r w:rsidRPr="00A96783">
        <w:rPr>
          <w:rFonts w:ascii="Tahoma" w:hAnsi="Tahoma" w:cs="Tahoma"/>
          <w:i/>
          <w:color w:val="548DD4"/>
          <w:sz w:val="24"/>
          <w:szCs w:val="24"/>
        </w:rPr>
        <w:t>as applicable:</w:t>
      </w:r>
      <w:r w:rsidRPr="00A96783">
        <w:rPr>
          <w:rFonts w:ascii="Tahoma" w:hAnsi="Tahoma" w:cs="Tahoma"/>
          <w:color w:val="548DD4"/>
          <w:sz w:val="24"/>
          <w:szCs w:val="24"/>
        </w:rPr>
        <w:t xml:space="preserve"> denied </w:t>
      </w:r>
      <w:r w:rsidRPr="00A96783">
        <w:rPr>
          <w:rFonts w:ascii="Tahoma" w:hAnsi="Tahoma" w:cs="Tahoma"/>
          <w:i/>
          <w:color w:val="548DD4"/>
          <w:sz w:val="24"/>
          <w:szCs w:val="24"/>
          <w:u w:val="single"/>
        </w:rPr>
        <w:t>or</w:t>
      </w:r>
      <w:r w:rsidRPr="00A96783">
        <w:rPr>
          <w:rFonts w:ascii="Tahoma" w:hAnsi="Tahoma" w:cs="Tahoma"/>
          <w:color w:val="548DD4"/>
          <w:sz w:val="24"/>
          <w:szCs w:val="24"/>
        </w:rPr>
        <w:t xml:space="preserve"> reduced </w:t>
      </w:r>
      <w:r w:rsidRPr="00A96783">
        <w:rPr>
          <w:rFonts w:ascii="Tahoma" w:hAnsi="Tahoma" w:cs="Tahoma"/>
          <w:i/>
          <w:color w:val="548DD4"/>
          <w:sz w:val="24"/>
          <w:szCs w:val="24"/>
          <w:u w:val="single"/>
        </w:rPr>
        <w:t>or</w:t>
      </w:r>
      <w:r w:rsidRPr="00A96783">
        <w:rPr>
          <w:rFonts w:ascii="Tahoma" w:hAnsi="Tahoma" w:cs="Tahoma"/>
          <w:color w:val="548DD4"/>
          <w:sz w:val="24"/>
          <w:szCs w:val="24"/>
        </w:rPr>
        <w:t xml:space="preserve"> stopped </w:t>
      </w:r>
      <w:r w:rsidRPr="00A96783">
        <w:rPr>
          <w:rFonts w:ascii="Tahoma" w:hAnsi="Tahoma" w:cs="Tahoma"/>
          <w:i/>
          <w:color w:val="548DD4"/>
          <w:sz w:val="24"/>
          <w:szCs w:val="24"/>
          <w:u w:val="single"/>
        </w:rPr>
        <w:t>or</w:t>
      </w:r>
      <w:r w:rsidRPr="00A96783">
        <w:rPr>
          <w:rFonts w:ascii="Tahoma" w:hAnsi="Tahoma" w:cs="Tahoma"/>
          <w:color w:val="548DD4"/>
          <w:sz w:val="24"/>
          <w:szCs w:val="24"/>
        </w:rPr>
        <w:t xml:space="preserve"> restricted] </w:t>
      </w:r>
      <w:r w:rsidRPr="00A47165">
        <w:rPr>
          <w:rFonts w:ascii="Tahoma" w:hAnsi="Tahoma" w:cs="Tahoma"/>
          <w:sz w:val="24"/>
        </w:rPr>
        <w:t>by &lt;plan name&gt;</w:t>
      </w:r>
      <w:r w:rsidRPr="00A47165">
        <w:rPr>
          <w:rFonts w:ascii="Tahoma" w:hAnsi="Tahoma" w:cs="Tahoma"/>
          <w:sz w:val="24"/>
          <w:szCs w:val="24"/>
        </w:rPr>
        <w:t xml:space="preserve">. </w:t>
      </w:r>
      <w:r w:rsidRPr="00A96783">
        <w:rPr>
          <w:rFonts w:ascii="Tahoma" w:hAnsi="Tahoma" w:cs="Tahoma"/>
          <w:color w:val="548DD4"/>
          <w:sz w:val="24"/>
          <w:szCs w:val="24"/>
        </w:rPr>
        <w:t>[</w:t>
      </w:r>
      <w:r w:rsidRPr="00A96783">
        <w:rPr>
          <w:rFonts w:ascii="Tahoma" w:hAnsi="Tahoma" w:cs="Tahoma"/>
          <w:i/>
          <w:color w:val="548DD4"/>
          <w:sz w:val="24"/>
          <w:szCs w:val="24"/>
        </w:rPr>
        <w:t>If the coverage decision was made by an authorized specialist, replace the plan name in the prior sentence with the name of the specialist.</w:t>
      </w:r>
      <w:r w:rsidRPr="00A96783">
        <w:rPr>
          <w:rFonts w:ascii="Tahoma" w:hAnsi="Tahoma" w:cs="Tahoma"/>
          <w:color w:val="548DD4"/>
          <w:sz w:val="24"/>
          <w:szCs w:val="24"/>
        </w:rPr>
        <w:t>]</w:t>
      </w:r>
    </w:p>
    <w:p w14:paraId="30CBB016" w14:textId="77777777" w:rsidR="00257473" w:rsidRPr="00A47165" w:rsidRDefault="00257473" w:rsidP="00CB7100">
      <w:pPr>
        <w:spacing w:after="0"/>
        <w:rPr>
          <w:rFonts w:ascii="Tahoma" w:hAnsi="Tahoma" w:cs="Tahoma"/>
          <w:sz w:val="24"/>
        </w:rPr>
      </w:pPr>
    </w:p>
    <w:p w14:paraId="43078A04" w14:textId="091F5C84" w:rsidR="00CB7100" w:rsidRPr="00A47165" w:rsidRDefault="00CB7100" w:rsidP="00CB7100">
      <w:pPr>
        <w:rPr>
          <w:rFonts w:ascii="Tahoma" w:hAnsi="Tahoma" w:cs="Tahoma"/>
          <w:b/>
          <w:sz w:val="28"/>
          <w:szCs w:val="28"/>
        </w:rPr>
      </w:pPr>
      <w:r w:rsidRPr="00A47165">
        <w:rPr>
          <w:rFonts w:ascii="Tahoma" w:hAnsi="Tahoma" w:cs="Tahoma"/>
          <w:b/>
          <w:sz w:val="28"/>
          <w:szCs w:val="28"/>
        </w:rPr>
        <w:t xml:space="preserve">Why were your services </w:t>
      </w:r>
      <w:r w:rsidRPr="00A96783">
        <w:rPr>
          <w:rFonts w:ascii="Tahoma" w:hAnsi="Tahoma" w:cs="Tahoma"/>
          <w:b/>
          <w:color w:val="548DD4"/>
          <w:sz w:val="28"/>
          <w:szCs w:val="28"/>
        </w:rPr>
        <w:t>[</w:t>
      </w:r>
      <w:r w:rsidRPr="00A96783">
        <w:rPr>
          <w:rFonts w:ascii="Tahoma" w:hAnsi="Tahoma" w:cs="Tahoma"/>
          <w:i/>
          <w:color w:val="548DD4"/>
          <w:sz w:val="28"/>
          <w:szCs w:val="28"/>
        </w:rPr>
        <w:t>Insert as applicable:</w:t>
      </w:r>
      <w:r w:rsidRPr="00A96783">
        <w:rPr>
          <w:rFonts w:ascii="Tahoma" w:hAnsi="Tahoma" w:cs="Tahoma"/>
          <w:b/>
          <w:color w:val="548DD4"/>
          <w:sz w:val="28"/>
          <w:szCs w:val="28"/>
        </w:rPr>
        <w:t xml:space="preserve"> denied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reduced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stopped</w:t>
      </w:r>
      <w:r w:rsidRPr="00A96783">
        <w:rPr>
          <w:rFonts w:ascii="Tahoma" w:hAnsi="Tahoma" w:cs="Tahoma"/>
          <w:color w:val="548DD4"/>
          <w:sz w:val="28"/>
          <w:szCs w:val="28"/>
        </w:rPr>
        <w:t xml:space="preserve"> </w:t>
      </w:r>
      <w:r w:rsidRPr="00A96783">
        <w:rPr>
          <w:rFonts w:ascii="Tahoma" w:hAnsi="Tahoma" w:cs="Tahoma"/>
          <w:i/>
          <w:color w:val="548DD4"/>
          <w:sz w:val="28"/>
          <w:szCs w:val="28"/>
          <w:u w:val="single"/>
        </w:rPr>
        <w:t>or</w:t>
      </w:r>
      <w:r w:rsidRPr="00A96783">
        <w:rPr>
          <w:rFonts w:ascii="Tahoma" w:hAnsi="Tahoma" w:cs="Tahoma"/>
          <w:color w:val="548DD4"/>
          <w:sz w:val="28"/>
          <w:szCs w:val="28"/>
        </w:rPr>
        <w:t xml:space="preserve"> </w:t>
      </w:r>
      <w:r w:rsidRPr="00A96783">
        <w:rPr>
          <w:rFonts w:ascii="Tahoma" w:hAnsi="Tahoma" w:cs="Tahoma"/>
          <w:b/>
          <w:color w:val="548DD4"/>
          <w:sz w:val="28"/>
          <w:szCs w:val="28"/>
        </w:rPr>
        <w:t>restricted</w:t>
      </w:r>
      <w:ins w:id="5" w:author="Tobey Oliver" w:date="2020-04-17T16:49:00Z">
        <w:r w:rsidR="00E07B0A">
          <w:rPr>
            <w:rFonts w:ascii="Tahoma" w:hAnsi="Tahoma" w:cs="Tahoma"/>
            <w:b/>
            <w:color w:val="548DD4"/>
            <w:sz w:val="28"/>
            <w:szCs w:val="28"/>
          </w:rPr>
          <w:t xml:space="preserve"> </w:t>
        </w:r>
        <w:r w:rsidR="00E07B0A" w:rsidRPr="004F3E93">
          <w:rPr>
            <w:rFonts w:ascii="Tahoma" w:hAnsi="Tahoma" w:cs="Tahoma"/>
            <w:i/>
            <w:color w:val="548DD4"/>
            <w:sz w:val="28"/>
            <w:szCs w:val="28"/>
            <w:u w:val="single"/>
          </w:rPr>
          <w:t>or</w:t>
        </w:r>
        <w:r w:rsidR="00E07B0A">
          <w:rPr>
            <w:rFonts w:ascii="Tahoma" w:hAnsi="Tahoma" w:cs="Tahoma"/>
            <w:b/>
            <w:color w:val="548DD4"/>
            <w:sz w:val="28"/>
            <w:szCs w:val="28"/>
          </w:rPr>
          <w:t xml:space="preserve"> partially denied</w:t>
        </w:r>
      </w:ins>
      <w:r w:rsidRPr="00A96783">
        <w:rPr>
          <w:rFonts w:ascii="Tahoma" w:hAnsi="Tahoma" w:cs="Tahoma"/>
          <w:color w:val="548DD4"/>
          <w:sz w:val="28"/>
          <w:szCs w:val="28"/>
        </w:rPr>
        <w:t>]</w:t>
      </w:r>
      <w:r w:rsidRPr="00A47165">
        <w:rPr>
          <w:rFonts w:ascii="Tahoma" w:hAnsi="Tahoma" w:cs="Tahoma"/>
          <w:b/>
          <w:sz w:val="28"/>
          <w:szCs w:val="28"/>
        </w:rPr>
        <w:t>?</w:t>
      </w:r>
    </w:p>
    <w:p w14:paraId="069B201F" w14:textId="3A980DEA" w:rsidR="00CB7100" w:rsidRPr="00A96783" w:rsidRDefault="00CB7100" w:rsidP="00CB7100">
      <w:pPr>
        <w:spacing w:after="0"/>
        <w:rPr>
          <w:rFonts w:ascii="Tahoma" w:hAnsi="Tahoma" w:cs="Tahoma"/>
          <w:color w:val="548DD4"/>
          <w:spacing w:val="-6"/>
          <w:sz w:val="24"/>
        </w:rPr>
      </w:pPr>
      <w:r w:rsidRPr="00A47165">
        <w:rPr>
          <w:rFonts w:ascii="Tahoma" w:hAnsi="Tahoma" w:cs="Tahoma"/>
          <w:sz w:val="24"/>
        </w:rPr>
        <w:lastRenderedPageBreak/>
        <w:t xml:space="preserve">The services listed above were </w:t>
      </w:r>
      <w:r w:rsidRPr="00A47165">
        <w:rPr>
          <w:rFonts w:ascii="Tahoma" w:hAnsi="Tahoma" w:cs="Tahoma"/>
          <w:color w:val="548DD4"/>
          <w:sz w:val="24"/>
          <w:szCs w:val="24"/>
        </w:rPr>
        <w:t>[</w:t>
      </w:r>
      <w:r w:rsidRPr="00A47165">
        <w:rPr>
          <w:rFonts w:ascii="Tahoma" w:hAnsi="Tahoma" w:cs="Tahoma"/>
          <w:i/>
          <w:color w:val="548DD4"/>
          <w:sz w:val="24"/>
          <w:szCs w:val="24"/>
        </w:rPr>
        <w:t>Insert</w:t>
      </w:r>
      <w:r w:rsidRPr="00A47165">
        <w:rPr>
          <w:rFonts w:ascii="Tahoma" w:hAnsi="Tahoma" w:cs="Tahoma"/>
          <w:b/>
          <w:i/>
          <w:color w:val="548DD4"/>
          <w:sz w:val="24"/>
          <w:szCs w:val="24"/>
        </w:rPr>
        <w:t xml:space="preserve"> </w:t>
      </w:r>
      <w:r w:rsidRPr="00A47165">
        <w:rPr>
          <w:rFonts w:ascii="Tahoma" w:hAnsi="Tahoma" w:cs="Tahoma"/>
          <w:i/>
          <w:color w:val="548DD4"/>
          <w:sz w:val="24"/>
          <w:szCs w:val="24"/>
        </w:rPr>
        <w:t>as applicable:</w:t>
      </w:r>
      <w:r w:rsidRPr="00A47165">
        <w:rPr>
          <w:rFonts w:ascii="Tahoma" w:hAnsi="Tahoma" w:cs="Tahoma"/>
          <w:color w:val="548DD4"/>
          <w:sz w:val="24"/>
          <w:szCs w:val="24"/>
        </w:rPr>
        <w:t xml:space="preserve"> denied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reduced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stopped </w:t>
      </w:r>
      <w:r w:rsidRPr="00A47165">
        <w:rPr>
          <w:rFonts w:ascii="Tahoma" w:hAnsi="Tahoma" w:cs="Tahoma"/>
          <w:i/>
          <w:color w:val="548DD4"/>
          <w:sz w:val="24"/>
          <w:szCs w:val="24"/>
          <w:u w:val="single"/>
        </w:rPr>
        <w:t>or</w:t>
      </w:r>
      <w:r w:rsidRPr="00A47165">
        <w:rPr>
          <w:rFonts w:ascii="Tahoma" w:hAnsi="Tahoma" w:cs="Tahoma"/>
          <w:color w:val="548DD4"/>
          <w:sz w:val="24"/>
          <w:szCs w:val="24"/>
        </w:rPr>
        <w:t xml:space="preserve"> restricted</w:t>
      </w:r>
      <w:ins w:id="6" w:author="Tobey Oliver" w:date="2020-04-17T16:50:00Z">
        <w:r w:rsidR="00E07B0A">
          <w:rPr>
            <w:rFonts w:ascii="Tahoma" w:hAnsi="Tahoma" w:cs="Tahoma"/>
            <w:color w:val="548DD4"/>
            <w:sz w:val="24"/>
            <w:szCs w:val="24"/>
          </w:rPr>
          <w:t xml:space="preserve"> </w:t>
        </w:r>
        <w:r w:rsidR="00E07B0A" w:rsidRPr="004F3E93">
          <w:rPr>
            <w:rFonts w:ascii="Tahoma" w:hAnsi="Tahoma" w:cs="Tahoma"/>
            <w:i/>
            <w:color w:val="548DD4"/>
            <w:sz w:val="24"/>
            <w:szCs w:val="24"/>
            <w:u w:val="single"/>
          </w:rPr>
          <w:t>or</w:t>
        </w:r>
        <w:r w:rsidR="00E07B0A">
          <w:rPr>
            <w:rFonts w:ascii="Tahoma" w:hAnsi="Tahoma" w:cs="Tahoma"/>
            <w:color w:val="548DD4"/>
            <w:sz w:val="24"/>
            <w:szCs w:val="24"/>
          </w:rPr>
          <w:t xml:space="preserve"> partially denied</w:t>
        </w:r>
      </w:ins>
      <w:r w:rsidRPr="00A47165">
        <w:rPr>
          <w:rFonts w:ascii="Tahoma" w:hAnsi="Tahoma" w:cs="Tahoma"/>
          <w:color w:val="548DD4"/>
          <w:sz w:val="24"/>
          <w:szCs w:val="24"/>
        </w:rPr>
        <w:t>]</w:t>
      </w:r>
      <w:r w:rsidRPr="00A47165">
        <w:rPr>
          <w:rFonts w:ascii="Tahoma" w:hAnsi="Tahoma" w:cs="Tahoma"/>
          <w:sz w:val="24"/>
        </w:rPr>
        <w:t xml:space="preserve"> because:  </w:t>
      </w:r>
      <w:r w:rsidRPr="00A96783">
        <w:rPr>
          <w:rFonts w:ascii="Tahoma" w:hAnsi="Tahoma" w:cs="Tahoma"/>
          <w:color w:val="548DD4"/>
          <w:sz w:val="24"/>
        </w:rPr>
        <w:t>[</w:t>
      </w:r>
      <w:r w:rsidRPr="00A96783">
        <w:rPr>
          <w:rFonts w:ascii="Tahoma" w:hAnsi="Tahoma" w:cs="Tahoma"/>
          <w:i/>
          <w:color w:val="548DD4"/>
          <w:sz w:val="24"/>
        </w:rPr>
        <w:t xml:space="preserve">Provide specific rationale for the actions or decisions identified above. Include State or Federal law or coverage policy citations, where applicable, to support the decision. Include clinical rationale, if any, and indicate that the </w:t>
      </w:r>
      <w:r w:rsidR="00621A94">
        <w:rPr>
          <w:rFonts w:ascii="Tahoma" w:hAnsi="Tahoma" w:cs="Tahoma"/>
          <w:i/>
          <w:color w:val="548DD4"/>
          <w:sz w:val="24"/>
        </w:rPr>
        <w:t>enrollee</w:t>
      </w:r>
      <w:r w:rsidRPr="00A96783">
        <w:rPr>
          <w:rFonts w:ascii="Tahoma" w:hAnsi="Tahoma" w:cs="Tahoma"/>
          <w:i/>
          <w:color w:val="548DD4"/>
          <w:sz w:val="24"/>
        </w:rPr>
        <w:t xml:space="preserve"> may request the relevant clinical review criteria.</w:t>
      </w:r>
      <w:r w:rsidRPr="00A96783">
        <w:rPr>
          <w:rFonts w:ascii="Tahoma" w:hAnsi="Tahoma" w:cs="Tahoma"/>
          <w:color w:val="548DD4"/>
          <w:sz w:val="24"/>
        </w:rPr>
        <w:t>]</w:t>
      </w:r>
    </w:p>
    <w:p w14:paraId="082BF691"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129F5390" wp14:editId="05558845">
                <wp:extent cx="6812280" cy="0"/>
                <wp:effectExtent l="0" t="0" r="26670" b="19050"/>
                <wp:docPr id="4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shape w14:anchorId="10A33E09"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Ve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It5dV4sAgAATwQAAA4AAAAAAAAAAAAAAAAALgIAAGRycy9lMm9E&#10;b2MueG1sUEsBAi0AFAAGAAgAAAAhAHSPx3rZAAAAAwEAAA8AAAAAAAAAAAAAAAAAhgQAAGRycy9k&#10;b3ducmV2LnhtbFBLBQYAAAAABAAEAPMAAACMBQAAAAA=&#10;">
                <w10:anchorlock/>
              </v:shape>
            </w:pict>
          </mc:Fallback>
        </mc:AlternateContent>
      </w:r>
    </w:p>
    <w:p w14:paraId="199EE016"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3D596116" wp14:editId="28EE4E4D">
                <wp:extent cx="6812280" cy="0"/>
                <wp:effectExtent l="0" t="0" r="26670" b="19050"/>
                <wp:docPr id="4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shape w14:anchorId="5399E67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Mxvg7YsAgAATwQAAA4AAAAAAAAAAAAAAAAALgIAAGRycy9lMm9E&#10;b2MueG1sUEsBAi0AFAAGAAgAAAAhAHSPx3rZAAAAAwEAAA8AAAAAAAAAAAAAAAAAhgQAAGRycy9k&#10;b3ducmV2LnhtbFBLBQYAAAAABAAEAPMAAACMBQAAAAA=&#10;">
                <w10:anchorlock/>
              </v:shape>
            </w:pict>
          </mc:Fallback>
        </mc:AlternateContent>
      </w:r>
    </w:p>
    <w:p w14:paraId="7F076370"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593EBA7C" wp14:editId="56851112">
                <wp:extent cx="6812280" cy="0"/>
                <wp:effectExtent l="0" t="0" r="26670" b="19050"/>
                <wp:docPr id="5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shape w14:anchorId="0B1C97C1"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G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LwUZwsAgAATwQAAA4AAAAAAAAAAAAAAAAALgIAAGRycy9lMm9E&#10;b2MueG1sUEsBAi0AFAAGAAgAAAAhAHSPx3rZAAAAAwEAAA8AAAAAAAAAAAAAAAAAhgQAAGRycy9k&#10;b3ducmV2LnhtbFBLBQYAAAAABAAEAPMAAACMBQAAAAA=&#10;">
                <w10:anchorlock/>
              </v:shape>
            </w:pict>
          </mc:Fallback>
        </mc:AlternateContent>
      </w:r>
    </w:p>
    <w:p w14:paraId="597EA969" w14:textId="77777777" w:rsidR="00CB7100" w:rsidRPr="00A47165" w:rsidRDefault="00CB7100" w:rsidP="00CB7100">
      <w:pPr>
        <w:spacing w:after="0"/>
        <w:rPr>
          <w:rFonts w:ascii="Tahoma" w:hAnsi="Tahoma" w:cs="Tahoma"/>
          <w:spacing w:val="-6"/>
          <w:sz w:val="24"/>
          <w:szCs w:val="24"/>
        </w:rPr>
      </w:pPr>
      <w:r w:rsidRPr="00A47165">
        <w:rPr>
          <w:rFonts w:ascii="Tahoma" w:hAnsi="Tahoma" w:cs="Tahoma"/>
          <w:noProof/>
          <w:spacing w:val="-6"/>
          <w:sz w:val="24"/>
          <w:szCs w:val="24"/>
        </w:rPr>
        <mc:AlternateContent>
          <mc:Choice Requires="wps">
            <w:drawing>
              <wp:inline distT="0" distB="0" distL="0" distR="0" wp14:anchorId="49ECBA34" wp14:editId="19B02E7D">
                <wp:extent cx="6812280" cy="0"/>
                <wp:effectExtent l="0" t="0" r="26670" b="19050"/>
                <wp:docPr id="5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shape w14:anchorId="52209DEB"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qd0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vxNMV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V5qd0LQIAAE8EAAAOAAAAAAAAAAAAAAAAAC4CAABkcnMvZTJv&#10;RG9jLnhtbFBLAQItABQABgAIAAAAIQB0j8d62QAAAAMBAAAPAAAAAAAAAAAAAAAAAIcEAABkcnMv&#10;ZG93bnJldi54bWxQSwUGAAAAAAQABADzAAAAjQUAAAAA&#10;">
                <w10:anchorlock/>
              </v:shape>
            </w:pict>
          </mc:Fallback>
        </mc:AlternateContent>
      </w:r>
    </w:p>
    <w:p w14:paraId="6B36065F" w14:textId="77777777" w:rsidR="00CB7100" w:rsidRPr="00A47165" w:rsidRDefault="00CB7100" w:rsidP="00CB7100">
      <w:pPr>
        <w:spacing w:after="0"/>
        <w:rPr>
          <w:rFonts w:ascii="Tahoma" w:hAnsi="Tahoma" w:cs="Tahoma"/>
          <w:b/>
          <w:spacing w:val="-6"/>
          <w:sz w:val="28"/>
          <w:szCs w:val="28"/>
        </w:rPr>
      </w:pPr>
    </w:p>
    <w:p w14:paraId="71E70B1D" w14:textId="156181E7" w:rsidR="00CB7100" w:rsidRPr="00A47165" w:rsidRDefault="00CB7100" w:rsidP="00CB7100">
      <w:pPr>
        <w:rPr>
          <w:rFonts w:ascii="Tahoma" w:hAnsi="Tahoma" w:cs="Tahoma"/>
          <w:b/>
          <w:sz w:val="28"/>
          <w:szCs w:val="28"/>
        </w:rPr>
      </w:pPr>
      <w:r w:rsidRPr="00A47165">
        <w:rPr>
          <w:rFonts w:ascii="Tahoma" w:hAnsi="Tahoma" w:cs="Tahoma"/>
          <w:b/>
          <w:sz w:val="28"/>
          <w:szCs w:val="28"/>
        </w:rPr>
        <w:t>You can appeal this decision.</w:t>
      </w:r>
    </w:p>
    <w:p w14:paraId="47A23B44" w14:textId="1E07B8FD" w:rsidR="00CB7100" w:rsidRPr="00A47165" w:rsidRDefault="00CB7100" w:rsidP="001A0575">
      <w:pPr>
        <w:pStyle w:val="Body1"/>
        <w:spacing w:after="200" w:line="259" w:lineRule="auto"/>
        <w:rPr>
          <w:rFonts w:ascii="Tahoma" w:hAnsi="Tahoma" w:cs="Tahoma"/>
          <w:color w:val="auto"/>
        </w:rPr>
      </w:pPr>
      <w:r w:rsidRPr="00A47165">
        <w:rPr>
          <w:rFonts w:ascii="Tahoma" w:hAnsi="Tahoma" w:cs="Tahoma"/>
          <w:bCs/>
          <w:color w:val="auto"/>
        </w:rPr>
        <w:t xml:space="preserve">You have the right to ask &lt;plan name&gt; to review </w:t>
      </w:r>
      <w:r w:rsidR="001A0575" w:rsidRPr="00A47165">
        <w:rPr>
          <w:rFonts w:ascii="Tahoma" w:hAnsi="Tahoma" w:cs="Tahoma"/>
          <w:bCs/>
          <w:color w:val="auto"/>
        </w:rPr>
        <w:t>this decision</w:t>
      </w:r>
      <w:r w:rsidRPr="00A47165">
        <w:rPr>
          <w:rFonts w:ascii="Tahoma" w:hAnsi="Tahoma" w:cs="Tahoma"/>
          <w:bCs/>
          <w:color w:val="auto"/>
        </w:rPr>
        <w:t xml:space="preserve"> by asking for an appeal. &lt;Plan name&gt; will review your request and determine whether to give you the requested services. There are four levels of appeal. Asking &lt;plan name&gt; to review </w:t>
      </w:r>
      <w:r w:rsidR="001A0575" w:rsidRPr="00A47165">
        <w:rPr>
          <w:rFonts w:ascii="Tahoma" w:hAnsi="Tahoma" w:cs="Tahoma"/>
          <w:bCs/>
          <w:color w:val="auto"/>
        </w:rPr>
        <w:t>this decision</w:t>
      </w:r>
      <w:r w:rsidRPr="00A47165">
        <w:rPr>
          <w:rFonts w:ascii="Tahoma" w:hAnsi="Tahoma" w:cs="Tahoma"/>
          <w:bCs/>
          <w:color w:val="auto"/>
        </w:rPr>
        <w:t xml:space="preserve"> is Level 1.</w:t>
      </w:r>
    </w:p>
    <w:p w14:paraId="35C8708D" w14:textId="5AEBC514" w:rsidR="00CB7100" w:rsidRPr="00A47165" w:rsidRDefault="00CB7100" w:rsidP="001A0575">
      <w:pPr>
        <w:spacing w:after="200"/>
        <w:rPr>
          <w:rFonts w:ascii="Tahoma" w:hAnsi="Tahoma" w:cs="Tahoma"/>
          <w:b/>
          <w:sz w:val="24"/>
          <w:szCs w:val="24"/>
        </w:rPr>
      </w:pPr>
      <w:r w:rsidRPr="00A47165">
        <w:rPr>
          <w:rFonts w:ascii="Tahoma" w:hAnsi="Tahoma" w:cs="Tahoma"/>
          <w:b/>
          <w:sz w:val="24"/>
          <w:szCs w:val="24"/>
        </w:rPr>
        <w:t>How to appeal:</w:t>
      </w:r>
      <w:r w:rsidRPr="00A47165">
        <w:rPr>
          <w:rFonts w:ascii="Tahoma" w:hAnsi="Tahoma" w:cs="Tahoma"/>
          <w:sz w:val="24"/>
          <w:szCs w:val="24"/>
        </w:rPr>
        <w:t xml:space="preserve">  Ask </w:t>
      </w:r>
      <w:r w:rsidRPr="00A47165">
        <w:rPr>
          <w:rFonts w:ascii="Tahoma" w:hAnsi="Tahoma" w:cs="Tahoma"/>
          <w:bCs/>
          <w:sz w:val="24"/>
          <w:szCs w:val="24"/>
        </w:rPr>
        <w:t>&lt;plan name&gt;</w:t>
      </w:r>
      <w:r w:rsidRPr="00A47165">
        <w:rPr>
          <w:rFonts w:ascii="Tahoma" w:hAnsi="Tahoma" w:cs="Tahoma"/>
          <w:sz w:val="24"/>
          <w:szCs w:val="24"/>
        </w:rPr>
        <w:t xml:space="preserve"> for an appeal within </w:t>
      </w:r>
      <w:r w:rsidRPr="00424EB2">
        <w:rPr>
          <w:rFonts w:ascii="Tahoma" w:hAnsi="Tahoma" w:cs="Tahoma"/>
          <w:b/>
          <w:sz w:val="24"/>
          <w:szCs w:val="24"/>
        </w:rPr>
        <w:t>60 calendar days</w:t>
      </w:r>
      <w:r w:rsidRPr="00A47165">
        <w:rPr>
          <w:rFonts w:ascii="Tahoma" w:hAnsi="Tahoma" w:cs="Tahoma"/>
          <w:sz w:val="24"/>
          <w:szCs w:val="24"/>
        </w:rPr>
        <w:t xml:space="preserve"> of the postmark date of this notice. If you appeal late, we may still be able to accept your appeal if you have a good reason for missing the deadline.</w:t>
      </w:r>
      <w:r w:rsidR="009030B2" w:rsidRPr="009030B2">
        <w:t xml:space="preserve"> </w:t>
      </w:r>
      <w:r w:rsidR="009030B2" w:rsidRPr="009030B2">
        <w:rPr>
          <w:rFonts w:ascii="Tahoma" w:hAnsi="Tahoma" w:cs="Tahoma"/>
          <w:sz w:val="24"/>
          <w:szCs w:val="24"/>
        </w:rPr>
        <w:t>See section titled “How to ask for an appeal with &lt;plan name&gt;” for more information.</w:t>
      </w:r>
    </w:p>
    <w:p w14:paraId="537EFE7E" w14:textId="49F613BF" w:rsidR="002E7C5B" w:rsidRPr="00A96783" w:rsidRDefault="002E7C5B" w:rsidP="001A0575">
      <w:pPr>
        <w:spacing w:after="0"/>
        <w:rPr>
          <w:rFonts w:ascii="Tahoma" w:hAnsi="Tahoma" w:cs="Tahoma"/>
          <w:b/>
          <w:color w:val="548DD4"/>
          <w:sz w:val="24"/>
        </w:rPr>
      </w:pPr>
      <w:r w:rsidRPr="00A96783">
        <w:rPr>
          <w:rFonts w:ascii="Tahoma" w:hAnsi="Tahoma" w:cs="Tahoma"/>
          <w:color w:val="548DD4"/>
          <w:spacing w:val="-6"/>
          <w:sz w:val="24"/>
          <w:szCs w:val="24"/>
        </w:rPr>
        <w:t>[</w:t>
      </w:r>
      <w:r w:rsidRPr="00A96783">
        <w:rPr>
          <w:rFonts w:ascii="Tahoma" w:hAnsi="Tahoma" w:cs="Tahoma"/>
          <w:i/>
          <w:color w:val="548DD4"/>
          <w:spacing w:val="-6"/>
          <w:sz w:val="24"/>
          <w:szCs w:val="24"/>
        </w:rPr>
        <w:t>Insert the following paragraph when the service that is subject to this notice is stopped, restricted, or reduced</w:t>
      </w:r>
      <w:r w:rsidRPr="00A96783">
        <w:rPr>
          <w:rFonts w:ascii="Tahoma" w:hAnsi="Tahoma" w:cs="Tahoma"/>
          <w:i/>
          <w:color w:val="548DD4"/>
          <w:spacing w:val="-6"/>
          <w:sz w:val="24"/>
        </w:rPr>
        <w:t>:</w:t>
      </w:r>
    </w:p>
    <w:p w14:paraId="0218EA60" w14:textId="2344891B" w:rsidR="00CB7100" w:rsidRPr="00A96783" w:rsidRDefault="00F154E0" w:rsidP="001A0575">
      <w:pPr>
        <w:spacing w:after="0"/>
        <w:rPr>
          <w:rFonts w:ascii="Tahoma" w:hAnsi="Tahoma" w:cs="Tahoma"/>
          <w:color w:val="548DD4"/>
          <w:sz w:val="28"/>
        </w:rPr>
      </w:pPr>
      <w:r w:rsidRPr="00921568">
        <w:rPr>
          <w:rFonts w:ascii="Tahoma" w:hAnsi="Tahoma" w:cs="Tahoma"/>
          <w:b/>
          <w:color w:val="000000" w:themeColor="text1"/>
          <w:sz w:val="24"/>
        </w:rPr>
        <w:t xml:space="preserve">How to keep your services while the appeal is processing: </w:t>
      </w:r>
      <w:r w:rsidRPr="00921568">
        <w:rPr>
          <w:rFonts w:ascii="Tahoma" w:hAnsi="Tahoma" w:cs="Tahoma"/>
          <w:color w:val="000000" w:themeColor="text1"/>
          <w:sz w:val="24"/>
        </w:rPr>
        <w:t xml:space="preserve">If we are stopping, restricting, or reducing services that were previously approved, you can keep getting those services while your case is being reviewed. To qualify, ask &lt;plan name&gt; for an appeal within </w:t>
      </w:r>
      <w:r w:rsidRPr="00921568">
        <w:rPr>
          <w:rFonts w:ascii="Tahoma" w:hAnsi="Tahoma" w:cs="Tahoma"/>
          <w:b/>
          <w:color w:val="000000" w:themeColor="text1"/>
          <w:sz w:val="24"/>
        </w:rPr>
        <w:t>10 calendar days</w:t>
      </w:r>
      <w:r w:rsidRPr="00921568">
        <w:rPr>
          <w:rFonts w:ascii="Tahoma" w:hAnsi="Tahoma" w:cs="Tahoma"/>
          <w:color w:val="000000" w:themeColor="text1"/>
          <w:sz w:val="24"/>
        </w:rPr>
        <w:t xml:space="preserve"> of the postmark date on this notice or by the effective date of this decision (&lt;effective date&gt;), whichever is later.</w:t>
      </w:r>
      <w:r w:rsidRPr="00921568">
        <w:rPr>
          <w:rFonts w:ascii="Tahoma" w:hAnsi="Tahoma" w:cs="Tahoma"/>
          <w:b/>
          <w:color w:val="000000" w:themeColor="text1"/>
          <w:sz w:val="24"/>
        </w:rPr>
        <w:t xml:space="preserve"> </w:t>
      </w:r>
      <w:r w:rsidRPr="00921568">
        <w:rPr>
          <w:rFonts w:ascii="Tahoma" w:hAnsi="Tahoma" w:cs="Tahoma"/>
          <w:color w:val="000000" w:themeColor="text1"/>
          <w:sz w:val="24"/>
        </w:rPr>
        <w:t xml:space="preserve">You will always have 60 calendar days to file your appeal. However, </w:t>
      </w:r>
      <w:r w:rsidR="004839CB" w:rsidRPr="004839CB">
        <w:rPr>
          <w:rFonts w:ascii="Tahoma" w:hAnsi="Tahoma" w:cs="Tahoma"/>
          <w:color w:val="000000" w:themeColor="text1"/>
          <w:sz w:val="24"/>
        </w:rPr>
        <w:t>if you want to keep getting those services while your case is being reviewed, you must</w:t>
      </w:r>
      <w:r w:rsidRPr="00921568">
        <w:rPr>
          <w:rFonts w:ascii="Tahoma" w:hAnsi="Tahoma" w:cs="Tahoma"/>
          <w:color w:val="000000" w:themeColor="text1"/>
          <w:sz w:val="24"/>
        </w:rPr>
        <w:t>, you must meet the 10-day deadline. If you do, your disputed services will stay as they are now while your appeal is pending.</w:t>
      </w:r>
      <w:r w:rsidR="002E7C5B" w:rsidRPr="00A96783">
        <w:rPr>
          <w:rFonts w:ascii="Tahoma" w:hAnsi="Tahoma" w:cs="Tahoma"/>
          <w:color w:val="548DD4"/>
          <w:sz w:val="24"/>
        </w:rPr>
        <w:t>]</w:t>
      </w:r>
    </w:p>
    <w:p w14:paraId="7349B397" w14:textId="77777777" w:rsidR="001A0575" w:rsidRPr="00A47165" w:rsidRDefault="001A0575" w:rsidP="001A0575">
      <w:pPr>
        <w:spacing w:after="0"/>
        <w:rPr>
          <w:rFonts w:ascii="Tahoma" w:hAnsi="Tahoma" w:cs="Tahoma"/>
          <w:b/>
          <w:spacing w:val="-6"/>
          <w:sz w:val="24"/>
          <w:szCs w:val="24"/>
        </w:rPr>
      </w:pPr>
    </w:p>
    <w:p w14:paraId="408A9C74" w14:textId="77777777" w:rsidR="001A0575" w:rsidRPr="00A47165" w:rsidRDefault="001A0575" w:rsidP="001A0575">
      <w:pPr>
        <w:pStyle w:val="Body1"/>
        <w:spacing w:after="160" w:line="259" w:lineRule="auto"/>
        <w:rPr>
          <w:rFonts w:ascii="Tahoma" w:hAnsi="Tahoma" w:cs="Tahoma"/>
          <w:color w:val="auto"/>
        </w:rPr>
      </w:pPr>
      <w:r w:rsidRPr="00A47165">
        <w:rPr>
          <w:rFonts w:ascii="Tahoma" w:hAnsi="Tahoma" w:cs="Tahoma"/>
          <w:b/>
          <w:color w:val="auto"/>
          <w:sz w:val="28"/>
        </w:rPr>
        <w:t>Anybody can request an appeal for you.</w:t>
      </w:r>
      <w:r w:rsidRPr="00A47165" w:rsidDel="00CF471E">
        <w:rPr>
          <w:rFonts w:ascii="Tahoma" w:hAnsi="Tahoma" w:cs="Tahoma"/>
          <w:b/>
          <w:color w:val="auto"/>
          <w:sz w:val="28"/>
        </w:rPr>
        <w:t xml:space="preserve"> </w:t>
      </w:r>
    </w:p>
    <w:p w14:paraId="20A0D88C" w14:textId="66FE625A" w:rsidR="001A0575" w:rsidRPr="00A47165" w:rsidRDefault="001A0575" w:rsidP="001A0575">
      <w:pPr>
        <w:pStyle w:val="Body1"/>
        <w:spacing w:after="200" w:line="259" w:lineRule="auto"/>
        <w:rPr>
          <w:rFonts w:ascii="Tahoma" w:hAnsi="Tahoma" w:cs="Tahoma"/>
          <w:color w:val="auto"/>
        </w:rPr>
      </w:pPr>
      <w:r w:rsidRPr="00A47165">
        <w:rPr>
          <w:rFonts w:ascii="Tahoma" w:hAnsi="Tahoma" w:cs="Tahoma"/>
          <w:color w:val="auto"/>
        </w:rPr>
        <w:t xml:space="preserve">You can have someone else file your appeal or represent you during your appeal. You can choose anyone to represent you, like a family member, friend, doctor, </w:t>
      </w:r>
      <w:r w:rsidR="00497338">
        <w:rPr>
          <w:rFonts w:ascii="Tahoma" w:hAnsi="Tahoma" w:cs="Tahoma"/>
          <w:color w:val="auto"/>
        </w:rPr>
        <w:t xml:space="preserve">or </w:t>
      </w:r>
      <w:r w:rsidRPr="00A47165">
        <w:rPr>
          <w:rFonts w:ascii="Tahoma" w:hAnsi="Tahoma" w:cs="Tahoma"/>
          <w:color w:val="auto"/>
        </w:rPr>
        <w:t>attorney</w:t>
      </w:r>
      <w:r w:rsidR="00C93551">
        <w:rPr>
          <w:rFonts w:ascii="Tahoma" w:hAnsi="Tahoma" w:cs="Tahoma"/>
          <w:color w:val="auto"/>
        </w:rPr>
        <w:t>.</w:t>
      </w:r>
      <w:r w:rsidRPr="00A47165">
        <w:rPr>
          <w:rFonts w:ascii="Tahoma" w:hAnsi="Tahoma" w:cs="Tahoma"/>
          <w:color w:val="auto"/>
        </w:rPr>
        <w:t xml:space="preserve"> B</w:t>
      </w:r>
      <w:r w:rsidR="00921568">
        <w:rPr>
          <w:rFonts w:ascii="Tahoma" w:hAnsi="Tahoma" w:cs="Tahoma"/>
          <w:color w:val="auto"/>
        </w:rPr>
        <w:t>efore that person is able to act for you, b</w:t>
      </w:r>
      <w:r w:rsidRPr="00A47165">
        <w:rPr>
          <w:rFonts w:ascii="Tahoma" w:hAnsi="Tahoma" w:cs="Tahoma"/>
          <w:color w:val="auto"/>
        </w:rPr>
        <w:t>oth you and the person you want to act for you must sign and date a statement confirming this is what you want. You can write a letter or use the enclosed Appointment of Representative form</w:t>
      </w:r>
      <w:r w:rsidR="00B90EB5">
        <w:rPr>
          <w:rFonts w:ascii="Tahoma" w:hAnsi="Tahoma" w:cs="Tahoma"/>
          <w:color w:val="auto"/>
        </w:rPr>
        <w:t xml:space="preserve"> </w:t>
      </w:r>
      <w:r w:rsidR="00B90EB5" w:rsidRPr="00B90EB5">
        <w:rPr>
          <w:rFonts w:ascii="Tahoma" w:eastAsiaTheme="minorHAnsi" w:hAnsi="Tahoma" w:cs="Tahoma"/>
          <w:color w:val="548DD4"/>
          <w:spacing w:val="-6"/>
        </w:rPr>
        <w:t>[</w:t>
      </w:r>
      <w:r w:rsidR="00B90EB5" w:rsidRPr="00B90EB5">
        <w:rPr>
          <w:rFonts w:ascii="Tahoma" w:eastAsiaTheme="minorHAnsi" w:hAnsi="Tahoma" w:cs="Tahoma"/>
          <w:i/>
          <w:color w:val="548DD4"/>
          <w:spacing w:val="-6"/>
        </w:rPr>
        <w:t>Plans must enclose an Appointment of Representation Form when sending this notice</w:t>
      </w:r>
      <w:r w:rsidRPr="00B90EB5">
        <w:rPr>
          <w:rFonts w:ascii="Tahoma" w:eastAsiaTheme="minorHAnsi" w:hAnsi="Tahoma" w:cs="Tahoma"/>
          <w:i/>
          <w:color w:val="548DD4"/>
          <w:spacing w:val="-6"/>
        </w:rPr>
        <w:t>.</w:t>
      </w:r>
      <w:r w:rsidR="00B90EB5" w:rsidRPr="00B90EB5">
        <w:rPr>
          <w:rFonts w:ascii="Tahoma" w:eastAsiaTheme="minorHAnsi" w:hAnsi="Tahoma" w:cs="Tahoma"/>
          <w:color w:val="548DD4"/>
          <w:spacing w:val="-6"/>
        </w:rPr>
        <w:t>]</w:t>
      </w:r>
      <w:r w:rsidRPr="00B90EB5">
        <w:rPr>
          <w:rStyle w:val="Planinstructions"/>
          <w:rFonts w:ascii="Tahoma" w:hAnsi="Tahoma" w:cs="Tahoma"/>
          <w:sz w:val="24"/>
        </w:rPr>
        <w:t xml:space="preserve"> </w:t>
      </w:r>
      <w:r w:rsidRPr="00A47165">
        <w:rPr>
          <w:rFonts w:ascii="Tahoma" w:hAnsi="Tahoma" w:cs="Tahoma"/>
          <w:color w:val="auto"/>
        </w:rPr>
        <w:t xml:space="preserve">Send your letter or form to us by fax or mail. </w:t>
      </w:r>
      <w:r w:rsidR="009030B2" w:rsidRPr="00AE709A">
        <w:rPr>
          <w:rFonts w:ascii="Tahoma" w:hAnsi="Tahoma" w:cs="Tahoma"/>
          <w:color w:val="auto"/>
        </w:rPr>
        <w:t>Keep a copy for your records.</w:t>
      </w:r>
      <w:r w:rsidR="009030B2">
        <w:rPr>
          <w:rFonts w:ascii="Tahoma" w:hAnsi="Tahoma" w:cs="Tahoma"/>
          <w:color w:val="auto"/>
        </w:rPr>
        <w:t xml:space="preserve"> </w:t>
      </w:r>
      <w:r w:rsidRPr="00A47165">
        <w:rPr>
          <w:rFonts w:ascii="Tahoma" w:hAnsi="Tahoma" w:cs="Tahoma"/>
          <w:color w:val="auto"/>
        </w:rPr>
        <w:t>If you have any questions about naming your representative, call us at: &lt;phone number&gt;. TTY us</w:t>
      </w:r>
      <w:r w:rsidR="005655AA">
        <w:rPr>
          <w:rFonts w:ascii="Tahoma" w:hAnsi="Tahoma" w:cs="Tahoma"/>
          <w:color w:val="auto"/>
        </w:rPr>
        <w:t>ers call &lt;TTY number&gt;.</w:t>
      </w:r>
    </w:p>
    <w:p w14:paraId="55A0347F"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sz w:val="24"/>
          <w:szCs w:val="24"/>
        </w:rPr>
        <w:t>&lt;Plan Name&gt;</w:t>
      </w:r>
    </w:p>
    <w:p w14:paraId="7E0ACA78" w14:textId="77777777" w:rsidR="001A0575" w:rsidRPr="00A47165" w:rsidRDefault="001A0575" w:rsidP="001A0575">
      <w:pPr>
        <w:spacing w:after="0"/>
        <w:jc w:val="center"/>
        <w:rPr>
          <w:rFonts w:ascii="Tahoma" w:hAnsi="Tahoma" w:cs="Tahoma"/>
          <w:b/>
          <w:sz w:val="24"/>
          <w:szCs w:val="24"/>
        </w:rPr>
      </w:pPr>
      <w:r w:rsidRPr="00A47165">
        <w:rPr>
          <w:rFonts w:ascii="Tahoma" w:hAnsi="Tahoma" w:cs="Tahoma"/>
          <w:b/>
          <w:sz w:val="24"/>
          <w:szCs w:val="24"/>
        </w:rPr>
        <w:t>&lt;Name of Relevant Department</w:t>
      </w:r>
      <w:r w:rsidRPr="00A47165">
        <w:rPr>
          <w:rFonts w:ascii="Tahoma" w:hAnsi="Tahoma" w:cs="Tahoma"/>
          <w:sz w:val="24"/>
          <w:szCs w:val="24"/>
        </w:rPr>
        <w:t>&gt;</w:t>
      </w:r>
    </w:p>
    <w:p w14:paraId="7F0651BB" w14:textId="77777777" w:rsidR="001A0575" w:rsidRPr="00A47165" w:rsidRDefault="001A0575" w:rsidP="001A0575">
      <w:pPr>
        <w:spacing w:after="0"/>
        <w:jc w:val="center"/>
        <w:rPr>
          <w:rFonts w:ascii="Tahoma" w:hAnsi="Tahoma" w:cs="Tahoma"/>
          <w:sz w:val="24"/>
          <w:szCs w:val="24"/>
        </w:rPr>
      </w:pPr>
      <w:r w:rsidRPr="00A47165">
        <w:rPr>
          <w:rFonts w:ascii="Tahoma" w:hAnsi="Tahoma" w:cs="Tahoma"/>
          <w:sz w:val="24"/>
          <w:szCs w:val="24"/>
        </w:rPr>
        <w:t>&lt;Mailing Address&gt;</w:t>
      </w:r>
    </w:p>
    <w:p w14:paraId="307A61C1" w14:textId="77777777" w:rsidR="001A0575" w:rsidRPr="00A47165" w:rsidRDefault="001A0575" w:rsidP="001A0575">
      <w:pPr>
        <w:spacing w:after="200"/>
        <w:jc w:val="center"/>
        <w:rPr>
          <w:rFonts w:ascii="Tahoma" w:hAnsi="Tahoma" w:cs="Tahoma"/>
          <w:sz w:val="24"/>
          <w:szCs w:val="24"/>
        </w:rPr>
      </w:pPr>
      <w:r w:rsidRPr="00A47165">
        <w:rPr>
          <w:rFonts w:ascii="Tahoma" w:hAnsi="Tahoma" w:cs="Tahoma"/>
          <w:sz w:val="24"/>
          <w:szCs w:val="24"/>
        </w:rPr>
        <w:t>Fax: &lt;Fax&gt;</w:t>
      </w:r>
    </w:p>
    <w:p w14:paraId="2E406E24" w14:textId="4E7072EE" w:rsidR="003A56F6" w:rsidRPr="00CD230D" w:rsidRDefault="001A0575" w:rsidP="003A56F6">
      <w:pPr>
        <w:spacing w:after="0"/>
        <w:rPr>
          <w:rFonts w:ascii="Tahoma" w:hAnsi="Tahoma" w:cs="Tahoma"/>
          <w:sz w:val="24"/>
          <w:szCs w:val="24"/>
        </w:rPr>
      </w:pPr>
      <w:r w:rsidRPr="00A47165">
        <w:rPr>
          <w:rFonts w:ascii="Tahoma" w:hAnsi="Tahoma" w:cs="Tahoma"/>
          <w:sz w:val="24"/>
          <w:szCs w:val="24"/>
        </w:rPr>
        <w:lastRenderedPageBreak/>
        <w:t xml:space="preserve">The state created the </w:t>
      </w:r>
      <w:r w:rsidRPr="00A47165">
        <w:rPr>
          <w:rFonts w:ascii="Tahoma" w:hAnsi="Tahoma" w:cs="Tahoma"/>
          <w:b/>
          <w:sz w:val="24"/>
          <w:szCs w:val="24"/>
        </w:rPr>
        <w:t>Independent Consumer Advocacy Network (ICAN)</w:t>
      </w:r>
      <w:r w:rsidRPr="00A47165">
        <w:rPr>
          <w:rFonts w:ascii="Tahoma" w:hAnsi="Tahoma" w:cs="Tahoma"/>
          <w:sz w:val="24"/>
          <w:szCs w:val="24"/>
        </w:rPr>
        <w:t xml:space="preserve"> to help you with appeals and other issues with the </w:t>
      </w:r>
      <w:r w:rsidR="00EB4A0E">
        <w:rPr>
          <w:rFonts w:ascii="Tahoma" w:hAnsi="Tahoma" w:cs="Tahoma"/>
          <w:sz w:val="24"/>
          <w:szCs w:val="24"/>
        </w:rPr>
        <w:t>MAP</w:t>
      </w:r>
      <w:r w:rsidR="00EB4A0E" w:rsidRPr="00A47165">
        <w:rPr>
          <w:rFonts w:ascii="Tahoma" w:hAnsi="Tahoma" w:cs="Tahoma"/>
          <w:sz w:val="24"/>
          <w:szCs w:val="24"/>
        </w:rPr>
        <w:t xml:space="preserve"> </w:t>
      </w:r>
      <w:r w:rsidRPr="00A47165">
        <w:rPr>
          <w:rFonts w:ascii="Tahoma" w:hAnsi="Tahoma" w:cs="Tahoma"/>
          <w:sz w:val="24"/>
          <w:szCs w:val="24"/>
        </w:rPr>
        <w:t>program.  ICAN is independent, and the services are available to you for free. They can help answer your questions about the appeals process, give you advice. Call ICAN at 1-844-614-8800. TTY users call 711, then follow the prompts to dial 844-614-8800.</w:t>
      </w:r>
      <w:r w:rsidR="00DC10DB">
        <w:rPr>
          <w:rFonts w:ascii="Tahoma" w:hAnsi="Tahoma" w:cs="Tahoma"/>
          <w:sz w:val="24"/>
          <w:szCs w:val="24"/>
        </w:rPr>
        <w:t xml:space="preserve"> </w:t>
      </w:r>
      <w:r w:rsidR="003A56F6">
        <w:rPr>
          <w:rFonts w:ascii="Tahoma" w:hAnsi="Tahoma" w:cs="Tahoma"/>
          <w:sz w:val="24"/>
          <w:szCs w:val="24"/>
        </w:rPr>
        <w:t>You can also reach them by email at</w:t>
      </w:r>
      <w:r w:rsidR="003A56F6" w:rsidRPr="003A56F6">
        <w:rPr>
          <w:rFonts w:ascii="Tahoma" w:hAnsi="Tahoma" w:cs="Tahoma"/>
          <w:sz w:val="24"/>
          <w:szCs w:val="24"/>
        </w:rPr>
        <w:t xml:space="preserve"> </w:t>
      </w:r>
      <w:hyperlink r:id="rId12" w:history="1">
        <w:r w:rsidR="003A56F6" w:rsidRPr="009F54FC">
          <w:rPr>
            <w:rFonts w:ascii="Tahoma" w:hAnsi="Tahoma" w:cs="Tahoma"/>
            <w:sz w:val="24"/>
            <w:szCs w:val="24"/>
          </w:rPr>
          <w:t>ican@cssny.org</w:t>
        </w:r>
      </w:hyperlink>
      <w:r w:rsidR="003A56F6" w:rsidRPr="009F54FC">
        <w:rPr>
          <w:rFonts w:ascii="Tahoma" w:hAnsi="Tahoma" w:cs="Tahoma"/>
          <w:sz w:val="24"/>
          <w:szCs w:val="24"/>
        </w:rPr>
        <w:t>, or go to their website at</w:t>
      </w:r>
      <w:r w:rsidR="003A56F6">
        <w:rPr>
          <w:rFonts w:ascii="Tahoma" w:hAnsi="Tahoma" w:cs="Tahoma"/>
        </w:rPr>
        <w:t xml:space="preserve"> </w:t>
      </w:r>
      <w:hyperlink r:id="rId13" w:history="1">
        <w:r w:rsidR="003A56F6" w:rsidRPr="00EC7C74">
          <w:rPr>
            <w:rStyle w:val="Hyperlink"/>
            <w:rFonts w:ascii="Arial" w:hAnsi="Arial" w:cs="Arial"/>
            <w:sz w:val="24"/>
            <w:szCs w:val="24"/>
          </w:rPr>
          <w:t>www.icannys.org</w:t>
        </w:r>
      </w:hyperlink>
    </w:p>
    <w:p w14:paraId="54FAA2B2" w14:textId="77777777" w:rsidR="003A56F6" w:rsidRPr="00A47165" w:rsidRDefault="003A56F6" w:rsidP="001A0575">
      <w:pPr>
        <w:spacing w:after="0"/>
        <w:rPr>
          <w:rFonts w:ascii="Tahoma" w:hAnsi="Tahoma" w:cs="Tahoma"/>
          <w:spacing w:val="-6"/>
          <w:sz w:val="24"/>
          <w:szCs w:val="24"/>
        </w:rPr>
      </w:pPr>
    </w:p>
    <w:p w14:paraId="553C253D" w14:textId="77777777" w:rsidR="001A0575" w:rsidRPr="00A47165" w:rsidRDefault="001A0575" w:rsidP="005D1AC5">
      <w:pPr>
        <w:spacing w:after="0"/>
        <w:rPr>
          <w:rFonts w:ascii="Tahoma" w:hAnsi="Tahoma" w:cs="Tahoma"/>
          <w:spacing w:val="-6"/>
          <w:sz w:val="24"/>
          <w:szCs w:val="24"/>
        </w:rPr>
      </w:pPr>
    </w:p>
    <w:p w14:paraId="2F9D66EC" w14:textId="77777777" w:rsidR="001A0575" w:rsidRPr="00A47165" w:rsidRDefault="001A0575" w:rsidP="001A0575">
      <w:pPr>
        <w:rPr>
          <w:rFonts w:ascii="Tahoma" w:hAnsi="Tahoma" w:cs="Tahoma"/>
          <w:sz w:val="24"/>
          <w:szCs w:val="24"/>
        </w:rPr>
      </w:pPr>
      <w:r w:rsidRPr="00A47165">
        <w:rPr>
          <w:rFonts w:ascii="Tahoma" w:hAnsi="Tahoma" w:cs="Tahoma"/>
          <w:b/>
          <w:sz w:val="28"/>
        </w:rPr>
        <w:t>When will we decide your appeal?</w:t>
      </w:r>
    </w:p>
    <w:p w14:paraId="46BBCD3D" w14:textId="309D532C" w:rsidR="0079456D" w:rsidRPr="00A47165"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Standard Appeal</w:t>
      </w:r>
      <w:r w:rsidRPr="00A47165">
        <w:rPr>
          <w:rFonts w:ascii="Tahoma" w:hAnsi="Tahoma" w:cs="Tahoma"/>
          <w:color w:val="auto"/>
        </w:rPr>
        <w:t xml:space="preserve"> – We will give you a written decision as fast as your condition requires but no later than 30 calendar days after we get your appeal (or 7 calendar days for </w:t>
      </w:r>
      <w:r w:rsidR="00EB4A0E">
        <w:rPr>
          <w:rFonts w:ascii="Tahoma" w:hAnsi="Tahoma" w:cs="Tahoma"/>
          <w:color w:val="auto"/>
        </w:rPr>
        <w:t xml:space="preserve">Medicare Part B </w:t>
      </w:r>
      <w:r w:rsidR="00C85EA6">
        <w:rPr>
          <w:rFonts w:ascii="Tahoma" w:hAnsi="Tahoma" w:cs="Tahoma"/>
          <w:color w:val="auto"/>
        </w:rPr>
        <w:t xml:space="preserve">prescription </w:t>
      </w:r>
      <w:r w:rsidR="006A7FC0">
        <w:rPr>
          <w:rFonts w:ascii="Tahoma" w:hAnsi="Tahoma" w:cs="Tahoma"/>
          <w:color w:val="auto"/>
        </w:rPr>
        <w:t xml:space="preserve">drug </w:t>
      </w:r>
      <w:r w:rsidRPr="00A47165">
        <w:rPr>
          <w:rFonts w:ascii="Tahoma" w:hAnsi="Tahoma" w:cs="Tahoma"/>
          <w:color w:val="auto"/>
        </w:rPr>
        <w:t>appeals)</w:t>
      </w:r>
      <w:r w:rsidR="00FD510F">
        <w:rPr>
          <w:rFonts w:ascii="Tahoma" w:hAnsi="Tahoma" w:cs="Tahoma"/>
          <w:color w:val="auto"/>
        </w:rPr>
        <w:t>.</w:t>
      </w:r>
    </w:p>
    <w:p w14:paraId="352BC3B2" w14:textId="77777777" w:rsidR="00C536DD" w:rsidRDefault="001A0575" w:rsidP="001A0575">
      <w:pPr>
        <w:pStyle w:val="Body1"/>
        <w:spacing w:after="200" w:line="259" w:lineRule="auto"/>
        <w:rPr>
          <w:rFonts w:ascii="Tahoma" w:hAnsi="Tahoma" w:cs="Tahoma"/>
          <w:color w:val="auto"/>
        </w:rPr>
      </w:pPr>
      <w:r w:rsidRPr="00A47165">
        <w:rPr>
          <w:rFonts w:ascii="Tahoma" w:hAnsi="Tahoma" w:cs="Tahoma"/>
          <w:b/>
          <w:bCs/>
          <w:color w:val="auto"/>
          <w:u w:val="single"/>
        </w:rPr>
        <w:t>Fast Appeal</w:t>
      </w:r>
      <w:r w:rsidRPr="00A47165">
        <w:rPr>
          <w:rFonts w:ascii="Tahoma" w:hAnsi="Tahoma" w:cs="Tahoma"/>
          <w:color w:val="auto"/>
        </w:rPr>
        <w:t xml:space="preserve"> – You have the right to request a Fast Appeal. We will give you a decision on a Fast Appeal within 72 hours after we get your appeal. </w:t>
      </w:r>
    </w:p>
    <w:p w14:paraId="0159B3EA" w14:textId="5FBE95B2" w:rsidR="00C536DD" w:rsidRDefault="001A0575" w:rsidP="00C0736B">
      <w:pPr>
        <w:pStyle w:val="Body1"/>
        <w:numPr>
          <w:ilvl w:val="0"/>
          <w:numId w:val="11"/>
        </w:numPr>
        <w:spacing w:after="200" w:line="259" w:lineRule="auto"/>
        <w:rPr>
          <w:rFonts w:ascii="Tahoma" w:hAnsi="Tahoma" w:cs="Tahoma"/>
          <w:color w:val="auto"/>
        </w:rPr>
      </w:pPr>
      <w:r w:rsidRPr="00A47165">
        <w:rPr>
          <w:rFonts w:ascii="Tahoma" w:hAnsi="Tahoma" w:cs="Tahoma"/>
          <w:color w:val="auto"/>
        </w:rPr>
        <w:t xml:space="preserve">You can ask for a Fast Appeal if you or your doctor believe your health could be seriously harmed by waiting up to 30 </w:t>
      </w:r>
      <w:r w:rsidR="00F33CEA">
        <w:rPr>
          <w:rFonts w:ascii="Tahoma" w:hAnsi="Tahoma" w:cs="Tahoma"/>
          <w:color w:val="auto"/>
        </w:rPr>
        <w:t xml:space="preserve">calendar </w:t>
      </w:r>
      <w:r w:rsidRPr="00A47165">
        <w:rPr>
          <w:rFonts w:ascii="Tahoma" w:hAnsi="Tahoma" w:cs="Tahoma"/>
          <w:color w:val="auto"/>
        </w:rPr>
        <w:t>days for a decision</w:t>
      </w:r>
      <w:r w:rsidR="00E5695B">
        <w:rPr>
          <w:rFonts w:ascii="Tahoma" w:hAnsi="Tahoma" w:cs="Tahoma"/>
          <w:color w:val="auto"/>
        </w:rPr>
        <w:t xml:space="preserve"> </w:t>
      </w:r>
      <w:r w:rsidR="00E5695B" w:rsidRPr="00A47165">
        <w:rPr>
          <w:rFonts w:ascii="Tahoma" w:hAnsi="Tahoma" w:cs="Tahoma"/>
          <w:color w:val="auto"/>
        </w:rPr>
        <w:t xml:space="preserve">(or 7 calendar days for </w:t>
      </w:r>
      <w:r w:rsidR="00E5695B">
        <w:rPr>
          <w:rFonts w:ascii="Tahoma" w:hAnsi="Tahoma" w:cs="Tahoma"/>
          <w:color w:val="auto"/>
        </w:rPr>
        <w:t xml:space="preserve">Medicare Part B </w:t>
      </w:r>
      <w:r w:rsidR="00C85EA6">
        <w:rPr>
          <w:rFonts w:ascii="Tahoma" w:hAnsi="Tahoma" w:cs="Tahoma"/>
          <w:color w:val="auto"/>
        </w:rPr>
        <w:t xml:space="preserve">prescription </w:t>
      </w:r>
      <w:r w:rsidR="00E5695B" w:rsidRPr="00A47165">
        <w:rPr>
          <w:rFonts w:ascii="Tahoma" w:hAnsi="Tahoma" w:cs="Tahoma"/>
          <w:color w:val="auto"/>
        </w:rPr>
        <w:t>drug appeals</w:t>
      </w:r>
      <w:r w:rsidR="009364C6" w:rsidRPr="00A47165">
        <w:rPr>
          <w:rFonts w:ascii="Tahoma" w:hAnsi="Tahoma" w:cs="Tahoma"/>
          <w:color w:val="auto"/>
        </w:rPr>
        <w:t>).</w:t>
      </w:r>
      <w:r w:rsidR="009364C6">
        <w:rPr>
          <w:rFonts w:ascii="Tahoma" w:hAnsi="Tahoma" w:cs="Tahoma"/>
          <w:color w:val="auto"/>
        </w:rPr>
        <w:t xml:space="preserve"> </w:t>
      </w:r>
    </w:p>
    <w:p w14:paraId="585F61B5" w14:textId="369ED9D4" w:rsidR="001A0575" w:rsidRPr="00A47165" w:rsidRDefault="001A0575" w:rsidP="00061149">
      <w:pPr>
        <w:pStyle w:val="Body1"/>
        <w:numPr>
          <w:ilvl w:val="0"/>
          <w:numId w:val="11"/>
        </w:numPr>
        <w:spacing w:after="200" w:line="259" w:lineRule="auto"/>
        <w:rPr>
          <w:rFonts w:ascii="Tahoma" w:hAnsi="Tahoma" w:cs="Tahoma"/>
          <w:color w:val="auto"/>
        </w:rPr>
      </w:pPr>
      <w:r w:rsidRPr="00A47165">
        <w:rPr>
          <w:rFonts w:ascii="Tahoma" w:hAnsi="Tahoma" w:cs="Tahoma"/>
          <w:b/>
          <w:color w:val="auto"/>
        </w:rPr>
        <w:t xml:space="preserve">We will automatically give you a </w:t>
      </w:r>
      <w:r w:rsidR="009961A9">
        <w:rPr>
          <w:rFonts w:ascii="Tahoma" w:hAnsi="Tahoma" w:cs="Tahoma"/>
          <w:b/>
          <w:color w:val="auto"/>
        </w:rPr>
        <w:t>F</w:t>
      </w:r>
      <w:r w:rsidRPr="00A47165">
        <w:rPr>
          <w:rFonts w:ascii="Tahoma" w:hAnsi="Tahoma" w:cs="Tahoma"/>
          <w:b/>
          <w:color w:val="auto"/>
        </w:rPr>
        <w:t xml:space="preserve">ast </w:t>
      </w:r>
      <w:r w:rsidR="009961A9">
        <w:rPr>
          <w:rFonts w:ascii="Tahoma" w:hAnsi="Tahoma" w:cs="Tahoma"/>
          <w:b/>
          <w:color w:val="auto"/>
        </w:rPr>
        <w:t>A</w:t>
      </w:r>
      <w:r w:rsidRPr="00A47165">
        <w:rPr>
          <w:rFonts w:ascii="Tahoma" w:hAnsi="Tahoma" w:cs="Tahoma"/>
          <w:b/>
          <w:color w:val="auto"/>
        </w:rPr>
        <w:t>ppeal if a doctor asks for one</w:t>
      </w:r>
      <w:r w:rsidR="009364C6">
        <w:rPr>
          <w:rFonts w:ascii="Tahoma" w:hAnsi="Tahoma" w:cs="Tahoma"/>
          <w:b/>
          <w:color w:val="auto"/>
        </w:rPr>
        <w:t>,</w:t>
      </w:r>
      <w:r w:rsidRPr="00A47165">
        <w:rPr>
          <w:rFonts w:ascii="Tahoma" w:hAnsi="Tahoma" w:cs="Tahoma"/>
          <w:b/>
          <w:color w:val="auto"/>
        </w:rPr>
        <w:t xml:space="preserve"> if your doctor supports your request in writing</w:t>
      </w:r>
      <w:r w:rsidR="009364C6">
        <w:rPr>
          <w:rFonts w:ascii="Tahoma" w:hAnsi="Tahoma" w:cs="Tahoma"/>
          <w:b/>
          <w:color w:val="auto"/>
        </w:rPr>
        <w:t xml:space="preserve">, or </w:t>
      </w:r>
      <w:r w:rsidR="00216EEB" w:rsidRPr="00216EEB">
        <w:rPr>
          <w:rFonts w:ascii="Tahoma" w:hAnsi="Tahoma" w:cs="Tahoma"/>
          <w:b/>
          <w:color w:val="auto"/>
        </w:rPr>
        <w:t>you are asking for more of a service you are getting now</w:t>
      </w:r>
      <w:r w:rsidRPr="00A47165">
        <w:rPr>
          <w:rFonts w:ascii="Tahoma" w:hAnsi="Tahoma" w:cs="Tahoma"/>
          <w:b/>
          <w:color w:val="auto"/>
        </w:rPr>
        <w:t>.</w:t>
      </w:r>
      <w:r w:rsidRPr="00A47165">
        <w:rPr>
          <w:rFonts w:ascii="Tahoma" w:hAnsi="Tahoma" w:cs="Tahoma"/>
          <w:color w:val="auto"/>
        </w:rPr>
        <w:t xml:space="preserve"> If you ask for a Fast Appeal without support from a doctor, we will decide if your request requires a Fast Appeal. If we do not give you a Fast Appeal, we will</w:t>
      </w:r>
      <w:r w:rsidR="004839CB">
        <w:rPr>
          <w:rFonts w:ascii="Tahoma" w:hAnsi="Tahoma" w:cs="Tahoma"/>
          <w:color w:val="auto"/>
        </w:rPr>
        <w:t xml:space="preserve"> tell you, and we will</w:t>
      </w:r>
      <w:r w:rsidRPr="00A47165">
        <w:rPr>
          <w:rFonts w:ascii="Tahoma" w:hAnsi="Tahoma" w:cs="Tahoma"/>
          <w:color w:val="auto"/>
        </w:rPr>
        <w:t xml:space="preserve"> treat your case as a Standard Appeal and give you a decision with</w:t>
      </w:r>
      <w:r w:rsidR="00F33CEA">
        <w:rPr>
          <w:rFonts w:ascii="Tahoma" w:hAnsi="Tahoma" w:cs="Tahoma"/>
          <w:color w:val="auto"/>
        </w:rPr>
        <w:t>in</w:t>
      </w:r>
      <w:r w:rsidRPr="00A47165">
        <w:rPr>
          <w:rFonts w:ascii="Tahoma" w:hAnsi="Tahoma" w:cs="Tahoma"/>
          <w:color w:val="auto"/>
        </w:rPr>
        <w:t xml:space="preserve"> 30 </w:t>
      </w:r>
      <w:r w:rsidR="00F33CEA">
        <w:rPr>
          <w:rFonts w:ascii="Tahoma" w:hAnsi="Tahoma" w:cs="Tahoma"/>
          <w:color w:val="auto"/>
        </w:rPr>
        <w:t xml:space="preserve">calendar </w:t>
      </w:r>
      <w:r w:rsidRPr="00A47165">
        <w:rPr>
          <w:rFonts w:ascii="Tahoma" w:hAnsi="Tahoma" w:cs="Tahoma"/>
          <w:color w:val="auto"/>
        </w:rPr>
        <w:t xml:space="preserve">days (or 7 calendar days for </w:t>
      </w:r>
      <w:r w:rsidR="00EB4A0E">
        <w:rPr>
          <w:rFonts w:ascii="Tahoma" w:hAnsi="Tahoma" w:cs="Tahoma"/>
          <w:color w:val="auto"/>
        </w:rPr>
        <w:t>Medicare Part B</w:t>
      </w:r>
      <w:r w:rsidR="006A7FC0">
        <w:rPr>
          <w:rFonts w:ascii="Tahoma" w:hAnsi="Tahoma" w:cs="Tahoma"/>
          <w:color w:val="auto"/>
        </w:rPr>
        <w:t xml:space="preserve"> </w:t>
      </w:r>
      <w:r w:rsidR="00C85EA6">
        <w:rPr>
          <w:rFonts w:ascii="Tahoma" w:hAnsi="Tahoma" w:cs="Tahoma"/>
          <w:color w:val="auto"/>
        </w:rPr>
        <w:t xml:space="preserve">prescription </w:t>
      </w:r>
      <w:r w:rsidR="006A7FC0">
        <w:rPr>
          <w:rFonts w:ascii="Tahoma" w:hAnsi="Tahoma" w:cs="Tahoma"/>
          <w:color w:val="auto"/>
        </w:rPr>
        <w:t>drug</w:t>
      </w:r>
      <w:r w:rsidR="00EB4A0E">
        <w:rPr>
          <w:rFonts w:ascii="Tahoma" w:hAnsi="Tahoma" w:cs="Tahoma"/>
          <w:color w:val="auto"/>
        </w:rPr>
        <w:t xml:space="preserve"> </w:t>
      </w:r>
      <w:r w:rsidRPr="00A47165">
        <w:rPr>
          <w:rFonts w:ascii="Tahoma" w:hAnsi="Tahoma" w:cs="Tahoma"/>
          <w:color w:val="auto"/>
        </w:rPr>
        <w:t>appeals).</w:t>
      </w:r>
      <w:r w:rsidR="009364C6">
        <w:rPr>
          <w:rFonts w:ascii="Tahoma" w:hAnsi="Tahoma" w:cs="Tahoma"/>
          <w:color w:val="auto"/>
        </w:rPr>
        <w:t xml:space="preserve"> </w:t>
      </w:r>
    </w:p>
    <w:p w14:paraId="5E3442E1" w14:textId="302BF1DD" w:rsidR="001A0575" w:rsidRPr="00A47165" w:rsidRDefault="001A0575" w:rsidP="001A0575">
      <w:pPr>
        <w:pStyle w:val="Body1"/>
        <w:spacing w:line="259" w:lineRule="auto"/>
        <w:rPr>
          <w:rFonts w:ascii="Tahoma" w:hAnsi="Tahoma" w:cs="Tahoma"/>
          <w:color w:val="auto"/>
        </w:rPr>
      </w:pPr>
      <w:r w:rsidRPr="00A47165">
        <w:rPr>
          <w:rFonts w:ascii="Tahoma" w:hAnsi="Tahoma" w:cs="Tahoma"/>
          <w:b/>
          <w:color w:val="auto"/>
        </w:rPr>
        <w:t xml:space="preserve">For both Standard and Fast Appeals, we can take up to 14 </w:t>
      </w:r>
      <w:r w:rsidR="00F33CEA" w:rsidRPr="00F33CEA">
        <w:rPr>
          <w:rFonts w:ascii="Tahoma" w:hAnsi="Tahoma" w:cs="Tahoma"/>
          <w:b/>
          <w:color w:val="auto"/>
        </w:rPr>
        <w:t xml:space="preserve">calendar </w:t>
      </w:r>
      <w:r w:rsidRPr="00A47165">
        <w:rPr>
          <w:rFonts w:ascii="Tahoma" w:hAnsi="Tahoma" w:cs="Tahoma"/>
          <w:b/>
          <w:color w:val="auto"/>
        </w:rPr>
        <w:t>days longer to decide</w:t>
      </w:r>
      <w:r w:rsidRPr="00A47165">
        <w:rPr>
          <w:rFonts w:ascii="Tahoma" w:hAnsi="Tahoma" w:cs="Tahoma"/>
          <w:color w:val="auto"/>
        </w:rPr>
        <w:t xml:space="preserve"> if you ask for an extension, or if delaying the decision is best for you. If we take this extra time to decide, we will send you a written notice to explain why.</w:t>
      </w:r>
      <w:r w:rsidR="00EB4A0E">
        <w:rPr>
          <w:rFonts w:ascii="Tahoma" w:hAnsi="Tahoma" w:cs="Tahoma"/>
          <w:color w:val="auto"/>
        </w:rPr>
        <w:t xml:space="preserve"> </w:t>
      </w:r>
      <w:r w:rsidR="00EB4A0E" w:rsidRPr="00621A94">
        <w:rPr>
          <w:rFonts w:ascii="Tahoma" w:hAnsi="Tahoma" w:cs="Tahoma"/>
          <w:color w:val="auto"/>
        </w:rPr>
        <w:t>We can’t take extra time to make a decision if your appeal is for a Medicare Part B prescription drug.</w:t>
      </w:r>
    </w:p>
    <w:p w14:paraId="15F6A1AF" w14:textId="77777777" w:rsidR="001A0575" w:rsidRPr="00A47165" w:rsidRDefault="001A0575" w:rsidP="005D1AC5">
      <w:pPr>
        <w:spacing w:after="0"/>
        <w:rPr>
          <w:rFonts w:ascii="Tahoma" w:hAnsi="Tahoma" w:cs="Tahoma"/>
          <w:spacing w:val="-6"/>
          <w:sz w:val="24"/>
          <w:szCs w:val="24"/>
        </w:rPr>
      </w:pPr>
    </w:p>
    <w:p w14:paraId="7E0D09B8" w14:textId="77777777" w:rsidR="001D0449" w:rsidRPr="00A47165" w:rsidRDefault="001D0449" w:rsidP="001D0449">
      <w:pPr>
        <w:pStyle w:val="Body1"/>
        <w:spacing w:after="160" w:line="259" w:lineRule="auto"/>
        <w:rPr>
          <w:rFonts w:ascii="Tahoma" w:hAnsi="Tahoma" w:cs="Tahoma"/>
          <w:b/>
          <w:color w:val="auto"/>
          <w:sz w:val="28"/>
          <w:szCs w:val="28"/>
        </w:rPr>
      </w:pPr>
      <w:r w:rsidRPr="00A47165">
        <w:rPr>
          <w:rFonts w:ascii="Tahoma" w:hAnsi="Tahoma" w:cs="Tahoma"/>
          <w:b/>
          <w:color w:val="auto"/>
          <w:sz w:val="28"/>
          <w:szCs w:val="28"/>
        </w:rPr>
        <w:t>How to ask for an appeal with &lt;plan name&gt;:</w:t>
      </w:r>
    </w:p>
    <w:p w14:paraId="553AD486" w14:textId="77777777" w:rsidR="001D0449" w:rsidRPr="00A47165" w:rsidRDefault="001D0449" w:rsidP="001D0449">
      <w:pPr>
        <w:pStyle w:val="Body1"/>
        <w:spacing w:after="200" w:line="259" w:lineRule="auto"/>
        <w:ind w:left="360" w:hanging="360"/>
        <w:rPr>
          <w:rFonts w:ascii="Tahoma" w:hAnsi="Tahoma" w:cs="Tahoma"/>
        </w:rPr>
      </w:pPr>
      <w:r w:rsidRPr="00A47165">
        <w:rPr>
          <w:rFonts w:ascii="Tahoma" w:hAnsi="Tahoma" w:cs="Tahoma"/>
          <w:b/>
          <w:color w:val="auto"/>
          <w:u w:val="single"/>
        </w:rPr>
        <w:t>Step 1</w:t>
      </w:r>
      <w:r w:rsidRPr="00A47165">
        <w:rPr>
          <w:rFonts w:ascii="Tahoma" w:hAnsi="Tahoma" w:cs="Tahoma"/>
          <w:b/>
          <w:color w:val="auto"/>
        </w:rPr>
        <w:t xml:space="preserve"> – </w:t>
      </w:r>
      <w:r w:rsidRPr="00A47165">
        <w:rPr>
          <w:rFonts w:ascii="Tahoma" w:hAnsi="Tahoma" w:cs="Tahoma"/>
          <w:color w:val="auto"/>
        </w:rPr>
        <w:t>Gather your information and materials. You will need the following:</w:t>
      </w:r>
      <w:r w:rsidRPr="00A47165">
        <w:rPr>
          <w:rFonts w:ascii="Tahoma" w:hAnsi="Tahoma" w:cs="Tahoma"/>
        </w:rPr>
        <w:t xml:space="preserve"> </w:t>
      </w:r>
    </w:p>
    <w:p w14:paraId="4CF7FC1C"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Your name</w:t>
      </w:r>
    </w:p>
    <w:p w14:paraId="608F996F"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Address</w:t>
      </w:r>
    </w:p>
    <w:p w14:paraId="7FFE1A4D" w14:textId="7AFC9891" w:rsidR="001D0449" w:rsidRPr="00A47165" w:rsidRDefault="00621A94" w:rsidP="001D0449">
      <w:pPr>
        <w:pStyle w:val="bullets"/>
        <w:spacing w:line="259" w:lineRule="auto"/>
        <w:ind w:left="720"/>
        <w:rPr>
          <w:rFonts w:ascii="Tahoma" w:hAnsi="Tahoma" w:cs="Tahoma"/>
        </w:rPr>
      </w:pPr>
      <w:r>
        <w:rPr>
          <w:rFonts w:ascii="Tahoma" w:hAnsi="Tahoma" w:cs="Tahoma"/>
        </w:rPr>
        <w:t>Enrollee</w:t>
      </w:r>
      <w:r w:rsidRPr="00A47165">
        <w:rPr>
          <w:rFonts w:ascii="Tahoma" w:hAnsi="Tahoma" w:cs="Tahoma"/>
        </w:rPr>
        <w:t xml:space="preserve"> </w:t>
      </w:r>
      <w:r w:rsidR="001D0449" w:rsidRPr="00A47165">
        <w:rPr>
          <w:rFonts w:ascii="Tahoma" w:hAnsi="Tahoma" w:cs="Tahoma"/>
        </w:rPr>
        <w:t>number</w:t>
      </w:r>
    </w:p>
    <w:p w14:paraId="5243FA27"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Reason(s) for appealing</w:t>
      </w:r>
    </w:p>
    <w:p w14:paraId="14E07F84" w14:textId="77777777" w:rsidR="001D0449" w:rsidRPr="00A47165" w:rsidRDefault="001D0449" w:rsidP="001D0449">
      <w:pPr>
        <w:pStyle w:val="bullets"/>
        <w:spacing w:line="259" w:lineRule="auto"/>
        <w:ind w:left="720"/>
        <w:rPr>
          <w:rFonts w:ascii="Tahoma" w:hAnsi="Tahoma" w:cs="Tahoma"/>
        </w:rPr>
      </w:pPr>
      <w:r w:rsidRPr="00A47165">
        <w:rPr>
          <w:rFonts w:ascii="Tahoma" w:hAnsi="Tahoma" w:cs="Tahoma"/>
        </w:rPr>
        <w:t>Whether you want a Standard or Fast Appeal (For a Fast Appeal, explain why you need one. It is very helpful to have a doctor submit a statement in support of your Fast Appeal.)</w:t>
      </w:r>
    </w:p>
    <w:p w14:paraId="2A8EDB02" w14:textId="6C7CFD31" w:rsidR="001D0449" w:rsidRPr="00A47165" w:rsidRDefault="001D0449" w:rsidP="001D0449">
      <w:pPr>
        <w:pStyle w:val="bullets"/>
        <w:spacing w:after="200" w:line="259" w:lineRule="auto"/>
        <w:ind w:left="720"/>
        <w:contextualSpacing w:val="0"/>
        <w:rPr>
          <w:rFonts w:ascii="Tahoma" w:hAnsi="Tahoma" w:cs="Tahoma"/>
        </w:rPr>
      </w:pPr>
      <w:r w:rsidRPr="00A47165">
        <w:rPr>
          <w:rFonts w:ascii="Tahoma" w:hAnsi="Tahoma" w:cs="Tahoma"/>
        </w:rPr>
        <w:t>Any evidence or information that you want us to review to support your case, such as medical records, doctors’ letters</w:t>
      </w:r>
      <w:r w:rsidR="009030B2">
        <w:rPr>
          <w:rFonts w:ascii="Tahoma" w:hAnsi="Tahoma" w:cs="Tahoma"/>
        </w:rPr>
        <w:t xml:space="preserve"> (such as a doctor’s supporting statement if you request a Fast Appeal)</w:t>
      </w:r>
      <w:r w:rsidRPr="00A47165">
        <w:rPr>
          <w:rFonts w:ascii="Tahoma" w:hAnsi="Tahoma" w:cs="Tahoma"/>
        </w:rPr>
        <w:t xml:space="preserve">, or other information that explains why you need the item or service. Call your doctor if you need this information.  </w:t>
      </w:r>
    </w:p>
    <w:p w14:paraId="45749379" w14:textId="77777777" w:rsidR="001D0449" w:rsidRPr="00A96783" w:rsidRDefault="001D0449" w:rsidP="001D0449">
      <w:pPr>
        <w:pStyle w:val="bullets"/>
        <w:numPr>
          <w:ilvl w:val="0"/>
          <w:numId w:val="0"/>
        </w:numPr>
        <w:spacing w:after="200" w:line="259" w:lineRule="auto"/>
        <w:rPr>
          <w:rFonts w:ascii="Tahoma" w:hAnsi="Tahoma" w:cs="Tahoma"/>
          <w:i/>
          <w:color w:val="548DD4"/>
        </w:rPr>
      </w:pPr>
      <w:r w:rsidRPr="00A96783">
        <w:rPr>
          <w:rFonts w:ascii="Tahoma" w:hAnsi="Tahoma" w:cs="Tahoma"/>
          <w:color w:val="548DD4"/>
        </w:rPr>
        <w:lastRenderedPageBreak/>
        <w:t>[</w:t>
      </w:r>
      <w:r w:rsidRPr="00A96783">
        <w:rPr>
          <w:rFonts w:ascii="Tahoma" w:hAnsi="Tahoma" w:cs="Tahoma"/>
          <w:i/>
          <w:color w:val="548DD4"/>
        </w:rPr>
        <w:t>If applicable, include a request for any information specific to this action that should be provided in order for the plan to render a decision on appeal.</w:t>
      </w:r>
      <w:r w:rsidRPr="00A96783">
        <w:rPr>
          <w:rFonts w:ascii="Tahoma" w:hAnsi="Tahoma" w:cs="Tahoma"/>
          <w:color w:val="548DD4"/>
        </w:rPr>
        <w:t>]</w:t>
      </w:r>
    </w:p>
    <w:p w14:paraId="244A6831" w14:textId="09030F62" w:rsidR="001D0449" w:rsidRPr="00A47165" w:rsidRDefault="001D0449" w:rsidP="001D0449">
      <w:pPr>
        <w:spacing w:after="0"/>
        <w:rPr>
          <w:rFonts w:ascii="Tahoma" w:hAnsi="Tahoma" w:cs="Tahoma"/>
          <w:bCs/>
          <w:sz w:val="24"/>
          <w:szCs w:val="24"/>
        </w:rPr>
      </w:pPr>
      <w:r w:rsidRPr="00A47165">
        <w:rPr>
          <w:rFonts w:ascii="Tahoma" w:hAnsi="Tahoma" w:cs="Tahoma"/>
          <w:sz w:val="24"/>
          <w:szCs w:val="24"/>
        </w:rPr>
        <w:t>You may use the attached Appeal Request Form if you wish, but it is not required.</w:t>
      </w:r>
    </w:p>
    <w:p w14:paraId="558BF478" w14:textId="77777777" w:rsidR="001D0449" w:rsidRPr="00A47165" w:rsidRDefault="001D0449" w:rsidP="001D0449">
      <w:pPr>
        <w:spacing w:after="0"/>
        <w:ind w:hanging="360"/>
        <w:rPr>
          <w:rFonts w:ascii="Tahoma" w:hAnsi="Tahoma" w:cs="Tahoma"/>
          <w:sz w:val="24"/>
          <w:szCs w:val="24"/>
        </w:rPr>
      </w:pPr>
    </w:p>
    <w:p w14:paraId="752E832C" w14:textId="10A90DDF" w:rsidR="001D0449" w:rsidRPr="00A47165" w:rsidRDefault="001D0449" w:rsidP="001D0449">
      <w:pPr>
        <w:pStyle w:val="Body1"/>
        <w:spacing w:after="200" w:line="259" w:lineRule="auto"/>
        <w:rPr>
          <w:rFonts w:ascii="Tahoma" w:hAnsi="Tahoma" w:cs="Tahoma"/>
        </w:rPr>
      </w:pPr>
      <w:r w:rsidRPr="00A47165">
        <w:rPr>
          <w:rFonts w:ascii="Tahoma" w:hAnsi="Tahoma" w:cs="Tahoma"/>
          <w:b/>
          <w:color w:val="auto"/>
          <w:u w:val="single"/>
        </w:rPr>
        <w:t>Step</w:t>
      </w:r>
      <w:r w:rsidRPr="00A47165">
        <w:rPr>
          <w:rFonts w:ascii="Tahoma" w:hAnsi="Tahoma" w:cs="Tahoma"/>
          <w:u w:val="single"/>
        </w:rPr>
        <w:t xml:space="preserve"> </w:t>
      </w:r>
      <w:r w:rsidRPr="00A47165">
        <w:rPr>
          <w:rFonts w:ascii="Tahoma" w:hAnsi="Tahoma" w:cs="Tahoma"/>
          <w:b/>
          <w:u w:val="single"/>
        </w:rPr>
        <w:t>2</w:t>
      </w:r>
      <w:r w:rsidRPr="00A47165">
        <w:rPr>
          <w:rFonts w:ascii="Tahoma" w:hAnsi="Tahoma" w:cs="Tahoma"/>
          <w:b/>
        </w:rPr>
        <w:t xml:space="preserve"> –</w:t>
      </w:r>
      <w:r w:rsidRPr="00A47165">
        <w:rPr>
          <w:rFonts w:ascii="Tahoma" w:hAnsi="Tahoma" w:cs="Tahoma"/>
        </w:rPr>
        <w:t xml:space="preserve"> Send the information and materials by mail, fax, or phone. You can also deliver it in person.</w:t>
      </w:r>
      <w:r w:rsidR="00834FFA" w:rsidRPr="00834FFA">
        <w:rPr>
          <w:rFonts w:ascii="Tahoma" w:hAnsi="Tahoma" w:cs="Tahoma"/>
        </w:rPr>
        <w:t xml:space="preserve"> </w:t>
      </w:r>
      <w:r w:rsidR="00834FFA" w:rsidRPr="009030B2">
        <w:rPr>
          <w:rFonts w:ascii="Tahoma" w:hAnsi="Tahoma" w:cs="Tahoma"/>
        </w:rPr>
        <w:t>We recommend keeping a copy of everything for your records.</w:t>
      </w:r>
    </w:p>
    <w:p w14:paraId="146B1830" w14:textId="77777777" w:rsidR="001D0449" w:rsidRPr="00A96783" w:rsidRDefault="001D0449" w:rsidP="001D0449">
      <w:pPr>
        <w:pStyle w:val="body2"/>
        <w:spacing w:after="200" w:line="259" w:lineRule="auto"/>
        <w:ind w:left="720"/>
        <w:rPr>
          <w:rFonts w:ascii="Tahoma" w:hAnsi="Tahoma" w:cs="Tahoma"/>
          <w:color w:val="548DD4"/>
        </w:rPr>
      </w:pPr>
      <w:r w:rsidRPr="00A96783">
        <w:rPr>
          <w:rFonts w:ascii="Tahoma" w:hAnsi="Tahoma" w:cs="Tahoma"/>
          <w:color w:val="548DD4"/>
        </w:rPr>
        <w:t>[</w:t>
      </w:r>
      <w:r w:rsidRPr="00A96783">
        <w:rPr>
          <w:rFonts w:ascii="Tahoma" w:hAnsi="Tahoma" w:cs="Tahoma"/>
          <w:i/>
          <w:color w:val="548DD4"/>
        </w:rPr>
        <w:t>If plans have different contact information for standard and fast appeals, plans may replace/revise the contact information below.</w:t>
      </w:r>
      <w:r w:rsidRPr="00A96783">
        <w:rPr>
          <w:rFonts w:ascii="Tahoma" w:hAnsi="Tahoma" w:cs="Tahoma"/>
          <w:color w:val="548DD4"/>
        </w:rPr>
        <w:t>]</w:t>
      </w:r>
    </w:p>
    <w:p w14:paraId="6B8B9DCF" w14:textId="77777777" w:rsidR="001D0449" w:rsidRPr="00A47165" w:rsidRDefault="001D0449" w:rsidP="001D0449">
      <w:pPr>
        <w:pStyle w:val="body2"/>
        <w:spacing w:after="120" w:line="259" w:lineRule="auto"/>
        <w:ind w:left="720"/>
        <w:rPr>
          <w:rFonts w:ascii="Tahoma" w:hAnsi="Tahoma" w:cs="Tahoma"/>
          <w:b/>
          <w:bCs/>
        </w:rPr>
      </w:pPr>
      <w:r w:rsidRPr="00A47165">
        <w:rPr>
          <w:rFonts w:ascii="Tahoma" w:hAnsi="Tahoma" w:cs="Tahoma"/>
          <w:b/>
          <w:bCs/>
        </w:rPr>
        <w:t>Appeals Contact Information:</w:t>
      </w:r>
      <w:r w:rsidRPr="00A47165">
        <w:rPr>
          <w:rFonts w:ascii="Tahoma" w:hAnsi="Tahoma" w:cs="Tahoma"/>
          <w:b/>
          <w:bCs/>
          <w:i/>
          <w:u w:val="single"/>
        </w:rPr>
        <w:t xml:space="preserve"> </w:t>
      </w:r>
    </w:p>
    <w:p w14:paraId="66320D20"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Phone</w:t>
      </w:r>
      <w:r w:rsidRPr="00A47165">
        <w:rPr>
          <w:rFonts w:ascii="Tahoma" w:hAnsi="Tahoma" w:cs="Tahoma"/>
        </w:rPr>
        <w:tab/>
        <w:t>&lt;phone number&gt;</w:t>
      </w:r>
    </w:p>
    <w:p w14:paraId="292E7971"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Regular Mail</w:t>
      </w:r>
      <w:r w:rsidRPr="00A47165">
        <w:rPr>
          <w:rFonts w:ascii="Tahoma" w:hAnsi="Tahoma" w:cs="Tahoma"/>
        </w:rPr>
        <w:tab/>
        <w:t>&lt;address&gt; &lt;city, state zip&gt;</w:t>
      </w:r>
    </w:p>
    <w:p w14:paraId="76F59E58"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Fax</w:t>
      </w:r>
      <w:r w:rsidRPr="00A47165">
        <w:rPr>
          <w:rFonts w:ascii="Tahoma" w:hAnsi="Tahoma" w:cs="Tahoma"/>
        </w:rPr>
        <w:tab/>
        <w:t>&lt;fax number&gt;</w:t>
      </w:r>
    </w:p>
    <w:p w14:paraId="47C87BF2" w14:textId="77777777" w:rsidR="001D0449" w:rsidRPr="00A47165" w:rsidRDefault="001D0449" w:rsidP="001D0449">
      <w:pPr>
        <w:pStyle w:val="body2"/>
        <w:tabs>
          <w:tab w:val="left" w:leader="dot" w:pos="5040"/>
        </w:tabs>
        <w:spacing w:line="259" w:lineRule="auto"/>
        <w:ind w:left="720"/>
        <w:rPr>
          <w:rFonts w:ascii="Tahoma" w:hAnsi="Tahoma" w:cs="Tahoma"/>
        </w:rPr>
      </w:pPr>
      <w:r w:rsidRPr="00A47165">
        <w:rPr>
          <w:rFonts w:ascii="Tahoma" w:hAnsi="Tahoma" w:cs="Tahoma"/>
        </w:rPr>
        <w:t>Delivery in Person</w:t>
      </w:r>
      <w:r w:rsidRPr="00A47165">
        <w:rPr>
          <w:rFonts w:ascii="Tahoma" w:hAnsi="Tahoma" w:cs="Tahoma"/>
        </w:rPr>
        <w:tab/>
        <w:t>&lt;address&gt; &lt;city, state zip&gt;</w:t>
      </w:r>
    </w:p>
    <w:p w14:paraId="7147D4FE" w14:textId="77777777" w:rsidR="001D0449" w:rsidRPr="00A47165" w:rsidRDefault="001D0449" w:rsidP="001D0449">
      <w:pPr>
        <w:pStyle w:val="body2"/>
        <w:tabs>
          <w:tab w:val="left" w:leader="dot" w:pos="5040"/>
        </w:tabs>
        <w:spacing w:after="200" w:line="259" w:lineRule="auto"/>
        <w:ind w:left="720"/>
        <w:rPr>
          <w:rFonts w:ascii="Tahoma" w:hAnsi="Tahoma" w:cs="Tahoma"/>
          <w:sz w:val="28"/>
          <w:szCs w:val="28"/>
        </w:rPr>
      </w:pPr>
      <w:r w:rsidRPr="00A47165">
        <w:rPr>
          <w:rFonts w:ascii="Tahoma" w:hAnsi="Tahoma" w:cs="Tahoma"/>
        </w:rPr>
        <w:t>Contacting your Care Manager</w:t>
      </w:r>
      <w:r w:rsidRPr="00A47165">
        <w:rPr>
          <w:rFonts w:ascii="Tahoma" w:hAnsi="Tahoma" w:cs="Tahoma"/>
        </w:rPr>
        <w:tab/>
        <w:t>&lt;phone number&gt;</w:t>
      </w:r>
    </w:p>
    <w:p w14:paraId="349F4D62" w14:textId="61EB557C" w:rsidR="001D0449" w:rsidRPr="00A47165" w:rsidRDefault="00216EEB" w:rsidP="00962407">
      <w:pPr>
        <w:pStyle w:val="body2"/>
        <w:spacing w:after="200" w:line="259" w:lineRule="auto"/>
        <w:rPr>
          <w:bCs/>
        </w:rPr>
      </w:pPr>
      <w:r>
        <w:rPr>
          <w:rFonts w:ascii="Tahoma" w:hAnsi="Tahoma" w:cs="Tahoma"/>
        </w:rPr>
        <w:t>W</w:t>
      </w:r>
      <w:r w:rsidR="00257BA5" w:rsidRPr="00A47165">
        <w:rPr>
          <w:rFonts w:ascii="Tahoma" w:hAnsi="Tahoma" w:cs="Tahoma"/>
        </w:rPr>
        <w:t>e will send you a letter confirming your request.</w:t>
      </w:r>
    </w:p>
    <w:p w14:paraId="5E6879BF" w14:textId="77777777" w:rsidR="001D0449" w:rsidRPr="00A47165" w:rsidRDefault="001D0449" w:rsidP="001D0449">
      <w:pPr>
        <w:pStyle w:val="Body1"/>
        <w:spacing w:line="259" w:lineRule="auto"/>
        <w:rPr>
          <w:rFonts w:ascii="Tahoma" w:hAnsi="Tahoma" w:cs="Tahoma"/>
          <w:bCs/>
        </w:rPr>
      </w:pPr>
    </w:p>
    <w:p w14:paraId="40A215DF" w14:textId="77777777" w:rsidR="001D0449" w:rsidRPr="00A47165" w:rsidRDefault="001D0449" w:rsidP="001D0449">
      <w:pPr>
        <w:pStyle w:val="body2"/>
        <w:spacing w:after="160" w:line="259" w:lineRule="auto"/>
        <w:rPr>
          <w:rFonts w:ascii="Tahoma" w:hAnsi="Tahoma" w:cs="Tahoma"/>
          <w:b/>
          <w:sz w:val="28"/>
          <w:szCs w:val="28"/>
        </w:rPr>
      </w:pPr>
      <w:r w:rsidRPr="00A47165">
        <w:rPr>
          <w:rFonts w:ascii="Tahoma" w:hAnsi="Tahoma" w:cs="Tahoma"/>
          <w:b/>
          <w:sz w:val="28"/>
          <w:szCs w:val="28"/>
        </w:rPr>
        <w:t>What happens next?</w:t>
      </w:r>
    </w:p>
    <w:p w14:paraId="252DD285" w14:textId="0E419FC5"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&lt;Plan name&gt; will review the appeal and any relevant material submitted. If </w:t>
      </w:r>
      <w:r w:rsidR="009030B2">
        <w:rPr>
          <w:rFonts w:ascii="Tahoma" w:hAnsi="Tahoma" w:cs="Tahoma"/>
        </w:rPr>
        <w:t xml:space="preserve">you ask for </w:t>
      </w:r>
      <w:r w:rsidRPr="00A47165">
        <w:rPr>
          <w:rFonts w:ascii="Tahoma" w:hAnsi="Tahoma" w:cs="Tahoma"/>
        </w:rPr>
        <w:t xml:space="preserve">an in-person review, &lt;plan name&gt; will contact you (and your representative, if any) to schedule it. If you are homebound, or are otherwise unable to travel because of your health, the review can be held at your location or by phone. </w:t>
      </w:r>
    </w:p>
    <w:p w14:paraId="69F20F3B" w14:textId="77777777" w:rsidR="001D0449" w:rsidRPr="00A47165" w:rsidRDefault="001D0449" w:rsidP="001D0449">
      <w:pPr>
        <w:pStyle w:val="body2"/>
        <w:spacing w:after="200" w:line="259" w:lineRule="auto"/>
        <w:rPr>
          <w:rFonts w:ascii="Tahoma" w:hAnsi="Tahoma" w:cs="Tahoma"/>
        </w:rPr>
      </w:pPr>
      <w:r w:rsidRPr="00A47165">
        <w:rPr>
          <w:rFonts w:ascii="Tahoma" w:hAnsi="Tahoma" w:cs="Tahoma"/>
        </w:rPr>
        <w:t>If our decision is in your favor, we will notify you (and your representative, if any) and tell you how and when your services will be provided.</w:t>
      </w:r>
    </w:p>
    <w:p w14:paraId="063F3F40" w14:textId="176C3CF5" w:rsidR="001D0449" w:rsidRPr="00A47165" w:rsidRDefault="001D0449" w:rsidP="001D0449">
      <w:pPr>
        <w:pStyle w:val="body2"/>
        <w:spacing w:after="200" w:line="259" w:lineRule="auto"/>
        <w:rPr>
          <w:rFonts w:ascii="Tahoma" w:hAnsi="Tahoma" w:cs="Tahoma"/>
        </w:rPr>
      </w:pPr>
      <w:r w:rsidRPr="00A47165">
        <w:rPr>
          <w:rFonts w:ascii="Tahoma" w:hAnsi="Tahoma" w:cs="Tahoma"/>
        </w:rPr>
        <w:t xml:space="preserve">If our decision is </w:t>
      </w:r>
      <w:r w:rsidRPr="00424EB2">
        <w:rPr>
          <w:rFonts w:ascii="Tahoma" w:hAnsi="Tahoma" w:cs="Tahoma"/>
          <w:b/>
        </w:rPr>
        <w:t>not</w:t>
      </w:r>
      <w:r w:rsidRPr="00A47165">
        <w:rPr>
          <w:rFonts w:ascii="Tahoma" w:hAnsi="Tahoma" w:cs="Tahoma"/>
        </w:rPr>
        <w:t xml:space="preserve"> in your favor, or if we fail to decide by our deadline, we will notify you (and your representative, if any) in writing. Your case will be automatically sent to the state’s </w:t>
      </w:r>
      <w:r w:rsidRPr="00A47165">
        <w:rPr>
          <w:rFonts w:ascii="Tahoma" w:hAnsi="Tahoma" w:cs="Tahoma"/>
          <w:b/>
        </w:rPr>
        <w:t>Integrated Administrative Hearings Office</w:t>
      </w:r>
      <w:r w:rsidRPr="00A47165">
        <w:rPr>
          <w:rFonts w:ascii="Tahoma" w:hAnsi="Tahoma" w:cs="Tahoma"/>
        </w:rPr>
        <w:t xml:space="preserve"> </w:t>
      </w:r>
      <w:r w:rsidRPr="00A47165">
        <w:rPr>
          <w:rFonts w:ascii="Tahoma" w:hAnsi="Tahoma" w:cs="Tahoma"/>
          <w:b/>
        </w:rPr>
        <w:t>(IAHO)</w:t>
      </w:r>
      <w:r w:rsidRPr="00A47165">
        <w:rPr>
          <w:rFonts w:ascii="Tahoma" w:hAnsi="Tahoma" w:cs="Tahoma"/>
        </w:rPr>
        <w:t xml:space="preserve">. This is Level 2 in the four level </w:t>
      </w:r>
      <w:r w:rsidR="00EB4A0E">
        <w:rPr>
          <w:rFonts w:ascii="Tahoma" w:hAnsi="Tahoma" w:cs="Tahoma"/>
        </w:rPr>
        <w:t>MAP</w:t>
      </w:r>
      <w:r w:rsidR="00EB4A0E" w:rsidRPr="00A47165">
        <w:rPr>
          <w:rFonts w:ascii="Tahoma" w:hAnsi="Tahoma" w:cs="Tahoma"/>
        </w:rPr>
        <w:t xml:space="preserve"> </w:t>
      </w:r>
      <w:r w:rsidRPr="00A47165">
        <w:rPr>
          <w:rFonts w:ascii="Tahoma" w:hAnsi="Tahoma" w:cs="Tahoma"/>
        </w:rPr>
        <w:t xml:space="preserve">Appeals process. </w:t>
      </w:r>
      <w:r w:rsidR="002E7C5B" w:rsidRPr="00A96783">
        <w:rPr>
          <w:rFonts w:ascii="Tahoma" w:hAnsi="Tahoma" w:cs="Tahoma"/>
          <w:color w:val="548DD4"/>
        </w:rPr>
        <w:t>[</w:t>
      </w:r>
      <w:r w:rsidR="002E7C5B" w:rsidRPr="00A96783">
        <w:rPr>
          <w:rFonts w:ascii="Tahoma" w:hAnsi="Tahoma" w:cs="Tahoma"/>
          <w:i/>
          <w:color w:val="548DD4"/>
        </w:rPr>
        <w:t xml:space="preserve">Insert if </w:t>
      </w:r>
      <w:r w:rsidR="002E7C5B" w:rsidRPr="00A96783">
        <w:rPr>
          <w:rFonts w:ascii="Tahoma" w:hAnsi="Tahoma" w:cs="Tahoma"/>
          <w:i/>
          <w:color w:val="548DD4"/>
          <w:spacing w:val="-6"/>
        </w:rPr>
        <w:t>the service that is subject to this notice is stopped, restricted, or reduced</w:t>
      </w:r>
      <w:r w:rsidR="002E7C5B" w:rsidRPr="00A96783">
        <w:rPr>
          <w:rFonts w:ascii="Tahoma" w:hAnsi="Tahoma" w:cs="Tahoma"/>
          <w:i/>
          <w:color w:val="548DD4"/>
        </w:rPr>
        <w:t>:</w:t>
      </w:r>
      <w:r w:rsidR="002E7C5B" w:rsidRPr="00A96783">
        <w:rPr>
          <w:rFonts w:ascii="Tahoma" w:hAnsi="Tahoma" w:cs="Tahoma"/>
          <w:color w:val="548DD4"/>
        </w:rPr>
        <w:t xml:space="preserve"> If your initial appeal was filed with &lt;plan name&gt; in time to keep your benefits unchanged, you can also continue to receive the disputed service while the IAHO reviews your appeal.]</w:t>
      </w:r>
      <w:r w:rsidRPr="00A96783">
        <w:rPr>
          <w:rFonts w:ascii="Tahoma" w:hAnsi="Tahoma" w:cs="Tahoma"/>
          <w:color w:val="548DD4"/>
        </w:rPr>
        <w:t xml:space="preserve"> </w:t>
      </w:r>
      <w:r w:rsidRPr="00A47165">
        <w:rPr>
          <w:rFonts w:ascii="Tahoma" w:hAnsi="Tahoma" w:cs="Tahoma"/>
        </w:rPr>
        <w:t>If the IAHO denies your request, the written decision will explain your additional appeal rights.</w:t>
      </w:r>
    </w:p>
    <w:p w14:paraId="436A348B" w14:textId="77777777" w:rsidR="001D0449" w:rsidRPr="00A96783" w:rsidRDefault="001D0449" w:rsidP="000A0435">
      <w:pPr>
        <w:pStyle w:val="bullets"/>
        <w:numPr>
          <w:ilvl w:val="0"/>
          <w:numId w:val="0"/>
        </w:numPr>
        <w:spacing w:after="120" w:line="259" w:lineRule="auto"/>
        <w:rPr>
          <w:rFonts w:ascii="Tahoma" w:hAnsi="Tahoma" w:cs="Tahoma"/>
          <w:i/>
          <w:color w:val="548DD4"/>
        </w:rPr>
      </w:pPr>
      <w:r w:rsidRPr="00A96783">
        <w:rPr>
          <w:rFonts w:ascii="Tahoma" w:hAnsi="Tahoma" w:cs="Tahoma"/>
          <w:color w:val="548DD4"/>
        </w:rPr>
        <w:t>[</w:t>
      </w:r>
      <w:r w:rsidRPr="00A96783">
        <w:rPr>
          <w:rFonts w:ascii="Tahoma" w:hAnsi="Tahoma" w:cs="Tahoma"/>
          <w:i/>
          <w:color w:val="548DD4"/>
        </w:rPr>
        <w:t>If applicable, plans must send a copy of this notice to relevant parties (e.g. representative, designated caregiver, etc.) and include the following text:</w:t>
      </w:r>
      <w:r w:rsidRPr="00A96783">
        <w:rPr>
          <w:rFonts w:ascii="Tahoma" w:hAnsi="Tahoma" w:cs="Tahoma"/>
          <w:color w:val="548DD4"/>
        </w:rPr>
        <w:t>]</w:t>
      </w:r>
    </w:p>
    <w:p w14:paraId="1AC269F7"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 xml:space="preserve">A copy of this notice has been sent to: </w:t>
      </w:r>
      <w:r w:rsidRPr="00A47165">
        <w:rPr>
          <w:rFonts w:ascii="Tahoma" w:hAnsi="Tahoma" w:cs="Tahoma"/>
        </w:rPr>
        <w:tab/>
        <w:t>&lt;name&gt;</w:t>
      </w:r>
    </w:p>
    <w:p w14:paraId="2F67F2B0" w14:textId="77777777" w:rsidR="001D0449" w:rsidRPr="00A47165" w:rsidRDefault="001D0449" w:rsidP="001D0449">
      <w:pPr>
        <w:pStyle w:val="body2"/>
        <w:tabs>
          <w:tab w:val="left" w:pos="4230"/>
        </w:tabs>
        <w:spacing w:line="259" w:lineRule="auto"/>
        <w:rPr>
          <w:rFonts w:ascii="Tahoma" w:hAnsi="Tahoma" w:cs="Tahoma"/>
        </w:rPr>
      </w:pPr>
      <w:r w:rsidRPr="00A47165">
        <w:rPr>
          <w:rFonts w:ascii="Tahoma" w:hAnsi="Tahoma" w:cs="Tahoma"/>
        </w:rPr>
        <w:tab/>
        <w:t>&lt;address&gt; &lt;city, state zip&gt;</w:t>
      </w:r>
    </w:p>
    <w:p w14:paraId="4E660099" w14:textId="1C3B6671" w:rsidR="004D11D1" w:rsidRDefault="001D0449" w:rsidP="001D0449">
      <w:pPr>
        <w:pStyle w:val="body2"/>
        <w:tabs>
          <w:tab w:val="left" w:pos="4230"/>
        </w:tabs>
        <w:spacing w:line="259" w:lineRule="auto"/>
        <w:rPr>
          <w:rFonts w:ascii="Tahoma" w:hAnsi="Tahoma" w:cs="Tahoma"/>
        </w:rPr>
      </w:pPr>
      <w:r w:rsidRPr="00A47165">
        <w:rPr>
          <w:rFonts w:ascii="Tahoma" w:hAnsi="Tahoma" w:cs="Tahoma"/>
        </w:rPr>
        <w:tab/>
        <w:t xml:space="preserve">&lt;phone number&gt; </w:t>
      </w:r>
    </w:p>
    <w:p w14:paraId="7E2FCE52" w14:textId="77777777" w:rsidR="006802A6" w:rsidRPr="00CC05ED" w:rsidRDefault="006802A6" w:rsidP="006802A6">
      <w:pPr>
        <w:spacing w:before="300"/>
        <w:rPr>
          <w:rFonts w:ascii="Tahoma" w:hAnsi="Tahoma" w:cs="Tahoma"/>
          <w:b/>
          <w:sz w:val="28"/>
          <w:szCs w:val="24"/>
        </w:rPr>
      </w:pPr>
      <w:r w:rsidRPr="00CC05ED">
        <w:rPr>
          <w:rFonts w:ascii="Tahoma" w:hAnsi="Tahoma" w:cs="Tahoma"/>
          <w:b/>
          <w:sz w:val="28"/>
          <w:szCs w:val="24"/>
        </w:rPr>
        <w:t>Getting your case file and submitting evidence</w:t>
      </w:r>
    </w:p>
    <w:p w14:paraId="0B0B217E" w14:textId="4AB1FDEF" w:rsidR="006802A6" w:rsidRPr="00CC05ED" w:rsidRDefault="006802A6" w:rsidP="006802A6">
      <w:pPr>
        <w:spacing w:after="200"/>
        <w:rPr>
          <w:rFonts w:ascii="Tahoma" w:hAnsi="Tahoma" w:cs="Tahoma"/>
          <w:sz w:val="24"/>
          <w:szCs w:val="24"/>
        </w:rPr>
      </w:pPr>
      <w:r>
        <w:rPr>
          <w:rFonts w:ascii="Tahoma" w:hAnsi="Tahoma" w:cs="Tahoma"/>
          <w:sz w:val="24"/>
          <w:szCs w:val="24"/>
        </w:rPr>
        <w:lastRenderedPageBreak/>
        <w:t>We will send you</w:t>
      </w:r>
      <w:r w:rsidRPr="00CC05ED">
        <w:rPr>
          <w:rFonts w:ascii="Tahoma" w:hAnsi="Tahoma" w:cs="Tahoma"/>
          <w:sz w:val="24"/>
          <w:szCs w:val="24"/>
        </w:rPr>
        <w:t xml:space="preserve"> a </w:t>
      </w:r>
      <w:r>
        <w:rPr>
          <w:rFonts w:ascii="Tahoma" w:hAnsi="Tahoma" w:cs="Tahoma"/>
          <w:sz w:val="24"/>
          <w:szCs w:val="24"/>
        </w:rPr>
        <w:t xml:space="preserve">free </w:t>
      </w:r>
      <w:r w:rsidRPr="00CC05ED">
        <w:rPr>
          <w:rFonts w:ascii="Tahoma" w:hAnsi="Tahoma" w:cs="Tahoma"/>
          <w:sz w:val="24"/>
          <w:szCs w:val="24"/>
        </w:rPr>
        <w:t xml:space="preserve">copy of </w:t>
      </w:r>
      <w:r>
        <w:rPr>
          <w:rFonts w:ascii="Tahoma" w:hAnsi="Tahoma" w:cs="Tahoma"/>
          <w:sz w:val="24"/>
          <w:szCs w:val="24"/>
        </w:rPr>
        <w:t xml:space="preserve">the medical records and any other information we will use to make the appeal decision. </w:t>
      </w:r>
      <w:r w:rsidR="00962407" w:rsidRPr="00B90EB5">
        <w:rPr>
          <w:rFonts w:ascii="Tahoma" w:hAnsi="Tahoma" w:cs="Tahoma"/>
          <w:sz w:val="24"/>
          <w:szCs w:val="24"/>
        </w:rPr>
        <w:t>At no cost to you, you can also ask for a copy of the guidelines we used to make our decision.</w:t>
      </w:r>
    </w:p>
    <w:p w14:paraId="4510A26F" w14:textId="77777777" w:rsidR="006802A6" w:rsidRPr="00CC05ED" w:rsidRDefault="006802A6" w:rsidP="006802A6">
      <w:pPr>
        <w:spacing w:after="200"/>
        <w:rPr>
          <w:rFonts w:ascii="Tahoma" w:hAnsi="Tahoma" w:cs="Tahoma"/>
          <w:sz w:val="24"/>
          <w:szCs w:val="24"/>
        </w:rPr>
      </w:pPr>
      <w:r w:rsidRPr="00CC05ED">
        <w:rPr>
          <w:rFonts w:ascii="Tahoma" w:hAnsi="Tahoma" w:cs="Tahoma"/>
          <w:sz w:val="24"/>
          <w:szCs w:val="24"/>
        </w:rPr>
        <w:t xml:space="preserve">If you would like us to consider any evidence or testimony before we make our decision, you should submit it </w:t>
      </w:r>
      <w:r w:rsidRPr="0050184E">
        <w:rPr>
          <w:rFonts w:ascii="Tahoma" w:hAnsi="Tahoma" w:cs="Tahoma"/>
          <w:b/>
          <w:sz w:val="24"/>
          <w:szCs w:val="24"/>
        </w:rPr>
        <w:t>as soon as possible</w:t>
      </w:r>
      <w:r w:rsidRPr="00CC05ED">
        <w:rPr>
          <w:rFonts w:ascii="Tahoma" w:hAnsi="Tahoma" w:cs="Tahoma"/>
          <w:sz w:val="24"/>
          <w:szCs w:val="24"/>
        </w:rPr>
        <w:t xml:space="preserve">. You can submit evidence or testimony </w:t>
      </w:r>
      <w:r w:rsidRPr="00CC05ED">
        <w:rPr>
          <w:rFonts w:ascii="Tahoma" w:hAnsi="Tahoma" w:cs="Tahoma"/>
          <w:b/>
          <w:sz w:val="24"/>
          <w:szCs w:val="24"/>
        </w:rPr>
        <w:t>1)</w:t>
      </w:r>
      <w:r w:rsidRPr="00CC05ED">
        <w:rPr>
          <w:rFonts w:ascii="Tahoma" w:hAnsi="Tahoma" w:cs="Tahoma"/>
          <w:sz w:val="24"/>
          <w:szCs w:val="24"/>
        </w:rPr>
        <w:t xml:space="preserve"> over the phone, </w:t>
      </w:r>
      <w:r w:rsidRPr="00CC05ED">
        <w:rPr>
          <w:rFonts w:ascii="Tahoma" w:hAnsi="Tahoma" w:cs="Tahoma"/>
          <w:b/>
          <w:sz w:val="24"/>
          <w:szCs w:val="24"/>
        </w:rPr>
        <w:t>2)</w:t>
      </w:r>
      <w:r w:rsidRPr="00CC05ED">
        <w:rPr>
          <w:rFonts w:ascii="Tahoma" w:hAnsi="Tahoma" w:cs="Tahoma"/>
          <w:sz w:val="24"/>
          <w:szCs w:val="24"/>
        </w:rPr>
        <w:t xml:space="preserve"> by mail or fax, </w:t>
      </w:r>
      <w:r w:rsidRPr="00B36F5F">
        <w:rPr>
          <w:rFonts w:ascii="Tahoma" w:hAnsi="Tahoma" w:cs="Tahoma"/>
          <w:sz w:val="24"/>
          <w:szCs w:val="24"/>
        </w:rPr>
        <w:t xml:space="preserve">or </w:t>
      </w:r>
      <w:r w:rsidRPr="00DB3A80">
        <w:rPr>
          <w:rFonts w:ascii="Tahoma" w:hAnsi="Tahoma" w:cs="Tahoma"/>
          <w:b/>
          <w:sz w:val="24"/>
          <w:szCs w:val="24"/>
        </w:rPr>
        <w:t>3)</w:t>
      </w:r>
      <w:r w:rsidRPr="00B36F5F">
        <w:rPr>
          <w:rFonts w:ascii="Tahoma" w:hAnsi="Tahoma" w:cs="Tahoma"/>
          <w:sz w:val="24"/>
          <w:szCs w:val="24"/>
        </w:rPr>
        <w:t xml:space="preserve"> by hand delivery at our drop-off location before your review</w:t>
      </w:r>
      <w:r w:rsidRPr="00CC05ED">
        <w:rPr>
          <w:rFonts w:ascii="Tahoma" w:hAnsi="Tahoma" w:cs="Tahoma"/>
          <w:sz w:val="24"/>
          <w:szCs w:val="24"/>
        </w:rPr>
        <w:t xml:space="preserve">. </w:t>
      </w:r>
      <w:r w:rsidRPr="005977E5">
        <w:rPr>
          <w:rFonts w:ascii="Tahoma" w:hAnsi="Tahoma" w:cs="Tahoma"/>
          <w:sz w:val="24"/>
          <w:szCs w:val="24"/>
        </w:rPr>
        <w:t>We recommend keeping a copy of everything for your records.</w:t>
      </w:r>
      <w:r>
        <w:rPr>
          <w:rFonts w:ascii="Tahoma" w:hAnsi="Tahoma" w:cs="Tahoma"/>
          <w:sz w:val="24"/>
          <w:szCs w:val="24"/>
        </w:rPr>
        <w:t xml:space="preserve"> </w:t>
      </w:r>
      <w:r w:rsidRPr="00CC05ED">
        <w:rPr>
          <w:rFonts w:ascii="Tahoma" w:hAnsi="Tahoma" w:cs="Tahoma"/>
          <w:sz w:val="24"/>
          <w:szCs w:val="24"/>
        </w:rPr>
        <w:t>Please submit evidence or testimony to:</w:t>
      </w:r>
    </w:p>
    <w:p w14:paraId="2A3456FD" w14:textId="77777777" w:rsidR="006802A6" w:rsidRPr="00CC05ED" w:rsidRDefault="006802A6" w:rsidP="006802A6">
      <w:pPr>
        <w:spacing w:after="0"/>
        <w:jc w:val="center"/>
        <w:rPr>
          <w:rFonts w:ascii="Tahoma" w:hAnsi="Tahoma" w:cs="Tahoma"/>
          <w:sz w:val="24"/>
          <w:szCs w:val="24"/>
        </w:rPr>
      </w:pPr>
      <w:r w:rsidRPr="00CC05ED">
        <w:rPr>
          <w:rFonts w:ascii="Tahoma" w:hAnsi="Tahoma" w:cs="Tahoma"/>
          <w:b/>
          <w:sz w:val="24"/>
          <w:szCs w:val="24"/>
        </w:rPr>
        <w:t>&lt;Plan name&gt;</w:t>
      </w:r>
    </w:p>
    <w:p w14:paraId="34F9F982" w14:textId="77777777" w:rsidR="006802A6" w:rsidRPr="00CC05ED" w:rsidRDefault="006802A6" w:rsidP="006802A6">
      <w:pPr>
        <w:spacing w:after="0"/>
        <w:jc w:val="center"/>
        <w:rPr>
          <w:rFonts w:ascii="Tahoma" w:hAnsi="Tahoma" w:cs="Tahoma"/>
          <w:sz w:val="24"/>
          <w:szCs w:val="24"/>
        </w:rPr>
      </w:pPr>
      <w:r>
        <w:rPr>
          <w:rFonts w:ascii="Tahoma" w:hAnsi="Tahoma" w:cs="Tahoma"/>
          <w:sz w:val="24"/>
          <w:szCs w:val="24"/>
        </w:rPr>
        <w:t>&lt;</w:t>
      </w:r>
      <w:r w:rsidRPr="00CC05ED">
        <w:rPr>
          <w:rFonts w:ascii="Tahoma" w:hAnsi="Tahoma" w:cs="Tahoma"/>
          <w:sz w:val="24"/>
          <w:szCs w:val="24"/>
        </w:rPr>
        <w:t>Name of Appeals/Grievance Department&gt;</w:t>
      </w:r>
    </w:p>
    <w:p w14:paraId="74E5C2A5" w14:textId="77777777" w:rsidR="006802A6" w:rsidRDefault="006802A6" w:rsidP="006802A6">
      <w:pPr>
        <w:spacing w:after="120"/>
        <w:jc w:val="center"/>
        <w:rPr>
          <w:rFonts w:ascii="Tahoma" w:hAnsi="Tahoma" w:cs="Tahoma"/>
          <w:sz w:val="24"/>
          <w:szCs w:val="24"/>
        </w:rPr>
      </w:pPr>
      <w:r w:rsidRPr="00CC05ED">
        <w:rPr>
          <w:rFonts w:ascii="Tahoma" w:hAnsi="Tahoma" w:cs="Tahoma"/>
          <w:sz w:val="24"/>
          <w:szCs w:val="24"/>
        </w:rPr>
        <w:t>&lt;Mailing Address for Appeals/Grievance Department&gt;</w:t>
      </w:r>
    </w:p>
    <w:p w14:paraId="2D692CA7" w14:textId="77777777" w:rsidR="006802A6" w:rsidRPr="00CC05ED" w:rsidRDefault="006802A6" w:rsidP="006802A6">
      <w:pPr>
        <w:spacing w:after="120"/>
        <w:jc w:val="center"/>
        <w:rPr>
          <w:rFonts w:ascii="Tahoma" w:hAnsi="Tahoma" w:cs="Tahoma"/>
          <w:sz w:val="24"/>
          <w:szCs w:val="24"/>
        </w:rPr>
      </w:pPr>
      <w:r>
        <w:rPr>
          <w:rFonts w:ascii="Tahoma" w:hAnsi="Tahoma" w:cs="Tahoma"/>
          <w:sz w:val="24"/>
          <w:szCs w:val="24"/>
        </w:rPr>
        <w:t>&lt;Drop-off Address, if applicable&gt;</w:t>
      </w:r>
    </w:p>
    <w:p w14:paraId="36E2CE1F" w14:textId="77777777" w:rsidR="006802A6" w:rsidRPr="00CC05ED" w:rsidRDefault="006802A6" w:rsidP="006802A6">
      <w:pPr>
        <w:spacing w:after="0"/>
        <w:jc w:val="center"/>
        <w:rPr>
          <w:rFonts w:ascii="Tahoma" w:hAnsi="Tahoma" w:cs="Tahoma"/>
          <w:sz w:val="24"/>
          <w:szCs w:val="24"/>
        </w:rPr>
      </w:pPr>
      <w:r w:rsidRPr="00CC05ED">
        <w:rPr>
          <w:rFonts w:ascii="Tahoma" w:hAnsi="Tahoma" w:cs="Tahoma"/>
          <w:sz w:val="24"/>
          <w:szCs w:val="24"/>
        </w:rPr>
        <w:t xml:space="preserve"> Phone: &lt;phone number&gt;  TTY: &lt;TTY number&gt;  </w:t>
      </w:r>
    </w:p>
    <w:p w14:paraId="360A51BB" w14:textId="77777777" w:rsidR="006802A6" w:rsidRPr="00CC05ED" w:rsidRDefault="006802A6" w:rsidP="006802A6">
      <w:pPr>
        <w:spacing w:after="0"/>
        <w:jc w:val="center"/>
        <w:rPr>
          <w:rFonts w:ascii="Tahoma" w:hAnsi="Tahoma" w:cs="Tahoma"/>
        </w:rPr>
      </w:pPr>
      <w:r w:rsidRPr="00CC05ED">
        <w:rPr>
          <w:rFonts w:ascii="Tahoma" w:hAnsi="Tahoma" w:cs="Tahoma"/>
          <w:sz w:val="24"/>
          <w:szCs w:val="24"/>
        </w:rPr>
        <w:t>Fax: &lt;fax number&gt;</w:t>
      </w:r>
    </w:p>
    <w:p w14:paraId="5AA16F18" w14:textId="77777777" w:rsidR="006802A6" w:rsidRPr="00A47165" w:rsidRDefault="006802A6" w:rsidP="001D0449">
      <w:pPr>
        <w:pStyle w:val="body2"/>
        <w:tabs>
          <w:tab w:val="left" w:pos="4230"/>
        </w:tabs>
        <w:spacing w:line="259" w:lineRule="auto"/>
        <w:rPr>
          <w:rFonts w:ascii="Tahoma" w:hAnsi="Tahoma" w:cs="Tahoma"/>
        </w:rPr>
      </w:pPr>
    </w:p>
    <w:p w14:paraId="22AEE9A0" w14:textId="77777777" w:rsidR="004D11D1" w:rsidRPr="005F574A" w:rsidRDefault="004D11D1" w:rsidP="004D11D1">
      <w:pPr>
        <w:spacing w:after="0"/>
        <w:rPr>
          <w:rFonts w:ascii="Arial" w:hAnsi="Arial" w:cs="Arial"/>
          <w:b/>
          <w:sz w:val="28"/>
          <w:szCs w:val="28"/>
        </w:rPr>
      </w:pPr>
      <w:r w:rsidRPr="005F574A">
        <w:rPr>
          <w:rFonts w:ascii="Arial" w:hAnsi="Arial" w:cs="Arial"/>
          <w:b/>
          <w:sz w:val="28"/>
          <w:szCs w:val="28"/>
        </w:rPr>
        <w:t>Do I have other appeal rights?</w:t>
      </w:r>
    </w:p>
    <w:p w14:paraId="3A31CBEB" w14:textId="6A244285" w:rsidR="004D11D1" w:rsidRPr="004D11D1" w:rsidRDefault="004D11D1" w:rsidP="004D11D1">
      <w:pPr>
        <w:spacing w:after="0"/>
        <w:rPr>
          <w:rFonts w:ascii="Tahoma" w:hAnsi="Tahoma" w:cs="Tahoma"/>
          <w:sz w:val="24"/>
          <w:szCs w:val="24"/>
        </w:rPr>
      </w:pPr>
      <w:r w:rsidRPr="004D11D1">
        <w:rPr>
          <w:rFonts w:ascii="Tahoma" w:hAnsi="Tahoma" w:cs="Tahoma"/>
          <w:sz w:val="24"/>
          <w:szCs w:val="24"/>
        </w:rPr>
        <w:t xml:space="preserve">You have other appeal rights if your plan said </w:t>
      </w:r>
      <w:r w:rsidR="008A717E">
        <w:rPr>
          <w:rFonts w:ascii="Tahoma" w:hAnsi="Tahoma" w:cs="Tahoma"/>
          <w:sz w:val="24"/>
          <w:szCs w:val="24"/>
        </w:rPr>
        <w:t xml:space="preserve">a </w:t>
      </w:r>
      <w:r w:rsidR="008A717E" w:rsidRPr="008A717E">
        <w:rPr>
          <w:rFonts w:ascii="Tahoma" w:hAnsi="Tahoma" w:cs="Tahoma"/>
          <w:b/>
          <w:sz w:val="24"/>
          <w:szCs w:val="24"/>
        </w:rPr>
        <w:t xml:space="preserve">Medicaid </w:t>
      </w:r>
      <w:r w:rsidRPr="008A717E">
        <w:rPr>
          <w:rFonts w:ascii="Tahoma" w:hAnsi="Tahoma" w:cs="Tahoma"/>
          <w:b/>
          <w:sz w:val="24"/>
          <w:szCs w:val="24"/>
        </w:rPr>
        <w:t>service</w:t>
      </w:r>
      <w:r w:rsidRPr="004D11D1">
        <w:rPr>
          <w:rFonts w:ascii="Tahoma" w:hAnsi="Tahoma" w:cs="Tahoma"/>
          <w:sz w:val="24"/>
          <w:szCs w:val="24"/>
        </w:rPr>
        <w:t xml:space="preserve"> was: </w:t>
      </w:r>
    </w:p>
    <w:p w14:paraId="0539AE1D" w14:textId="2EFC91C3" w:rsidR="004D11D1" w:rsidRPr="004D11D1" w:rsidRDefault="004D11D1" w:rsidP="008A717E">
      <w:pPr>
        <w:pStyle w:val="bullets"/>
        <w:numPr>
          <w:ilvl w:val="0"/>
          <w:numId w:val="10"/>
        </w:numPr>
        <w:rPr>
          <w:rFonts w:ascii="Tahoma" w:hAnsi="Tahoma" w:cs="Tahoma"/>
        </w:rPr>
      </w:pPr>
      <w:r w:rsidRPr="004D11D1">
        <w:rPr>
          <w:rFonts w:ascii="Tahoma" w:hAnsi="Tahoma" w:cs="Tahoma"/>
        </w:rPr>
        <w:t xml:space="preserve">Not medically necessary, </w:t>
      </w:r>
    </w:p>
    <w:p w14:paraId="7B670C02" w14:textId="40A77CB4" w:rsidR="004D11D1" w:rsidRPr="004D11D1" w:rsidRDefault="004D11D1" w:rsidP="008A717E">
      <w:pPr>
        <w:pStyle w:val="bullets"/>
        <w:numPr>
          <w:ilvl w:val="0"/>
          <w:numId w:val="10"/>
        </w:numPr>
        <w:rPr>
          <w:rFonts w:ascii="Tahoma" w:hAnsi="Tahoma" w:cs="Tahoma"/>
        </w:rPr>
      </w:pPr>
      <w:r w:rsidRPr="004D11D1">
        <w:rPr>
          <w:rFonts w:ascii="Tahoma" w:hAnsi="Tahoma" w:cs="Tahoma"/>
        </w:rPr>
        <w:t xml:space="preserve">Experimental or investigational, </w:t>
      </w:r>
    </w:p>
    <w:p w14:paraId="50B04B36" w14:textId="518C795A" w:rsidR="004D11D1" w:rsidRPr="004D11D1" w:rsidRDefault="004D11D1" w:rsidP="008A717E">
      <w:pPr>
        <w:pStyle w:val="bullets"/>
        <w:numPr>
          <w:ilvl w:val="0"/>
          <w:numId w:val="10"/>
        </w:numPr>
        <w:rPr>
          <w:rFonts w:ascii="Tahoma" w:hAnsi="Tahoma" w:cs="Tahoma"/>
        </w:rPr>
      </w:pPr>
      <w:r w:rsidRPr="004D11D1">
        <w:rPr>
          <w:rFonts w:ascii="Tahoma" w:hAnsi="Tahoma" w:cs="Tahoma"/>
        </w:rPr>
        <w:t xml:space="preserve">Not different from care you can get in the plan’s network, or </w:t>
      </w:r>
    </w:p>
    <w:p w14:paraId="2B456DBA" w14:textId="6277FD06" w:rsidR="004D11D1" w:rsidRPr="004D11D1" w:rsidRDefault="004D11D1" w:rsidP="008A717E">
      <w:pPr>
        <w:pStyle w:val="bullets"/>
        <w:numPr>
          <w:ilvl w:val="0"/>
          <w:numId w:val="10"/>
        </w:numPr>
        <w:rPr>
          <w:rFonts w:ascii="Tahoma" w:hAnsi="Tahoma" w:cs="Tahoma"/>
        </w:rPr>
      </w:pPr>
      <w:r w:rsidRPr="004D11D1">
        <w:rPr>
          <w:rFonts w:ascii="Tahoma" w:hAnsi="Tahoma" w:cs="Tahoma"/>
        </w:rPr>
        <w:t xml:space="preserve">Available from a participating provider who has correct training and experience to meet your needs. </w:t>
      </w:r>
    </w:p>
    <w:p w14:paraId="218F40CE" w14:textId="77777777" w:rsidR="004D11D1" w:rsidRPr="004D11D1" w:rsidRDefault="004D11D1" w:rsidP="004D11D1">
      <w:pPr>
        <w:spacing w:after="0"/>
        <w:rPr>
          <w:rFonts w:ascii="Tahoma" w:hAnsi="Tahoma" w:cs="Tahoma"/>
          <w:sz w:val="24"/>
          <w:szCs w:val="24"/>
        </w:rPr>
      </w:pPr>
    </w:p>
    <w:p w14:paraId="47D94000" w14:textId="77777777" w:rsidR="004D11D1" w:rsidRPr="004D11D1" w:rsidRDefault="004D11D1" w:rsidP="004D11D1">
      <w:pPr>
        <w:spacing w:after="0"/>
        <w:rPr>
          <w:rFonts w:ascii="Tahoma" w:hAnsi="Tahoma" w:cs="Tahoma"/>
          <w:sz w:val="24"/>
          <w:szCs w:val="24"/>
        </w:rPr>
      </w:pPr>
      <w:r w:rsidRPr="004D11D1">
        <w:rPr>
          <w:rFonts w:ascii="Tahoma" w:hAnsi="Tahoma" w:cs="Tahoma"/>
          <w:sz w:val="24"/>
          <w:szCs w:val="24"/>
        </w:rPr>
        <w:t>For these types of decisions, you may also be eligible for an External Appeal. An External Appeal is a review of your case by health professionals that do not work for your plan or the State. You may need your doctor’s help to fill out the External Appeal application.</w:t>
      </w:r>
    </w:p>
    <w:p w14:paraId="747921B4" w14:textId="77777777" w:rsidR="004D11D1" w:rsidRPr="004D11D1" w:rsidRDefault="004D11D1" w:rsidP="004D11D1">
      <w:pPr>
        <w:spacing w:after="0"/>
        <w:rPr>
          <w:rFonts w:ascii="Tahoma" w:hAnsi="Tahoma" w:cs="Tahoma"/>
          <w:sz w:val="24"/>
          <w:szCs w:val="24"/>
        </w:rPr>
      </w:pPr>
    </w:p>
    <w:p w14:paraId="660EF132" w14:textId="77777777" w:rsidR="004D11D1" w:rsidRPr="004D11D1" w:rsidRDefault="004D11D1" w:rsidP="004D11D1">
      <w:pPr>
        <w:spacing w:after="0"/>
        <w:rPr>
          <w:rFonts w:ascii="Tahoma" w:hAnsi="Tahoma" w:cs="Tahoma"/>
          <w:sz w:val="24"/>
          <w:szCs w:val="24"/>
        </w:rPr>
      </w:pPr>
      <w:r w:rsidRPr="004D11D1">
        <w:rPr>
          <w:rFonts w:ascii="Tahoma" w:hAnsi="Tahoma" w:cs="Tahoma"/>
          <w:sz w:val="24"/>
          <w:szCs w:val="24"/>
        </w:rPr>
        <w:t>Before you ask for an External Appeal:</w:t>
      </w:r>
    </w:p>
    <w:p w14:paraId="66480046" w14:textId="4FEDD95E" w:rsidR="004D11D1" w:rsidRPr="004D11D1" w:rsidRDefault="004D11D1" w:rsidP="004D11D1">
      <w:pPr>
        <w:pStyle w:val="bullets"/>
        <w:numPr>
          <w:ilvl w:val="0"/>
          <w:numId w:val="7"/>
        </w:numPr>
        <w:ind w:left="720"/>
        <w:rPr>
          <w:rFonts w:ascii="Tahoma" w:hAnsi="Tahoma" w:cs="Tahoma"/>
        </w:rPr>
      </w:pPr>
      <w:r w:rsidRPr="004D11D1">
        <w:rPr>
          <w:rFonts w:ascii="Tahoma" w:hAnsi="Tahoma" w:cs="Tahoma"/>
        </w:rPr>
        <w:t xml:space="preserve">You must file a Plan Appeal and get </w:t>
      </w:r>
      <w:r w:rsidR="008A717E">
        <w:rPr>
          <w:rFonts w:ascii="Tahoma" w:hAnsi="Tahoma" w:cs="Tahoma"/>
        </w:rPr>
        <w:t>our decision on your appeal</w:t>
      </w:r>
      <w:r w:rsidRPr="004D11D1">
        <w:rPr>
          <w:rFonts w:ascii="Tahoma" w:hAnsi="Tahoma" w:cs="Tahoma"/>
        </w:rPr>
        <w:t xml:space="preserve">; or </w:t>
      </w:r>
    </w:p>
    <w:p w14:paraId="733F79F5" w14:textId="72B8DA57" w:rsidR="004D11D1" w:rsidRPr="004D11D1" w:rsidRDefault="004D11D1" w:rsidP="004D11D1">
      <w:pPr>
        <w:pStyle w:val="bullets"/>
        <w:numPr>
          <w:ilvl w:val="0"/>
          <w:numId w:val="7"/>
        </w:numPr>
        <w:ind w:left="720"/>
        <w:rPr>
          <w:rFonts w:ascii="Tahoma" w:hAnsi="Tahoma" w:cs="Tahoma"/>
        </w:rPr>
      </w:pPr>
      <w:r w:rsidRPr="004D11D1">
        <w:rPr>
          <w:rFonts w:ascii="Tahoma" w:hAnsi="Tahoma" w:cs="Tahoma"/>
        </w:rPr>
        <w:t>If we (your health plan) agree</w:t>
      </w:r>
      <w:r w:rsidR="008A717E">
        <w:rPr>
          <w:rFonts w:ascii="Tahoma" w:hAnsi="Tahoma" w:cs="Tahoma"/>
        </w:rPr>
        <w:t>,</w:t>
      </w:r>
      <w:r w:rsidRPr="004D11D1">
        <w:rPr>
          <w:rFonts w:ascii="Tahoma" w:hAnsi="Tahoma" w:cs="Tahoma"/>
        </w:rPr>
        <w:t xml:space="preserve"> you may also ask for a Fast Track External Appeal at the same time</w:t>
      </w:r>
      <w:r w:rsidR="008A717E">
        <w:rPr>
          <w:rFonts w:ascii="Tahoma" w:hAnsi="Tahoma" w:cs="Tahoma"/>
        </w:rPr>
        <w:t xml:space="preserve"> that you ask for a Fast Appeal</w:t>
      </w:r>
      <w:r w:rsidRPr="004D11D1">
        <w:rPr>
          <w:rFonts w:ascii="Tahoma" w:hAnsi="Tahoma" w:cs="Tahoma"/>
        </w:rPr>
        <w:t xml:space="preserve">; or </w:t>
      </w:r>
    </w:p>
    <w:p w14:paraId="6536A7DC" w14:textId="522DE633" w:rsidR="004D11D1" w:rsidRPr="004D11D1" w:rsidRDefault="008A717E" w:rsidP="004D11D1">
      <w:pPr>
        <w:pStyle w:val="bullets"/>
        <w:numPr>
          <w:ilvl w:val="0"/>
          <w:numId w:val="7"/>
        </w:numPr>
        <w:ind w:left="720"/>
        <w:rPr>
          <w:rFonts w:ascii="Tahoma" w:hAnsi="Tahoma" w:cs="Tahoma"/>
        </w:rPr>
      </w:pPr>
      <w:r w:rsidRPr="004D11D1">
        <w:rPr>
          <w:rFonts w:ascii="Tahoma" w:hAnsi="Tahoma" w:cs="Tahoma"/>
        </w:rPr>
        <w:t xml:space="preserve">If we (your health plan) agree </w:t>
      </w:r>
      <w:r>
        <w:rPr>
          <w:rFonts w:ascii="Tahoma" w:hAnsi="Tahoma" w:cs="Tahoma"/>
        </w:rPr>
        <w:t>you can</w:t>
      </w:r>
      <w:r w:rsidRPr="004D11D1">
        <w:rPr>
          <w:rFonts w:ascii="Tahoma" w:hAnsi="Tahoma" w:cs="Tahoma"/>
        </w:rPr>
        <w:t xml:space="preserve"> </w:t>
      </w:r>
      <w:r w:rsidR="004D11D1" w:rsidRPr="004D11D1">
        <w:rPr>
          <w:rFonts w:ascii="Tahoma" w:hAnsi="Tahoma" w:cs="Tahoma"/>
        </w:rPr>
        <w:t xml:space="preserve">skip the </w:t>
      </w:r>
      <w:r w:rsidR="00081B1C">
        <w:rPr>
          <w:rFonts w:ascii="Tahoma" w:hAnsi="Tahoma" w:cs="Tahoma"/>
        </w:rPr>
        <w:t>p</w:t>
      </w:r>
      <w:r w:rsidR="00081B1C" w:rsidRPr="004D11D1">
        <w:rPr>
          <w:rFonts w:ascii="Tahoma" w:hAnsi="Tahoma" w:cs="Tahoma"/>
        </w:rPr>
        <w:t xml:space="preserve">lan </w:t>
      </w:r>
      <w:r w:rsidR="00081B1C">
        <w:rPr>
          <w:rFonts w:ascii="Tahoma" w:hAnsi="Tahoma" w:cs="Tahoma"/>
        </w:rPr>
        <w:t>a</w:t>
      </w:r>
      <w:r w:rsidR="00081B1C" w:rsidRPr="004D11D1">
        <w:rPr>
          <w:rFonts w:ascii="Tahoma" w:hAnsi="Tahoma" w:cs="Tahoma"/>
        </w:rPr>
        <w:t xml:space="preserve">ppeal </w:t>
      </w:r>
      <w:r w:rsidR="004D11D1" w:rsidRPr="004D11D1">
        <w:rPr>
          <w:rFonts w:ascii="Tahoma" w:hAnsi="Tahoma" w:cs="Tahoma"/>
        </w:rPr>
        <w:t>process and go directly to the External Appeal.</w:t>
      </w:r>
      <w:r w:rsidR="004D11D1" w:rsidRPr="004D11D1">
        <w:rPr>
          <w:rFonts w:ascii="Tahoma" w:hAnsi="Tahoma" w:cs="Tahoma"/>
        </w:rPr>
        <w:tab/>
      </w:r>
    </w:p>
    <w:p w14:paraId="7CD28680" w14:textId="2C85AE99" w:rsidR="004D11D1" w:rsidRPr="004D11D1" w:rsidRDefault="004D11D1" w:rsidP="004D11D1">
      <w:pPr>
        <w:pStyle w:val="bullets"/>
        <w:numPr>
          <w:ilvl w:val="0"/>
          <w:numId w:val="0"/>
        </w:numPr>
        <w:rPr>
          <w:rFonts w:ascii="Tahoma" w:hAnsi="Tahoma" w:cs="Tahoma"/>
        </w:rPr>
      </w:pPr>
      <w:r w:rsidRPr="004D11D1">
        <w:rPr>
          <w:rFonts w:ascii="Tahoma" w:hAnsi="Tahoma" w:cs="Tahoma"/>
        </w:rPr>
        <w:t xml:space="preserve">You have 4 months to ask for an External Appeal from when you receive </w:t>
      </w:r>
      <w:r w:rsidR="008A717E">
        <w:rPr>
          <w:rFonts w:ascii="Tahoma" w:hAnsi="Tahoma" w:cs="Tahoma"/>
        </w:rPr>
        <w:t>our decision on your appeal</w:t>
      </w:r>
      <w:r w:rsidRPr="004D11D1">
        <w:rPr>
          <w:rFonts w:ascii="Tahoma" w:hAnsi="Tahoma" w:cs="Tahoma"/>
        </w:rPr>
        <w:t xml:space="preserve">, or from when </w:t>
      </w:r>
      <w:r w:rsidR="008A717E">
        <w:rPr>
          <w:rFonts w:ascii="Tahoma" w:hAnsi="Tahoma" w:cs="Tahoma"/>
        </w:rPr>
        <w:t>we</w:t>
      </w:r>
      <w:r w:rsidR="008A717E" w:rsidRPr="004D11D1">
        <w:rPr>
          <w:rFonts w:ascii="Tahoma" w:hAnsi="Tahoma" w:cs="Tahoma"/>
        </w:rPr>
        <w:t xml:space="preserve"> </w:t>
      </w:r>
      <w:r w:rsidRPr="004D11D1">
        <w:rPr>
          <w:rFonts w:ascii="Tahoma" w:hAnsi="Tahoma" w:cs="Tahoma"/>
        </w:rPr>
        <w:t xml:space="preserve">agree to skip the </w:t>
      </w:r>
      <w:r w:rsidR="00081B1C">
        <w:rPr>
          <w:rFonts w:ascii="Tahoma" w:hAnsi="Tahoma" w:cs="Tahoma"/>
        </w:rPr>
        <w:t>p</w:t>
      </w:r>
      <w:r w:rsidR="00081B1C" w:rsidRPr="004D11D1">
        <w:rPr>
          <w:rFonts w:ascii="Tahoma" w:hAnsi="Tahoma" w:cs="Tahoma"/>
        </w:rPr>
        <w:t xml:space="preserve">lan </w:t>
      </w:r>
      <w:r w:rsidR="00081B1C">
        <w:rPr>
          <w:rFonts w:ascii="Tahoma" w:hAnsi="Tahoma" w:cs="Tahoma"/>
        </w:rPr>
        <w:t>a</w:t>
      </w:r>
      <w:r w:rsidR="00081B1C" w:rsidRPr="004D11D1">
        <w:rPr>
          <w:rFonts w:ascii="Tahoma" w:hAnsi="Tahoma" w:cs="Tahoma"/>
        </w:rPr>
        <w:t xml:space="preserve">ppeal </w:t>
      </w:r>
      <w:r w:rsidRPr="004D11D1">
        <w:rPr>
          <w:rFonts w:ascii="Tahoma" w:hAnsi="Tahoma" w:cs="Tahoma"/>
        </w:rPr>
        <w:t xml:space="preserve">process. </w:t>
      </w:r>
    </w:p>
    <w:p w14:paraId="337EC5B3" w14:textId="77777777" w:rsidR="004D11D1" w:rsidRPr="004D11D1" w:rsidRDefault="004D11D1" w:rsidP="004D11D1">
      <w:pPr>
        <w:pStyle w:val="bullets"/>
        <w:numPr>
          <w:ilvl w:val="0"/>
          <w:numId w:val="0"/>
        </w:numPr>
        <w:rPr>
          <w:rFonts w:ascii="Tahoma" w:hAnsi="Tahoma" w:cs="Tahoma"/>
        </w:rPr>
      </w:pPr>
    </w:p>
    <w:p w14:paraId="21733EC5" w14:textId="77777777" w:rsidR="004D11D1" w:rsidRPr="004D11D1" w:rsidRDefault="004D11D1" w:rsidP="004D11D1">
      <w:pPr>
        <w:spacing w:after="0"/>
        <w:rPr>
          <w:rFonts w:ascii="Tahoma" w:hAnsi="Tahoma" w:cs="Tahoma"/>
          <w:sz w:val="24"/>
          <w:szCs w:val="24"/>
        </w:rPr>
      </w:pPr>
      <w:r w:rsidRPr="004D11D1">
        <w:rPr>
          <w:rFonts w:ascii="Tahoma" w:hAnsi="Tahoma" w:cs="Tahoma"/>
          <w:sz w:val="24"/>
          <w:szCs w:val="24"/>
        </w:rPr>
        <w:t>To get an External Appeal application and instructions:</w:t>
      </w:r>
    </w:p>
    <w:p w14:paraId="5D3BBDC4" w14:textId="2B9FDCDB" w:rsidR="004D11D1" w:rsidRPr="004D11D1" w:rsidRDefault="004D11D1" w:rsidP="004D11D1">
      <w:pPr>
        <w:pStyle w:val="bullets"/>
        <w:numPr>
          <w:ilvl w:val="0"/>
          <w:numId w:val="8"/>
        </w:numPr>
        <w:ind w:left="720"/>
        <w:rPr>
          <w:rFonts w:ascii="Tahoma" w:hAnsi="Tahoma" w:cs="Tahoma"/>
        </w:rPr>
      </w:pPr>
      <w:r w:rsidRPr="004D11D1">
        <w:rPr>
          <w:rFonts w:ascii="Tahoma" w:hAnsi="Tahoma" w:cs="Tahoma"/>
        </w:rPr>
        <w:t>Call &lt;</w:t>
      </w:r>
      <w:r w:rsidRPr="004D11D1">
        <w:rPr>
          <w:rFonts w:ascii="Tahoma" w:hAnsi="Tahoma" w:cs="Tahoma"/>
          <w:highlight w:val="lightGray"/>
        </w:rPr>
        <w:t>plan name</w:t>
      </w:r>
      <w:r w:rsidRPr="004D11D1">
        <w:rPr>
          <w:rFonts w:ascii="Tahoma" w:hAnsi="Tahoma" w:cs="Tahoma"/>
        </w:rPr>
        <w:t>&gt; at &lt;</w:t>
      </w:r>
      <w:r w:rsidRPr="004D11D1">
        <w:rPr>
          <w:rFonts w:ascii="Tahoma" w:hAnsi="Tahoma" w:cs="Tahoma"/>
          <w:highlight w:val="lightGray"/>
        </w:rPr>
        <w:t>PLAN’S TOLL FREE #</w:t>
      </w:r>
      <w:r w:rsidRPr="004D11D1">
        <w:rPr>
          <w:rFonts w:ascii="Tahoma" w:hAnsi="Tahoma" w:cs="Tahoma"/>
        </w:rPr>
        <w:t>&gt;; or</w:t>
      </w:r>
    </w:p>
    <w:p w14:paraId="57EBFCDE" w14:textId="77777777" w:rsidR="004D11D1" w:rsidRPr="004D11D1" w:rsidRDefault="004D11D1" w:rsidP="004D11D1">
      <w:pPr>
        <w:pStyle w:val="bullets"/>
        <w:numPr>
          <w:ilvl w:val="0"/>
          <w:numId w:val="8"/>
        </w:numPr>
        <w:ind w:left="720"/>
        <w:rPr>
          <w:rFonts w:ascii="Tahoma" w:hAnsi="Tahoma" w:cs="Tahoma"/>
        </w:rPr>
      </w:pPr>
      <w:r w:rsidRPr="004D11D1">
        <w:rPr>
          <w:rFonts w:ascii="Tahoma" w:hAnsi="Tahoma" w:cs="Tahoma"/>
        </w:rPr>
        <w:t>Call the New York State Department of Financial Services at 1-800-400-8882; or</w:t>
      </w:r>
    </w:p>
    <w:p w14:paraId="1350A35F" w14:textId="77777777" w:rsidR="004D11D1" w:rsidRPr="004D11D1" w:rsidRDefault="004D11D1" w:rsidP="004D11D1">
      <w:pPr>
        <w:pStyle w:val="bullets"/>
        <w:numPr>
          <w:ilvl w:val="0"/>
          <w:numId w:val="8"/>
        </w:numPr>
        <w:ind w:left="720"/>
        <w:rPr>
          <w:rStyle w:val="Hyperlink"/>
          <w:rFonts w:ascii="Tahoma" w:hAnsi="Tahoma" w:cs="Tahoma"/>
          <w:color w:val="auto"/>
          <w:u w:val="none"/>
        </w:rPr>
      </w:pPr>
      <w:r w:rsidRPr="004D11D1">
        <w:rPr>
          <w:rFonts w:ascii="Tahoma" w:hAnsi="Tahoma" w:cs="Tahoma"/>
        </w:rPr>
        <w:t xml:space="preserve">Go on line: </w:t>
      </w:r>
      <w:hyperlink r:id="rId14" w:history="1">
        <w:r w:rsidRPr="004D11D1">
          <w:rPr>
            <w:rStyle w:val="Hyperlink"/>
            <w:rFonts w:ascii="Tahoma" w:hAnsi="Tahoma" w:cs="Tahoma"/>
          </w:rPr>
          <w:t>www.dfs.ny.gov</w:t>
        </w:r>
      </w:hyperlink>
    </w:p>
    <w:p w14:paraId="17983B5F" w14:textId="77777777" w:rsidR="004D11D1" w:rsidRPr="004D11D1" w:rsidRDefault="004D11D1" w:rsidP="004D11D1">
      <w:pPr>
        <w:pStyle w:val="bullets"/>
        <w:numPr>
          <w:ilvl w:val="0"/>
          <w:numId w:val="0"/>
        </w:numPr>
        <w:ind w:left="720"/>
        <w:rPr>
          <w:rFonts w:ascii="Tahoma" w:hAnsi="Tahoma" w:cs="Tahoma"/>
        </w:rPr>
      </w:pPr>
    </w:p>
    <w:p w14:paraId="462A6668" w14:textId="2EE87ED3" w:rsidR="004D11D1" w:rsidRPr="004D11D1" w:rsidRDefault="004D11D1" w:rsidP="004D11D1">
      <w:pPr>
        <w:spacing w:after="0"/>
        <w:rPr>
          <w:rFonts w:ascii="Tahoma" w:hAnsi="Tahoma" w:cs="Tahoma"/>
          <w:sz w:val="24"/>
          <w:szCs w:val="24"/>
        </w:rPr>
      </w:pPr>
      <w:r w:rsidRPr="004D11D1">
        <w:rPr>
          <w:rFonts w:ascii="Tahoma" w:hAnsi="Tahoma" w:cs="Tahoma"/>
          <w:sz w:val="24"/>
          <w:szCs w:val="24"/>
        </w:rPr>
        <w:t xml:space="preserve">The External Appeal decision will be made in 30 days. Fast track decisions are made in 72 hours. The decision will be sent to you in writing. </w:t>
      </w:r>
      <w:r w:rsidR="00921568">
        <w:rPr>
          <w:rFonts w:ascii="Arial" w:hAnsi="Arial" w:cs="Arial"/>
          <w:sz w:val="24"/>
          <w:szCs w:val="24"/>
        </w:rPr>
        <w:t xml:space="preserve">If you ask for </w:t>
      </w:r>
      <w:r w:rsidR="00921568" w:rsidRPr="003E5769">
        <w:rPr>
          <w:rFonts w:ascii="Arial" w:hAnsi="Arial" w:cs="Arial"/>
          <w:sz w:val="24"/>
          <w:szCs w:val="24"/>
        </w:rPr>
        <w:t>an External Appeal</w:t>
      </w:r>
      <w:r w:rsidR="00921568">
        <w:rPr>
          <w:rFonts w:ascii="Arial" w:hAnsi="Arial" w:cs="Arial"/>
          <w:sz w:val="24"/>
          <w:szCs w:val="24"/>
        </w:rPr>
        <w:t xml:space="preserve"> and we automatically forward your case </w:t>
      </w:r>
      <w:r w:rsidR="00921568" w:rsidRPr="0067362B">
        <w:rPr>
          <w:rFonts w:ascii="Tahoma" w:hAnsi="Tahoma" w:cs="Tahoma"/>
          <w:sz w:val="24"/>
          <w:szCs w:val="24"/>
        </w:rPr>
        <w:t xml:space="preserve">to the </w:t>
      </w:r>
      <w:r w:rsidR="00921568" w:rsidRPr="00DC480B">
        <w:rPr>
          <w:rFonts w:ascii="Tahoma" w:hAnsi="Tahoma" w:cs="Tahoma"/>
          <w:sz w:val="24"/>
          <w:szCs w:val="24"/>
        </w:rPr>
        <w:t>Integrated Administrative Hearings Office (IAHO)</w:t>
      </w:r>
      <w:r w:rsidR="00921568" w:rsidRPr="00DC480B">
        <w:rPr>
          <w:rFonts w:ascii="Arial" w:hAnsi="Arial" w:cs="Arial"/>
          <w:sz w:val="24"/>
          <w:szCs w:val="24"/>
        </w:rPr>
        <w:t>, the decision of the fair hearing officer will be the one that counts.</w:t>
      </w:r>
    </w:p>
    <w:p w14:paraId="63A774C7" w14:textId="77777777" w:rsidR="004D11D1" w:rsidRPr="004D11D1" w:rsidRDefault="004D11D1" w:rsidP="004D11D1">
      <w:pPr>
        <w:pStyle w:val="Header"/>
        <w:tabs>
          <w:tab w:val="clear" w:pos="4680"/>
          <w:tab w:val="clear" w:pos="9360"/>
        </w:tabs>
        <w:rPr>
          <w:rFonts w:ascii="Tahoma" w:hAnsi="Tahoma" w:cs="Tahoma"/>
          <w:i/>
          <w:sz w:val="24"/>
          <w:szCs w:val="24"/>
          <w:highlight w:val="green"/>
        </w:rPr>
      </w:pPr>
    </w:p>
    <w:p w14:paraId="4B02AAB0" w14:textId="77777777" w:rsidR="001D0449" w:rsidRPr="004D11D1" w:rsidRDefault="001D0449" w:rsidP="001D0449">
      <w:pPr>
        <w:spacing w:after="0"/>
        <w:rPr>
          <w:rFonts w:ascii="Tahoma" w:hAnsi="Tahoma" w:cs="Tahoma"/>
          <w:sz w:val="24"/>
          <w:szCs w:val="24"/>
        </w:rPr>
      </w:pPr>
    </w:p>
    <w:p w14:paraId="405AED77" w14:textId="77777777" w:rsidR="001D0449" w:rsidRPr="00A47165" w:rsidRDefault="001D0449" w:rsidP="001D0449">
      <w:pPr>
        <w:spacing w:after="0"/>
        <w:rPr>
          <w:rFonts w:ascii="Tahoma" w:eastAsia="Times New Roman" w:hAnsi="Tahoma" w:cs="Tahoma"/>
          <w:b/>
          <w:sz w:val="28"/>
          <w:szCs w:val="28"/>
        </w:rPr>
      </w:pPr>
      <w:r w:rsidRPr="00A47165">
        <w:rPr>
          <w:rFonts w:ascii="Tahoma" w:eastAsia="Times New Roman" w:hAnsi="Tahoma" w:cs="Tahoma"/>
          <w:b/>
          <w:sz w:val="28"/>
          <w:szCs w:val="28"/>
        </w:rPr>
        <w:t xml:space="preserve">Get help &amp; more information </w:t>
      </w:r>
    </w:p>
    <w:p w14:paraId="7B54CBAA" w14:textId="1B5AFC41" w:rsidR="001D0449" w:rsidRDefault="001D0449" w:rsidP="001D0449">
      <w:pPr>
        <w:rPr>
          <w:rFonts w:ascii="Tahoma" w:eastAsia="Times New Roman" w:hAnsi="Tahoma" w:cs="Tahoma"/>
          <w:b/>
          <w:sz w:val="28"/>
          <w:szCs w:val="28"/>
        </w:rPr>
      </w:pPr>
      <w:r w:rsidRPr="00A47165">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BA22C1" w:rsidRPr="00CC05ED" w14:paraId="0FB7DB0B" w14:textId="77777777" w:rsidTr="00632196">
        <w:trPr>
          <w:cantSplit/>
          <w:trHeight w:val="3190"/>
          <w:tblHeader/>
        </w:trPr>
        <w:tc>
          <w:tcPr>
            <w:tcW w:w="6055" w:type="dxa"/>
            <w:tcMar>
              <w:left w:w="115" w:type="dxa"/>
              <w:bottom w:w="144" w:type="dxa"/>
              <w:right w:w="115" w:type="dxa"/>
            </w:tcMar>
          </w:tcPr>
          <w:p w14:paraId="332F5A00" w14:textId="77777777" w:rsidR="00BA22C1" w:rsidRPr="00CC05ED" w:rsidRDefault="00BA22C1" w:rsidP="00BA22C1">
            <w:pPr>
              <w:pStyle w:val="ListParagraph"/>
              <w:numPr>
                <w:ilvl w:val="0"/>
                <w:numId w:val="5"/>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3A9C773C" w14:textId="77777777" w:rsidR="00BA22C1" w:rsidRDefault="00BA22C1" w:rsidP="00772D78">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F970C58" w14:textId="77777777" w:rsidR="00BA22C1"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00C153C1" w14:textId="77777777" w:rsidR="00BA22C1" w:rsidRPr="00CC05ED" w:rsidRDefault="00BA22C1" w:rsidP="00772D78">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13B6C70B" w14:textId="77777777" w:rsidR="00BA22C1" w:rsidRPr="00CC05ED" w:rsidRDefault="00BA22C1" w:rsidP="00772D78">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5FE9FC0"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74437B46" w14:textId="02998134" w:rsidR="00BA22C1" w:rsidRPr="00CC05ED" w:rsidRDefault="00BA22C1" w:rsidP="00772D78">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5" w:history="1">
              <w:r w:rsidR="007C7E15" w:rsidRPr="007322CE">
                <w:rPr>
                  <w:rStyle w:val="Hyperlink"/>
                  <w:rFonts w:ascii="Tahoma" w:eastAsia="Times New Roman" w:hAnsi="Tahoma" w:cs="Tahoma"/>
                  <w:sz w:val="24"/>
                </w:rPr>
                <w:t>http://icannys.org</w:t>
              </w:r>
            </w:hyperlink>
            <w:r w:rsidR="007C7E15">
              <w:rPr>
                <w:rFonts w:ascii="Tahoma" w:eastAsia="Times New Roman" w:hAnsi="Tahoma" w:cs="Tahoma"/>
                <w:sz w:val="24"/>
              </w:rPr>
              <w:t xml:space="preserve"> </w:t>
            </w:r>
          </w:p>
          <w:p w14:paraId="5BDD31F3" w14:textId="1F67DB1E" w:rsidR="00BA22C1" w:rsidRPr="00CC05ED" w:rsidRDefault="00BA22C1"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6" w:history="1">
              <w:r w:rsidR="007C7E15" w:rsidRPr="007322CE">
                <w:rPr>
                  <w:rStyle w:val="Hyperlink"/>
                  <w:rFonts w:ascii="Tahoma" w:eastAsia="Times New Roman" w:hAnsi="Tahoma" w:cs="Tahoma"/>
                  <w:sz w:val="24"/>
                </w:rPr>
                <w:t>ICAN@cssny.org</w:t>
              </w:r>
            </w:hyperlink>
            <w:r w:rsidR="007C7E15">
              <w:rPr>
                <w:rFonts w:ascii="Tahoma" w:eastAsia="Times New Roman" w:hAnsi="Tahoma" w:cs="Tahoma"/>
                <w:sz w:val="24"/>
              </w:rPr>
              <w:t xml:space="preserve"> </w:t>
            </w:r>
          </w:p>
          <w:p w14:paraId="4FD22B7E" w14:textId="77777777" w:rsidR="00BA22C1" w:rsidRPr="00CC05ED" w:rsidRDefault="00BA22C1" w:rsidP="00772D78">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4CDB500C" w14:textId="4075F674" w:rsidR="00BA22C1" w:rsidRPr="00676589" w:rsidRDefault="00BA22C1" w:rsidP="00AC2ACE">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 xml:space="preserve">8:00am – </w:t>
            </w:r>
            <w:r w:rsidR="00AC2ACE">
              <w:rPr>
                <w:rFonts w:ascii="Tahoma" w:eastAsia="Times New Roman" w:hAnsi="Tahoma" w:cs="Tahoma"/>
                <w:sz w:val="24"/>
              </w:rPr>
              <w:t>6</w:t>
            </w:r>
            <w:r w:rsidRPr="00CC05ED">
              <w:rPr>
                <w:rFonts w:ascii="Tahoma" w:eastAsia="Times New Roman" w:hAnsi="Tahoma" w:cs="Tahoma"/>
                <w:sz w:val="24"/>
              </w:rPr>
              <w:t>:00pm, Monday – Sunday</w:t>
            </w:r>
          </w:p>
        </w:tc>
        <w:tc>
          <w:tcPr>
            <w:tcW w:w="5015" w:type="dxa"/>
            <w:tcMar>
              <w:left w:w="115" w:type="dxa"/>
              <w:bottom w:w="144" w:type="dxa"/>
              <w:right w:w="115" w:type="dxa"/>
            </w:tcMar>
          </w:tcPr>
          <w:p w14:paraId="149ABCF2"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0F4F4890"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6F9F7C13" w14:textId="77777777" w:rsidR="00BA22C1" w:rsidRPr="00CC05ED" w:rsidRDefault="00BA22C1"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5467D4D8"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2E5D4AB2" w14:textId="0C010E23"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4C075B8A" w14:textId="57CFF511" w:rsidR="00BA22C1" w:rsidRPr="00CC05ED" w:rsidRDefault="00BA22C1" w:rsidP="00772D78">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514FA4E8" w14:textId="77777777" w:rsidR="00BA22C1" w:rsidRPr="00CC05ED" w:rsidRDefault="00BA22C1" w:rsidP="00BA22C1">
            <w:pPr>
              <w:pStyle w:val="ListParagraph"/>
              <w:numPr>
                <w:ilvl w:val="0"/>
                <w:numId w:val="5"/>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77764812" w14:textId="77777777" w:rsidR="00BA22C1" w:rsidRPr="00CC05ED" w:rsidRDefault="00BA22C1" w:rsidP="00772D78">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33CD16E7" w14:textId="242D4D20" w:rsidR="00BA22C1" w:rsidRPr="00424EB2" w:rsidRDefault="007C7E15" w:rsidP="00BA22C1">
      <w:pPr>
        <w:pBdr>
          <w:top w:val="single" w:sz="4" w:space="6" w:color="auto"/>
        </w:pBdr>
        <w:spacing w:before="600" w:after="200"/>
        <w:rPr>
          <w:rFonts w:ascii="Tahoma" w:hAnsi="Tahoma" w:cs="Tahoma"/>
          <w:color w:val="548DD4"/>
          <w:sz w:val="24"/>
          <w:szCs w:val="24"/>
        </w:rPr>
      </w:pPr>
      <w:r w:rsidRPr="00424EB2">
        <w:rPr>
          <w:rFonts w:ascii="Tahoma" w:hAnsi="Tahoma" w:cs="Tahoma"/>
          <w:color w:val="548DD4"/>
          <w:sz w:val="24"/>
          <w:szCs w:val="24"/>
        </w:rPr>
        <w:t>[</w:t>
      </w:r>
      <w:r w:rsidR="00C72DA2" w:rsidRPr="00424EB2">
        <w:rPr>
          <w:rFonts w:ascii="Tahoma" w:hAnsi="Tahoma" w:cs="Tahoma"/>
          <w:i/>
          <w:color w:val="548DD4"/>
          <w:sz w:val="24"/>
          <w:szCs w:val="24"/>
        </w:rPr>
        <w:t>Plan</w:t>
      </w:r>
      <w:r w:rsidRPr="00424EB2">
        <w:rPr>
          <w:rFonts w:ascii="Tahoma" w:hAnsi="Tahoma" w:cs="Tahoma"/>
          <w:i/>
          <w:color w:val="548DD4"/>
          <w:sz w:val="24"/>
          <w:szCs w:val="24"/>
        </w:rPr>
        <w:t>s</w:t>
      </w:r>
      <w:r w:rsidR="00C72DA2" w:rsidRPr="00424EB2">
        <w:rPr>
          <w:rFonts w:ascii="Tahoma" w:hAnsi="Tahoma" w:cs="Tahoma"/>
          <w:i/>
          <w:color w:val="548DD4"/>
          <w:sz w:val="24"/>
          <w:szCs w:val="24"/>
        </w:rPr>
        <w:t xml:space="preserve"> must include all applicable disclaimers as required in the Medicare Communications and Marketing Guidance and </w:t>
      </w:r>
      <w:r w:rsidR="00880061">
        <w:rPr>
          <w:rFonts w:ascii="Tahoma" w:hAnsi="Tahoma" w:cs="Tahoma"/>
          <w:i/>
          <w:color w:val="548DD4"/>
          <w:sz w:val="24"/>
          <w:szCs w:val="24"/>
        </w:rPr>
        <w:t>any s</w:t>
      </w:r>
      <w:r w:rsidR="00880061" w:rsidRPr="00424EB2">
        <w:rPr>
          <w:rFonts w:ascii="Tahoma" w:hAnsi="Tahoma" w:cs="Tahoma"/>
          <w:i/>
          <w:color w:val="548DD4"/>
          <w:sz w:val="24"/>
          <w:szCs w:val="24"/>
        </w:rPr>
        <w:t>tate</w:t>
      </w:r>
      <w:r w:rsidR="00C72DA2" w:rsidRPr="00424EB2">
        <w:rPr>
          <w:rFonts w:ascii="Tahoma" w:hAnsi="Tahoma" w:cs="Tahoma"/>
          <w:i/>
          <w:color w:val="548DD4"/>
          <w:sz w:val="24"/>
          <w:szCs w:val="24"/>
        </w:rPr>
        <w:t xml:space="preserve">-specific </w:t>
      </w:r>
      <w:r w:rsidR="00880061">
        <w:rPr>
          <w:rFonts w:ascii="Tahoma" w:hAnsi="Tahoma" w:cs="Tahoma"/>
          <w:i/>
          <w:color w:val="548DD4"/>
          <w:sz w:val="24"/>
          <w:szCs w:val="24"/>
        </w:rPr>
        <w:t>g</w:t>
      </w:r>
      <w:r w:rsidR="00C72DA2" w:rsidRPr="00424EB2">
        <w:rPr>
          <w:rFonts w:ascii="Tahoma" w:hAnsi="Tahoma" w:cs="Tahoma"/>
          <w:i/>
          <w:color w:val="548DD4"/>
          <w:sz w:val="24"/>
          <w:szCs w:val="24"/>
        </w:rPr>
        <w:t>uidance</w:t>
      </w:r>
      <w:r w:rsidR="00880061">
        <w:rPr>
          <w:rFonts w:ascii="Tahoma" w:hAnsi="Tahoma" w:cs="Tahoma"/>
          <w:i/>
          <w:color w:val="548DD4"/>
          <w:sz w:val="24"/>
          <w:szCs w:val="24"/>
        </w:rPr>
        <w:t xml:space="preserve"> provided by the New York State Department of Health</w:t>
      </w:r>
      <w:r w:rsidR="00C72DA2" w:rsidRPr="00424EB2">
        <w:rPr>
          <w:rFonts w:ascii="Tahoma" w:hAnsi="Tahoma" w:cs="Tahoma"/>
          <w:color w:val="548DD4"/>
          <w:sz w:val="24"/>
          <w:szCs w:val="24"/>
        </w:rPr>
        <w:t>.</w:t>
      </w:r>
      <w:r w:rsidRPr="00424EB2">
        <w:rPr>
          <w:rFonts w:ascii="Tahoma" w:hAnsi="Tahoma" w:cs="Tahoma"/>
          <w:color w:val="548DD4"/>
          <w:sz w:val="24"/>
          <w:szCs w:val="24"/>
        </w:rPr>
        <w:t>]</w:t>
      </w:r>
      <w:r w:rsidR="00C72DA2" w:rsidRPr="007C7E15">
        <w:rPr>
          <w:rFonts w:cs="Times New Roman"/>
          <w:color w:val="548DD4"/>
        </w:rPr>
        <w:t xml:space="preserve"> </w:t>
      </w:r>
    </w:p>
    <w:p w14:paraId="70059318" w14:textId="77777777" w:rsidR="00A96783" w:rsidRPr="00A96783" w:rsidRDefault="00A96783">
      <w:pPr>
        <w:rPr>
          <w:rFonts w:ascii="Tahoma" w:eastAsia="Times New Roman" w:hAnsi="Tahoma" w:cs="Tahoma"/>
          <w:color w:val="548DD4"/>
          <w:sz w:val="24"/>
          <w:szCs w:val="24"/>
        </w:rPr>
      </w:pPr>
      <w:r w:rsidRPr="00A96783">
        <w:rPr>
          <w:rFonts w:ascii="Tahoma" w:eastAsia="Times New Roman" w:hAnsi="Tahoma" w:cs="Tahoma"/>
          <w:color w:val="548DD4"/>
          <w:sz w:val="24"/>
          <w:szCs w:val="24"/>
        </w:rPr>
        <w:br w:type="page"/>
      </w:r>
    </w:p>
    <w:p w14:paraId="296D9F65" w14:textId="77777777" w:rsidR="00580914" w:rsidRDefault="00580914" w:rsidP="00580914">
      <w:pPr>
        <w:spacing w:after="0"/>
        <w:rPr>
          <w:rFonts w:ascii="Tahoma" w:eastAsia="Times New Roman" w:hAnsi="Tahoma" w:cs="Tahoma"/>
          <w:b/>
          <w:color w:val="2E74B5" w:themeColor="accent1" w:themeShade="BF"/>
          <w:sz w:val="24"/>
          <w:szCs w:val="24"/>
        </w:rPr>
      </w:pPr>
    </w:p>
    <w:p w14:paraId="135BCB7F" w14:textId="77777777" w:rsidR="00227B33" w:rsidRPr="005655AA" w:rsidRDefault="00227B33" w:rsidP="00580914">
      <w:pPr>
        <w:spacing w:after="0"/>
        <w:jc w:val="center"/>
        <w:rPr>
          <w:rFonts w:ascii="Tahoma" w:eastAsia="Times New Roman" w:hAnsi="Tahoma" w:cs="Tahoma"/>
          <w:color w:val="000000"/>
          <w:spacing w:val="-6"/>
          <w:sz w:val="28"/>
        </w:rPr>
      </w:pPr>
      <w:r w:rsidRPr="005655AA">
        <w:rPr>
          <w:rFonts w:ascii="Tahoma" w:eastAsia="Times New Roman" w:hAnsi="Tahoma" w:cs="Tahoma"/>
          <w:color w:val="000000"/>
          <w:spacing w:val="-6"/>
          <w:sz w:val="28"/>
        </w:rPr>
        <w:t>&lt;Plan name&gt;</w:t>
      </w:r>
    </w:p>
    <w:p w14:paraId="439A76A4"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rPr>
          <w:rFonts w:ascii="Tahoma" w:eastAsia="Times New Roman" w:hAnsi="Tahoma" w:cs="Tahoma"/>
          <w:b/>
          <w:color w:val="000000"/>
          <w:spacing w:val="-6"/>
          <w:sz w:val="28"/>
        </w:rPr>
      </w:pPr>
      <w:r w:rsidRPr="005655AA">
        <w:rPr>
          <w:rFonts w:ascii="Tahoma" w:eastAsia="Times New Roman" w:hAnsi="Tahoma" w:cs="Tahoma"/>
          <w:b/>
          <w:color w:val="000000"/>
          <w:spacing w:val="-6"/>
          <w:sz w:val="28"/>
        </w:rPr>
        <w:t>APPEAL REQUEST FORM</w:t>
      </w:r>
    </w:p>
    <w:p w14:paraId="17C65190" w14:textId="77777777" w:rsidR="00227B33" w:rsidRPr="005655AA" w:rsidRDefault="00227B33" w:rsidP="00227B33">
      <w:pPr>
        <w:widowControl w:val="0"/>
        <w:tabs>
          <w:tab w:val="left" w:pos="720"/>
          <w:tab w:val="left" w:pos="1440"/>
          <w:tab w:val="left" w:pos="2880"/>
          <w:tab w:val="left" w:pos="4320"/>
          <w:tab w:val="left" w:pos="5760"/>
        </w:tabs>
        <w:spacing w:after="0" w:line="240" w:lineRule="auto"/>
        <w:jc w:val="center"/>
        <w:outlineLvl w:val="0"/>
        <w:rPr>
          <w:rFonts w:ascii="Tahoma" w:eastAsia="Times New Roman" w:hAnsi="Tahoma" w:cs="Tahoma"/>
          <w:b/>
          <w:color w:val="000000"/>
          <w:spacing w:val="-6"/>
        </w:rPr>
      </w:pPr>
    </w:p>
    <w:p w14:paraId="28C51F8A" w14:textId="77777777" w:rsidR="00632196" w:rsidRPr="009F54FC" w:rsidRDefault="00632196" w:rsidP="00632196">
      <w:pPr>
        <w:widowControl w:val="0"/>
        <w:tabs>
          <w:tab w:val="left" w:pos="2880"/>
          <w:tab w:val="left" w:pos="5760"/>
          <w:tab w:val="left" w:pos="7200"/>
        </w:tabs>
        <w:spacing w:after="0" w:line="240" w:lineRule="auto"/>
        <w:ind w:left="540" w:right="630"/>
        <w:rPr>
          <w:rFonts w:ascii="Tahoma" w:eastAsia="Times New Roman" w:hAnsi="Tahoma" w:cs="Tahoma"/>
          <w:color w:val="000000"/>
          <w:spacing w:val="-6"/>
          <w:sz w:val="24"/>
        </w:rPr>
      </w:pPr>
      <w:r w:rsidRPr="009F54FC">
        <w:rPr>
          <w:rFonts w:ascii="Tahoma" w:eastAsia="Times New Roman" w:hAnsi="Tahoma" w:cs="Tahoma"/>
          <w:b/>
          <w:color w:val="000000"/>
          <w:spacing w:val="-6"/>
          <w:sz w:val="24"/>
        </w:rPr>
        <w:t>Mail this form to</w:t>
      </w:r>
      <w:r w:rsidRPr="009F54FC">
        <w:rPr>
          <w:rFonts w:ascii="Tahoma" w:eastAsia="Times New Roman" w:hAnsi="Tahoma" w:cs="Tahoma"/>
          <w:color w:val="000000"/>
          <w:spacing w:val="-6"/>
          <w:sz w:val="24"/>
        </w:rPr>
        <w:t xml:space="preserve">:  </w:t>
      </w:r>
      <w:r w:rsidRPr="009F54FC">
        <w:rPr>
          <w:rFonts w:ascii="Tahoma" w:eastAsia="Times New Roman" w:hAnsi="Tahoma" w:cs="Tahoma"/>
          <w:color w:val="000000"/>
          <w:spacing w:val="-6"/>
          <w:sz w:val="24"/>
        </w:rPr>
        <w:tab/>
        <w:t>&lt;Address&gt;</w:t>
      </w:r>
      <w:r w:rsidRPr="009F54FC">
        <w:rPr>
          <w:rFonts w:ascii="Tahoma" w:eastAsia="Times New Roman" w:hAnsi="Tahoma" w:cs="Tahoma"/>
          <w:b/>
          <w:color w:val="000000"/>
          <w:spacing w:val="-6"/>
          <w:sz w:val="24"/>
        </w:rPr>
        <w:t xml:space="preserve"> </w:t>
      </w:r>
      <w:r w:rsidRPr="009F54FC">
        <w:rPr>
          <w:rFonts w:ascii="Tahoma" w:eastAsia="Times New Roman" w:hAnsi="Tahoma" w:cs="Tahoma"/>
          <w:b/>
          <w:color w:val="000000"/>
          <w:spacing w:val="-6"/>
          <w:sz w:val="24"/>
        </w:rPr>
        <w:tab/>
        <w:t>Fax to</w:t>
      </w:r>
      <w:r w:rsidRPr="009F54FC">
        <w:rPr>
          <w:rFonts w:ascii="Tahoma" w:eastAsia="Times New Roman" w:hAnsi="Tahoma" w:cs="Tahoma"/>
          <w:color w:val="000000"/>
          <w:spacing w:val="-6"/>
          <w:sz w:val="24"/>
        </w:rPr>
        <w:t>:</w:t>
      </w:r>
      <w:r w:rsidRPr="009F54FC">
        <w:rPr>
          <w:rFonts w:ascii="Tahoma" w:eastAsia="Times New Roman" w:hAnsi="Tahoma" w:cs="Tahoma"/>
          <w:color w:val="000000"/>
          <w:spacing w:val="-6"/>
          <w:sz w:val="24"/>
        </w:rPr>
        <w:tab/>
        <w:t>&lt;Fax number&gt;</w:t>
      </w:r>
    </w:p>
    <w:p w14:paraId="2D57C5F4" w14:textId="77777777" w:rsidR="00632196" w:rsidRPr="009F54FC" w:rsidRDefault="00632196" w:rsidP="00632196">
      <w:pPr>
        <w:widowControl w:val="0"/>
        <w:tabs>
          <w:tab w:val="left" w:pos="2880"/>
          <w:tab w:val="left" w:pos="5760"/>
          <w:tab w:val="left" w:pos="7200"/>
        </w:tabs>
        <w:spacing w:after="0" w:line="240" w:lineRule="auto"/>
        <w:ind w:left="540" w:right="630"/>
        <w:rPr>
          <w:rFonts w:ascii="Tahoma" w:eastAsia="Times New Roman" w:hAnsi="Tahoma" w:cs="Tahoma"/>
          <w:color w:val="000000"/>
          <w:spacing w:val="-6"/>
          <w:sz w:val="24"/>
        </w:rPr>
      </w:pPr>
      <w:r w:rsidRPr="009F54FC">
        <w:rPr>
          <w:rFonts w:ascii="Tahoma" w:eastAsia="Times New Roman" w:hAnsi="Tahoma" w:cs="Tahoma"/>
          <w:color w:val="000000"/>
          <w:spacing w:val="-6"/>
          <w:sz w:val="24"/>
        </w:rPr>
        <w:tab/>
        <w:t>&lt;City, State Zip&gt;</w:t>
      </w:r>
      <w:r w:rsidRPr="009F54FC">
        <w:rPr>
          <w:rFonts w:ascii="Tahoma" w:eastAsia="Times New Roman" w:hAnsi="Tahoma" w:cs="Tahoma"/>
          <w:b/>
          <w:color w:val="000000"/>
          <w:spacing w:val="-6"/>
          <w:sz w:val="24"/>
        </w:rPr>
        <w:tab/>
        <w:t>Email to</w:t>
      </w:r>
      <w:r w:rsidRPr="009F54FC">
        <w:rPr>
          <w:rFonts w:ascii="Tahoma" w:eastAsia="Times New Roman" w:hAnsi="Tahoma" w:cs="Tahoma"/>
          <w:color w:val="000000"/>
          <w:spacing w:val="-6"/>
          <w:sz w:val="24"/>
        </w:rPr>
        <w:t>:</w:t>
      </w:r>
      <w:r w:rsidRPr="009F54FC">
        <w:rPr>
          <w:rFonts w:ascii="Tahoma" w:eastAsia="Times New Roman" w:hAnsi="Tahoma" w:cs="Tahoma"/>
          <w:color w:val="000000"/>
          <w:spacing w:val="-6"/>
          <w:sz w:val="24"/>
        </w:rPr>
        <w:tab/>
        <w:t>&lt;Email address&gt;</w:t>
      </w:r>
    </w:p>
    <w:p w14:paraId="1B51ECCC" w14:textId="4F605902" w:rsidR="00632196" w:rsidRPr="009F54FC" w:rsidRDefault="00E5695B" w:rsidP="00632196">
      <w:pPr>
        <w:widowControl w:val="0"/>
        <w:spacing w:before="280" w:line="240" w:lineRule="auto"/>
        <w:ind w:left="540" w:right="630"/>
        <w:rPr>
          <w:rFonts w:eastAsia="Times New Roman" w:cstheme="minorHAnsi"/>
          <w:i/>
          <w:spacing w:val="-6"/>
          <w:sz w:val="24"/>
        </w:rPr>
      </w:pPr>
      <w:r w:rsidRPr="009F54FC">
        <w:rPr>
          <w:rFonts w:ascii="Tahoma" w:eastAsia="Times New Roman" w:hAnsi="Tahoma" w:cs="Tahoma"/>
          <w:b/>
          <w:spacing w:val="-6"/>
          <w:sz w:val="24"/>
        </w:rPr>
        <w:t xml:space="preserve">Enrollee </w:t>
      </w:r>
      <w:r w:rsidR="00632196" w:rsidRPr="009F54FC">
        <w:rPr>
          <w:rFonts w:ascii="Tahoma" w:eastAsia="Times New Roman" w:hAnsi="Tahoma" w:cs="Tahoma"/>
          <w:b/>
          <w:spacing w:val="-6"/>
          <w:sz w:val="24"/>
        </w:rPr>
        <w:t>Information</w:t>
      </w:r>
      <w:r w:rsidR="00632196" w:rsidRPr="009F54FC">
        <w:rPr>
          <w:rFonts w:eastAsia="Times New Roman" w:cstheme="minorHAnsi"/>
          <w:spacing w:val="-6"/>
          <w:sz w:val="24"/>
        </w:rPr>
        <w:t xml:space="preserve"> </w:t>
      </w:r>
      <w:r w:rsidR="00632196" w:rsidRPr="009F54FC">
        <w:rPr>
          <w:rFonts w:ascii="Tahoma" w:eastAsia="Times New Roman" w:hAnsi="Tahoma" w:cs="Tahoma"/>
          <w:color w:val="548DD4"/>
          <w:spacing w:val="-6"/>
          <w:sz w:val="24"/>
        </w:rPr>
        <w:t>[</w:t>
      </w:r>
      <w:r w:rsidR="00632196" w:rsidRPr="009F54FC">
        <w:rPr>
          <w:rFonts w:ascii="Tahoma" w:eastAsia="Times New Roman" w:hAnsi="Tahoma" w:cs="Tahoma"/>
          <w:i/>
          <w:color w:val="548DD4"/>
          <w:spacing w:val="-6"/>
          <w:sz w:val="24"/>
        </w:rPr>
        <w:t xml:space="preserve">the plan should auto-populate the </w:t>
      </w:r>
      <w:r w:rsidRPr="009F54FC">
        <w:rPr>
          <w:rFonts w:ascii="Tahoma" w:eastAsia="Times New Roman" w:hAnsi="Tahoma" w:cs="Tahoma"/>
          <w:i/>
          <w:color w:val="548DD4"/>
          <w:spacing w:val="-6"/>
          <w:sz w:val="24"/>
        </w:rPr>
        <w:t xml:space="preserve">enrollees </w:t>
      </w:r>
      <w:r w:rsidR="00632196" w:rsidRPr="009F54FC">
        <w:rPr>
          <w:rFonts w:ascii="Tahoma" w:eastAsia="Times New Roman" w:hAnsi="Tahoma" w:cs="Tahoma"/>
          <w:i/>
          <w:color w:val="548DD4"/>
          <w:spacing w:val="-6"/>
          <w:sz w:val="24"/>
        </w:rPr>
        <w:t>Information</w:t>
      </w:r>
      <w:r w:rsidR="00632196" w:rsidRPr="009F54FC">
        <w:rPr>
          <w:rFonts w:ascii="Tahoma" w:eastAsia="Times New Roman" w:hAnsi="Tahoma" w:cs="Tahoma"/>
          <w:color w:val="548DD4"/>
          <w:spacing w:val="-6"/>
          <w:sz w:val="24"/>
        </w:rPr>
        <w:t>]</w:t>
      </w:r>
    </w:p>
    <w:p w14:paraId="1BF4EA50" w14:textId="77777777" w:rsidR="00227B33" w:rsidRPr="009F54FC" w:rsidRDefault="00227B33" w:rsidP="00227B33">
      <w:pPr>
        <w:widowControl w:val="0"/>
        <w:tabs>
          <w:tab w:val="left" w:pos="720"/>
          <w:tab w:val="left" w:pos="2160"/>
        </w:tabs>
        <w:spacing w:after="0" w:line="240" w:lineRule="auto"/>
        <w:ind w:left="540" w:right="630"/>
        <w:rPr>
          <w:rFonts w:eastAsia="Times New Roman" w:cstheme="minorHAnsi"/>
          <w:spacing w:val="-6"/>
          <w:sz w:val="24"/>
        </w:rPr>
      </w:pPr>
      <w:r w:rsidRPr="009F54FC">
        <w:rPr>
          <w:rFonts w:eastAsia="Times New Roman" w:cstheme="minorHAnsi"/>
          <w:spacing w:val="-6"/>
          <w:sz w:val="24"/>
        </w:rPr>
        <w:t>Name:</w:t>
      </w:r>
      <w:r w:rsidRPr="009F54FC">
        <w:rPr>
          <w:rFonts w:eastAsia="Times New Roman" w:cstheme="minorHAnsi"/>
          <w:spacing w:val="-6"/>
          <w:sz w:val="24"/>
        </w:rPr>
        <w:tab/>
        <w:t>&lt;First Name&gt; &lt;MI&gt; &lt;Last Name&gt;</w:t>
      </w:r>
    </w:p>
    <w:p w14:paraId="1DCDC978" w14:textId="3C6FAC4A" w:rsidR="00227B33" w:rsidRPr="009F54FC" w:rsidRDefault="00E5695B" w:rsidP="00227B33">
      <w:pPr>
        <w:widowControl w:val="0"/>
        <w:tabs>
          <w:tab w:val="left" w:pos="720"/>
          <w:tab w:val="left" w:pos="2160"/>
        </w:tabs>
        <w:spacing w:after="0" w:line="240" w:lineRule="auto"/>
        <w:ind w:left="540" w:right="630"/>
        <w:rPr>
          <w:rFonts w:eastAsia="Times New Roman" w:cstheme="minorHAnsi"/>
          <w:spacing w:val="-6"/>
          <w:sz w:val="24"/>
        </w:rPr>
      </w:pPr>
      <w:r w:rsidRPr="009F54FC">
        <w:rPr>
          <w:rFonts w:eastAsia="Times New Roman" w:cstheme="minorHAnsi"/>
          <w:spacing w:val="-6"/>
          <w:sz w:val="24"/>
        </w:rPr>
        <w:t xml:space="preserve">Enrollee </w:t>
      </w:r>
      <w:r w:rsidR="00227B33" w:rsidRPr="009F54FC">
        <w:rPr>
          <w:rFonts w:eastAsia="Times New Roman" w:cstheme="minorHAnsi"/>
          <w:spacing w:val="-6"/>
          <w:sz w:val="24"/>
        </w:rPr>
        <w:t xml:space="preserve">ID:  </w:t>
      </w:r>
      <w:r w:rsidR="00227B33" w:rsidRPr="009F54FC">
        <w:rPr>
          <w:rFonts w:eastAsia="Times New Roman" w:cstheme="minorHAnsi"/>
          <w:spacing w:val="-6"/>
          <w:sz w:val="24"/>
        </w:rPr>
        <w:tab/>
        <w:t>&lt;</w:t>
      </w:r>
      <w:r w:rsidRPr="009F54FC">
        <w:rPr>
          <w:rFonts w:eastAsia="Times New Roman" w:cstheme="minorHAnsi"/>
          <w:spacing w:val="-6"/>
          <w:sz w:val="24"/>
        </w:rPr>
        <w:t xml:space="preserve">Enrollee </w:t>
      </w:r>
      <w:r w:rsidR="00227B33" w:rsidRPr="009F54FC">
        <w:rPr>
          <w:rFonts w:eastAsia="Times New Roman" w:cstheme="minorHAnsi"/>
          <w:spacing w:val="-6"/>
          <w:sz w:val="24"/>
        </w:rPr>
        <w:t>ID&gt;</w:t>
      </w:r>
    </w:p>
    <w:p w14:paraId="7AB6C23A" w14:textId="77777777" w:rsidR="00227B33" w:rsidRPr="009F54FC" w:rsidRDefault="00227B33" w:rsidP="00227B33">
      <w:pPr>
        <w:widowControl w:val="0"/>
        <w:tabs>
          <w:tab w:val="left" w:pos="720"/>
          <w:tab w:val="left" w:pos="2160"/>
        </w:tabs>
        <w:spacing w:after="0" w:line="240" w:lineRule="auto"/>
        <w:ind w:left="540" w:right="630"/>
        <w:rPr>
          <w:rFonts w:eastAsia="Times New Roman" w:cstheme="minorHAnsi"/>
          <w:spacing w:val="-6"/>
          <w:sz w:val="24"/>
        </w:rPr>
      </w:pPr>
      <w:r w:rsidRPr="009F54FC">
        <w:rPr>
          <w:rFonts w:eastAsia="Times New Roman" w:cstheme="minorHAnsi"/>
          <w:spacing w:val="-6"/>
          <w:sz w:val="24"/>
        </w:rPr>
        <w:t>Address:</w:t>
      </w:r>
      <w:r w:rsidRPr="009F54FC">
        <w:rPr>
          <w:rFonts w:eastAsia="Times New Roman" w:cstheme="minorHAnsi"/>
          <w:spacing w:val="-6"/>
          <w:sz w:val="24"/>
        </w:rPr>
        <w:tab/>
        <w:t xml:space="preserve">&lt;Address&gt; &lt;City, State Zip&gt; </w:t>
      </w:r>
    </w:p>
    <w:p w14:paraId="50462FC5" w14:textId="77777777" w:rsidR="00227B33" w:rsidRPr="009F54FC" w:rsidRDefault="00227B33" w:rsidP="00227B33">
      <w:pPr>
        <w:widowControl w:val="0"/>
        <w:tabs>
          <w:tab w:val="left" w:pos="720"/>
          <w:tab w:val="left" w:pos="2160"/>
          <w:tab w:val="left" w:pos="3960"/>
        </w:tabs>
        <w:spacing w:after="0" w:line="240" w:lineRule="auto"/>
        <w:ind w:left="540" w:right="630"/>
        <w:rPr>
          <w:rFonts w:eastAsia="Times New Roman" w:cstheme="minorHAnsi"/>
          <w:spacing w:val="-6"/>
          <w:sz w:val="24"/>
        </w:rPr>
      </w:pPr>
      <w:r w:rsidRPr="009F54FC">
        <w:rPr>
          <w:rFonts w:eastAsia="Times New Roman" w:cstheme="minorHAnsi"/>
          <w:spacing w:val="-6"/>
          <w:sz w:val="24"/>
        </w:rPr>
        <w:t xml:space="preserve">Home Phone:  </w:t>
      </w:r>
      <w:r w:rsidRPr="009F54FC">
        <w:rPr>
          <w:rFonts w:eastAsia="Times New Roman" w:cstheme="minorHAnsi"/>
          <w:spacing w:val="-6"/>
          <w:sz w:val="24"/>
        </w:rPr>
        <w:tab/>
        <w:t xml:space="preserve">&lt;Home Phone&gt; </w:t>
      </w:r>
      <w:r w:rsidRPr="009F54FC">
        <w:rPr>
          <w:rFonts w:eastAsia="Times New Roman" w:cstheme="minorHAnsi"/>
          <w:spacing w:val="-6"/>
          <w:sz w:val="24"/>
        </w:rPr>
        <w:tab/>
        <w:t xml:space="preserve">Cell Phone: </w:t>
      </w:r>
      <w:r w:rsidRPr="009F54FC">
        <w:rPr>
          <w:rFonts w:eastAsia="Times New Roman" w:cstheme="minorHAnsi"/>
          <w:spacing w:val="-6"/>
          <w:sz w:val="24"/>
        </w:rPr>
        <w:tab/>
        <w:t xml:space="preserve">&lt;Cell Phone&gt; </w:t>
      </w:r>
    </w:p>
    <w:p w14:paraId="2FA3666B" w14:textId="77777777" w:rsidR="00227B33" w:rsidRPr="009F54FC" w:rsidRDefault="00227B33" w:rsidP="00227B33">
      <w:pPr>
        <w:widowControl w:val="0"/>
        <w:tabs>
          <w:tab w:val="left" w:pos="720"/>
          <w:tab w:val="left" w:pos="2160"/>
        </w:tabs>
        <w:spacing w:after="0" w:line="240" w:lineRule="auto"/>
        <w:ind w:left="540" w:right="630"/>
        <w:rPr>
          <w:rFonts w:eastAsia="Times New Roman" w:cstheme="minorHAnsi"/>
          <w:spacing w:val="-6"/>
          <w:sz w:val="24"/>
        </w:rPr>
      </w:pPr>
      <w:r w:rsidRPr="009F54FC">
        <w:rPr>
          <w:rFonts w:eastAsia="Times New Roman" w:cstheme="minorHAnsi"/>
          <w:spacing w:val="-6"/>
          <w:sz w:val="24"/>
        </w:rPr>
        <w:t>Date of Birth:</w:t>
      </w:r>
      <w:r w:rsidRPr="009F54FC">
        <w:rPr>
          <w:rFonts w:eastAsia="Times New Roman" w:cstheme="minorHAnsi"/>
          <w:spacing w:val="-6"/>
          <w:sz w:val="24"/>
        </w:rPr>
        <w:tab/>
        <w:t>&lt;DOB&gt;</w:t>
      </w:r>
    </w:p>
    <w:p w14:paraId="2A9CE626" w14:textId="77777777" w:rsidR="00227B33" w:rsidRPr="009F54FC" w:rsidRDefault="00227B33" w:rsidP="00227B33">
      <w:pPr>
        <w:widowControl w:val="0"/>
        <w:tabs>
          <w:tab w:val="left" w:pos="720"/>
          <w:tab w:val="left" w:pos="1440"/>
          <w:tab w:val="left" w:pos="2880"/>
          <w:tab w:val="left" w:pos="3780"/>
          <w:tab w:val="left" w:pos="4320"/>
          <w:tab w:val="left" w:pos="5760"/>
        </w:tabs>
        <w:spacing w:before="280" w:after="200" w:line="240" w:lineRule="auto"/>
        <w:ind w:left="540" w:right="630"/>
        <w:rPr>
          <w:rFonts w:ascii="Tahoma" w:hAnsi="Tahoma" w:cs="Tahoma"/>
          <w:sz w:val="24"/>
        </w:rPr>
      </w:pPr>
      <w:r w:rsidRPr="009F54FC">
        <w:rPr>
          <w:rFonts w:ascii="Tahoma" w:hAnsi="Tahoma" w:cs="Tahoma"/>
          <w:b/>
          <w:spacing w:val="-6"/>
          <w:sz w:val="24"/>
        </w:rPr>
        <w:t>Requester (if different from above)</w:t>
      </w:r>
    </w:p>
    <w:p w14:paraId="6035FA06" w14:textId="2582C462" w:rsidR="00227B33" w:rsidRPr="009F54FC" w:rsidRDefault="00227B33" w:rsidP="00227B33">
      <w:pPr>
        <w:widowControl w:val="0"/>
        <w:tabs>
          <w:tab w:val="left" w:pos="990"/>
          <w:tab w:val="left" w:pos="1440"/>
          <w:tab w:val="left" w:pos="2880"/>
          <w:tab w:val="left" w:pos="4320"/>
          <w:tab w:val="left" w:pos="5760"/>
        </w:tabs>
        <w:spacing w:after="200" w:line="240" w:lineRule="auto"/>
        <w:ind w:left="540" w:right="540"/>
        <w:rPr>
          <w:rFonts w:eastAsia="Times New Roman" w:cstheme="minorHAnsi"/>
          <w:color w:val="000000"/>
          <w:spacing w:val="-6"/>
          <w:sz w:val="24"/>
        </w:rPr>
      </w:pPr>
      <w:r w:rsidRPr="009F54FC">
        <w:rPr>
          <w:rFonts w:eastAsia="Times New Roman" w:cstheme="minorHAnsi"/>
          <w:color w:val="000000"/>
          <w:spacing w:val="-6"/>
          <w:sz w:val="24"/>
        </w:rPr>
        <w:t>Name:  _______</w:t>
      </w:r>
      <w:r w:rsidR="009F54FC">
        <w:rPr>
          <w:rFonts w:eastAsia="Times New Roman" w:cstheme="minorHAnsi"/>
          <w:color w:val="000000"/>
          <w:spacing w:val="-6"/>
          <w:sz w:val="24"/>
        </w:rPr>
        <w:t>_____________________________</w:t>
      </w:r>
      <w:r w:rsidRPr="009F54FC">
        <w:rPr>
          <w:rFonts w:eastAsia="Times New Roman" w:cstheme="minorHAnsi"/>
          <w:color w:val="000000"/>
          <w:spacing w:val="-6"/>
          <w:sz w:val="24"/>
        </w:rPr>
        <w:t>__</w:t>
      </w:r>
      <w:r w:rsidR="009F54FC">
        <w:rPr>
          <w:rFonts w:eastAsia="Times New Roman" w:cstheme="minorHAnsi"/>
          <w:color w:val="000000"/>
          <w:spacing w:val="-6"/>
          <w:sz w:val="24"/>
        </w:rPr>
        <w:t>_____   E- mail: ____________</w:t>
      </w:r>
      <w:r w:rsidRPr="009F54FC">
        <w:rPr>
          <w:rFonts w:eastAsia="Times New Roman" w:cstheme="minorHAnsi"/>
          <w:color w:val="000000"/>
          <w:spacing w:val="-6"/>
          <w:sz w:val="24"/>
        </w:rPr>
        <w:t>_</w:t>
      </w:r>
      <w:r w:rsidRPr="009F54FC">
        <w:rPr>
          <w:rFonts w:eastAsia="Times New Roman" w:cstheme="minorHAnsi"/>
          <w:color w:val="000000"/>
          <w:spacing w:val="-6"/>
          <w:sz w:val="24"/>
          <w:u w:val="single"/>
        </w:rPr>
        <w:t xml:space="preserve">_             </w:t>
      </w:r>
      <w:r w:rsidR="009F54FC">
        <w:rPr>
          <w:rFonts w:eastAsia="Times New Roman" w:cstheme="minorHAnsi"/>
          <w:color w:val="000000"/>
          <w:spacing w:val="-6"/>
          <w:sz w:val="24"/>
        </w:rPr>
        <w:t>_______</w:t>
      </w:r>
    </w:p>
    <w:p w14:paraId="11C59731" w14:textId="16090EAF" w:rsidR="00227B33" w:rsidRPr="009F54FC"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sz w:val="24"/>
        </w:rPr>
      </w:pPr>
      <w:r w:rsidRPr="009F54FC">
        <w:rPr>
          <w:rFonts w:eastAsia="Times New Roman" w:cstheme="minorHAnsi"/>
          <w:color w:val="000000"/>
          <w:spacing w:val="-6"/>
          <w:sz w:val="24"/>
        </w:rPr>
        <w:t xml:space="preserve">Address: </w:t>
      </w:r>
      <w:r w:rsidR="009F54FC">
        <w:rPr>
          <w:rFonts w:eastAsia="Times New Roman" w:cstheme="minorHAnsi"/>
          <w:color w:val="000000"/>
          <w:spacing w:val="-6"/>
          <w:sz w:val="24"/>
        </w:rPr>
        <w:t xml:space="preserve"> _______________________</w:t>
      </w:r>
      <w:r w:rsidRPr="009F54FC">
        <w:rPr>
          <w:rFonts w:eastAsia="Times New Roman" w:cstheme="minorHAnsi"/>
          <w:color w:val="000000"/>
          <w:spacing w:val="-6"/>
          <w:sz w:val="24"/>
        </w:rPr>
        <w:t xml:space="preserve">____________________________   Fax #: </w:t>
      </w:r>
      <w:r w:rsidRPr="009F54FC">
        <w:rPr>
          <w:rFonts w:eastAsia="Times New Roman" w:cstheme="minorHAnsi"/>
          <w:color w:val="000000"/>
          <w:spacing w:val="-6"/>
          <w:sz w:val="24"/>
          <w:u w:val="single"/>
        </w:rPr>
        <w:t xml:space="preserve">(         </w:t>
      </w:r>
      <w:r w:rsidR="009F54FC">
        <w:rPr>
          <w:rFonts w:eastAsia="Times New Roman" w:cstheme="minorHAnsi"/>
          <w:color w:val="000000"/>
          <w:spacing w:val="-6"/>
          <w:sz w:val="24"/>
          <w:u w:val="single"/>
        </w:rPr>
        <w:t>_   )____________</w:t>
      </w:r>
      <w:r w:rsidRPr="009F54FC">
        <w:rPr>
          <w:rFonts w:eastAsia="Times New Roman" w:cstheme="minorHAnsi"/>
          <w:color w:val="000000"/>
          <w:spacing w:val="-6"/>
          <w:sz w:val="24"/>
          <w:u w:val="single"/>
        </w:rPr>
        <w:t xml:space="preserve">  </w:t>
      </w:r>
      <w:r w:rsidRPr="009F54FC">
        <w:rPr>
          <w:rFonts w:eastAsia="Times New Roman" w:cstheme="minorHAnsi"/>
          <w:color w:val="000000"/>
          <w:spacing w:val="-6"/>
          <w:sz w:val="24"/>
        </w:rPr>
        <w:t xml:space="preserve">     </w:t>
      </w:r>
    </w:p>
    <w:p w14:paraId="6445F290" w14:textId="0DEF87F9" w:rsidR="00227B33" w:rsidRPr="009F54FC" w:rsidRDefault="009F54FC"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spacing w:val="-6"/>
          <w:sz w:val="24"/>
        </w:rPr>
      </w:pPr>
      <w:r w:rsidRPr="009F54FC">
        <w:rPr>
          <w:rFonts w:eastAsia="Times New Roman" w:cstheme="minorHAnsi"/>
          <w:noProof/>
          <w:color w:val="000000"/>
          <w:spacing w:val="-6"/>
          <w:sz w:val="24"/>
        </w:rPr>
        <mc:AlternateContent>
          <mc:Choice Requires="wps">
            <w:drawing>
              <wp:anchor distT="0" distB="0" distL="114300" distR="114300" simplePos="0" relativeHeight="251843584" behindDoc="0" locked="0" layoutInCell="1" allowOverlap="1" wp14:anchorId="7BE4BB3C" wp14:editId="373AFA2B">
                <wp:simplePos x="0" y="0"/>
                <wp:positionH relativeFrom="column">
                  <wp:posOffset>4217670</wp:posOffset>
                </wp:positionH>
                <wp:positionV relativeFrom="paragraph">
                  <wp:posOffset>297180</wp:posOffset>
                </wp:positionV>
                <wp:extent cx="182880" cy="182880"/>
                <wp:effectExtent l="0" t="0" r="26670" b="26670"/>
                <wp:wrapNone/>
                <wp:docPr id="52" name="Rectangle 5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784D954" id="Rectangle 52" o:spid="_x0000_s1026" alt="Title: Check Box" style="position:absolute;margin-left:332.1pt;margin-top:23.4pt;width:14.4pt;height:14.4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O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"/>
            </w:pict>
          </mc:Fallback>
        </mc:AlternateContent>
      </w:r>
      <w:r w:rsidR="00E5695B" w:rsidRPr="009F54FC">
        <w:rPr>
          <w:rFonts w:eastAsia="Times New Roman" w:cstheme="minorHAnsi"/>
          <w:noProof/>
          <w:color w:val="000000"/>
          <w:spacing w:val="-6"/>
          <w:sz w:val="24"/>
        </w:rPr>
        <mc:AlternateContent>
          <mc:Choice Requires="wps">
            <w:drawing>
              <wp:anchor distT="0" distB="0" distL="114300" distR="114300" simplePos="0" relativeHeight="251842560" behindDoc="0" locked="0" layoutInCell="1" allowOverlap="1" wp14:anchorId="509CB331" wp14:editId="3940184D">
                <wp:simplePos x="0" y="0"/>
                <wp:positionH relativeFrom="column">
                  <wp:posOffset>3627755</wp:posOffset>
                </wp:positionH>
                <wp:positionV relativeFrom="paragraph">
                  <wp:posOffset>297180</wp:posOffset>
                </wp:positionV>
                <wp:extent cx="182880" cy="182880"/>
                <wp:effectExtent l="0" t="0" r="26670" b="26670"/>
                <wp:wrapNone/>
                <wp:docPr id="35" name="Rectangle 3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D30302A" id="Rectangle 35" o:spid="_x0000_s1026" alt="Title: Check Box" style="position:absolute;margin-left:285.65pt;margin-top:23.4pt;width:14.4pt;height:14.4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YAT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"/>
            </w:pict>
          </mc:Fallback>
        </mc:AlternateContent>
      </w:r>
      <w:r>
        <w:rPr>
          <w:rFonts w:eastAsia="Times New Roman" w:cstheme="minorHAnsi"/>
          <w:spacing w:val="-6"/>
          <w:sz w:val="24"/>
        </w:rPr>
        <w:t>City:  ______________</w:t>
      </w:r>
      <w:r w:rsidR="00227B33" w:rsidRPr="009F54FC">
        <w:rPr>
          <w:rFonts w:eastAsia="Times New Roman" w:cstheme="minorHAnsi"/>
          <w:spacing w:val="-6"/>
          <w:sz w:val="24"/>
        </w:rPr>
        <w:t xml:space="preserve">_____   State:  ______   Zip Code:  __________   Phone #: </w:t>
      </w:r>
      <w:r w:rsidR="00227B33" w:rsidRPr="009F54FC">
        <w:rPr>
          <w:rFonts w:eastAsia="Times New Roman" w:cstheme="minorHAnsi"/>
          <w:spacing w:val="-6"/>
          <w:sz w:val="24"/>
          <w:u w:val="single"/>
        </w:rPr>
        <w:t xml:space="preserve">(          </w:t>
      </w:r>
      <w:r>
        <w:rPr>
          <w:rFonts w:eastAsia="Times New Roman" w:cstheme="minorHAnsi"/>
          <w:spacing w:val="-6"/>
          <w:sz w:val="24"/>
          <w:u w:val="single"/>
        </w:rPr>
        <w:t>_  )____________</w:t>
      </w:r>
      <w:r w:rsidR="00227B33" w:rsidRPr="009F54FC">
        <w:rPr>
          <w:rFonts w:eastAsia="Times New Roman" w:cstheme="minorHAnsi"/>
          <w:spacing w:val="-6"/>
          <w:sz w:val="24"/>
        </w:rPr>
        <w:t xml:space="preserve">     </w:t>
      </w:r>
    </w:p>
    <w:p w14:paraId="6A776E41" w14:textId="23316F0C" w:rsidR="00227B33" w:rsidRPr="009F54FC" w:rsidRDefault="00227B33" w:rsidP="00227B33">
      <w:pPr>
        <w:widowControl w:val="0"/>
        <w:spacing w:after="200" w:line="240" w:lineRule="auto"/>
        <w:ind w:left="540" w:right="540"/>
        <w:rPr>
          <w:rFonts w:eastAsia="Times New Roman" w:cstheme="minorHAnsi"/>
          <w:color w:val="000000"/>
          <w:spacing w:val="-6"/>
          <w:sz w:val="24"/>
        </w:rPr>
      </w:pPr>
      <w:r w:rsidRPr="009F54FC">
        <w:rPr>
          <w:rFonts w:cstheme="minorHAnsi"/>
          <w:spacing w:val="-6"/>
          <w:sz w:val="24"/>
        </w:rPr>
        <w:t xml:space="preserve">Does the Requester intend to represent the </w:t>
      </w:r>
      <w:r w:rsidR="00E5695B" w:rsidRPr="009F54FC">
        <w:rPr>
          <w:rFonts w:cstheme="minorHAnsi"/>
          <w:spacing w:val="-6"/>
          <w:sz w:val="24"/>
        </w:rPr>
        <w:t>Enrollee</w:t>
      </w:r>
      <w:r w:rsidRPr="009F54FC">
        <w:rPr>
          <w:rFonts w:cstheme="minorHAnsi"/>
          <w:spacing w:val="-6"/>
          <w:sz w:val="24"/>
        </w:rPr>
        <w:t xml:space="preserve">?              </w:t>
      </w:r>
      <w:r w:rsidRPr="009F54FC">
        <w:rPr>
          <w:rFonts w:eastAsia="Times New Roman" w:cstheme="minorHAnsi"/>
          <w:spacing w:val="-6"/>
          <w:sz w:val="24"/>
        </w:rPr>
        <w:t>YES            NO</w:t>
      </w:r>
    </w:p>
    <w:p w14:paraId="02CD9BB1" w14:textId="77777777" w:rsidR="00227B33" w:rsidRPr="009F54FC" w:rsidRDefault="00227B33" w:rsidP="00227B33">
      <w:pPr>
        <w:widowControl w:val="0"/>
        <w:spacing w:before="280" w:after="200" w:line="240" w:lineRule="auto"/>
        <w:ind w:left="540" w:right="540"/>
        <w:rPr>
          <w:rFonts w:ascii="Tahoma" w:eastAsia="Times New Roman" w:hAnsi="Tahoma" w:cs="Tahoma"/>
          <w:color w:val="000000"/>
          <w:spacing w:val="-6"/>
          <w:sz w:val="24"/>
        </w:rPr>
      </w:pPr>
      <w:r w:rsidRPr="009F54FC">
        <w:rPr>
          <w:rFonts w:ascii="Tahoma" w:hAnsi="Tahoma" w:cs="Tahoma"/>
          <w:b/>
          <w:spacing w:val="-6"/>
          <w:sz w:val="24"/>
        </w:rPr>
        <w:t>Appeal Information</w:t>
      </w:r>
    </w:p>
    <w:p w14:paraId="24DA943E" w14:textId="52574B08" w:rsidR="00227B33" w:rsidRPr="009F54FC"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sz w:val="24"/>
        </w:rPr>
      </w:pPr>
      <w:r w:rsidRPr="009F54FC">
        <w:rPr>
          <w:rFonts w:eastAsia="Times New Roman" w:cstheme="minorHAnsi"/>
          <w:color w:val="000000"/>
          <w:spacing w:val="-6"/>
          <w:sz w:val="24"/>
        </w:rPr>
        <w:t xml:space="preserve">Today’s date: </w:t>
      </w:r>
      <w:r w:rsidRPr="009F54FC">
        <w:rPr>
          <w:rFonts w:eastAsia="Times New Roman" w:cstheme="minorHAnsi"/>
          <w:color w:val="000000"/>
          <w:spacing w:val="-6"/>
          <w:sz w:val="24"/>
          <w:u w:val="single"/>
        </w:rPr>
        <w:t xml:space="preserve">  _</w:t>
      </w:r>
      <w:r w:rsidRPr="009F54FC">
        <w:rPr>
          <w:rFonts w:eastAsia="Times New Roman" w:cstheme="minorHAnsi"/>
          <w:color w:val="000000"/>
          <w:spacing w:val="-6"/>
          <w:sz w:val="24"/>
        </w:rPr>
        <w:t>_____________________   Service you are appeal</w:t>
      </w:r>
      <w:r w:rsidR="009F54FC">
        <w:rPr>
          <w:rFonts w:eastAsia="Times New Roman" w:cstheme="minorHAnsi"/>
          <w:color w:val="000000"/>
          <w:spacing w:val="-6"/>
          <w:sz w:val="24"/>
        </w:rPr>
        <w:t>ing: __________________</w:t>
      </w:r>
      <w:r w:rsidRPr="009F54FC">
        <w:rPr>
          <w:rFonts w:eastAsia="Times New Roman" w:cstheme="minorHAnsi"/>
          <w:color w:val="000000"/>
          <w:spacing w:val="-6"/>
          <w:sz w:val="24"/>
        </w:rPr>
        <w:t>_________</w:t>
      </w:r>
    </w:p>
    <w:p w14:paraId="7075D82D" w14:textId="1EEFB2C6" w:rsidR="00227B33" w:rsidRPr="009F54FC"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sz w:val="24"/>
        </w:rPr>
      </w:pPr>
      <w:r w:rsidRPr="009F54FC">
        <w:rPr>
          <w:rFonts w:eastAsia="Times New Roman" w:cstheme="minorHAnsi"/>
          <w:color w:val="000000"/>
          <w:spacing w:val="-6"/>
          <w:sz w:val="24"/>
        </w:rPr>
        <w:t>____________________________</w:t>
      </w:r>
      <w:r w:rsidRPr="009F54FC">
        <w:rPr>
          <w:rFonts w:eastAsia="Times New Roman" w:cstheme="minorHAnsi"/>
          <w:color w:val="000000"/>
          <w:spacing w:val="-6"/>
          <w:sz w:val="24"/>
          <w:u w:val="single"/>
        </w:rPr>
        <w:t xml:space="preserve"> </w:t>
      </w:r>
      <w:r w:rsidR="009F54FC">
        <w:rPr>
          <w:rFonts w:eastAsia="Times New Roman" w:cstheme="minorHAnsi"/>
          <w:color w:val="000000"/>
          <w:spacing w:val="-6"/>
          <w:sz w:val="24"/>
        </w:rPr>
        <w:t>________________</w:t>
      </w:r>
      <w:r w:rsidRPr="009F54FC">
        <w:rPr>
          <w:rFonts w:eastAsia="Times New Roman" w:cstheme="minorHAnsi"/>
          <w:color w:val="000000"/>
          <w:spacing w:val="-6"/>
          <w:sz w:val="24"/>
        </w:rPr>
        <w:t>________________________________________</w:t>
      </w:r>
    </w:p>
    <w:p w14:paraId="73F33C64" w14:textId="2F84E7DE" w:rsidR="00227B33" w:rsidRPr="009F54FC"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sz w:val="24"/>
        </w:rPr>
      </w:pPr>
      <w:r w:rsidRPr="009F54FC">
        <w:rPr>
          <w:rFonts w:eastAsia="Times New Roman" w:cstheme="minorHAnsi"/>
          <w:color w:val="000000"/>
          <w:spacing w:val="-6"/>
          <w:sz w:val="24"/>
        </w:rPr>
        <w:t xml:space="preserve">Reason for requesting appeal: </w:t>
      </w:r>
      <w:r w:rsidRPr="009F54FC">
        <w:rPr>
          <w:rFonts w:eastAsia="Times New Roman" w:cstheme="minorHAnsi"/>
          <w:color w:val="000000"/>
          <w:spacing w:val="-6"/>
          <w:sz w:val="24"/>
          <w:u w:val="single"/>
        </w:rPr>
        <w:t xml:space="preserve">  _</w:t>
      </w:r>
      <w:r w:rsidR="009F54FC">
        <w:rPr>
          <w:rFonts w:eastAsia="Times New Roman" w:cstheme="minorHAnsi"/>
          <w:color w:val="000000"/>
          <w:spacing w:val="-6"/>
          <w:sz w:val="24"/>
        </w:rPr>
        <w:t>___________</w:t>
      </w:r>
      <w:r w:rsidRPr="009F54FC">
        <w:rPr>
          <w:rFonts w:eastAsia="Times New Roman" w:cstheme="minorHAnsi"/>
          <w:color w:val="000000"/>
          <w:spacing w:val="-6"/>
          <w:sz w:val="24"/>
        </w:rPr>
        <w:t>_______________________________________________</w:t>
      </w:r>
    </w:p>
    <w:p w14:paraId="5560C6E2" w14:textId="18E5A158" w:rsidR="00227B33" w:rsidRPr="009F54FC"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sz w:val="24"/>
        </w:rPr>
      </w:pPr>
      <w:r w:rsidRPr="009F54FC">
        <w:rPr>
          <w:rFonts w:eastAsia="Times New Roman" w:cstheme="minorHAnsi"/>
          <w:color w:val="000000"/>
          <w:spacing w:val="-6"/>
          <w:sz w:val="24"/>
        </w:rPr>
        <w:t>____________________________</w:t>
      </w:r>
      <w:r w:rsidRPr="009F54FC">
        <w:rPr>
          <w:rFonts w:eastAsia="Times New Roman" w:cstheme="minorHAnsi"/>
          <w:color w:val="000000"/>
          <w:spacing w:val="-6"/>
          <w:sz w:val="24"/>
          <w:u w:val="single"/>
        </w:rPr>
        <w:t xml:space="preserve"> </w:t>
      </w:r>
      <w:r w:rsidR="009F54FC">
        <w:rPr>
          <w:rFonts w:eastAsia="Times New Roman" w:cstheme="minorHAnsi"/>
          <w:color w:val="000000"/>
          <w:spacing w:val="-6"/>
          <w:sz w:val="24"/>
        </w:rPr>
        <w:t>____________</w:t>
      </w:r>
      <w:r w:rsidRPr="009F54FC">
        <w:rPr>
          <w:rFonts w:eastAsia="Times New Roman" w:cstheme="minorHAnsi"/>
          <w:color w:val="000000"/>
          <w:spacing w:val="-6"/>
          <w:sz w:val="24"/>
        </w:rPr>
        <w:t>____________________________________________</w:t>
      </w:r>
    </w:p>
    <w:p w14:paraId="7CBA9DFF" w14:textId="02311B1F" w:rsidR="00227B33" w:rsidRPr="009F54FC" w:rsidRDefault="00227B33" w:rsidP="00227B33">
      <w:pPr>
        <w:widowControl w:val="0"/>
        <w:tabs>
          <w:tab w:val="left" w:pos="720"/>
          <w:tab w:val="left" w:pos="1440"/>
          <w:tab w:val="left" w:pos="2880"/>
          <w:tab w:val="left" w:pos="4320"/>
          <w:tab w:val="left" w:pos="5760"/>
        </w:tabs>
        <w:spacing w:after="200" w:line="240" w:lineRule="auto"/>
        <w:ind w:left="540" w:right="540"/>
        <w:rPr>
          <w:rFonts w:eastAsia="Times New Roman" w:cstheme="minorHAnsi"/>
          <w:color w:val="000000"/>
          <w:spacing w:val="-6"/>
          <w:sz w:val="24"/>
        </w:rPr>
      </w:pPr>
      <w:r w:rsidRPr="009F54FC">
        <w:rPr>
          <w:rFonts w:eastAsia="Times New Roman" w:cstheme="minorHAnsi"/>
          <w:color w:val="000000"/>
          <w:spacing w:val="-6"/>
          <w:sz w:val="24"/>
        </w:rPr>
        <w:t>____________________________</w:t>
      </w:r>
      <w:r w:rsidRPr="009F54FC">
        <w:rPr>
          <w:rFonts w:eastAsia="Times New Roman" w:cstheme="minorHAnsi"/>
          <w:color w:val="000000"/>
          <w:spacing w:val="-6"/>
          <w:sz w:val="24"/>
          <w:u w:val="single"/>
        </w:rPr>
        <w:t xml:space="preserve"> </w:t>
      </w:r>
      <w:r w:rsidR="009F54FC">
        <w:rPr>
          <w:rFonts w:eastAsia="Times New Roman" w:cstheme="minorHAnsi"/>
          <w:color w:val="000000"/>
          <w:spacing w:val="-6"/>
          <w:sz w:val="24"/>
        </w:rPr>
        <w:t>______________</w:t>
      </w:r>
      <w:r w:rsidRPr="009F54FC">
        <w:rPr>
          <w:rFonts w:eastAsia="Times New Roman" w:cstheme="minorHAnsi"/>
          <w:color w:val="000000"/>
          <w:spacing w:val="-6"/>
          <w:sz w:val="24"/>
        </w:rPr>
        <w:t>__________________________________________</w:t>
      </w:r>
    </w:p>
    <w:p w14:paraId="1E4C2DEF" w14:textId="455EA7BD" w:rsidR="00227B33" w:rsidRPr="009F54FC" w:rsidRDefault="009F54FC" w:rsidP="005557FD">
      <w:pPr>
        <w:widowControl w:val="0"/>
        <w:tabs>
          <w:tab w:val="left" w:pos="540"/>
          <w:tab w:val="left" w:pos="990"/>
        </w:tabs>
        <w:spacing w:after="200" w:line="240" w:lineRule="auto"/>
        <w:ind w:left="450" w:right="540" w:firstLine="540"/>
        <w:rPr>
          <w:rFonts w:eastAsia="Times New Roman" w:cstheme="minorHAnsi"/>
          <w:spacing w:val="-6"/>
          <w:sz w:val="24"/>
        </w:rPr>
      </w:pPr>
      <w:r w:rsidRPr="009F54FC">
        <w:rPr>
          <w:rFonts w:eastAsia="Times New Roman" w:cstheme="minorHAnsi"/>
          <w:noProof/>
          <w:color w:val="000000"/>
          <w:spacing w:val="-6"/>
          <w:sz w:val="24"/>
        </w:rPr>
        <mc:AlternateContent>
          <mc:Choice Requires="wps">
            <w:drawing>
              <wp:anchor distT="0" distB="0" distL="114300" distR="114300" simplePos="0" relativeHeight="251822080" behindDoc="0" locked="0" layoutInCell="1" allowOverlap="1" wp14:anchorId="3CFD08DE" wp14:editId="1A91E846">
                <wp:simplePos x="0" y="0"/>
                <wp:positionH relativeFrom="column">
                  <wp:posOffset>4906010</wp:posOffset>
                </wp:positionH>
                <wp:positionV relativeFrom="paragraph">
                  <wp:posOffset>7620</wp:posOffset>
                </wp:positionV>
                <wp:extent cx="182880" cy="182880"/>
                <wp:effectExtent l="0" t="0" r="26670" b="26670"/>
                <wp:wrapNone/>
                <wp:docPr id="83" name="Rectangle 8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6C65836" id="Rectangle 83" o:spid="_x0000_s1026" alt="Title: Check Box" style="position:absolute;margin-left:386.3pt;margin-top:.6pt;width:14.4pt;height:14.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k/V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"/>
            </w:pict>
          </mc:Fallback>
        </mc:AlternateContent>
      </w:r>
      <w:r w:rsidRPr="009F54FC">
        <w:rPr>
          <w:rFonts w:eastAsia="Times New Roman" w:cstheme="minorHAnsi"/>
          <w:noProof/>
          <w:color w:val="000000"/>
          <w:spacing w:val="-6"/>
          <w:sz w:val="24"/>
        </w:rPr>
        <mc:AlternateContent>
          <mc:Choice Requires="wps">
            <w:drawing>
              <wp:anchor distT="0" distB="0" distL="114300" distR="114300" simplePos="0" relativeHeight="251821056" behindDoc="0" locked="0" layoutInCell="1" allowOverlap="1" wp14:anchorId="56E6C05B" wp14:editId="5B55DA32">
                <wp:simplePos x="0" y="0"/>
                <wp:positionH relativeFrom="column">
                  <wp:posOffset>5651500</wp:posOffset>
                </wp:positionH>
                <wp:positionV relativeFrom="paragraph">
                  <wp:posOffset>4445</wp:posOffset>
                </wp:positionV>
                <wp:extent cx="182880" cy="182880"/>
                <wp:effectExtent l="0" t="0" r="26670" b="26670"/>
                <wp:wrapNone/>
                <wp:docPr id="82" name="Rectangle 8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7167AF7" id="Rectangle 82" o:spid="_x0000_s1026" alt="Title: Check Box" style="position:absolute;margin-left:445pt;margin-top:.35pt;width:14.4pt;height:14.4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jTKQ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"/>
            </w:pict>
          </mc:Fallback>
        </mc:AlternateContent>
      </w:r>
      <w:r w:rsidR="00227B33" w:rsidRPr="009F54FC">
        <w:rPr>
          <w:rFonts w:eastAsia="Times New Roman" w:cstheme="minorHAnsi"/>
          <w:noProof/>
          <w:color w:val="000000"/>
          <w:spacing w:val="-6"/>
          <w:sz w:val="24"/>
        </w:rPr>
        <mc:AlternateContent>
          <mc:Choice Requires="wps">
            <w:drawing>
              <wp:anchor distT="0" distB="0" distL="114300" distR="114300" simplePos="0" relativeHeight="251820032" behindDoc="0" locked="0" layoutInCell="1" allowOverlap="1" wp14:anchorId="6F0CF835" wp14:editId="02BD0F1E">
                <wp:simplePos x="0" y="0"/>
                <wp:positionH relativeFrom="margin">
                  <wp:posOffset>351790</wp:posOffset>
                </wp:positionH>
                <wp:positionV relativeFrom="paragraph">
                  <wp:posOffset>5715</wp:posOffset>
                </wp:positionV>
                <wp:extent cx="182880" cy="182880"/>
                <wp:effectExtent l="0" t="0" r="26670" b="26670"/>
                <wp:wrapNone/>
                <wp:docPr id="84" name="Rectangle 8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C4573F4" id="Rectangle 84" o:spid="_x0000_s1026" alt="Title: Check Box" style="position:absolute;margin-left:27.7pt;margin-top:.45pt;width:14.4pt;height:14.4pt;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Rr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">
                <w10:wrap anchorx="margin"/>
              </v:rect>
            </w:pict>
          </mc:Fallback>
        </mc:AlternateContent>
      </w:r>
      <w:r w:rsidR="00227B33" w:rsidRPr="009F54FC">
        <w:rPr>
          <w:rFonts w:eastAsia="Times New Roman" w:cstheme="minorHAnsi"/>
          <w:spacing w:val="-6"/>
          <w:sz w:val="24"/>
        </w:rPr>
        <w:t xml:space="preserve">I request an In-Person Review.  If checked, is member homebound?       </w:t>
      </w:r>
      <w:r w:rsidR="00227B33" w:rsidRPr="009F54FC">
        <w:rPr>
          <w:rFonts w:eastAsia="Times New Roman" w:cstheme="minorHAnsi"/>
          <w:spacing w:val="-6"/>
          <w:sz w:val="24"/>
        </w:rPr>
        <w:tab/>
        <w:t xml:space="preserve">      YES                 NO </w:t>
      </w:r>
    </w:p>
    <w:p w14:paraId="6B8AEBAF" w14:textId="4E3822C0" w:rsidR="00227B33" w:rsidRPr="009F54FC" w:rsidRDefault="00227B33" w:rsidP="00227B33">
      <w:pPr>
        <w:widowControl w:val="0"/>
        <w:tabs>
          <w:tab w:val="left" w:pos="540"/>
          <w:tab w:val="left" w:pos="990"/>
        </w:tabs>
        <w:spacing w:after="200" w:line="240" w:lineRule="auto"/>
        <w:ind w:left="540" w:right="540" w:firstLine="450"/>
        <w:rPr>
          <w:rFonts w:eastAsia="Times New Roman" w:cstheme="minorHAnsi"/>
          <w:spacing w:val="-6"/>
          <w:sz w:val="24"/>
        </w:rPr>
      </w:pPr>
      <w:r w:rsidRPr="009F54FC">
        <w:rPr>
          <w:rFonts w:eastAsia="Times New Roman" w:cstheme="minorHAnsi"/>
          <w:noProof/>
          <w:spacing w:val="-6"/>
          <w:sz w:val="24"/>
        </w:rPr>
        <mc:AlternateContent>
          <mc:Choice Requires="wps">
            <w:drawing>
              <wp:anchor distT="0" distB="0" distL="114300" distR="114300" simplePos="0" relativeHeight="251837440" behindDoc="0" locked="0" layoutInCell="1" allowOverlap="1" wp14:anchorId="7DBC7182" wp14:editId="29029BDE">
                <wp:simplePos x="0" y="0"/>
                <wp:positionH relativeFrom="margin">
                  <wp:posOffset>351790</wp:posOffset>
                </wp:positionH>
                <wp:positionV relativeFrom="paragraph">
                  <wp:posOffset>4445</wp:posOffset>
                </wp:positionV>
                <wp:extent cx="182880" cy="182880"/>
                <wp:effectExtent l="0" t="0" r="26670" b="26670"/>
                <wp:wrapNone/>
                <wp:docPr id="32" name="Rectangle 3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77067D00" id="Rectangle 32" o:spid="_x0000_s1026" alt="Title: Check Box" style="position:absolute;margin-left:27.7pt;margin-top:.35pt;width:14.4pt;height:14.4pt;z-index:251837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">
                <w10:wrap anchorx="margin"/>
              </v:rect>
            </w:pict>
          </mc:Fallback>
        </mc:AlternateContent>
      </w:r>
      <w:r w:rsidRPr="009F54FC">
        <w:rPr>
          <w:rFonts w:eastAsia="Times New Roman" w:cstheme="minorHAnsi"/>
          <w:noProof/>
          <w:spacing w:val="-6"/>
          <w:sz w:val="24"/>
        </w:rPr>
        <mc:AlternateContent>
          <mc:Choice Requires="wps">
            <w:drawing>
              <wp:anchor distT="0" distB="0" distL="114300" distR="114300" simplePos="0" relativeHeight="251826176" behindDoc="0" locked="0" layoutInCell="1" allowOverlap="1" wp14:anchorId="6FC7331E" wp14:editId="64226219">
                <wp:simplePos x="0" y="0"/>
                <wp:positionH relativeFrom="column">
                  <wp:posOffset>2998715</wp:posOffset>
                </wp:positionH>
                <wp:positionV relativeFrom="paragraph">
                  <wp:posOffset>4710</wp:posOffset>
                </wp:positionV>
                <wp:extent cx="182880" cy="182880"/>
                <wp:effectExtent l="0" t="0" r="26670" b="26670"/>
                <wp:wrapNone/>
                <wp:docPr id="22" name="Rectangle 2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5E2057C2" id="Rectangle 22" o:spid="_x0000_s1026" alt="Title: Check Box" style="position:absolute;margin-left:236.1pt;margin-top:.35pt;width:14.4pt;height:14.4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"/>
            </w:pict>
          </mc:Fallback>
        </mc:AlternateContent>
      </w:r>
      <w:r w:rsidRPr="009F54FC">
        <w:rPr>
          <w:rFonts w:eastAsia="Times New Roman" w:cstheme="minorHAnsi"/>
          <w:noProof/>
          <w:spacing w:val="-6"/>
          <w:sz w:val="24"/>
        </w:rPr>
        <mc:AlternateContent>
          <mc:Choice Requires="wps">
            <w:drawing>
              <wp:anchor distT="0" distB="0" distL="114300" distR="114300" simplePos="0" relativeHeight="251827200" behindDoc="0" locked="0" layoutInCell="1" allowOverlap="1" wp14:anchorId="6A7383D8" wp14:editId="161A39BE">
                <wp:simplePos x="0" y="0"/>
                <wp:positionH relativeFrom="column">
                  <wp:posOffset>2333758</wp:posOffset>
                </wp:positionH>
                <wp:positionV relativeFrom="paragraph">
                  <wp:posOffset>5869</wp:posOffset>
                </wp:positionV>
                <wp:extent cx="182880" cy="182880"/>
                <wp:effectExtent l="0" t="0" r="26670" b="26670"/>
                <wp:wrapNone/>
                <wp:docPr id="88" name="Rectangle 88"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1E4C1075" id="Rectangle 88" o:spid="_x0000_s1026" alt="Title: Check Box" style="position:absolute;margin-left:183.75pt;margin-top:.45pt;width:14.4pt;height:14.4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z/o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"/>
            </w:pict>
          </mc:Fallback>
        </mc:AlternateContent>
      </w:r>
      <w:r w:rsidRPr="009F54FC">
        <w:rPr>
          <w:rFonts w:eastAsia="Times New Roman" w:cstheme="minorHAnsi"/>
          <w:spacing w:val="-6"/>
          <w:sz w:val="24"/>
        </w:rPr>
        <w:t>Is an Interpreter needed?</w:t>
      </w:r>
      <w:r w:rsidRPr="009F54FC">
        <w:rPr>
          <w:rFonts w:eastAsia="Times New Roman" w:cstheme="minorHAnsi"/>
          <w:spacing w:val="-6"/>
          <w:sz w:val="24"/>
        </w:rPr>
        <w:tab/>
        <w:t xml:space="preserve">          YES                 NO          Language</w:t>
      </w:r>
      <w:r w:rsidR="009F54FC">
        <w:rPr>
          <w:rFonts w:eastAsia="Times New Roman" w:cstheme="minorHAnsi"/>
          <w:spacing w:val="-6"/>
          <w:sz w:val="24"/>
        </w:rPr>
        <w:t>: _________________________</w:t>
      </w:r>
      <w:r w:rsidRPr="009F54FC">
        <w:rPr>
          <w:rFonts w:eastAsia="Times New Roman" w:cstheme="minorHAnsi"/>
          <w:spacing w:val="-6"/>
          <w:sz w:val="24"/>
        </w:rPr>
        <w:t>__</w:t>
      </w:r>
    </w:p>
    <w:p w14:paraId="4B808BD0" w14:textId="77777777" w:rsidR="00227B33" w:rsidRPr="009F54FC" w:rsidRDefault="00227B33" w:rsidP="00227B33">
      <w:pPr>
        <w:widowControl w:val="0"/>
        <w:tabs>
          <w:tab w:val="left" w:pos="990"/>
        </w:tabs>
        <w:spacing w:after="180" w:line="240" w:lineRule="auto"/>
        <w:ind w:left="990" w:right="540"/>
        <w:rPr>
          <w:rFonts w:eastAsia="Times New Roman" w:cstheme="minorHAnsi"/>
          <w:spacing w:val="-6"/>
          <w:sz w:val="24"/>
        </w:rPr>
      </w:pPr>
      <w:r w:rsidRPr="009F54FC">
        <w:rPr>
          <w:rFonts w:eastAsia="Times New Roman" w:cstheme="minorHAnsi"/>
          <w:noProof/>
          <w:spacing w:val="-6"/>
          <w:sz w:val="24"/>
        </w:rPr>
        <mc:AlternateContent>
          <mc:Choice Requires="wps">
            <w:drawing>
              <wp:anchor distT="0" distB="0" distL="114300" distR="114300" simplePos="0" relativeHeight="251838464" behindDoc="0" locked="0" layoutInCell="1" allowOverlap="1" wp14:anchorId="4B38F01F" wp14:editId="0725EDA4">
                <wp:simplePos x="0" y="0"/>
                <wp:positionH relativeFrom="margin">
                  <wp:posOffset>351790</wp:posOffset>
                </wp:positionH>
                <wp:positionV relativeFrom="paragraph">
                  <wp:posOffset>635</wp:posOffset>
                </wp:positionV>
                <wp:extent cx="182880" cy="182880"/>
                <wp:effectExtent l="0" t="0" r="26670" b="26670"/>
                <wp:wrapNone/>
                <wp:docPr id="79" name="Rectangle 7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02F9015C" id="Rectangle 79" o:spid="_x0000_s1026" alt="Title: Check Box" style="position:absolute;margin-left:27.7pt;margin-top:.05pt;width:14.4pt;height:14.4pt;z-index:25183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">
                <w10:wrap anchorx="margin"/>
              </v:rect>
            </w:pict>
          </mc:Fallback>
        </mc:AlternateContent>
      </w:r>
      <w:r w:rsidRPr="009F54FC">
        <w:rPr>
          <w:rFonts w:eastAsia="Times New Roman" w:cstheme="minorHAnsi"/>
          <w:spacing w:val="-6"/>
          <w:sz w:val="24"/>
        </w:rPr>
        <w:t xml:space="preserve">I need an accommodation for my disability for this appeal.  The accommodation(s) I need are:  </w:t>
      </w:r>
    </w:p>
    <w:p w14:paraId="1D80927E" w14:textId="5F2E715B" w:rsidR="00227B33" w:rsidRPr="009F54FC" w:rsidRDefault="00227B33" w:rsidP="00227B33">
      <w:pPr>
        <w:widowControl w:val="0"/>
        <w:tabs>
          <w:tab w:val="left" w:pos="990"/>
        </w:tabs>
        <w:spacing w:after="200" w:line="240" w:lineRule="auto"/>
        <w:ind w:left="990" w:right="540"/>
        <w:rPr>
          <w:rFonts w:eastAsia="Times New Roman" w:cstheme="minorHAnsi"/>
          <w:color w:val="000000"/>
          <w:spacing w:val="-6"/>
          <w:sz w:val="24"/>
          <w:u w:val="single"/>
        </w:rPr>
      </w:pPr>
      <w:r w:rsidRPr="009F54FC">
        <w:rPr>
          <w:rFonts w:eastAsia="Times New Roman" w:cstheme="minorHAnsi"/>
          <w:color w:val="000000"/>
          <w:spacing w:val="-6"/>
          <w:sz w:val="24"/>
        </w:rPr>
        <w:t>_____</w:t>
      </w:r>
      <w:r w:rsidRPr="009F54FC">
        <w:rPr>
          <w:rFonts w:eastAsia="Times New Roman" w:cstheme="minorHAnsi"/>
          <w:color w:val="000000"/>
          <w:spacing w:val="-6"/>
          <w:sz w:val="24"/>
          <w:u w:val="single"/>
        </w:rPr>
        <w:tab/>
      </w:r>
      <w:r w:rsidRPr="009F54FC">
        <w:rPr>
          <w:rFonts w:eastAsia="Times New Roman" w:cstheme="minorHAnsi"/>
          <w:color w:val="000000"/>
          <w:spacing w:val="-6"/>
          <w:sz w:val="24"/>
        </w:rPr>
        <w:t>_______________________</w:t>
      </w:r>
      <w:r w:rsidRPr="009F54FC">
        <w:rPr>
          <w:rFonts w:eastAsia="Times New Roman" w:cstheme="minorHAnsi"/>
          <w:color w:val="000000"/>
          <w:spacing w:val="-6"/>
          <w:sz w:val="24"/>
          <w:u w:val="single"/>
        </w:rPr>
        <w:t xml:space="preserve"> </w:t>
      </w:r>
      <w:r w:rsidR="009F54FC">
        <w:rPr>
          <w:rFonts w:eastAsia="Times New Roman" w:cstheme="minorHAnsi"/>
          <w:color w:val="000000"/>
          <w:spacing w:val="-6"/>
          <w:sz w:val="24"/>
        </w:rPr>
        <w:t>________________________</w:t>
      </w:r>
      <w:r w:rsidRPr="009F54FC">
        <w:rPr>
          <w:rFonts w:eastAsia="Times New Roman" w:cstheme="minorHAnsi"/>
          <w:color w:val="000000"/>
          <w:spacing w:val="-6"/>
          <w:sz w:val="24"/>
        </w:rPr>
        <w:t>______________________</w:t>
      </w:r>
      <w:r w:rsidRPr="009F54FC">
        <w:rPr>
          <w:rFonts w:eastAsia="Times New Roman" w:cstheme="minorHAnsi"/>
          <w:color w:val="000000"/>
          <w:spacing w:val="-6"/>
          <w:sz w:val="24"/>
          <w:u w:val="single"/>
        </w:rPr>
        <w:t xml:space="preserve">    </w:t>
      </w:r>
    </w:p>
    <w:p w14:paraId="68809CC6" w14:textId="31A44D79" w:rsidR="00227B33" w:rsidRPr="009F54FC" w:rsidRDefault="00227B33" w:rsidP="00227B33">
      <w:pPr>
        <w:widowControl w:val="0"/>
        <w:tabs>
          <w:tab w:val="left" w:pos="990"/>
        </w:tabs>
        <w:spacing w:after="200" w:line="240" w:lineRule="auto"/>
        <w:ind w:left="990" w:right="540"/>
        <w:rPr>
          <w:rFonts w:eastAsia="Times New Roman" w:cstheme="minorHAnsi"/>
          <w:spacing w:val="-6"/>
          <w:sz w:val="24"/>
        </w:rPr>
      </w:pPr>
      <w:r w:rsidRPr="009F54FC">
        <w:rPr>
          <w:rFonts w:eastAsia="Times New Roman" w:cstheme="minorHAnsi"/>
          <w:noProof/>
          <w:spacing w:val="-6"/>
          <w:sz w:val="24"/>
        </w:rPr>
        <mc:AlternateContent>
          <mc:Choice Requires="wps">
            <w:drawing>
              <wp:anchor distT="0" distB="0" distL="114300" distR="114300" simplePos="0" relativeHeight="251828224" behindDoc="0" locked="0" layoutInCell="1" allowOverlap="1" wp14:anchorId="0A0915EE" wp14:editId="55C43220">
                <wp:simplePos x="0" y="0"/>
                <wp:positionH relativeFrom="margin">
                  <wp:posOffset>351790</wp:posOffset>
                </wp:positionH>
                <wp:positionV relativeFrom="paragraph">
                  <wp:posOffset>8255</wp:posOffset>
                </wp:positionV>
                <wp:extent cx="182880" cy="182880"/>
                <wp:effectExtent l="0" t="0" r="26670" b="26670"/>
                <wp:wrapNone/>
                <wp:docPr id="20" name="Rectangle 2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065994C5" id="Rectangle 20" o:spid="_x0000_s1026" alt="Title: Check Box" style="position:absolute;margin-left:27.7pt;margin-top:.65pt;width:14.4pt;height:14.4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">
                <w10:wrap anchorx="margin"/>
              </v:rect>
            </w:pict>
          </mc:Fallback>
        </mc:AlternateContent>
      </w:r>
      <w:r w:rsidRPr="009F54FC">
        <w:rPr>
          <w:rFonts w:eastAsia="Times New Roman" w:cstheme="minorHAnsi"/>
          <w:spacing w:val="-6"/>
          <w:sz w:val="24"/>
        </w:rPr>
        <w:t xml:space="preserve">I enclosed additional documents for consideration for the appeal.  </w:t>
      </w:r>
    </w:p>
    <w:p w14:paraId="290B5031" w14:textId="77777777" w:rsidR="00227B33" w:rsidRPr="009F54FC" w:rsidRDefault="00227B33" w:rsidP="00227B33">
      <w:pPr>
        <w:widowControl w:val="0"/>
        <w:tabs>
          <w:tab w:val="left" w:pos="990"/>
        </w:tabs>
        <w:spacing w:after="200" w:line="240" w:lineRule="auto"/>
        <w:ind w:left="990" w:right="540"/>
        <w:rPr>
          <w:rFonts w:eastAsia="Times New Roman" w:cstheme="minorHAnsi"/>
          <w:spacing w:val="-6"/>
          <w:sz w:val="24"/>
        </w:rPr>
      </w:pPr>
      <w:r w:rsidRPr="009F54FC">
        <w:rPr>
          <w:rFonts w:eastAsia="Times New Roman" w:cstheme="minorHAnsi"/>
          <w:noProof/>
          <w:spacing w:val="-6"/>
          <w:sz w:val="24"/>
        </w:rPr>
        <mc:AlternateContent>
          <mc:Choice Requires="wps">
            <w:drawing>
              <wp:anchor distT="0" distB="0" distL="114300" distR="114300" simplePos="0" relativeHeight="251830272" behindDoc="0" locked="0" layoutInCell="1" allowOverlap="1" wp14:anchorId="6496039F" wp14:editId="0CEC7A8D">
                <wp:simplePos x="0" y="0"/>
                <wp:positionH relativeFrom="margin">
                  <wp:posOffset>351790</wp:posOffset>
                </wp:positionH>
                <wp:positionV relativeFrom="paragraph">
                  <wp:posOffset>7620</wp:posOffset>
                </wp:positionV>
                <wp:extent cx="182880" cy="182880"/>
                <wp:effectExtent l="0" t="0" r="26670" b="26670"/>
                <wp:wrapNone/>
                <wp:docPr id="19" name="Rectangle 19"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5B895B64" id="Rectangle 19" o:spid="_x0000_s1026" alt="Title: Check Box" style="position:absolute;margin-left:27.7pt;margin-top:.6pt;width:14.4pt;height:14.4pt;z-index:251830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">
                <w10:wrap anchorx="margin"/>
              </v:rect>
            </w:pict>
          </mc:Fallback>
        </mc:AlternateContent>
      </w:r>
      <w:r w:rsidRPr="009F54FC">
        <w:rPr>
          <w:rFonts w:eastAsia="Times New Roman" w:cstheme="minorHAnsi"/>
          <w:spacing w:val="-6"/>
          <w:sz w:val="24"/>
        </w:rPr>
        <w:t>I request a FAST APPEAL because my health could be seriously harmed if the decision takes 30 days.</w:t>
      </w:r>
    </w:p>
    <w:p w14:paraId="5EAD4EC5" w14:textId="095688EF" w:rsidR="00227B33" w:rsidRPr="009F54FC" w:rsidRDefault="00227B33" w:rsidP="00227B33">
      <w:pPr>
        <w:widowControl w:val="0"/>
        <w:tabs>
          <w:tab w:val="left" w:pos="720"/>
          <w:tab w:val="left" w:pos="1800"/>
          <w:tab w:val="left" w:pos="2880"/>
          <w:tab w:val="left" w:pos="4320"/>
          <w:tab w:val="left" w:pos="5760"/>
          <w:tab w:val="left" w:pos="7380"/>
        </w:tabs>
        <w:spacing w:after="0" w:line="240" w:lineRule="auto"/>
        <w:ind w:left="540" w:right="540"/>
        <w:rPr>
          <w:rFonts w:eastAsia="Times New Roman" w:cstheme="minorHAnsi"/>
          <w:color w:val="000000"/>
          <w:spacing w:val="-6"/>
          <w:sz w:val="24"/>
          <w:szCs w:val="20"/>
        </w:rPr>
      </w:pPr>
    </w:p>
    <w:p w14:paraId="39B3C358" w14:textId="77777777" w:rsidR="00227B33" w:rsidRPr="009F54FC" w:rsidRDefault="00227B33" w:rsidP="00227B33">
      <w:pPr>
        <w:widowControl w:val="0"/>
        <w:tabs>
          <w:tab w:val="left" w:pos="990"/>
        </w:tabs>
        <w:spacing w:after="60" w:line="240" w:lineRule="auto"/>
        <w:ind w:left="990" w:right="540"/>
        <w:rPr>
          <w:rFonts w:eastAsia="Times New Roman" w:cstheme="minorHAnsi"/>
          <w:spacing w:val="-6"/>
          <w:sz w:val="24"/>
        </w:rPr>
      </w:pPr>
      <w:r w:rsidRPr="009F54FC">
        <w:rPr>
          <w:rFonts w:eastAsia="Times New Roman" w:cstheme="minorHAnsi"/>
          <w:noProof/>
          <w:color w:val="000000"/>
          <w:spacing w:val="-6"/>
          <w:sz w:val="24"/>
        </w:rPr>
        <mc:AlternateContent>
          <mc:Choice Requires="wps">
            <w:drawing>
              <wp:anchor distT="0" distB="0" distL="114300" distR="114300" simplePos="0" relativeHeight="251836416" behindDoc="0" locked="0" layoutInCell="1" allowOverlap="1" wp14:anchorId="377F940C" wp14:editId="68E11BA3">
                <wp:simplePos x="0" y="0"/>
                <wp:positionH relativeFrom="margin">
                  <wp:posOffset>351790</wp:posOffset>
                </wp:positionH>
                <wp:positionV relativeFrom="paragraph">
                  <wp:posOffset>3175</wp:posOffset>
                </wp:positionV>
                <wp:extent cx="182880" cy="182880"/>
                <wp:effectExtent l="0" t="0" r="26670" b="26670"/>
                <wp:wrapNone/>
                <wp:docPr id="93" name="Rectangle 9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4C16E4C8" id="Rectangle 93" o:spid="_x0000_s1026" alt="Title: Check Box" style="position:absolute;margin-left:27.7pt;margin-top:.25pt;width:14.4pt;height:14.4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">
                <w10:wrap anchorx="margin"/>
              </v:rect>
            </w:pict>
          </mc:Fallback>
        </mc:AlternateContent>
      </w:r>
      <w:r w:rsidRPr="009F54FC">
        <w:rPr>
          <w:rFonts w:eastAsia="Times New Roman" w:cstheme="minorHAnsi"/>
          <w:spacing w:val="-6"/>
          <w:sz w:val="24"/>
        </w:rPr>
        <w:t>I request the clinical guidelines and/or other rules or regulations used to make my determination.  Please send these documents to:</w:t>
      </w:r>
    </w:p>
    <w:p w14:paraId="00CB6D81" w14:textId="7FCD17FB" w:rsidR="00227B33" w:rsidRPr="009F54FC" w:rsidRDefault="00227B33" w:rsidP="00227B33">
      <w:pPr>
        <w:widowControl w:val="0"/>
        <w:tabs>
          <w:tab w:val="left" w:pos="720"/>
          <w:tab w:val="left" w:pos="1800"/>
          <w:tab w:val="left" w:pos="2880"/>
          <w:tab w:val="left" w:pos="4320"/>
          <w:tab w:val="left" w:pos="5760"/>
          <w:tab w:val="left" w:pos="7380"/>
        </w:tabs>
        <w:spacing w:after="240" w:line="240" w:lineRule="auto"/>
        <w:ind w:left="540" w:right="540"/>
        <w:rPr>
          <w:rFonts w:eastAsia="Times New Roman" w:cstheme="minorHAnsi"/>
          <w:color w:val="000000"/>
          <w:spacing w:val="-6"/>
          <w:sz w:val="24"/>
        </w:rPr>
      </w:pPr>
      <w:r w:rsidRPr="009F54FC">
        <w:rPr>
          <w:rFonts w:eastAsia="Times New Roman" w:cstheme="minorHAnsi"/>
          <w:noProof/>
          <w:color w:val="000000"/>
          <w:spacing w:val="-6"/>
          <w:sz w:val="24"/>
        </w:rPr>
        <mc:AlternateContent>
          <mc:Choice Requires="wps">
            <w:drawing>
              <wp:anchor distT="0" distB="0" distL="114300" distR="114300" simplePos="0" relativeHeight="251834368" behindDoc="0" locked="0" layoutInCell="1" allowOverlap="1" wp14:anchorId="4B79F833" wp14:editId="1EEE3A19">
                <wp:simplePos x="0" y="0"/>
                <wp:positionH relativeFrom="column">
                  <wp:posOffset>1596355</wp:posOffset>
                </wp:positionH>
                <wp:positionV relativeFrom="paragraph">
                  <wp:posOffset>8311</wp:posOffset>
                </wp:positionV>
                <wp:extent cx="182880" cy="182880"/>
                <wp:effectExtent l="0" t="0" r="26670" b="26670"/>
                <wp:wrapNone/>
                <wp:docPr id="94" name="Rectangle 94"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31EA7BDB" id="Rectangle 94" o:spid="_x0000_s1026" alt="Title: Check Box" style="position:absolute;margin-left:125.7pt;margin-top:.65pt;width:14.4pt;height:14.4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wfKQ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"/>
            </w:pict>
          </mc:Fallback>
        </mc:AlternateContent>
      </w:r>
      <w:r w:rsidRPr="009F54FC">
        <w:rPr>
          <w:rFonts w:eastAsia="Times New Roman" w:cstheme="minorHAnsi"/>
          <w:noProof/>
          <w:color w:val="000000"/>
          <w:spacing w:val="-6"/>
          <w:sz w:val="24"/>
        </w:rPr>
        <mc:AlternateContent>
          <mc:Choice Requires="wps">
            <w:drawing>
              <wp:anchor distT="0" distB="0" distL="114300" distR="114300" simplePos="0" relativeHeight="251835392" behindDoc="0" locked="0" layoutInCell="1" allowOverlap="1" wp14:anchorId="530B2698" wp14:editId="34378A8E">
                <wp:simplePos x="0" y="0"/>
                <wp:positionH relativeFrom="column">
                  <wp:posOffset>918398</wp:posOffset>
                </wp:positionH>
                <wp:positionV relativeFrom="paragraph">
                  <wp:posOffset>7731</wp:posOffset>
                </wp:positionV>
                <wp:extent cx="182880" cy="182880"/>
                <wp:effectExtent l="0" t="0" r="26670" b="26670"/>
                <wp:wrapNone/>
                <wp:docPr id="95" name="Rectangle 95"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cx1="http://schemas.microsoft.com/office/drawing/2015/9/8/chartex" xmlns:cx="http://schemas.microsoft.com/office/drawing/2014/chartex">
            <w:pict>
              <v:rect w14:anchorId="1AAE1EBE" id="Rectangle 95" o:spid="_x0000_s1026" alt="Title: Check Box" style="position:absolute;margin-left:72.3pt;margin-top:.6pt;width:14.4pt;height:14.4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"/>
            </w:pict>
          </mc:Fallback>
        </mc:AlternateContent>
      </w:r>
      <w:r w:rsidRPr="009F54FC">
        <w:rPr>
          <w:rFonts w:eastAsia="Times New Roman" w:cstheme="minorHAnsi"/>
          <w:color w:val="000000"/>
          <w:spacing w:val="-6"/>
          <w:sz w:val="24"/>
        </w:rPr>
        <w:tab/>
      </w:r>
      <w:r w:rsidRPr="009F54FC">
        <w:rPr>
          <w:rFonts w:eastAsia="Times New Roman" w:cstheme="minorHAnsi"/>
          <w:color w:val="000000"/>
          <w:spacing w:val="-6"/>
          <w:sz w:val="24"/>
        </w:rPr>
        <w:tab/>
        <w:t xml:space="preserve">Me </w:t>
      </w:r>
      <w:r w:rsidRPr="009F54FC">
        <w:rPr>
          <w:rFonts w:eastAsia="Times New Roman" w:cstheme="minorHAnsi"/>
          <w:color w:val="000000"/>
          <w:spacing w:val="-6"/>
          <w:sz w:val="24"/>
        </w:rPr>
        <w:tab/>
        <w:t xml:space="preserve">My representative (see above) </w:t>
      </w:r>
    </w:p>
    <w:sectPr w:rsidR="00227B33" w:rsidRPr="009F54FC" w:rsidSect="00931F0F">
      <w:pgSz w:w="12240" w:h="15840" w:code="1"/>
      <w:pgMar w:top="720" w:right="720" w:bottom="720" w:left="720" w:header="720"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177A9E" w16cid:durableId="216FB71F"/>
  <w16cid:commentId w16cid:paraId="15A44049" w16cid:durableId="216FD725"/>
  <w16cid:commentId w16cid:paraId="3A7DE2DF" w16cid:durableId="216FB720"/>
  <w16cid:commentId w16cid:paraId="2B69D251" w16cid:durableId="215AD26F"/>
  <w16cid:commentId w16cid:paraId="71D1E005" w16cid:durableId="216FB722"/>
  <w16cid:commentId w16cid:paraId="045E56EA" w16cid:durableId="215ADA1F"/>
  <w16cid:commentId w16cid:paraId="67A624A8" w16cid:durableId="216FB724"/>
  <w16cid:commentId w16cid:paraId="7855992B" w16cid:durableId="216FB725"/>
  <w16cid:commentId w16cid:paraId="4C177B02" w16cid:durableId="216FC98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75920" w14:textId="77777777" w:rsidR="00CC60C1" w:rsidRDefault="00CC60C1" w:rsidP="003C08F0">
      <w:pPr>
        <w:spacing w:after="0" w:line="240" w:lineRule="auto"/>
      </w:pPr>
      <w:r>
        <w:separator/>
      </w:r>
    </w:p>
  </w:endnote>
  <w:endnote w:type="continuationSeparator" w:id="0">
    <w:p w14:paraId="3BAC8CBB" w14:textId="77777777" w:rsidR="00CC60C1" w:rsidRDefault="00CC60C1" w:rsidP="003C08F0">
      <w:pPr>
        <w:spacing w:after="0" w:line="240" w:lineRule="auto"/>
      </w:pPr>
      <w:r>
        <w:continuationSeparator/>
      </w:r>
    </w:p>
  </w:endnote>
  <w:endnote w:type="continuationNotice" w:id="1">
    <w:p w14:paraId="3A529F5B" w14:textId="77777777" w:rsidR="00CC60C1" w:rsidRDefault="00CC60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79CB6" w14:textId="77777777" w:rsidR="00CC60C1" w:rsidRDefault="00CC60C1" w:rsidP="003C08F0">
      <w:pPr>
        <w:spacing w:after="0" w:line="240" w:lineRule="auto"/>
      </w:pPr>
      <w:r>
        <w:separator/>
      </w:r>
    </w:p>
  </w:footnote>
  <w:footnote w:type="continuationSeparator" w:id="0">
    <w:p w14:paraId="13707F9B" w14:textId="77777777" w:rsidR="00CC60C1" w:rsidRDefault="00CC60C1" w:rsidP="003C08F0">
      <w:pPr>
        <w:spacing w:after="0" w:line="240" w:lineRule="auto"/>
      </w:pPr>
      <w:r>
        <w:continuationSeparator/>
      </w:r>
    </w:p>
  </w:footnote>
  <w:footnote w:type="continuationNotice" w:id="1">
    <w:p w14:paraId="5DB0A9DF" w14:textId="77777777" w:rsidR="00CC60C1" w:rsidRDefault="00CC60C1">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EC826D1"/>
    <w:multiLevelType w:val="hybridMultilevel"/>
    <w:tmpl w:val="C9E286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DDB7750"/>
    <w:multiLevelType w:val="hybridMultilevel"/>
    <w:tmpl w:val="FAECBD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010586D"/>
    <w:multiLevelType w:val="hybridMultilevel"/>
    <w:tmpl w:val="09A089B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0C2944"/>
    <w:multiLevelType w:val="hybridMultilevel"/>
    <w:tmpl w:val="8F843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7A13F8F"/>
    <w:multiLevelType w:val="hybridMultilevel"/>
    <w:tmpl w:val="675E1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0"/>
  </w:num>
  <w:num w:numId="5">
    <w:abstractNumId w:val="6"/>
  </w:num>
  <w:num w:numId="6">
    <w:abstractNumId w:val="7"/>
  </w:num>
  <w:num w:numId="7">
    <w:abstractNumId w:val="4"/>
  </w:num>
  <w:num w:numId="8">
    <w:abstractNumId w:val="1"/>
  </w:num>
  <w:num w:numId="9">
    <w:abstractNumId w:val="8"/>
  </w:num>
  <w:num w:numId="10">
    <w:abstractNumId w:val="5"/>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bey Oliver">
    <w15:presenceInfo w15:providerId="AD" w15:userId="S-1-5-21-4095628063-3556742122-3606576086-147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09"/>
    <w:rsid w:val="000018E2"/>
    <w:rsid w:val="00004378"/>
    <w:rsid w:val="000239A9"/>
    <w:rsid w:val="00031F67"/>
    <w:rsid w:val="00034ACE"/>
    <w:rsid w:val="00056815"/>
    <w:rsid w:val="00061149"/>
    <w:rsid w:val="000660E1"/>
    <w:rsid w:val="00081B1C"/>
    <w:rsid w:val="0008594C"/>
    <w:rsid w:val="000A0435"/>
    <w:rsid w:val="000A3E75"/>
    <w:rsid w:val="000C4C04"/>
    <w:rsid w:val="000E25F4"/>
    <w:rsid w:val="001158ED"/>
    <w:rsid w:val="00116B2F"/>
    <w:rsid w:val="00124B1F"/>
    <w:rsid w:val="00131F12"/>
    <w:rsid w:val="00136226"/>
    <w:rsid w:val="00144C08"/>
    <w:rsid w:val="00151339"/>
    <w:rsid w:val="0016061F"/>
    <w:rsid w:val="00196E68"/>
    <w:rsid w:val="001972D0"/>
    <w:rsid w:val="001A0575"/>
    <w:rsid w:val="001D0449"/>
    <w:rsid w:val="001E63BC"/>
    <w:rsid w:val="00200736"/>
    <w:rsid w:val="00214161"/>
    <w:rsid w:val="00215610"/>
    <w:rsid w:val="00216EEB"/>
    <w:rsid w:val="002201DB"/>
    <w:rsid w:val="00221324"/>
    <w:rsid w:val="00222388"/>
    <w:rsid w:val="00227B33"/>
    <w:rsid w:val="00230FD0"/>
    <w:rsid w:val="00231AEF"/>
    <w:rsid w:val="002365B9"/>
    <w:rsid w:val="00256AB1"/>
    <w:rsid w:val="00257473"/>
    <w:rsid w:val="00257BA5"/>
    <w:rsid w:val="00273173"/>
    <w:rsid w:val="002A6755"/>
    <w:rsid w:val="002B1B74"/>
    <w:rsid w:val="002D1621"/>
    <w:rsid w:val="002E7C5B"/>
    <w:rsid w:val="003201F5"/>
    <w:rsid w:val="003211C8"/>
    <w:rsid w:val="00335DD8"/>
    <w:rsid w:val="00364DA4"/>
    <w:rsid w:val="00387813"/>
    <w:rsid w:val="003964D6"/>
    <w:rsid w:val="003A189D"/>
    <w:rsid w:val="003A56F6"/>
    <w:rsid w:val="003B7C52"/>
    <w:rsid w:val="003C08F0"/>
    <w:rsid w:val="003D513C"/>
    <w:rsid w:val="00400810"/>
    <w:rsid w:val="00411671"/>
    <w:rsid w:val="00424EB2"/>
    <w:rsid w:val="0043218E"/>
    <w:rsid w:val="004839CB"/>
    <w:rsid w:val="00497338"/>
    <w:rsid w:val="004D11D1"/>
    <w:rsid w:val="004E330C"/>
    <w:rsid w:val="004E5504"/>
    <w:rsid w:val="004F129E"/>
    <w:rsid w:val="004F2654"/>
    <w:rsid w:val="004F3E93"/>
    <w:rsid w:val="004F72B7"/>
    <w:rsid w:val="0050650E"/>
    <w:rsid w:val="00541DC8"/>
    <w:rsid w:val="005557FD"/>
    <w:rsid w:val="00555B2A"/>
    <w:rsid w:val="005655AA"/>
    <w:rsid w:val="005731FE"/>
    <w:rsid w:val="00580798"/>
    <w:rsid w:val="00580914"/>
    <w:rsid w:val="00594F76"/>
    <w:rsid w:val="005B05A5"/>
    <w:rsid w:val="005C3E7E"/>
    <w:rsid w:val="005C57FD"/>
    <w:rsid w:val="005D1AC5"/>
    <w:rsid w:val="005D3014"/>
    <w:rsid w:val="005E0066"/>
    <w:rsid w:val="005E7C36"/>
    <w:rsid w:val="00604423"/>
    <w:rsid w:val="0060602D"/>
    <w:rsid w:val="00612AC5"/>
    <w:rsid w:val="006218C8"/>
    <w:rsid w:val="00621A94"/>
    <w:rsid w:val="00632196"/>
    <w:rsid w:val="006500F6"/>
    <w:rsid w:val="006669C9"/>
    <w:rsid w:val="00676887"/>
    <w:rsid w:val="00677458"/>
    <w:rsid w:val="006802A6"/>
    <w:rsid w:val="006939F4"/>
    <w:rsid w:val="006A0D8D"/>
    <w:rsid w:val="006A7FC0"/>
    <w:rsid w:val="006B6037"/>
    <w:rsid w:val="006C5826"/>
    <w:rsid w:val="00701B3E"/>
    <w:rsid w:val="00702A5B"/>
    <w:rsid w:val="00723B68"/>
    <w:rsid w:val="00733A72"/>
    <w:rsid w:val="007536BB"/>
    <w:rsid w:val="00760022"/>
    <w:rsid w:val="00761CDE"/>
    <w:rsid w:val="00772F95"/>
    <w:rsid w:val="00791642"/>
    <w:rsid w:val="00793680"/>
    <w:rsid w:val="00793EFA"/>
    <w:rsid w:val="0079456D"/>
    <w:rsid w:val="007C038F"/>
    <w:rsid w:val="007C4262"/>
    <w:rsid w:val="007C6B74"/>
    <w:rsid w:val="007C7E15"/>
    <w:rsid w:val="007D0196"/>
    <w:rsid w:val="007D053B"/>
    <w:rsid w:val="007D661C"/>
    <w:rsid w:val="00802CE9"/>
    <w:rsid w:val="0081630F"/>
    <w:rsid w:val="00822C6F"/>
    <w:rsid w:val="00824F61"/>
    <w:rsid w:val="00834FFA"/>
    <w:rsid w:val="00837FE9"/>
    <w:rsid w:val="00874DFF"/>
    <w:rsid w:val="00880061"/>
    <w:rsid w:val="008815E1"/>
    <w:rsid w:val="008843C5"/>
    <w:rsid w:val="00896E8C"/>
    <w:rsid w:val="008A717E"/>
    <w:rsid w:val="008A7818"/>
    <w:rsid w:val="008B2650"/>
    <w:rsid w:val="008B2A2A"/>
    <w:rsid w:val="008B2FC8"/>
    <w:rsid w:val="009030B2"/>
    <w:rsid w:val="00921568"/>
    <w:rsid w:val="00926F2A"/>
    <w:rsid w:val="00931F0F"/>
    <w:rsid w:val="009364C6"/>
    <w:rsid w:val="0094662D"/>
    <w:rsid w:val="00951A65"/>
    <w:rsid w:val="00962407"/>
    <w:rsid w:val="00986F5B"/>
    <w:rsid w:val="009961A9"/>
    <w:rsid w:val="009A471C"/>
    <w:rsid w:val="009A4D92"/>
    <w:rsid w:val="009C02F2"/>
    <w:rsid w:val="009C14A9"/>
    <w:rsid w:val="009C706B"/>
    <w:rsid w:val="009E0498"/>
    <w:rsid w:val="009F54FC"/>
    <w:rsid w:val="00A27188"/>
    <w:rsid w:val="00A446FA"/>
    <w:rsid w:val="00A47165"/>
    <w:rsid w:val="00A54C93"/>
    <w:rsid w:val="00A83771"/>
    <w:rsid w:val="00A83BB2"/>
    <w:rsid w:val="00A85CA4"/>
    <w:rsid w:val="00A96783"/>
    <w:rsid w:val="00AC2ACE"/>
    <w:rsid w:val="00AD7F85"/>
    <w:rsid w:val="00AF6B76"/>
    <w:rsid w:val="00B02F3F"/>
    <w:rsid w:val="00B1472F"/>
    <w:rsid w:val="00B405C6"/>
    <w:rsid w:val="00B5685E"/>
    <w:rsid w:val="00B71EFE"/>
    <w:rsid w:val="00B90EB5"/>
    <w:rsid w:val="00BA1710"/>
    <w:rsid w:val="00BA22C1"/>
    <w:rsid w:val="00BA56AE"/>
    <w:rsid w:val="00BB025B"/>
    <w:rsid w:val="00BC6DA9"/>
    <w:rsid w:val="00BF2E71"/>
    <w:rsid w:val="00C00654"/>
    <w:rsid w:val="00C0099D"/>
    <w:rsid w:val="00C01EC6"/>
    <w:rsid w:val="00C0736B"/>
    <w:rsid w:val="00C1659F"/>
    <w:rsid w:val="00C536DD"/>
    <w:rsid w:val="00C70D81"/>
    <w:rsid w:val="00C71FE0"/>
    <w:rsid w:val="00C72DA2"/>
    <w:rsid w:val="00C804AD"/>
    <w:rsid w:val="00C848BB"/>
    <w:rsid w:val="00C84E2F"/>
    <w:rsid w:val="00C85EA6"/>
    <w:rsid w:val="00C93551"/>
    <w:rsid w:val="00C945A5"/>
    <w:rsid w:val="00CA04FC"/>
    <w:rsid w:val="00CA2768"/>
    <w:rsid w:val="00CA5E94"/>
    <w:rsid w:val="00CB2F38"/>
    <w:rsid w:val="00CB7100"/>
    <w:rsid w:val="00CC60C1"/>
    <w:rsid w:val="00CD230D"/>
    <w:rsid w:val="00CD6B9F"/>
    <w:rsid w:val="00CF019B"/>
    <w:rsid w:val="00D0437A"/>
    <w:rsid w:val="00D337EA"/>
    <w:rsid w:val="00D36068"/>
    <w:rsid w:val="00D61899"/>
    <w:rsid w:val="00D6237C"/>
    <w:rsid w:val="00D72B27"/>
    <w:rsid w:val="00D7376C"/>
    <w:rsid w:val="00D76174"/>
    <w:rsid w:val="00D97C71"/>
    <w:rsid w:val="00DA7FFD"/>
    <w:rsid w:val="00DB3A80"/>
    <w:rsid w:val="00DB6F09"/>
    <w:rsid w:val="00DC10DB"/>
    <w:rsid w:val="00DF18AE"/>
    <w:rsid w:val="00E07B0A"/>
    <w:rsid w:val="00E13B6C"/>
    <w:rsid w:val="00E212CC"/>
    <w:rsid w:val="00E27D2F"/>
    <w:rsid w:val="00E36B67"/>
    <w:rsid w:val="00E43BD8"/>
    <w:rsid w:val="00E51FDE"/>
    <w:rsid w:val="00E5695B"/>
    <w:rsid w:val="00E70720"/>
    <w:rsid w:val="00E75490"/>
    <w:rsid w:val="00E85F56"/>
    <w:rsid w:val="00E90AF6"/>
    <w:rsid w:val="00EA0C49"/>
    <w:rsid w:val="00EA32A3"/>
    <w:rsid w:val="00EB1363"/>
    <w:rsid w:val="00EB4A0E"/>
    <w:rsid w:val="00F12DFE"/>
    <w:rsid w:val="00F154E0"/>
    <w:rsid w:val="00F24159"/>
    <w:rsid w:val="00F33CEA"/>
    <w:rsid w:val="00F4344E"/>
    <w:rsid w:val="00F46E5C"/>
    <w:rsid w:val="00F601E4"/>
    <w:rsid w:val="00F86F8E"/>
    <w:rsid w:val="00FC1092"/>
    <w:rsid w:val="00FD510F"/>
    <w:rsid w:val="00FE4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F6904C4D-AAEF-45F4-833D-460C5313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1A0575"/>
    <w:rPr>
      <w:rFonts w:ascii="Arial" w:hAnsi="Arial"/>
      <w:i/>
      <w:color w:val="548DD4"/>
      <w:sz w:val="22"/>
    </w:rPr>
  </w:style>
  <w:style w:type="character" w:styleId="Hyperlink">
    <w:name w:val="Hyperlink"/>
    <w:basedOn w:val="DefaultParagraphFont"/>
    <w:uiPriority w:val="99"/>
    <w:unhideWhenUsed/>
    <w:rsid w:val="00580914"/>
    <w:rPr>
      <w:color w:val="0563C1" w:themeColor="hyperlink"/>
      <w:u w:val="single"/>
    </w:rPr>
  </w:style>
  <w:style w:type="paragraph" w:styleId="Revision">
    <w:name w:val="Revision"/>
    <w:hidden/>
    <w:uiPriority w:val="99"/>
    <w:semiHidden/>
    <w:rsid w:val="003D51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cannys.org"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can@cssny.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CAN@cssny.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hyperlink" Target="http://icannys.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fs.n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dcbc7014-71a4-4d55-bf76-73d3f50e1fb2">Duals</Category>
  </documentManagement>
</p: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54142079868E2C488653966216004128" ma:contentTypeVersion="6" ma:contentTypeDescription="Create a new document." ma:contentTypeScope="" ma:versionID="236853b71e9e0b532e6e10408f303616">
  <xsd:schema xmlns:xsd="http://www.w3.org/2001/XMLSchema" xmlns:xs="http://www.w3.org/2001/XMLSchema" xmlns:p="http://schemas.microsoft.com/office/2006/metadata/properties" xmlns:ns2="dcbc7014-71a4-4d55-bf76-73d3f50e1fb2" targetNamespace="http://schemas.microsoft.com/office/2006/metadata/properties" ma:root="true" ma:fieldsID="66acd9ebea8bb7d1e5471070d7501d6f" ns2:_="">
    <xsd:import namespace="dcbc7014-71a4-4d55-bf76-73d3f50e1fb2"/>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c7014-71a4-4d55-bf76-73d3f50e1fb2"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 ds:uri="dcbc7014-71a4-4d55-bf76-73d3f50e1fb2"/>
  </ds:schemaRefs>
</ds:datastoreItem>
</file>

<file path=customXml/itemProps2.xml><?xml version="1.0" encoding="utf-8"?>
<ds:datastoreItem xmlns:ds="http://schemas.openxmlformats.org/officeDocument/2006/customXml" ds:itemID="{E1B9BAED-1915-4370-8ACE-2C67D6F93BBC}">
  <ds:schemaRefs>
    <ds:schemaRef ds:uri="Microsoft.SharePoint.Taxonomy.ContentTypeSync"/>
  </ds:schemaRefs>
</ds:datastoreItem>
</file>

<file path=customXml/itemProps3.xml><?xml version="1.0" encoding="utf-8"?>
<ds:datastoreItem xmlns:ds="http://schemas.openxmlformats.org/officeDocument/2006/customXml" ds:itemID="{5BCDA612-4D2F-46B6-8CFF-3591AD12A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bc7014-71a4-4d55-bf76-73d3f50e1f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5.xml><?xml version="1.0" encoding="utf-8"?>
<ds:datastoreItem xmlns:ds="http://schemas.openxmlformats.org/officeDocument/2006/customXml" ds:itemID="{160510DB-A419-4E7B-A775-69CEA7DB9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2215</Words>
  <Characters>12631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Coverage Determination Notice Model 3</vt:lpstr>
    </vt:vector>
  </TitlesOfParts>
  <Company>CMS</Company>
  <LinksUpToDate>false</LinksUpToDate>
  <CharactersWithSpaces>14817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Coverage Determination Notice Model 3 for MAPs</dc:title>
  <dc:subject>NY Coverage Determination Notice Model (MAPs)</dc:subject>
  <dc:creator>CMS/FCHCO/MMCO</dc:creator>
  <cp:keywords>New York, NY, Coverage Determination, Notice, Model 3, MAPs, Financial Alignment Initiative, FAI, Capitated Model</cp:keywords>
  <dc:description/>
  <cp:lastModifiedBy>Christina Stillwell-Deaner</cp:lastModifiedBy>
  <cp:revision>2</cp:revision>
  <cp:lastPrinted>2014-12-11T18:00:00Z</cp:lastPrinted>
  <dcterms:created xsi:type="dcterms:W3CDTF">2020-09-24T18:50:00Z</dcterms:created>
  <dcterms:modified xsi:type="dcterms:W3CDTF">2020-09-24T18:50:00Z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0x01010054142079868E2C488653966216004128</vt:lpwstr>
  </property>
  <property fmtid="{D5CDD505-2E9C-101B-9397-08002B2CF9AE}" pid="3" name="IsMyDocuments">
    <vt:bool>true</vt:bool>
  </property>
  <property fmtid="{D5CDD505-2E9C-101B-9397-08002B2CF9AE}" pid="4" name="_NewReviewCycle">
    <vt:lpwstr/>
  </property>
</Properties>
</file>