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B42A" w14:textId="54B17EA5" w:rsidR="00A95C3F" w:rsidRPr="00032C80" w:rsidRDefault="00A95C3F" w:rsidP="00244F70">
      <w:pPr>
        <w:pStyle w:val="Header"/>
      </w:pPr>
      <w:bookmarkStart w:id="0" w:name="_Toc110591471"/>
      <w:bookmarkStart w:id="1" w:name="_GoBack"/>
      <w:bookmarkEnd w:id="1"/>
      <w:r w:rsidRPr="00032C80">
        <w:t xml:space="preserve">Chapter </w:t>
      </w:r>
      <w:r w:rsidR="00291BDC" w:rsidRPr="00032C80">
        <w:t>11</w:t>
      </w:r>
      <w:r w:rsidRPr="00032C80">
        <w:t xml:space="preserve">: </w:t>
      </w:r>
      <w:bookmarkEnd w:id="0"/>
      <w:r w:rsidR="006F3A33" w:rsidRPr="00032C80">
        <w:t>Definitions of important words</w:t>
      </w:r>
      <w:r w:rsidR="009D36BE" w:rsidRPr="00032C80">
        <w:t xml:space="preserve"> </w:t>
      </w:r>
    </w:p>
    <w:p w14:paraId="51F85003" w14:textId="77777777" w:rsidR="003F1DA1" w:rsidRPr="00032C80" w:rsidRDefault="003F1DA1" w:rsidP="00461D41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032C80">
        <w:rPr>
          <w:b/>
          <w:sz w:val="28"/>
          <w:szCs w:val="28"/>
        </w:rPr>
        <w:t>Introduction</w:t>
      </w:r>
    </w:p>
    <w:p w14:paraId="0BAFE2BE" w14:textId="310B00B3" w:rsidR="005402A1" w:rsidRPr="00032C80" w:rsidRDefault="003F1DA1">
      <w:pPr>
        <w:ind w:right="0"/>
      </w:pPr>
      <w:r w:rsidRPr="00032C80">
        <w:t xml:space="preserve">This chapter includes key terms used throughout the </w:t>
      </w:r>
      <w:r w:rsidRPr="00032C80">
        <w:rPr>
          <w:i/>
        </w:rPr>
        <w:t>Member Handbook</w:t>
      </w:r>
      <w:r w:rsidRPr="00032C80">
        <w:t xml:space="preserve"> with their definitions. The terms are listed in alphabetical order. If you can’t find a term you’re looking for or if you need more information than a definition includes, contact Member Services.</w:t>
      </w:r>
    </w:p>
    <w:p w14:paraId="0072549C" w14:textId="59880D39" w:rsidR="00583D2F" w:rsidRPr="00032C80" w:rsidRDefault="00583D2F">
      <w:pPr>
        <w:ind w:right="0"/>
        <w:rPr>
          <w:rStyle w:val="Blueitalics"/>
        </w:rPr>
      </w:pPr>
      <w:r w:rsidRPr="00032C80">
        <w:rPr>
          <w:rStyle w:val="Blueitalics"/>
          <w:i w:val="0"/>
        </w:rPr>
        <w:t>[</w:t>
      </w:r>
      <w:r w:rsidRPr="00032C80">
        <w:rPr>
          <w:rStyle w:val="Blueitalics"/>
        </w:rPr>
        <w:t xml:space="preserve">Plans should insert definitions </w:t>
      </w:r>
      <w:r w:rsidR="006C75B2" w:rsidRPr="00032C80">
        <w:rPr>
          <w:rStyle w:val="Blueitalics"/>
        </w:rPr>
        <w:t xml:space="preserve">of key terms </w:t>
      </w:r>
      <w:r w:rsidR="001771DD" w:rsidRPr="00032C80">
        <w:rPr>
          <w:rStyle w:val="Blueitalics"/>
        </w:rPr>
        <w:t>in</w:t>
      </w:r>
      <w:r w:rsidR="006C75B2" w:rsidRPr="00032C80">
        <w:rPr>
          <w:rStyle w:val="Blueitalics"/>
        </w:rPr>
        <w:t xml:space="preserve"> the first section where </w:t>
      </w:r>
      <w:r w:rsidR="001771DD" w:rsidRPr="00032C80">
        <w:rPr>
          <w:rStyle w:val="Blueitalics"/>
        </w:rPr>
        <w:t xml:space="preserve">they are used </w:t>
      </w:r>
      <w:r w:rsidR="0033652A" w:rsidRPr="00032C80">
        <w:rPr>
          <w:rStyle w:val="Blueitalics"/>
        </w:rPr>
        <w:t xml:space="preserve">in the Member Handbook </w:t>
      </w:r>
      <w:r w:rsidR="006C75B2" w:rsidRPr="00032C80">
        <w:rPr>
          <w:rStyle w:val="Blueitalics"/>
        </w:rPr>
        <w:t>and here in Chapter 1</w:t>
      </w:r>
      <w:r w:rsidR="00291BDC" w:rsidRPr="00032C80">
        <w:rPr>
          <w:rStyle w:val="Blueitalics"/>
        </w:rPr>
        <w:t>1</w:t>
      </w:r>
      <w:r w:rsidR="006C75B2" w:rsidRPr="00032C80">
        <w:rPr>
          <w:rStyle w:val="Blueitalics"/>
          <w:i w:val="0"/>
        </w:rPr>
        <w:t>.</w:t>
      </w:r>
      <w:r w:rsidR="00291BDC" w:rsidRPr="00032C80">
        <w:rPr>
          <w:rStyle w:val="Blueitalics"/>
          <w:i w:val="0"/>
        </w:rPr>
        <w:t xml:space="preserve"> </w:t>
      </w:r>
      <w:r w:rsidR="00291BDC" w:rsidRPr="00032C80">
        <w:rPr>
          <w:rStyle w:val="Blueitalics"/>
        </w:rPr>
        <w:t xml:space="preserve">Definitions in this </w:t>
      </w:r>
      <w:r w:rsidR="00CA246E" w:rsidRPr="00032C80">
        <w:rPr>
          <w:rStyle w:val="Blueitalics"/>
        </w:rPr>
        <w:t>c</w:t>
      </w:r>
      <w:r w:rsidR="00291BDC" w:rsidRPr="00032C80">
        <w:rPr>
          <w:rStyle w:val="Blueitalics"/>
        </w:rPr>
        <w:t>hapter should be listed alphabetically and should include a reference to the section where the term is first used</w:t>
      </w:r>
      <w:r w:rsidR="00291BDC" w:rsidRPr="00032C80">
        <w:rPr>
          <w:rStyle w:val="Blueitalics"/>
          <w:i w:val="0"/>
        </w:rPr>
        <w:t>.</w:t>
      </w:r>
      <w:r w:rsidR="0033652A" w:rsidRPr="00032C80">
        <w:rPr>
          <w:rStyle w:val="Blueitalics"/>
          <w:i w:val="0"/>
        </w:rPr>
        <w:t xml:space="preserve"> </w:t>
      </w:r>
      <w:r w:rsidR="0033652A" w:rsidRPr="00032C80">
        <w:rPr>
          <w:rStyle w:val="Blueitalics"/>
        </w:rPr>
        <w:t>For consistency, plans should update definitions in Chapter 11 when a term’s definition is updated elsewhere in the Member Handbook.</w:t>
      </w:r>
      <w:r w:rsidR="006C75B2" w:rsidRPr="00032C80">
        <w:rPr>
          <w:rStyle w:val="Blueitalics"/>
          <w:i w:val="0"/>
        </w:rPr>
        <w:t>]</w:t>
      </w:r>
    </w:p>
    <w:p w14:paraId="3D249FA4" w14:textId="4941C30E" w:rsidR="003A29F4" w:rsidRPr="00032C80" w:rsidRDefault="003A29F4" w:rsidP="00C32543">
      <w:pPr>
        <w:pStyle w:val="-maintext"/>
        <w:spacing w:before="0"/>
        <w:rPr>
          <w:rStyle w:val="PlanInstructions"/>
          <w:iCs/>
          <w:lang w:val="en-US" w:eastAsia="en-US"/>
        </w:rPr>
      </w:pPr>
      <w:r w:rsidRPr="00032C80">
        <w:rPr>
          <w:rStyle w:val="PlanInstructions"/>
          <w:i w:val="0"/>
          <w:lang w:val="en-US"/>
        </w:rPr>
        <w:t>[</w:t>
      </w:r>
      <w:r w:rsidRPr="00032C80">
        <w:rPr>
          <w:rStyle w:val="PlanInstructions"/>
          <w:lang w:val="en-US"/>
        </w:rPr>
        <w:t xml:space="preserve">Plans should refer members to other parts of the handbook using the appropriate chapter number, section, and/or page </w:t>
      </w:r>
      <w:r w:rsidR="008274BE" w:rsidRPr="00032C80">
        <w:rPr>
          <w:rStyle w:val="PlanInstructions"/>
          <w:lang w:val="en-US"/>
        </w:rPr>
        <w:t>number</w:t>
      </w:r>
      <w:r w:rsidR="00165ECC" w:rsidRPr="00032C80">
        <w:rPr>
          <w:rStyle w:val="PlanInstructions"/>
          <w:lang w:val="en-US"/>
        </w:rPr>
        <w:t>. For example, "refer to</w:t>
      </w:r>
      <w:r w:rsidRPr="00032C80">
        <w:rPr>
          <w:rStyle w:val="PlanInstructions"/>
          <w:lang w:val="en-US"/>
        </w:rPr>
        <w:t xml:space="preserve"> </w:t>
      </w:r>
      <w:r w:rsidR="00CA246E" w:rsidRPr="00032C80">
        <w:rPr>
          <w:rStyle w:val="PlanInstructions"/>
          <w:lang w:val="en-US"/>
        </w:rPr>
        <w:t>Chapter</w:t>
      </w:r>
      <w:r w:rsidRPr="00032C80">
        <w:rPr>
          <w:rStyle w:val="PlanInstructions"/>
          <w:lang w:val="en-US"/>
        </w:rPr>
        <w:t xml:space="preserve"> 9, Section A, page 1."</w:t>
      </w:r>
      <w:r w:rsidRPr="00032C80">
        <w:rPr>
          <w:rStyle w:val="PlanInstructions"/>
          <w:i w:val="0"/>
          <w:lang w:val="en-US"/>
        </w:rPr>
        <w:t>]</w:t>
      </w:r>
    </w:p>
    <w:bookmarkEnd w:id="2"/>
    <w:bookmarkEnd w:id="3"/>
    <w:bookmarkEnd w:id="4"/>
    <w:bookmarkEnd w:id="5"/>
    <w:bookmarkEnd w:id="6"/>
    <w:bookmarkEnd w:id="7"/>
    <w:p w14:paraId="7107F09A" w14:textId="50A1E49C" w:rsidR="00E933F5" w:rsidRPr="00032C80" w:rsidRDefault="006C75B2" w:rsidP="00C32543">
      <w:pPr>
        <w:ind w:right="0"/>
        <w:rPr>
          <w:rStyle w:val="Blueitalics"/>
        </w:rPr>
      </w:pPr>
      <w:r w:rsidRPr="00032C80">
        <w:rPr>
          <w:rStyle w:val="Blueitalics"/>
          <w:i w:val="0"/>
        </w:rPr>
        <w:t>[</w:t>
      </w:r>
      <w:r w:rsidRPr="00032C80">
        <w:rPr>
          <w:rStyle w:val="Blueitalics"/>
        </w:rPr>
        <w:t xml:space="preserve">Plans should </w:t>
      </w:r>
      <w:r w:rsidR="001771DD" w:rsidRPr="00032C80">
        <w:rPr>
          <w:rStyle w:val="Blueitalics"/>
        </w:rPr>
        <w:t xml:space="preserve">use </w:t>
      </w:r>
      <w:r w:rsidRPr="00032C80">
        <w:rPr>
          <w:rStyle w:val="Blueitalics"/>
        </w:rPr>
        <w:t>the format in the following example</w:t>
      </w:r>
      <w:r w:rsidR="00445DB8" w:rsidRPr="00032C80">
        <w:rPr>
          <w:rStyle w:val="Blueitalics"/>
        </w:rPr>
        <w:t>s</w:t>
      </w:r>
      <w:r w:rsidRPr="00032C80">
        <w:rPr>
          <w:rStyle w:val="Blueitalics"/>
        </w:rPr>
        <w:t xml:space="preserve"> throughout this chapter</w:t>
      </w:r>
      <w:r w:rsidR="00445DB8" w:rsidRPr="00032C80">
        <w:rPr>
          <w:rStyle w:val="Blueitalics"/>
        </w:rPr>
        <w:t>.</w:t>
      </w:r>
      <w:r w:rsidR="00445DB8" w:rsidRPr="00032C80">
        <w:rPr>
          <w:rStyle w:val="Blueitalics"/>
          <w:i w:val="0"/>
        </w:rPr>
        <w:t>]</w:t>
      </w:r>
      <w:r w:rsidRPr="00032C80">
        <w:rPr>
          <w:rStyle w:val="Blueitalics"/>
        </w:rPr>
        <w:t xml:space="preserve"> </w:t>
      </w:r>
    </w:p>
    <w:p w14:paraId="3C957C0E" w14:textId="152C82DC" w:rsidR="00E933F5" w:rsidRPr="00032C80" w:rsidRDefault="00311ACC">
      <w:pPr>
        <w:spacing w:after="0" w:line="240" w:lineRule="auto"/>
        <w:ind w:right="0"/>
        <w:rPr>
          <w:rStyle w:val="Blueitalics"/>
        </w:rPr>
      </w:pPr>
      <w:r w:rsidRPr="00032C80">
        <w:rPr>
          <w:rStyle w:val="Blueitalics"/>
        </w:rPr>
        <w:br w:type="page"/>
      </w:r>
    </w:p>
    <w:p w14:paraId="69D69DB3" w14:textId="5B60929F" w:rsidR="003F1DA1" w:rsidRPr="00032C80" w:rsidRDefault="00376699" w:rsidP="00AA77E1">
      <w:pPr>
        <w:keepNext/>
        <w:keepLines/>
        <w:suppressAutoHyphens/>
        <w:ind w:right="0"/>
        <w:outlineLvl w:val="0"/>
      </w:pPr>
      <w:r w:rsidRPr="00032C80">
        <w:rPr>
          <w:rStyle w:val="-Definitionsbold125"/>
        </w:rPr>
        <w:lastRenderedPageBreak/>
        <w:t>Activities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of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daily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living</w:t>
      </w:r>
      <w:r w:rsidR="00FA5013" w:rsidRPr="00032C80">
        <w:rPr>
          <w:rStyle w:val="-Definitionsbold125"/>
        </w:rPr>
        <w:t>:</w:t>
      </w:r>
      <w:r w:rsidRPr="00032C80">
        <w:rPr>
          <w:sz w:val="24"/>
        </w:rPr>
        <w:t xml:space="preserve"> </w:t>
      </w:r>
      <w:r w:rsidRPr="00032C80">
        <w:t>The things people do on a normal day, such as eating, using the toilet, getting dress</w:t>
      </w:r>
      <w:r w:rsidR="00145E20" w:rsidRPr="00032C80">
        <w:t>ed</w:t>
      </w:r>
      <w:r w:rsidRPr="00032C80">
        <w:t>, bathing, or brushing</w:t>
      </w:r>
      <w:r w:rsidR="00FB754F" w:rsidRPr="00032C80">
        <w:t xml:space="preserve"> the</w:t>
      </w:r>
      <w:r w:rsidRPr="00032C80">
        <w:t xml:space="preserve"> teeth.</w:t>
      </w:r>
    </w:p>
    <w:p w14:paraId="41C1E2F9" w14:textId="0F89A333" w:rsidR="006F6E7E" w:rsidRPr="00032C80" w:rsidRDefault="006F6E7E" w:rsidP="00AA77E1">
      <w:pPr>
        <w:pStyle w:val="Default"/>
        <w:keepNext/>
        <w:keepLines/>
        <w:suppressAutoHyphens/>
        <w:outlineLvl w:val="0"/>
        <w:rPr>
          <w:rFonts w:ascii="Arial" w:hAnsi="Arial" w:cs="Arial"/>
          <w:color w:val="548DD4"/>
          <w:sz w:val="22"/>
          <w:szCs w:val="22"/>
        </w:rPr>
      </w:pPr>
      <w:r w:rsidRPr="00032C80">
        <w:rPr>
          <w:rFonts w:ascii="Arial" w:hAnsi="Arial" w:cs="Arial"/>
          <w:color w:val="548DD4"/>
          <w:sz w:val="22"/>
          <w:szCs w:val="22"/>
        </w:rPr>
        <w:t>[</w:t>
      </w:r>
      <w:r w:rsidRPr="00032C80">
        <w:rPr>
          <w:rFonts w:ascii="Arial" w:hAnsi="Arial" w:cs="Arial"/>
          <w:i/>
          <w:color w:val="548DD4"/>
          <w:sz w:val="22"/>
          <w:szCs w:val="22"/>
        </w:rPr>
        <w:t>Plans that do not have cost sharing should add the following definition</w:t>
      </w:r>
      <w:r w:rsidRPr="007C3B7E">
        <w:rPr>
          <w:rFonts w:ascii="Arial" w:hAnsi="Arial" w:cs="Arial"/>
          <w:i/>
          <w:color w:val="548DD4"/>
          <w:sz w:val="22"/>
          <w:szCs w:val="22"/>
        </w:rPr>
        <w:t>:</w:t>
      </w:r>
      <w:r w:rsidRPr="007C3B7E">
        <w:rPr>
          <w:rFonts w:ascii="Arial" w:hAnsi="Arial" w:cs="Arial"/>
          <w:color w:val="548DD4"/>
          <w:sz w:val="22"/>
          <w:szCs w:val="22"/>
        </w:rPr>
        <w:t xml:space="preserve"> </w:t>
      </w:r>
      <w:r w:rsidRPr="007C3B7E">
        <w:rPr>
          <w:rFonts w:ascii="Arial" w:hAnsi="Arial" w:cs="Arial"/>
          <w:b/>
          <w:bCs/>
          <w:color w:val="548DD4"/>
          <w:sz w:val="25"/>
          <w:szCs w:val="25"/>
        </w:rPr>
        <w:t>Drug tiers:</w:t>
      </w:r>
      <w:r w:rsidRPr="007C3B7E">
        <w:rPr>
          <w:rFonts w:ascii="Arial" w:hAnsi="Arial" w:cs="Arial"/>
          <w:b/>
          <w:bCs/>
          <w:color w:val="548DD4"/>
        </w:rPr>
        <w:t xml:space="preserve"> </w:t>
      </w:r>
      <w:r w:rsidRPr="007C3B7E">
        <w:rPr>
          <w:rFonts w:ascii="Arial" w:hAnsi="Arial" w:cs="Arial"/>
          <w:bCs/>
          <w:color w:val="548DD4"/>
          <w:sz w:val="22"/>
        </w:rPr>
        <w:t xml:space="preserve">Groups of drugs on our Drug List. Generic, brand, or over-the-counter (OTC) drugs are examples of drug tiers. </w:t>
      </w:r>
      <w:r w:rsidRPr="007C3B7E">
        <w:rPr>
          <w:rFonts w:ascii="Arial" w:hAnsi="Arial" w:cs="Arial"/>
          <w:color w:val="548DD4"/>
          <w:sz w:val="22"/>
        </w:rPr>
        <w:t xml:space="preserve">Every drug on the </w:t>
      </w:r>
      <w:r w:rsidR="007B1832" w:rsidRPr="007C3B7E">
        <w:rPr>
          <w:rFonts w:ascii="Arial" w:hAnsi="Arial" w:cs="Arial"/>
          <w:color w:val="548DD4"/>
          <w:sz w:val="22"/>
        </w:rPr>
        <w:t>Drug List</w:t>
      </w:r>
      <w:r w:rsidRPr="007C3B7E">
        <w:rPr>
          <w:rFonts w:ascii="Arial" w:hAnsi="Arial" w:cs="Arial"/>
          <w:color w:val="548DD4"/>
          <w:sz w:val="22"/>
        </w:rPr>
        <w:t xml:space="preserve"> is in one of </w:t>
      </w:r>
      <w:r w:rsidRPr="007C3B7E">
        <w:rPr>
          <w:rStyle w:val="PlanInstructions"/>
          <w:i w:val="0"/>
        </w:rPr>
        <w:t>[</w:t>
      </w:r>
      <w:r w:rsidRPr="007C3B7E">
        <w:rPr>
          <w:rStyle w:val="PlanInstructions"/>
        </w:rPr>
        <w:t>insert number of tiers</w:t>
      </w:r>
      <w:r w:rsidRPr="007C3B7E">
        <w:rPr>
          <w:rStyle w:val="PlanInstructions"/>
          <w:i w:val="0"/>
        </w:rPr>
        <w:t>]</w:t>
      </w:r>
      <w:r w:rsidRPr="007C3B7E">
        <w:rPr>
          <w:rFonts w:ascii="Arial" w:hAnsi="Arial" w:cs="Arial"/>
          <w:i/>
          <w:iCs/>
          <w:color w:val="548DD4"/>
          <w:sz w:val="22"/>
        </w:rPr>
        <w:t xml:space="preserve"> </w:t>
      </w:r>
      <w:r w:rsidRPr="007C3B7E">
        <w:rPr>
          <w:rFonts w:ascii="Arial" w:hAnsi="Arial" w:cs="Arial"/>
          <w:color w:val="548DD4"/>
          <w:sz w:val="22"/>
        </w:rPr>
        <w:t>tiers.</w:t>
      </w:r>
      <w:r w:rsidRPr="007C3B7E">
        <w:rPr>
          <w:rFonts w:ascii="Arial" w:hAnsi="Arial" w:cs="Arial"/>
          <w:color w:val="548DD4"/>
          <w:sz w:val="22"/>
          <w:szCs w:val="22"/>
        </w:rPr>
        <w:t>]</w:t>
      </w:r>
    </w:p>
    <w:p w14:paraId="12BC5444" w14:textId="208DAA15" w:rsidR="00BE295A" w:rsidRPr="00032C80" w:rsidRDefault="00213CEE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032C80">
        <w:rPr>
          <w:bCs/>
          <w:color w:val="548DD4"/>
        </w:rPr>
        <w:t>[</w:t>
      </w:r>
      <w:r w:rsidR="005D06A1" w:rsidRPr="00032C80">
        <w:rPr>
          <w:bCs/>
          <w:i/>
          <w:color w:val="548DD4"/>
        </w:rPr>
        <w:t xml:space="preserve">Plans should </w:t>
      </w:r>
      <w:r w:rsidRPr="00032C80">
        <w:rPr>
          <w:bCs/>
          <w:i/>
          <w:color w:val="548DD4"/>
        </w:rPr>
        <w:t xml:space="preserve">delete </w:t>
      </w:r>
      <w:r w:rsidR="005D06A1" w:rsidRPr="00032C80">
        <w:rPr>
          <w:bCs/>
          <w:i/>
          <w:color w:val="548DD4"/>
        </w:rPr>
        <w:t xml:space="preserve">any existing </w:t>
      </w:r>
      <w:r w:rsidRPr="00032C80">
        <w:rPr>
          <w:bCs/>
          <w:i/>
          <w:color w:val="548DD4"/>
        </w:rPr>
        <w:t xml:space="preserve">definition of </w:t>
      </w:r>
      <w:r w:rsidRPr="00032C80">
        <w:rPr>
          <w:b/>
          <w:bCs/>
          <w:i/>
          <w:color w:val="548DD4"/>
        </w:rPr>
        <w:t>Balance billing</w:t>
      </w:r>
      <w:r w:rsidRPr="00032C80">
        <w:rPr>
          <w:b/>
          <w:bCs/>
          <w:color w:val="548DD4"/>
        </w:rPr>
        <w:t xml:space="preserve"> </w:t>
      </w:r>
      <w:r w:rsidRPr="00032C80">
        <w:rPr>
          <w:bCs/>
          <w:i/>
          <w:color w:val="548DD4"/>
        </w:rPr>
        <w:t>and replace with:</w:t>
      </w:r>
      <w:r w:rsidR="00C879AE" w:rsidRPr="00032C80">
        <w:rPr>
          <w:bCs/>
          <w:i/>
          <w:color w:val="548DD4"/>
        </w:rPr>
        <w:t xml:space="preserve"> </w:t>
      </w:r>
      <w:r w:rsidR="00970860" w:rsidRPr="007C3B7E">
        <w:rPr>
          <w:b/>
          <w:bCs/>
          <w:color w:val="548DD4"/>
          <w:sz w:val="25"/>
          <w:szCs w:val="25"/>
        </w:rPr>
        <w:t>Improper/inappropriate billing:</w:t>
      </w:r>
      <w:r w:rsidR="00970860" w:rsidRPr="007C3B7E">
        <w:rPr>
          <w:color w:val="548DD4"/>
          <w:sz w:val="25"/>
          <w:szCs w:val="25"/>
        </w:rPr>
        <w:t xml:space="preserve"> </w:t>
      </w:r>
      <w:r w:rsidR="00970860" w:rsidRPr="007C3B7E">
        <w:rPr>
          <w:color w:val="548DD4"/>
        </w:rPr>
        <w:t>A situation when a provider (such as a doctor or hospital) bills you more than the plan’s cost sharing amount for services. Show your &lt;plan name&gt; Member ID Card when you get any services or prescriptions. Call Member Services if you get any bills you do not understand.</w:t>
      </w:r>
      <w:r w:rsidR="00C879AE" w:rsidRPr="00032C80">
        <w:rPr>
          <w:color w:val="548DD4"/>
        </w:rPr>
        <w:t>]</w:t>
      </w:r>
    </w:p>
    <w:p w14:paraId="7C971BCE" w14:textId="2FA49DCD" w:rsidR="00DF4F3A" w:rsidRPr="00032C80" w:rsidRDefault="0033652A" w:rsidP="00AA77E1">
      <w:pPr>
        <w:keepNext/>
        <w:keepLines/>
        <w:suppressAutoHyphens/>
        <w:ind w:right="0"/>
        <w:outlineLvl w:val="0"/>
        <w:rPr>
          <w:iCs/>
        </w:rPr>
      </w:pPr>
      <w:r w:rsidRPr="00032C80">
        <w:rPr>
          <w:rStyle w:val="Bluenon-italics"/>
        </w:rPr>
        <w:t>[</w:t>
      </w:r>
      <w:r w:rsidRPr="00032C80">
        <w:rPr>
          <w:rStyle w:val="Bluenon-italics"/>
          <w:i/>
        </w:rPr>
        <w:t>Plans should add the following definitions</w:t>
      </w:r>
      <w:r w:rsidRPr="007C3B7E">
        <w:rPr>
          <w:rStyle w:val="Bluenon-italics"/>
          <w:i/>
        </w:rPr>
        <w:t xml:space="preserve">: </w:t>
      </w:r>
      <w:r w:rsidRPr="007C3B7E">
        <w:rPr>
          <w:rStyle w:val="Bluenon-italics"/>
          <w:b/>
          <w:sz w:val="25"/>
          <w:szCs w:val="25"/>
        </w:rPr>
        <w:t xml:space="preserve">Medicare Advantage Plan: </w:t>
      </w:r>
      <w:r w:rsidRPr="007C3B7E">
        <w:rPr>
          <w:rStyle w:val="Bluenon-italics"/>
        </w:rPr>
        <w:t>A Medicare program, also known as “Medicare Part C” or “MA Plans</w:t>
      </w:r>
      <w:r w:rsidR="003C3739" w:rsidRPr="007C3B7E">
        <w:rPr>
          <w:rStyle w:val="Bluenon-italics"/>
        </w:rPr>
        <w:t>,</w:t>
      </w:r>
      <w:r w:rsidR="00440BFB" w:rsidRPr="007C3B7E">
        <w:rPr>
          <w:rStyle w:val="Bluenon-italics"/>
        </w:rPr>
        <w:t>”</w:t>
      </w:r>
      <w:r w:rsidRPr="007C3B7E">
        <w:rPr>
          <w:rStyle w:val="Bluenon-italics"/>
        </w:rPr>
        <w:t xml:space="preserve"> that offers plans through private companies. Medicare pays these companies to cover your Medicare benefits.</w:t>
      </w:r>
      <w:r w:rsidR="00EA1732" w:rsidRPr="007C3B7E">
        <w:rPr>
          <w:iCs/>
          <w:color w:val="548DD4"/>
        </w:rPr>
        <w:t xml:space="preserve"> </w:t>
      </w:r>
    </w:p>
    <w:p w14:paraId="5B52F1D4" w14:textId="2C56FF52" w:rsidR="00DF4F3A" w:rsidRPr="007C3B7E" w:rsidRDefault="00DF4F3A" w:rsidP="00AA77E1">
      <w:pPr>
        <w:keepNext/>
        <w:keepLines/>
        <w:suppressAutoHyphens/>
        <w:ind w:right="0"/>
        <w:outlineLvl w:val="0"/>
        <w:rPr>
          <w:color w:val="548DD4"/>
          <w:szCs w:val="24"/>
        </w:rPr>
      </w:pPr>
      <w:r w:rsidRPr="007C3B7E">
        <w:rPr>
          <w:b/>
          <w:color w:val="548DD4"/>
          <w:sz w:val="25"/>
          <w:szCs w:val="24"/>
        </w:rPr>
        <w:t>Original Medicare (traditional Medicare or fee-for-service Medicare):</w:t>
      </w:r>
      <w:r w:rsidR="00DF5A7B" w:rsidRPr="007C3B7E">
        <w:rPr>
          <w:color w:val="548DD4"/>
          <w:szCs w:val="24"/>
        </w:rPr>
        <w:t xml:space="preserve"> </w:t>
      </w:r>
      <w:r w:rsidRPr="007C3B7E">
        <w:rPr>
          <w:color w:val="548DD4"/>
          <w:szCs w:val="24"/>
        </w:rPr>
        <w:t xml:space="preserve">Original Medicare is offered by the government. Under Original Medicare, Medicare services are covered by paying doctors, hospitals, and other health care providers amounts that are set by Congress. </w:t>
      </w:r>
    </w:p>
    <w:p w14:paraId="18143526" w14:textId="5586A08A" w:rsidR="00DF4F3A" w:rsidRPr="007C3B7E" w:rsidRDefault="00165ECC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 xml:space="preserve">You can </w:t>
      </w:r>
      <w:r w:rsidR="000E0EE4">
        <w:rPr>
          <w:color w:val="548DD4"/>
          <w:szCs w:val="24"/>
        </w:rPr>
        <w:t>use</w:t>
      </w:r>
      <w:r w:rsidR="00DF4F3A" w:rsidRPr="007C3B7E">
        <w:rPr>
          <w:color w:val="548DD4"/>
          <w:szCs w:val="24"/>
        </w:rPr>
        <w:t xml:space="preserve"> any doctor, hospital, or other health care provider</w:t>
      </w:r>
      <w:r w:rsidR="00DF4F3A" w:rsidRPr="007C3B7E">
        <w:rPr>
          <w:iCs/>
          <w:color w:val="548DD4"/>
          <w:szCs w:val="24"/>
        </w:rPr>
        <w:t xml:space="preserve"> that accepts Medicare</w:t>
      </w:r>
      <w:r w:rsidR="00DF4F3A" w:rsidRPr="007C3B7E">
        <w:rPr>
          <w:color w:val="548DD4"/>
          <w:szCs w:val="24"/>
        </w:rPr>
        <w:t xml:space="preserve">. Original Medicare has two parts: Part A (hospital insurance) and Part B (medical insurance). </w:t>
      </w:r>
    </w:p>
    <w:p w14:paraId="5A47B231" w14:textId="77777777" w:rsidR="00DF4F3A" w:rsidRPr="007C3B7E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 xml:space="preserve">Original Medicare is available everywhere in the United States. </w:t>
      </w:r>
    </w:p>
    <w:p w14:paraId="0B8BF545" w14:textId="0EE8EE62" w:rsidR="00DF4F3A" w:rsidRPr="007C3B7E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>If you do not want to be in our plan, you can choose Original Medicare.</w:t>
      </w:r>
    </w:p>
    <w:p w14:paraId="422F9C05" w14:textId="408BC7D0" w:rsidR="003F1DA1" w:rsidRPr="007C3B7E" w:rsidRDefault="003A2A2D" w:rsidP="006B3F05">
      <w:pPr>
        <w:pStyle w:val="Default"/>
        <w:keepNext/>
        <w:keepLines/>
        <w:numPr>
          <w:ilvl w:val="0"/>
          <w:numId w:val="55"/>
        </w:numPr>
        <w:suppressAutoHyphens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7C3B7E">
        <w:rPr>
          <w:rFonts w:ascii="Arial" w:hAnsi="Arial"/>
          <w:color w:val="548DD4"/>
          <w:sz w:val="22"/>
          <w:szCs w:val="22"/>
        </w:rPr>
        <w:t>Covered drugs that need our plan’s prior authorization</w:t>
      </w:r>
      <w:r w:rsidR="00A77759">
        <w:rPr>
          <w:rFonts w:ascii="Arial" w:hAnsi="Arial"/>
          <w:color w:val="548DD4"/>
          <w:sz w:val="22"/>
          <w:szCs w:val="22"/>
        </w:rPr>
        <w:t xml:space="preserve"> (PA)</w:t>
      </w:r>
      <w:r w:rsidRPr="007C3B7E">
        <w:rPr>
          <w:rFonts w:ascii="Arial" w:hAnsi="Arial"/>
          <w:color w:val="548DD4"/>
          <w:sz w:val="22"/>
          <w:szCs w:val="22"/>
        </w:rPr>
        <w:t xml:space="preserve"> are marked in the </w:t>
      </w:r>
      <w:r w:rsidRPr="007C3B7E">
        <w:rPr>
          <w:rFonts w:ascii="Arial" w:hAnsi="Arial"/>
          <w:i/>
          <w:color w:val="548DD4"/>
          <w:sz w:val="22"/>
          <w:szCs w:val="22"/>
        </w:rPr>
        <w:t>List of Covered Drugs</w:t>
      </w:r>
      <w:r w:rsidRPr="007C3B7E">
        <w:rPr>
          <w:rFonts w:ascii="Arial" w:hAnsi="Arial"/>
          <w:color w:val="548DD4"/>
          <w:sz w:val="22"/>
          <w:szCs w:val="22"/>
        </w:rPr>
        <w:t>.</w:t>
      </w:r>
    </w:p>
    <w:p w14:paraId="1E39129A" w14:textId="18181041" w:rsidR="003A2A2D" w:rsidRPr="007C3B7E" w:rsidRDefault="003A2A2D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7C3B7E">
        <w:rPr>
          <w:b/>
          <w:color w:val="548DD4"/>
          <w:sz w:val="25"/>
          <w:szCs w:val="25"/>
        </w:rPr>
        <w:t xml:space="preserve">Over-the-counter (OTC) Drugs: </w:t>
      </w:r>
      <w:r w:rsidRPr="007C3B7E">
        <w:rPr>
          <w:color w:val="548DD4"/>
        </w:rPr>
        <w:t>Over-the-counter drugs refers to any drug or medicine that a person can buy without a prescription from a health</w:t>
      </w:r>
      <w:r w:rsidR="00025D47" w:rsidRPr="007C3B7E">
        <w:rPr>
          <w:color w:val="548DD4"/>
        </w:rPr>
        <w:t xml:space="preserve"> </w:t>
      </w:r>
      <w:r w:rsidRPr="007C3B7E">
        <w:rPr>
          <w:color w:val="548DD4"/>
        </w:rPr>
        <w:t>care professional.</w:t>
      </w:r>
    </w:p>
    <w:p w14:paraId="52DF03C6" w14:textId="67B0D9D7" w:rsidR="003A2A2D" w:rsidRDefault="003A2A2D" w:rsidP="00AA77E1">
      <w:pPr>
        <w:keepNext/>
        <w:keepLines/>
        <w:suppressAutoHyphens/>
        <w:ind w:right="0"/>
        <w:outlineLvl w:val="0"/>
        <w:rPr>
          <w:rStyle w:val="Bluenon-italics"/>
        </w:rPr>
      </w:pPr>
      <w:r w:rsidRPr="007C3B7E">
        <w:rPr>
          <w:b/>
          <w:color w:val="548DD4"/>
          <w:sz w:val="25"/>
          <w:szCs w:val="25"/>
        </w:rPr>
        <w:t>Personal health information (also called Protected health information) (PHI):</w:t>
      </w:r>
      <w:r w:rsidRPr="007C3B7E">
        <w:rPr>
          <w:color w:val="548DD4"/>
        </w:rPr>
        <w:t xml:space="preserve"> Information about you and your health, such as your name, address, social security number, physician visits and medical history. </w:t>
      </w:r>
      <w:r w:rsidR="00165ECC" w:rsidRPr="007C3B7E">
        <w:rPr>
          <w:color w:val="548DD4"/>
        </w:rPr>
        <w:t>Refer to</w:t>
      </w:r>
      <w:r w:rsidRPr="007C3B7E">
        <w:rPr>
          <w:color w:val="548DD4"/>
        </w:rPr>
        <w:t xml:space="preserve"> &lt;plan name&gt;’s Notice of Privacy Practices for more information about how &lt;plan name&gt; protects, uses, and discloses your PHI, as well as your rights with respect to your PHI.</w:t>
      </w:r>
      <w:r w:rsidR="00D467DC" w:rsidRPr="007C3B7E">
        <w:rPr>
          <w:rStyle w:val="Bluenon-italics"/>
        </w:rPr>
        <w:t>]</w:t>
      </w:r>
    </w:p>
    <w:p w14:paraId="3B91EE3A" w14:textId="77777777" w:rsidR="00851DE8" w:rsidRPr="00E21EC3" w:rsidRDefault="00851DE8" w:rsidP="00851DE8">
      <w:pPr>
        <w:keepNext/>
        <w:keepLines/>
        <w:suppressAutoHyphens/>
        <w:ind w:right="0"/>
        <w:outlineLvl w:val="0"/>
        <w:rPr>
          <w:ins w:id="8" w:author="MMCO" w:date="2023-05-09T11:39:00Z"/>
        </w:rPr>
      </w:pPr>
      <w:r w:rsidRPr="00E21EC3">
        <w:rPr>
          <w:b/>
          <w:sz w:val="25"/>
          <w:szCs w:val="25"/>
        </w:rPr>
        <w:lastRenderedPageBreak/>
        <w:t>Real Time Benefit Tool:</w:t>
      </w:r>
      <w:r w:rsidRPr="00E21EC3">
        <w:rPr>
          <w:b/>
        </w:rPr>
        <w:t xml:space="preserve"> </w:t>
      </w:r>
      <w:r w:rsidRPr="00E21EC3">
        <w:rPr>
          <w:bCs/>
        </w:rPr>
        <w:t>A portal</w:t>
      </w:r>
      <w:r w:rsidRPr="00E21EC3">
        <w:t xml:space="preserve"> or computer application in which enrollees can look up complete, accurate, timely, clinically appropriate, enrollee-specific covered drugs and benefit information. This includes cost sharing amounts, alternative drugs that may be used for the same health condition as a given drug, and coverage restrictions (prior authorization, step therapy, quantity limits) that apply to alternative drugs.</w:t>
      </w:r>
    </w:p>
    <w:p w14:paraId="7284871F" w14:textId="77777777" w:rsidR="00E54D8B" w:rsidRPr="007C3B7E" w:rsidRDefault="00E54D8B" w:rsidP="00AA77E1">
      <w:pPr>
        <w:keepNext/>
        <w:keepLines/>
        <w:suppressAutoHyphens/>
        <w:ind w:right="0"/>
        <w:outlineLvl w:val="0"/>
        <w:rPr>
          <w:color w:val="548DD4"/>
        </w:rPr>
      </w:pPr>
    </w:p>
    <w:p w14:paraId="30CF9BF6" w14:textId="77777777" w:rsidR="00FE4F76" w:rsidRPr="00032C80" w:rsidRDefault="00FE4F76" w:rsidP="002A3F17">
      <w:pPr>
        <w:ind w:right="0"/>
        <w:rPr>
          <w:rFonts w:eastAsia="Times New Roman" w:cs="Arial"/>
          <w:bCs/>
        </w:rPr>
      </w:pPr>
      <w:r w:rsidRPr="00032C80">
        <w:rPr>
          <w:rFonts w:eastAsia="Times New Roman" w:cs="Arial"/>
          <w:bCs/>
        </w:rPr>
        <w:br w:type="page"/>
      </w:r>
    </w:p>
    <w:p w14:paraId="39CDA8DA" w14:textId="2E7DF292" w:rsidR="003010DA" w:rsidRPr="00032C80" w:rsidRDefault="003010DA" w:rsidP="00C32543">
      <w:pPr>
        <w:ind w:right="0"/>
        <w:rPr>
          <w:rFonts w:eastAsia="Times New Roman" w:cs="Arial"/>
          <w:bCs/>
          <w:i/>
          <w:color w:val="548DD4"/>
        </w:rPr>
      </w:pPr>
      <w:r w:rsidRPr="00032C80">
        <w:rPr>
          <w:rFonts w:eastAsia="Times New Roman" w:cs="Arial"/>
          <w:bCs/>
          <w:color w:val="548DD4"/>
        </w:rPr>
        <w:lastRenderedPageBreak/>
        <w:t>[</w:t>
      </w:r>
      <w:r w:rsidRPr="00032C80">
        <w:rPr>
          <w:rFonts w:eastAsia="Times New Roman" w:cs="Arial"/>
          <w:bCs/>
          <w:i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032C80">
        <w:rPr>
          <w:rFonts w:eastAsia="Times New Roman" w:cs="Arial"/>
          <w:bCs/>
          <w:color w:val="548DD4"/>
        </w:rPr>
        <w:t>]</w:t>
      </w:r>
    </w:p>
    <w:p w14:paraId="21D37F79" w14:textId="77777777" w:rsidR="003010DA" w:rsidRPr="00032C80" w:rsidRDefault="003010DA" w:rsidP="008E2F7A">
      <w:pPr>
        <w:ind w:right="0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032C80">
        <w:rPr>
          <w:rFonts w:eastAsia="Times New Roman" w:cs="Arial"/>
          <w:b/>
          <w:bCs/>
          <w:sz w:val="28"/>
          <w:szCs w:val="28"/>
        </w:rPr>
        <w:t xml:space="preserve">&lt;Plan name&gt; </w:t>
      </w:r>
      <w:r w:rsidRPr="00032C80">
        <w:rPr>
          <w:rFonts w:eastAsia="Times New Roman" w:cs="Arial"/>
          <w:b/>
          <w:bCs/>
          <w:color w:val="000000"/>
          <w:sz w:val="28"/>
          <w:szCs w:val="28"/>
        </w:rPr>
        <w:t>Member Services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g. 4 Table depicting End of material"/>
        <w:tblDescription w:val="Pg. 4 Table depicting Plan contact information"/>
      </w:tblPr>
      <w:tblGrid>
        <w:gridCol w:w="2160"/>
        <w:gridCol w:w="6960"/>
      </w:tblGrid>
      <w:tr w:rsidR="00F534D3" w:rsidRPr="00032C80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032C80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  <w:t>CONTACT METHOD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032C80" w:rsidRDefault="00F534D3" w:rsidP="00F534D3">
            <w:pPr>
              <w:spacing w:after="0" w:line="720" w:lineRule="auto"/>
              <w:ind w:right="0"/>
              <w:rPr>
                <w:snapToGrid w:val="0"/>
                <w:color w:val="FFFFFF" w:themeColor="background1"/>
                <w:sz w:val="4"/>
                <w:szCs w:val="4"/>
              </w:rPr>
            </w:pPr>
          </w:p>
        </w:tc>
      </w:tr>
      <w:tr w:rsidR="003010DA" w:rsidRPr="00032C80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CALL</w:t>
            </w:r>
          </w:p>
        </w:tc>
        <w:tc>
          <w:tcPr>
            <w:tcW w:w="6960" w:type="dxa"/>
          </w:tcPr>
          <w:p w14:paraId="37B1448B" w14:textId="77777777" w:rsidR="00F534D3" w:rsidRPr="00032C80" w:rsidRDefault="003010DA" w:rsidP="00847394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="00A24998" w:rsidRPr="00032C80">
              <w:rPr>
                <w:i/>
                <w:snapToGrid w:val="0"/>
                <w:color w:val="548DD4"/>
              </w:rPr>
              <w:t>Insert number</w:t>
            </w:r>
            <w:r w:rsidRPr="00032C80">
              <w:rPr>
                <w:i/>
                <w:snapToGrid w:val="0"/>
                <w:color w:val="548DD4"/>
              </w:rPr>
              <w:t>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4D5A0070" w14:textId="77777777" w:rsidR="00F534D3" w:rsidRPr="00032C80" w:rsidRDefault="003010DA" w:rsidP="00CC66A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</w:rPr>
              <w:t xml:space="preserve">Calls to this number are free. </w:t>
            </w: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 xml:space="preserve">Insert </w:t>
            </w:r>
            <w:r w:rsidRPr="00032C80">
              <w:rPr>
                <w:i/>
                <w:color w:val="548DD4"/>
              </w:rPr>
              <w:t xml:space="preserve">days and </w:t>
            </w:r>
            <w:r w:rsidRPr="00032C80">
              <w:rPr>
                <w:i/>
                <w:snapToGrid w:val="0"/>
                <w:color w:val="548DD4"/>
              </w:rPr>
              <w:t>hours of operation, including information on the use of alternative technologies.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1AF45014" w14:textId="49B20441" w:rsidR="003010DA" w:rsidRPr="00032C80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032C80">
              <w:t>Member Services also has free language interpreter services available for non-English speakers.</w:t>
            </w:r>
          </w:p>
        </w:tc>
      </w:tr>
      <w:tr w:rsidR="003010DA" w:rsidRPr="00032C80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TTY</w:t>
            </w:r>
          </w:p>
        </w:tc>
        <w:tc>
          <w:tcPr>
            <w:tcW w:w="6960" w:type="dxa"/>
          </w:tcPr>
          <w:p w14:paraId="3B97A929" w14:textId="77777777" w:rsidR="00F534D3" w:rsidRPr="00032C80" w:rsidRDefault="003010DA" w:rsidP="00A239F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number.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4B86BA77" w14:textId="2DAC070F" w:rsidR="003010DA" w:rsidRPr="00032C80" w:rsidRDefault="003010DA" w:rsidP="00A239F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if plan uses a direct TTY number:</w:t>
            </w:r>
            <w:r w:rsidRPr="00032C80">
              <w:rPr>
                <w:snapToGrid w:val="0"/>
                <w:color w:val="548DD4"/>
              </w:rPr>
              <w:t xml:space="preserve"> This number requires special telephone equipment and is only for people who have difficulties with hearing or speaking.] </w:t>
            </w:r>
          </w:p>
          <w:p w14:paraId="0AAC3F93" w14:textId="77777777" w:rsidR="003010DA" w:rsidRPr="00032C80" w:rsidRDefault="003010DA" w:rsidP="00C32543">
            <w:pPr>
              <w:spacing w:before="200"/>
              <w:ind w:left="144"/>
              <w:rPr>
                <w:snapToGrid w:val="0"/>
                <w:color w:val="0000FF"/>
              </w:rPr>
            </w:pPr>
            <w:r w:rsidRPr="00032C80">
              <w:rPr>
                <w:snapToGrid w:val="0"/>
              </w:rPr>
              <w:t>Calls to this number are free</w:t>
            </w:r>
            <w:r w:rsidRPr="0023053D">
              <w:rPr>
                <w:snapToGrid w:val="0"/>
              </w:rPr>
              <w:t>.</w:t>
            </w:r>
            <w:r w:rsidRPr="00032C80">
              <w:rPr>
                <w:snapToGrid w:val="0"/>
                <w:color w:val="548DD4"/>
              </w:rPr>
              <w:t xml:space="preserve"> [</w:t>
            </w:r>
            <w:r w:rsidRPr="00032C80">
              <w:rPr>
                <w:i/>
                <w:snapToGrid w:val="0"/>
                <w:color w:val="548DD4"/>
              </w:rPr>
              <w:t xml:space="preserve">Insert </w:t>
            </w:r>
            <w:r w:rsidRPr="00032C80">
              <w:rPr>
                <w:i/>
                <w:color w:val="548DD4"/>
              </w:rPr>
              <w:t xml:space="preserve">days and </w:t>
            </w:r>
            <w:r w:rsidRPr="00032C80">
              <w:rPr>
                <w:i/>
                <w:snapToGrid w:val="0"/>
                <w:color w:val="548DD4"/>
              </w:rPr>
              <w:t>hours of operation.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FAX</w:t>
            </w:r>
          </w:p>
        </w:tc>
        <w:tc>
          <w:tcPr>
            <w:tcW w:w="6960" w:type="dxa"/>
          </w:tcPr>
          <w:p w14:paraId="56404CE5" w14:textId="77777777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Optional:</w:t>
            </w:r>
            <w:r w:rsidRPr="00032C80">
              <w:rPr>
                <w:snapToGrid w:val="0"/>
                <w:color w:val="548DD4"/>
              </w:rPr>
              <w:t xml:space="preserve"> </w:t>
            </w:r>
            <w:r w:rsidRPr="00032C80">
              <w:rPr>
                <w:i/>
                <w:snapToGrid w:val="0"/>
                <w:color w:val="548DD4"/>
              </w:rPr>
              <w:t>Insert fax number.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snapToGrid w:val="0"/>
                <w:sz w:val="24"/>
                <w:szCs w:val="20"/>
              </w:rPr>
              <w:t>WRITE</w:t>
            </w:r>
          </w:p>
        </w:tc>
        <w:tc>
          <w:tcPr>
            <w:tcW w:w="6960" w:type="dxa"/>
          </w:tcPr>
          <w:p w14:paraId="343F0011" w14:textId="77777777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address.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6FF24F29" w14:textId="77777777" w:rsidR="003010DA" w:rsidRPr="00032C80" w:rsidRDefault="003010DA" w:rsidP="00C32543">
            <w:pPr>
              <w:spacing w:before="200"/>
              <w:ind w:left="144"/>
              <w:rPr>
                <w:i/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b/>
                <w:i/>
                <w:snapToGrid w:val="0"/>
                <w:color w:val="548DD4"/>
              </w:rPr>
              <w:t>Note</w:t>
            </w:r>
            <w:r w:rsidRPr="00032C80">
              <w:rPr>
                <w:b/>
                <w:bCs/>
                <w:i/>
                <w:snapToGrid w:val="0"/>
                <w:color w:val="548DD4"/>
              </w:rPr>
              <w:t>:</w:t>
            </w:r>
            <w:r w:rsidRPr="00032C80">
              <w:rPr>
                <w:i/>
                <w:snapToGrid w:val="0"/>
                <w:color w:val="548DD4"/>
              </w:rPr>
              <w:t xml:space="preserve"> Plans may add email addresses here.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032C80">
              <w:rPr>
                <w:rFonts w:eastAsia="Times New Roman" w:cs="Arial"/>
                <w:b/>
                <w:snapToGrid w:val="0"/>
                <w:sz w:val="24"/>
                <w:szCs w:val="20"/>
              </w:rPr>
              <w:t>WEBSITE</w:t>
            </w:r>
          </w:p>
        </w:tc>
        <w:tc>
          <w:tcPr>
            <w:tcW w:w="6960" w:type="dxa"/>
          </w:tcPr>
          <w:p w14:paraId="3CFFABB5" w14:textId="16FD80AA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URL.</w:t>
            </w:r>
            <w:r w:rsidR="002A104C" w:rsidRPr="00032C80">
              <w:rPr>
                <w:snapToGrid w:val="0"/>
                <w:color w:val="548DD4"/>
              </w:rPr>
              <w:t>]</w:t>
            </w:r>
          </w:p>
        </w:tc>
      </w:tr>
    </w:tbl>
    <w:p w14:paraId="57070518" w14:textId="77777777" w:rsidR="00401712" w:rsidRPr="00032C80" w:rsidRDefault="00401712" w:rsidP="00546F81"/>
    <w:sectPr w:rsidR="00401712" w:rsidRPr="00032C80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2687D" w14:textId="77777777" w:rsidR="00D245F9" w:rsidRDefault="00D245F9" w:rsidP="00EA4A7F">
      <w:pPr>
        <w:spacing w:after="0" w:line="240" w:lineRule="auto"/>
      </w:pPr>
      <w:r>
        <w:separator/>
      </w:r>
    </w:p>
  </w:endnote>
  <w:endnote w:type="continuationSeparator" w:id="0">
    <w:p w14:paraId="3DB615FD" w14:textId="77777777" w:rsidR="00D245F9" w:rsidRDefault="00D245F9" w:rsidP="00EA4A7F">
      <w:pPr>
        <w:spacing w:after="0" w:line="240" w:lineRule="auto"/>
      </w:pPr>
      <w:r>
        <w:continuationSeparator/>
      </w:r>
    </w:p>
  </w:endnote>
  <w:endnote w:type="continuationNotice" w:id="1">
    <w:p w14:paraId="10C7B9A7" w14:textId="77777777" w:rsidR="00D245F9" w:rsidRDefault="00D245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AD6CD" w14:textId="542BF049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C15F8BD" wp14:editId="235D3ACC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C15F8BD" id="Group 11" o:spid="_x0000_s1026" alt="&quot;&quot;" style="position:absolute;margin-left:-31.55pt;margin-top:718.3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ShH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B706B2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3</w:t>
    </w:r>
    <w:r w:rsidR="00DE77A7" w:rsidRPr="00BA137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E5FE5" w14:textId="6520BC24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F453B5" wp14:editId="4AA569B8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1F453B5" id="Group 8" o:spid="_x0000_s1029" alt="&quot;&quot;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AE4BB8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1</w:t>
    </w:r>
    <w:r w:rsidR="00DE77A7" w:rsidRPr="00BA13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6E41E" w14:textId="77777777" w:rsidR="00D245F9" w:rsidRDefault="00D245F9" w:rsidP="00EA4A7F">
      <w:pPr>
        <w:spacing w:after="0" w:line="240" w:lineRule="auto"/>
      </w:pPr>
      <w:r>
        <w:separator/>
      </w:r>
    </w:p>
  </w:footnote>
  <w:footnote w:type="continuationSeparator" w:id="0">
    <w:p w14:paraId="01B1CC4F" w14:textId="77777777" w:rsidR="00D245F9" w:rsidRDefault="00D245F9" w:rsidP="00EA4A7F">
      <w:pPr>
        <w:spacing w:after="0" w:line="240" w:lineRule="auto"/>
      </w:pPr>
      <w:r>
        <w:continuationSeparator/>
      </w:r>
    </w:p>
  </w:footnote>
  <w:footnote w:type="continuationNotice" w:id="1">
    <w:p w14:paraId="60E5FE18" w14:textId="77777777" w:rsidR="00D245F9" w:rsidRDefault="00D245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60305" w14:textId="77777777" w:rsidR="00C2193A" w:rsidRPr="00BA1375" w:rsidRDefault="00C2193A" w:rsidP="00D0671D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  <w:r w:rsidR="00DE77A7" w:rsidRPr="00BA1375">
      <w:rPr>
        <w:color w:val="auto"/>
      </w:rPr>
      <w:tab/>
      <w:t>Chapter 11</w:t>
    </w:r>
    <w:r w:rsidRPr="00BA1375">
      <w:rPr>
        <w:color w:val="auto"/>
      </w:rPr>
      <w:t>: Definitions of important words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E62F" w14:textId="77777777" w:rsidR="00C2193A" w:rsidRPr="00BA1375" w:rsidRDefault="00C2193A" w:rsidP="006D395E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7E5520"/>
    <w:multiLevelType w:val="multilevel"/>
    <w:tmpl w:val="EBE65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085FCF"/>
    <w:multiLevelType w:val="hybridMultilevel"/>
    <w:tmpl w:val="FAEE0FE8"/>
    <w:lvl w:ilvl="0" w:tplc="AC62AE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96C00"/>
    <w:multiLevelType w:val="hybridMultilevel"/>
    <w:tmpl w:val="DEF63EB6"/>
    <w:lvl w:ilvl="0" w:tplc="2116B7B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5798E"/>
    <w:multiLevelType w:val="hybridMultilevel"/>
    <w:tmpl w:val="CDE09C60"/>
    <w:lvl w:ilvl="0" w:tplc="7D72E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1"/>
  </w:num>
  <w:num w:numId="4">
    <w:abstractNumId w:val="37"/>
  </w:num>
  <w:num w:numId="5">
    <w:abstractNumId w:val="20"/>
  </w:num>
  <w:num w:numId="6">
    <w:abstractNumId w:val="30"/>
  </w:num>
  <w:num w:numId="7">
    <w:abstractNumId w:val="34"/>
  </w:num>
  <w:num w:numId="8">
    <w:abstractNumId w:val="33"/>
  </w:num>
  <w:num w:numId="9">
    <w:abstractNumId w:val="22"/>
  </w:num>
  <w:num w:numId="10">
    <w:abstractNumId w:val="11"/>
  </w:num>
  <w:num w:numId="11">
    <w:abstractNumId w:val="29"/>
  </w:num>
  <w:num w:numId="12">
    <w:abstractNumId w:val="10"/>
  </w:num>
  <w:num w:numId="13">
    <w:abstractNumId w:val="26"/>
  </w:num>
  <w:num w:numId="14">
    <w:abstractNumId w:val="27"/>
  </w:num>
  <w:num w:numId="15">
    <w:abstractNumId w:val="38"/>
  </w:num>
  <w:num w:numId="16">
    <w:abstractNumId w:val="9"/>
  </w:num>
  <w:num w:numId="17">
    <w:abstractNumId w:val="38"/>
  </w:num>
  <w:num w:numId="18">
    <w:abstractNumId w:val="38"/>
  </w:num>
  <w:num w:numId="19">
    <w:abstractNumId w:val="7"/>
  </w:num>
  <w:num w:numId="20">
    <w:abstractNumId w:val="38"/>
  </w:num>
  <w:num w:numId="21">
    <w:abstractNumId w:val="6"/>
  </w:num>
  <w:num w:numId="22">
    <w:abstractNumId w:val="33"/>
  </w:num>
  <w:num w:numId="23">
    <w:abstractNumId w:val="5"/>
  </w:num>
  <w:num w:numId="24">
    <w:abstractNumId w:val="33"/>
  </w:num>
  <w:num w:numId="25">
    <w:abstractNumId w:val="13"/>
  </w:num>
  <w:num w:numId="26">
    <w:abstractNumId w:val="8"/>
  </w:num>
  <w:num w:numId="27">
    <w:abstractNumId w:val="13"/>
  </w:num>
  <w:num w:numId="28">
    <w:abstractNumId w:val="25"/>
  </w:num>
  <w:num w:numId="29">
    <w:abstractNumId w:val="14"/>
  </w:num>
  <w:num w:numId="30">
    <w:abstractNumId w:val="27"/>
  </w:num>
  <w:num w:numId="31">
    <w:abstractNumId w:val="27"/>
  </w:num>
  <w:num w:numId="32">
    <w:abstractNumId w:val="38"/>
  </w:num>
  <w:num w:numId="33">
    <w:abstractNumId w:val="38"/>
  </w:num>
  <w:num w:numId="34">
    <w:abstractNumId w:val="38"/>
  </w:num>
  <w:num w:numId="35">
    <w:abstractNumId w:val="38"/>
  </w:num>
  <w:num w:numId="36">
    <w:abstractNumId w:val="33"/>
  </w:num>
  <w:num w:numId="37">
    <w:abstractNumId w:val="33"/>
  </w:num>
  <w:num w:numId="38">
    <w:abstractNumId w:val="13"/>
  </w:num>
  <w:num w:numId="39">
    <w:abstractNumId w:val="13"/>
  </w:num>
  <w:num w:numId="40">
    <w:abstractNumId w:val="25"/>
  </w:num>
  <w:num w:numId="41">
    <w:abstractNumId w:val="35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6"/>
  </w:num>
  <w:num w:numId="49">
    <w:abstractNumId w:val="17"/>
  </w:num>
  <w:num w:numId="50">
    <w:abstractNumId w:val="16"/>
  </w:num>
  <w:num w:numId="51">
    <w:abstractNumId w:val="18"/>
  </w:num>
  <w:num w:numId="52">
    <w:abstractNumId w:val="24"/>
  </w:num>
  <w:num w:numId="53">
    <w:abstractNumId w:val="15"/>
  </w:num>
  <w:num w:numId="54">
    <w:abstractNumId w:val="31"/>
  </w:num>
  <w:num w:numId="55">
    <w:abstractNumId w:val="23"/>
  </w:num>
  <w:num w:numId="56">
    <w:abstractNumId w:val="32"/>
  </w:num>
  <w:num w:numId="57">
    <w:abstractNumId w:val="19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5DAB"/>
    <w:rsid w:val="00006CD6"/>
    <w:rsid w:val="0000765D"/>
    <w:rsid w:val="00007B8B"/>
    <w:rsid w:val="00010B89"/>
    <w:rsid w:val="000124CF"/>
    <w:rsid w:val="00012B37"/>
    <w:rsid w:val="00016149"/>
    <w:rsid w:val="00016B59"/>
    <w:rsid w:val="00016E31"/>
    <w:rsid w:val="000175CB"/>
    <w:rsid w:val="00017EAE"/>
    <w:rsid w:val="00025D47"/>
    <w:rsid w:val="00026D33"/>
    <w:rsid w:val="00031731"/>
    <w:rsid w:val="00032C80"/>
    <w:rsid w:val="00033E80"/>
    <w:rsid w:val="000362E6"/>
    <w:rsid w:val="000369B3"/>
    <w:rsid w:val="00040924"/>
    <w:rsid w:val="000443A5"/>
    <w:rsid w:val="0004771D"/>
    <w:rsid w:val="00054C15"/>
    <w:rsid w:val="00061BC3"/>
    <w:rsid w:val="0006393C"/>
    <w:rsid w:val="0006495F"/>
    <w:rsid w:val="0006714E"/>
    <w:rsid w:val="0006747B"/>
    <w:rsid w:val="00070585"/>
    <w:rsid w:val="0007111A"/>
    <w:rsid w:val="00075CC9"/>
    <w:rsid w:val="00076B1A"/>
    <w:rsid w:val="00081C87"/>
    <w:rsid w:val="00083E3D"/>
    <w:rsid w:val="00084252"/>
    <w:rsid w:val="000856F8"/>
    <w:rsid w:val="00087F15"/>
    <w:rsid w:val="00090FE7"/>
    <w:rsid w:val="00094519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55DF"/>
    <w:rsid w:val="000C6E58"/>
    <w:rsid w:val="000C7687"/>
    <w:rsid w:val="000C7C73"/>
    <w:rsid w:val="000C7F02"/>
    <w:rsid w:val="000D11B5"/>
    <w:rsid w:val="000D4141"/>
    <w:rsid w:val="000E0EE4"/>
    <w:rsid w:val="000E2106"/>
    <w:rsid w:val="000E2B9C"/>
    <w:rsid w:val="000E3448"/>
    <w:rsid w:val="000F0AA1"/>
    <w:rsid w:val="000F3A08"/>
    <w:rsid w:val="000F45FA"/>
    <w:rsid w:val="000F5E19"/>
    <w:rsid w:val="00102940"/>
    <w:rsid w:val="00102D33"/>
    <w:rsid w:val="00102E3D"/>
    <w:rsid w:val="00112F5B"/>
    <w:rsid w:val="00115D0B"/>
    <w:rsid w:val="00120B2A"/>
    <w:rsid w:val="001327FF"/>
    <w:rsid w:val="00133676"/>
    <w:rsid w:val="00133E02"/>
    <w:rsid w:val="001341EE"/>
    <w:rsid w:val="001429CF"/>
    <w:rsid w:val="00144526"/>
    <w:rsid w:val="00144679"/>
    <w:rsid w:val="00145E20"/>
    <w:rsid w:val="001517E9"/>
    <w:rsid w:val="001518EF"/>
    <w:rsid w:val="00155F08"/>
    <w:rsid w:val="001564F5"/>
    <w:rsid w:val="001608F5"/>
    <w:rsid w:val="00164304"/>
    <w:rsid w:val="00165ECC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7EEC"/>
    <w:rsid w:val="001927D1"/>
    <w:rsid w:val="00195B99"/>
    <w:rsid w:val="001A0DCD"/>
    <w:rsid w:val="001A5E9E"/>
    <w:rsid w:val="001A6A25"/>
    <w:rsid w:val="001A7E38"/>
    <w:rsid w:val="001B02AD"/>
    <w:rsid w:val="001B107A"/>
    <w:rsid w:val="001B2262"/>
    <w:rsid w:val="001B31CA"/>
    <w:rsid w:val="001B4A9A"/>
    <w:rsid w:val="001B550F"/>
    <w:rsid w:val="001B5D86"/>
    <w:rsid w:val="001C053C"/>
    <w:rsid w:val="001C4592"/>
    <w:rsid w:val="001C74A6"/>
    <w:rsid w:val="001D1090"/>
    <w:rsid w:val="001D3317"/>
    <w:rsid w:val="001D68D3"/>
    <w:rsid w:val="001D724F"/>
    <w:rsid w:val="001E099E"/>
    <w:rsid w:val="001E11B7"/>
    <w:rsid w:val="001E494B"/>
    <w:rsid w:val="001E637D"/>
    <w:rsid w:val="001F1429"/>
    <w:rsid w:val="001F2E1A"/>
    <w:rsid w:val="001F6592"/>
    <w:rsid w:val="002004B1"/>
    <w:rsid w:val="002028A8"/>
    <w:rsid w:val="00205989"/>
    <w:rsid w:val="00210EC7"/>
    <w:rsid w:val="00211708"/>
    <w:rsid w:val="002128E4"/>
    <w:rsid w:val="00213CEE"/>
    <w:rsid w:val="00216042"/>
    <w:rsid w:val="002161BD"/>
    <w:rsid w:val="002176DC"/>
    <w:rsid w:val="002179C6"/>
    <w:rsid w:val="00217E30"/>
    <w:rsid w:val="00220BB3"/>
    <w:rsid w:val="002221EC"/>
    <w:rsid w:val="0022454E"/>
    <w:rsid w:val="0023053D"/>
    <w:rsid w:val="00231544"/>
    <w:rsid w:val="00235F19"/>
    <w:rsid w:val="0023600D"/>
    <w:rsid w:val="00243686"/>
    <w:rsid w:val="002442C6"/>
    <w:rsid w:val="00244F70"/>
    <w:rsid w:val="00246E4F"/>
    <w:rsid w:val="0024761B"/>
    <w:rsid w:val="0025390B"/>
    <w:rsid w:val="00256FBB"/>
    <w:rsid w:val="00260C30"/>
    <w:rsid w:val="00261E4C"/>
    <w:rsid w:val="0026246F"/>
    <w:rsid w:val="002643B3"/>
    <w:rsid w:val="002655F2"/>
    <w:rsid w:val="00266429"/>
    <w:rsid w:val="002705BB"/>
    <w:rsid w:val="002769F9"/>
    <w:rsid w:val="00276DE4"/>
    <w:rsid w:val="002800D7"/>
    <w:rsid w:val="0028650A"/>
    <w:rsid w:val="00287273"/>
    <w:rsid w:val="00291BDC"/>
    <w:rsid w:val="00293336"/>
    <w:rsid w:val="00293424"/>
    <w:rsid w:val="002946DB"/>
    <w:rsid w:val="00297DA2"/>
    <w:rsid w:val="002A071F"/>
    <w:rsid w:val="002A104C"/>
    <w:rsid w:val="002A3F17"/>
    <w:rsid w:val="002A6BC1"/>
    <w:rsid w:val="002B1168"/>
    <w:rsid w:val="002B3201"/>
    <w:rsid w:val="002B474E"/>
    <w:rsid w:val="002C0537"/>
    <w:rsid w:val="002C3713"/>
    <w:rsid w:val="002D0F30"/>
    <w:rsid w:val="002D0FE5"/>
    <w:rsid w:val="002D1DED"/>
    <w:rsid w:val="002D2D81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E48"/>
    <w:rsid w:val="00306681"/>
    <w:rsid w:val="00311ACC"/>
    <w:rsid w:val="00312033"/>
    <w:rsid w:val="0031425B"/>
    <w:rsid w:val="00315A19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5A4B"/>
    <w:rsid w:val="00346A87"/>
    <w:rsid w:val="00347EDD"/>
    <w:rsid w:val="00351862"/>
    <w:rsid w:val="0035639F"/>
    <w:rsid w:val="00365970"/>
    <w:rsid w:val="00376699"/>
    <w:rsid w:val="00386C43"/>
    <w:rsid w:val="00387CE3"/>
    <w:rsid w:val="003938E8"/>
    <w:rsid w:val="00393D5B"/>
    <w:rsid w:val="0039790B"/>
    <w:rsid w:val="003A1345"/>
    <w:rsid w:val="003A1C65"/>
    <w:rsid w:val="003A29F4"/>
    <w:rsid w:val="003A2A2D"/>
    <w:rsid w:val="003A3036"/>
    <w:rsid w:val="003A5285"/>
    <w:rsid w:val="003A67B0"/>
    <w:rsid w:val="003B1EE1"/>
    <w:rsid w:val="003B294E"/>
    <w:rsid w:val="003B4718"/>
    <w:rsid w:val="003B5A65"/>
    <w:rsid w:val="003B6023"/>
    <w:rsid w:val="003B6545"/>
    <w:rsid w:val="003B7196"/>
    <w:rsid w:val="003B71A4"/>
    <w:rsid w:val="003C1AA1"/>
    <w:rsid w:val="003C3739"/>
    <w:rsid w:val="003D162C"/>
    <w:rsid w:val="003D3231"/>
    <w:rsid w:val="003D5C7F"/>
    <w:rsid w:val="003D6144"/>
    <w:rsid w:val="003E0676"/>
    <w:rsid w:val="003E0875"/>
    <w:rsid w:val="003E0EF5"/>
    <w:rsid w:val="003E4346"/>
    <w:rsid w:val="003E7245"/>
    <w:rsid w:val="003F170C"/>
    <w:rsid w:val="003F1DA1"/>
    <w:rsid w:val="003F5E6D"/>
    <w:rsid w:val="00401712"/>
    <w:rsid w:val="00404BCB"/>
    <w:rsid w:val="004060BE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4432"/>
    <w:rsid w:val="00444CBE"/>
    <w:rsid w:val="0044574D"/>
    <w:rsid w:val="00445DB8"/>
    <w:rsid w:val="00451BE1"/>
    <w:rsid w:val="004535FF"/>
    <w:rsid w:val="00454780"/>
    <w:rsid w:val="00454783"/>
    <w:rsid w:val="00461D41"/>
    <w:rsid w:val="00465460"/>
    <w:rsid w:val="00465987"/>
    <w:rsid w:val="004705EF"/>
    <w:rsid w:val="00471DAE"/>
    <w:rsid w:val="00474E0E"/>
    <w:rsid w:val="00474E88"/>
    <w:rsid w:val="004756B1"/>
    <w:rsid w:val="00476487"/>
    <w:rsid w:val="00480396"/>
    <w:rsid w:val="00480CAD"/>
    <w:rsid w:val="00481209"/>
    <w:rsid w:val="00481D4E"/>
    <w:rsid w:val="0048702E"/>
    <w:rsid w:val="0048706B"/>
    <w:rsid w:val="004A1A23"/>
    <w:rsid w:val="004A4F7B"/>
    <w:rsid w:val="004A7B5C"/>
    <w:rsid w:val="004A7F30"/>
    <w:rsid w:val="004B181F"/>
    <w:rsid w:val="004B534B"/>
    <w:rsid w:val="004B66D4"/>
    <w:rsid w:val="004B6F66"/>
    <w:rsid w:val="004C0269"/>
    <w:rsid w:val="004C0EAB"/>
    <w:rsid w:val="004C32AE"/>
    <w:rsid w:val="004C36F3"/>
    <w:rsid w:val="004C6852"/>
    <w:rsid w:val="004D5EE7"/>
    <w:rsid w:val="004D626E"/>
    <w:rsid w:val="004D7DFF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70E"/>
    <w:rsid w:val="00505250"/>
    <w:rsid w:val="00510D4E"/>
    <w:rsid w:val="00513123"/>
    <w:rsid w:val="00515B5F"/>
    <w:rsid w:val="005214D0"/>
    <w:rsid w:val="00522497"/>
    <w:rsid w:val="005256FD"/>
    <w:rsid w:val="0052599D"/>
    <w:rsid w:val="00526D66"/>
    <w:rsid w:val="005349D9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4CBD"/>
    <w:rsid w:val="00562097"/>
    <w:rsid w:val="005634A6"/>
    <w:rsid w:val="005636F0"/>
    <w:rsid w:val="0057241A"/>
    <w:rsid w:val="00574EE8"/>
    <w:rsid w:val="00583D2F"/>
    <w:rsid w:val="0058622D"/>
    <w:rsid w:val="00593853"/>
    <w:rsid w:val="005961D1"/>
    <w:rsid w:val="005A0BF2"/>
    <w:rsid w:val="005A122E"/>
    <w:rsid w:val="005A2932"/>
    <w:rsid w:val="005B3A32"/>
    <w:rsid w:val="005B7107"/>
    <w:rsid w:val="005B7657"/>
    <w:rsid w:val="005C3247"/>
    <w:rsid w:val="005C4B7F"/>
    <w:rsid w:val="005C4CCC"/>
    <w:rsid w:val="005C506B"/>
    <w:rsid w:val="005C5C6F"/>
    <w:rsid w:val="005C7931"/>
    <w:rsid w:val="005C7E3F"/>
    <w:rsid w:val="005D06A1"/>
    <w:rsid w:val="005D4F52"/>
    <w:rsid w:val="005D5831"/>
    <w:rsid w:val="005E4E5D"/>
    <w:rsid w:val="005E769A"/>
    <w:rsid w:val="005F250B"/>
    <w:rsid w:val="005F2DEB"/>
    <w:rsid w:val="005F7B76"/>
    <w:rsid w:val="0060276F"/>
    <w:rsid w:val="00604714"/>
    <w:rsid w:val="00610159"/>
    <w:rsid w:val="00610D80"/>
    <w:rsid w:val="00610F16"/>
    <w:rsid w:val="0061342B"/>
    <w:rsid w:val="00616096"/>
    <w:rsid w:val="00622101"/>
    <w:rsid w:val="00622E10"/>
    <w:rsid w:val="00624A25"/>
    <w:rsid w:val="006262CE"/>
    <w:rsid w:val="006274FF"/>
    <w:rsid w:val="00631A59"/>
    <w:rsid w:val="00632864"/>
    <w:rsid w:val="00637A6A"/>
    <w:rsid w:val="00640C5F"/>
    <w:rsid w:val="0064283B"/>
    <w:rsid w:val="00650697"/>
    <w:rsid w:val="0065219F"/>
    <w:rsid w:val="00653BB0"/>
    <w:rsid w:val="006557AD"/>
    <w:rsid w:val="00655B9C"/>
    <w:rsid w:val="00657A51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81D3D"/>
    <w:rsid w:val="006902FE"/>
    <w:rsid w:val="00693174"/>
    <w:rsid w:val="00694F34"/>
    <w:rsid w:val="00696D2D"/>
    <w:rsid w:val="006A7892"/>
    <w:rsid w:val="006A7988"/>
    <w:rsid w:val="006A7FD3"/>
    <w:rsid w:val="006B3F05"/>
    <w:rsid w:val="006B4348"/>
    <w:rsid w:val="006B4A35"/>
    <w:rsid w:val="006B4EEF"/>
    <w:rsid w:val="006B7040"/>
    <w:rsid w:val="006B7C19"/>
    <w:rsid w:val="006C18B0"/>
    <w:rsid w:val="006C1974"/>
    <w:rsid w:val="006C6AF3"/>
    <w:rsid w:val="006C75B2"/>
    <w:rsid w:val="006C7CAA"/>
    <w:rsid w:val="006D0A2D"/>
    <w:rsid w:val="006D3514"/>
    <w:rsid w:val="006D395E"/>
    <w:rsid w:val="006D5DB8"/>
    <w:rsid w:val="006D7E87"/>
    <w:rsid w:val="006E3622"/>
    <w:rsid w:val="006E6066"/>
    <w:rsid w:val="006E7B7D"/>
    <w:rsid w:val="006F0552"/>
    <w:rsid w:val="006F1174"/>
    <w:rsid w:val="006F268F"/>
    <w:rsid w:val="006F3A33"/>
    <w:rsid w:val="006F5EB3"/>
    <w:rsid w:val="006F680C"/>
    <w:rsid w:val="006F6E7E"/>
    <w:rsid w:val="006F70F7"/>
    <w:rsid w:val="0070182C"/>
    <w:rsid w:val="00702771"/>
    <w:rsid w:val="00702D1A"/>
    <w:rsid w:val="00702D5E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6165A"/>
    <w:rsid w:val="0076544A"/>
    <w:rsid w:val="007669E6"/>
    <w:rsid w:val="00770305"/>
    <w:rsid w:val="007730C9"/>
    <w:rsid w:val="00775E36"/>
    <w:rsid w:val="0077747B"/>
    <w:rsid w:val="00781A32"/>
    <w:rsid w:val="007824A4"/>
    <w:rsid w:val="00786447"/>
    <w:rsid w:val="007903BA"/>
    <w:rsid w:val="00793869"/>
    <w:rsid w:val="007A160B"/>
    <w:rsid w:val="007A3916"/>
    <w:rsid w:val="007A4123"/>
    <w:rsid w:val="007B1832"/>
    <w:rsid w:val="007B2C3C"/>
    <w:rsid w:val="007B3034"/>
    <w:rsid w:val="007B3511"/>
    <w:rsid w:val="007B4267"/>
    <w:rsid w:val="007B5276"/>
    <w:rsid w:val="007B5D9C"/>
    <w:rsid w:val="007B683D"/>
    <w:rsid w:val="007C3B7E"/>
    <w:rsid w:val="007C4EDE"/>
    <w:rsid w:val="007C7442"/>
    <w:rsid w:val="007D6C6B"/>
    <w:rsid w:val="007E3930"/>
    <w:rsid w:val="007E5254"/>
    <w:rsid w:val="007E59B2"/>
    <w:rsid w:val="007E6A23"/>
    <w:rsid w:val="007E74D4"/>
    <w:rsid w:val="007F0F13"/>
    <w:rsid w:val="007F2150"/>
    <w:rsid w:val="007F4DB2"/>
    <w:rsid w:val="007F6CE0"/>
    <w:rsid w:val="00802440"/>
    <w:rsid w:val="0080581D"/>
    <w:rsid w:val="00805DC5"/>
    <w:rsid w:val="00810EDE"/>
    <w:rsid w:val="0081345E"/>
    <w:rsid w:val="00817170"/>
    <w:rsid w:val="00817558"/>
    <w:rsid w:val="008229D0"/>
    <w:rsid w:val="0082672F"/>
    <w:rsid w:val="008274BE"/>
    <w:rsid w:val="00833C8D"/>
    <w:rsid w:val="00835C82"/>
    <w:rsid w:val="00837305"/>
    <w:rsid w:val="0084117E"/>
    <w:rsid w:val="00841698"/>
    <w:rsid w:val="00842DC6"/>
    <w:rsid w:val="008449BA"/>
    <w:rsid w:val="008450AC"/>
    <w:rsid w:val="00847394"/>
    <w:rsid w:val="00847A8F"/>
    <w:rsid w:val="008509B6"/>
    <w:rsid w:val="00851DE8"/>
    <w:rsid w:val="0085213A"/>
    <w:rsid w:val="00852E24"/>
    <w:rsid w:val="00854974"/>
    <w:rsid w:val="008552E1"/>
    <w:rsid w:val="008559E9"/>
    <w:rsid w:val="00860E2F"/>
    <w:rsid w:val="00862C69"/>
    <w:rsid w:val="00875AEC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51AF"/>
    <w:rsid w:val="008A7DC9"/>
    <w:rsid w:val="008B0C94"/>
    <w:rsid w:val="008B3845"/>
    <w:rsid w:val="008B5B44"/>
    <w:rsid w:val="008C1E54"/>
    <w:rsid w:val="008C3770"/>
    <w:rsid w:val="008C3B9F"/>
    <w:rsid w:val="008C416F"/>
    <w:rsid w:val="008C53B5"/>
    <w:rsid w:val="008C5B76"/>
    <w:rsid w:val="008C6A09"/>
    <w:rsid w:val="008D065C"/>
    <w:rsid w:val="008D1544"/>
    <w:rsid w:val="008E12CB"/>
    <w:rsid w:val="008E2F7A"/>
    <w:rsid w:val="008E3DC0"/>
    <w:rsid w:val="008E6953"/>
    <w:rsid w:val="008F1A02"/>
    <w:rsid w:val="008F1E51"/>
    <w:rsid w:val="008F2693"/>
    <w:rsid w:val="00900DCD"/>
    <w:rsid w:val="00906B2B"/>
    <w:rsid w:val="00911413"/>
    <w:rsid w:val="009114AC"/>
    <w:rsid w:val="00911AFD"/>
    <w:rsid w:val="00912B7D"/>
    <w:rsid w:val="00913595"/>
    <w:rsid w:val="00913CAE"/>
    <w:rsid w:val="00923E0E"/>
    <w:rsid w:val="00924C33"/>
    <w:rsid w:val="00925099"/>
    <w:rsid w:val="00927748"/>
    <w:rsid w:val="00931F81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6252C"/>
    <w:rsid w:val="009643DF"/>
    <w:rsid w:val="00966299"/>
    <w:rsid w:val="00967EF7"/>
    <w:rsid w:val="00970860"/>
    <w:rsid w:val="009712C9"/>
    <w:rsid w:val="00972912"/>
    <w:rsid w:val="00985F68"/>
    <w:rsid w:val="009861E0"/>
    <w:rsid w:val="0099322A"/>
    <w:rsid w:val="0099458F"/>
    <w:rsid w:val="009A2428"/>
    <w:rsid w:val="009A6BFD"/>
    <w:rsid w:val="009B452C"/>
    <w:rsid w:val="009B4766"/>
    <w:rsid w:val="009B62ED"/>
    <w:rsid w:val="009B6F8A"/>
    <w:rsid w:val="009B730C"/>
    <w:rsid w:val="009C068D"/>
    <w:rsid w:val="009C5793"/>
    <w:rsid w:val="009D048D"/>
    <w:rsid w:val="009D36BE"/>
    <w:rsid w:val="009D7C0C"/>
    <w:rsid w:val="009D7CB5"/>
    <w:rsid w:val="009E20E7"/>
    <w:rsid w:val="009E4A50"/>
    <w:rsid w:val="009E68FE"/>
    <w:rsid w:val="009F1896"/>
    <w:rsid w:val="009F4284"/>
    <w:rsid w:val="009F6BE7"/>
    <w:rsid w:val="009F6FAA"/>
    <w:rsid w:val="00A02AFC"/>
    <w:rsid w:val="00A0377C"/>
    <w:rsid w:val="00A038F5"/>
    <w:rsid w:val="00A12665"/>
    <w:rsid w:val="00A12890"/>
    <w:rsid w:val="00A163D0"/>
    <w:rsid w:val="00A20259"/>
    <w:rsid w:val="00A20B5E"/>
    <w:rsid w:val="00A23231"/>
    <w:rsid w:val="00A23712"/>
    <w:rsid w:val="00A239FE"/>
    <w:rsid w:val="00A24035"/>
    <w:rsid w:val="00A24537"/>
    <w:rsid w:val="00A24998"/>
    <w:rsid w:val="00A2755C"/>
    <w:rsid w:val="00A30202"/>
    <w:rsid w:val="00A346CE"/>
    <w:rsid w:val="00A437C4"/>
    <w:rsid w:val="00A50080"/>
    <w:rsid w:val="00A54A5B"/>
    <w:rsid w:val="00A602B2"/>
    <w:rsid w:val="00A603C7"/>
    <w:rsid w:val="00A65C12"/>
    <w:rsid w:val="00A73DAD"/>
    <w:rsid w:val="00A77759"/>
    <w:rsid w:val="00A81715"/>
    <w:rsid w:val="00A82AFC"/>
    <w:rsid w:val="00A83F84"/>
    <w:rsid w:val="00A902FE"/>
    <w:rsid w:val="00A90906"/>
    <w:rsid w:val="00A927CB"/>
    <w:rsid w:val="00A947B0"/>
    <w:rsid w:val="00A95C3F"/>
    <w:rsid w:val="00AA210F"/>
    <w:rsid w:val="00AA5E3B"/>
    <w:rsid w:val="00AA77E1"/>
    <w:rsid w:val="00AB1ECD"/>
    <w:rsid w:val="00AC3509"/>
    <w:rsid w:val="00AC411F"/>
    <w:rsid w:val="00AC4EE3"/>
    <w:rsid w:val="00AC72F6"/>
    <w:rsid w:val="00AD1520"/>
    <w:rsid w:val="00AD2FAD"/>
    <w:rsid w:val="00AD44FB"/>
    <w:rsid w:val="00AD56A0"/>
    <w:rsid w:val="00AD6A12"/>
    <w:rsid w:val="00AE4BB8"/>
    <w:rsid w:val="00AF0210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06C0"/>
    <w:rsid w:val="00B11173"/>
    <w:rsid w:val="00B1338C"/>
    <w:rsid w:val="00B143E3"/>
    <w:rsid w:val="00B20388"/>
    <w:rsid w:val="00B22E19"/>
    <w:rsid w:val="00B23DD4"/>
    <w:rsid w:val="00B303DE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7124"/>
    <w:rsid w:val="00B54112"/>
    <w:rsid w:val="00B6101A"/>
    <w:rsid w:val="00B61E3B"/>
    <w:rsid w:val="00B64606"/>
    <w:rsid w:val="00B706B2"/>
    <w:rsid w:val="00B73332"/>
    <w:rsid w:val="00B7541E"/>
    <w:rsid w:val="00B7707E"/>
    <w:rsid w:val="00B823B2"/>
    <w:rsid w:val="00B83295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7C77"/>
    <w:rsid w:val="00BD5940"/>
    <w:rsid w:val="00BD6305"/>
    <w:rsid w:val="00BE0359"/>
    <w:rsid w:val="00BE295A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AB4"/>
    <w:rsid w:val="00C04B3E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1380"/>
    <w:rsid w:val="00C31561"/>
    <w:rsid w:val="00C32543"/>
    <w:rsid w:val="00C34F60"/>
    <w:rsid w:val="00C3722B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3B2E"/>
    <w:rsid w:val="00C840CB"/>
    <w:rsid w:val="00C879AE"/>
    <w:rsid w:val="00C87FC8"/>
    <w:rsid w:val="00C90158"/>
    <w:rsid w:val="00C90C7A"/>
    <w:rsid w:val="00C9115F"/>
    <w:rsid w:val="00C91680"/>
    <w:rsid w:val="00C91BEC"/>
    <w:rsid w:val="00C92972"/>
    <w:rsid w:val="00C92F94"/>
    <w:rsid w:val="00C956BE"/>
    <w:rsid w:val="00C97342"/>
    <w:rsid w:val="00C9754F"/>
    <w:rsid w:val="00C97BE8"/>
    <w:rsid w:val="00CA1FEA"/>
    <w:rsid w:val="00CA246E"/>
    <w:rsid w:val="00CA2E07"/>
    <w:rsid w:val="00CA6C3B"/>
    <w:rsid w:val="00CB296F"/>
    <w:rsid w:val="00CB7F7C"/>
    <w:rsid w:val="00CC0033"/>
    <w:rsid w:val="00CC3AC1"/>
    <w:rsid w:val="00CC66AE"/>
    <w:rsid w:val="00CC7C82"/>
    <w:rsid w:val="00CD103E"/>
    <w:rsid w:val="00CD346A"/>
    <w:rsid w:val="00CD35FD"/>
    <w:rsid w:val="00CD3990"/>
    <w:rsid w:val="00CD4B3B"/>
    <w:rsid w:val="00CD5226"/>
    <w:rsid w:val="00CD5A94"/>
    <w:rsid w:val="00CD6391"/>
    <w:rsid w:val="00CD662E"/>
    <w:rsid w:val="00CE0717"/>
    <w:rsid w:val="00CE0EFE"/>
    <w:rsid w:val="00CE0F5B"/>
    <w:rsid w:val="00CE30FE"/>
    <w:rsid w:val="00CE43C8"/>
    <w:rsid w:val="00CE5D02"/>
    <w:rsid w:val="00CF180E"/>
    <w:rsid w:val="00CF3716"/>
    <w:rsid w:val="00CF6A09"/>
    <w:rsid w:val="00D0064F"/>
    <w:rsid w:val="00D02191"/>
    <w:rsid w:val="00D04CD9"/>
    <w:rsid w:val="00D04F7D"/>
    <w:rsid w:val="00D0616C"/>
    <w:rsid w:val="00D0671D"/>
    <w:rsid w:val="00D11C23"/>
    <w:rsid w:val="00D17BAB"/>
    <w:rsid w:val="00D2119C"/>
    <w:rsid w:val="00D245F9"/>
    <w:rsid w:val="00D26782"/>
    <w:rsid w:val="00D26B61"/>
    <w:rsid w:val="00D30D08"/>
    <w:rsid w:val="00D3122E"/>
    <w:rsid w:val="00D345F1"/>
    <w:rsid w:val="00D3475E"/>
    <w:rsid w:val="00D36044"/>
    <w:rsid w:val="00D40C18"/>
    <w:rsid w:val="00D40D78"/>
    <w:rsid w:val="00D4480E"/>
    <w:rsid w:val="00D4607E"/>
    <w:rsid w:val="00D467DC"/>
    <w:rsid w:val="00D50FE2"/>
    <w:rsid w:val="00D573C4"/>
    <w:rsid w:val="00D61141"/>
    <w:rsid w:val="00D657EB"/>
    <w:rsid w:val="00D65E05"/>
    <w:rsid w:val="00D731DD"/>
    <w:rsid w:val="00D75F8F"/>
    <w:rsid w:val="00D80F3A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E23F0"/>
    <w:rsid w:val="00DE412F"/>
    <w:rsid w:val="00DE77A7"/>
    <w:rsid w:val="00DE7E1D"/>
    <w:rsid w:val="00DF249E"/>
    <w:rsid w:val="00DF4F3A"/>
    <w:rsid w:val="00DF5A7B"/>
    <w:rsid w:val="00DF691A"/>
    <w:rsid w:val="00DF6DF2"/>
    <w:rsid w:val="00DF7916"/>
    <w:rsid w:val="00DF7931"/>
    <w:rsid w:val="00E10884"/>
    <w:rsid w:val="00E1095F"/>
    <w:rsid w:val="00E12B9E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41D8B"/>
    <w:rsid w:val="00E45CD1"/>
    <w:rsid w:val="00E47351"/>
    <w:rsid w:val="00E47A2E"/>
    <w:rsid w:val="00E50546"/>
    <w:rsid w:val="00E53FA7"/>
    <w:rsid w:val="00E546F0"/>
    <w:rsid w:val="00E548CD"/>
    <w:rsid w:val="00E54B43"/>
    <w:rsid w:val="00E54D8B"/>
    <w:rsid w:val="00E5619B"/>
    <w:rsid w:val="00E575BC"/>
    <w:rsid w:val="00E6140B"/>
    <w:rsid w:val="00E63817"/>
    <w:rsid w:val="00E64104"/>
    <w:rsid w:val="00E64B10"/>
    <w:rsid w:val="00E66BB6"/>
    <w:rsid w:val="00E70F48"/>
    <w:rsid w:val="00E7119A"/>
    <w:rsid w:val="00E71640"/>
    <w:rsid w:val="00E74E14"/>
    <w:rsid w:val="00E75B1E"/>
    <w:rsid w:val="00E82D81"/>
    <w:rsid w:val="00E8350B"/>
    <w:rsid w:val="00E86310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195B"/>
    <w:rsid w:val="00EB4211"/>
    <w:rsid w:val="00EB441A"/>
    <w:rsid w:val="00EB7A89"/>
    <w:rsid w:val="00EC0C35"/>
    <w:rsid w:val="00EC2C36"/>
    <w:rsid w:val="00EC4BE3"/>
    <w:rsid w:val="00EC7F9B"/>
    <w:rsid w:val="00ED031F"/>
    <w:rsid w:val="00ED70E9"/>
    <w:rsid w:val="00EE0E80"/>
    <w:rsid w:val="00EE6604"/>
    <w:rsid w:val="00EE7DC0"/>
    <w:rsid w:val="00EF1250"/>
    <w:rsid w:val="00EF2B9F"/>
    <w:rsid w:val="00EF3239"/>
    <w:rsid w:val="00EF3DBA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1C5D"/>
    <w:rsid w:val="00F12621"/>
    <w:rsid w:val="00F15924"/>
    <w:rsid w:val="00F16683"/>
    <w:rsid w:val="00F166B0"/>
    <w:rsid w:val="00F17F1E"/>
    <w:rsid w:val="00F22E31"/>
    <w:rsid w:val="00F24329"/>
    <w:rsid w:val="00F318ED"/>
    <w:rsid w:val="00F33EAB"/>
    <w:rsid w:val="00F36B97"/>
    <w:rsid w:val="00F36BB7"/>
    <w:rsid w:val="00F42198"/>
    <w:rsid w:val="00F46E84"/>
    <w:rsid w:val="00F47DAD"/>
    <w:rsid w:val="00F50FF9"/>
    <w:rsid w:val="00F51876"/>
    <w:rsid w:val="00F51A3E"/>
    <w:rsid w:val="00F51B99"/>
    <w:rsid w:val="00F523E2"/>
    <w:rsid w:val="00F534D3"/>
    <w:rsid w:val="00F5518A"/>
    <w:rsid w:val="00F55B53"/>
    <w:rsid w:val="00F55D0D"/>
    <w:rsid w:val="00F56C3F"/>
    <w:rsid w:val="00F61622"/>
    <w:rsid w:val="00F6280B"/>
    <w:rsid w:val="00F6689F"/>
    <w:rsid w:val="00F725C3"/>
    <w:rsid w:val="00F749F0"/>
    <w:rsid w:val="00F74E05"/>
    <w:rsid w:val="00F75EF0"/>
    <w:rsid w:val="00F7769A"/>
    <w:rsid w:val="00F8565F"/>
    <w:rsid w:val="00F876AF"/>
    <w:rsid w:val="00F9094E"/>
    <w:rsid w:val="00F9326F"/>
    <w:rsid w:val="00F93831"/>
    <w:rsid w:val="00F97604"/>
    <w:rsid w:val="00F97C1F"/>
    <w:rsid w:val="00F97F75"/>
    <w:rsid w:val="00FA01D1"/>
    <w:rsid w:val="00FA1100"/>
    <w:rsid w:val="00FA20FB"/>
    <w:rsid w:val="00FA2105"/>
    <w:rsid w:val="00FA5013"/>
    <w:rsid w:val="00FA651B"/>
    <w:rsid w:val="00FA6A52"/>
    <w:rsid w:val="00FB754F"/>
    <w:rsid w:val="00FC030A"/>
    <w:rsid w:val="00FC3C11"/>
    <w:rsid w:val="00FC4B01"/>
    <w:rsid w:val="00FC4E7C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22BA"/>
    <w:pPr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22B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DF4F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26D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47DDE-4FEB-4DF8-97D5-7595C841A18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2E41792-D463-46D9-9B38-F514A8C2EC4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2FE77A73-6F99-402E-9704-349BB3E3A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EDC2C8-DA2D-4BCB-94F0-A9D9A9F9BD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4012</Characters>
  <Application>Microsoft Office Word</Application>
  <DocSecurity>0</DocSecurity>
  <Lines>97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2024 MMP Member Handbook Chapter 11</vt:lpstr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Pland Model Member Handbook Chapter 11</dc:title>
  <dc:subject>OH CY 2024 Model MH Chapter 11</dc:subject>
  <dc:creator>CMS/MMCO</dc:creator>
  <cp:keywords>Ohio, OH, Contract Year, CY, 2024, Medicare-Medicaid Plan, MMP, Model Materials, financial alignment initiative, FAI, model demonstration, Member Handbook, MH, Chapter 11</cp:keywords>
  <cp:lastModifiedBy>MMCO</cp:lastModifiedBy>
  <cp:revision>2</cp:revision>
  <cp:lastPrinted>2013-01-11T21:16:00Z</cp:lastPrinted>
  <dcterms:created xsi:type="dcterms:W3CDTF">2023-05-24T03:20:00Z</dcterms:created>
  <dcterms:modified xsi:type="dcterms:W3CDTF">2023-05-24T03:20:00Z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