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commentRangeStart w:id="1"/>
      <w:r w:rsidRPr="00AF0C3E">
        <w:rPr>
          <w:rFonts w:cs="Arial"/>
        </w:rPr>
        <w:t>Chapter</w:t>
      </w:r>
      <w:commentRangeEnd w:id="1"/>
      <w:r w:rsidR="006D6C7F">
        <w:rPr>
          <w:rStyle w:val="CommentReference"/>
          <w:b w:val="0"/>
          <w:bCs w:val="0"/>
        </w:rPr>
        <w:commentReference w:id="1"/>
      </w:r>
      <w:r w:rsidRPr="00AF0C3E">
        <w:rPr>
          <w:rFonts w:cs="Arial"/>
        </w:rPr>
        <w:t xml:space="preserve"> </w:t>
      </w:r>
      <w:r w:rsidR="00C52DD6" w:rsidRPr="00AF0C3E">
        <w:rPr>
          <w:rFonts w:cs="Arial"/>
        </w:rPr>
        <w:t>10: Ending your membership in our plan</w:t>
      </w:r>
      <w:bookmarkStart w:id="2" w:name="_Toc335034645"/>
      <w:bookmarkStart w:id="3" w:name="_Toc334005249"/>
      <w:bookmarkStart w:id="4" w:name="_Toc333590003"/>
      <w:bookmarkStart w:id="5" w:name="_Toc333588856"/>
      <w:bookmarkStart w:id="6" w:name="_Toc332818749"/>
      <w:bookmarkStart w:id="7" w:name="_Toc332817864"/>
      <w:bookmarkStart w:id="8" w:name="_Toc332817690"/>
    </w:p>
    <w:p w14:paraId="09C0337D" w14:textId="5E92076B" w:rsidR="00BA7FAC" w:rsidRPr="00AF0C3E" w:rsidRDefault="004619B9" w:rsidP="00651FB6">
      <w:pPr>
        <w:pStyle w:val="D-SNPIntroduction"/>
      </w:pPr>
      <w:bookmarkStart w:id="9" w:name="_Toc453318969"/>
      <w:bookmarkStart w:id="10" w:name="_Toc453319539"/>
      <w:r w:rsidRPr="00AF0C3E">
        <w:t>Introductio</w:t>
      </w:r>
      <w:r w:rsidR="001A3397">
        <w:t>n</w:t>
      </w:r>
    </w:p>
    <w:bookmarkEnd w:id="9"/>
    <w:bookmarkEnd w:id="10"/>
    <w:p w14:paraId="26DDC174" w14:textId="69ACB32B"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w:t>
      </w:r>
      <w:del w:id="11" w:author="MMCO" w:date="2024-11-11T18:05:00Z">
        <w:r w:rsidRPr="00AF0C3E" w:rsidDel="000E0D88">
          <w:rPr>
            <w:rFonts w:cs="Arial"/>
          </w:rPr>
          <w:delText xml:space="preserve"> wi</w:delText>
        </w:r>
      </w:del>
      <w:ins w:id="12" w:author="MMCO" w:date="2024-11-11T18:05:00Z">
        <w:r w:rsidR="000E0D88">
          <w:rPr>
            <w:rFonts w:cs="Arial"/>
          </w:rPr>
          <w:t>’</w:t>
        </w:r>
      </w:ins>
      <w:r w:rsidRPr="00AF0C3E">
        <w:rPr>
          <w:rFonts w:cs="Arial"/>
        </w:rPr>
        <w:t xml:space="preserve">ll still be in the Medicare and </w:t>
      </w:r>
      <w:ins w:id="13" w:author="DB" w:date="2024-12-19T17:21:00Z">
        <w:r w:rsidR="00542083">
          <w:rPr>
            <w:rFonts w:cs="Arial"/>
          </w:rPr>
          <w:t>Healthy Connections Medicaid</w:t>
        </w:r>
      </w:ins>
      <w:commentRangeStart w:id="14"/>
      <w:commentRangeStart w:id="15"/>
      <w:commentRangeStart w:id="16"/>
      <w:del w:id="17" w:author="DB" w:date="2024-12-19T17:21:00Z">
        <w:r w:rsidR="00907A84" w:rsidDel="00542083">
          <w:rPr>
            <w:rFonts w:cs="Arial"/>
          </w:rPr>
          <w:delText>&lt;Medicaid program name&gt;</w:delText>
        </w:r>
      </w:del>
      <w:r w:rsidRPr="00AF0C3E">
        <w:rPr>
          <w:rFonts w:cs="Arial"/>
        </w:rPr>
        <w:t xml:space="preserve"> </w:t>
      </w:r>
      <w:commentRangeEnd w:id="14"/>
      <w:r w:rsidR="00907A84">
        <w:rPr>
          <w:rStyle w:val="CommentReference"/>
        </w:rPr>
        <w:commentReference w:id="14"/>
      </w:r>
      <w:commentRangeEnd w:id="15"/>
      <w:r w:rsidR="00542083">
        <w:rPr>
          <w:rStyle w:val="CommentReference"/>
        </w:rPr>
        <w:commentReference w:id="15"/>
      </w:r>
      <w:commentRangeEnd w:id="16"/>
      <w:r w:rsidR="006205F7">
        <w:rPr>
          <w:rStyle w:val="CommentReference"/>
        </w:rPr>
        <w:commentReference w:id="16"/>
      </w:r>
      <w:r w:rsidRPr="00AF0C3E">
        <w:rPr>
          <w:rFonts w:cs="Arial"/>
        </w:rPr>
        <w:t>programs as long as you</w:t>
      </w:r>
      <w:del w:id="18" w:author="MMCO" w:date="2024-11-13T13:09:00Z">
        <w:r w:rsidRPr="00AF0C3E" w:rsidDel="006D6C7F">
          <w:rPr>
            <w:rFonts w:cs="Arial"/>
          </w:rPr>
          <w:delText xml:space="preserve"> a</w:delText>
        </w:r>
      </w:del>
      <w:ins w:id="19" w:author="MMCO" w:date="2024-11-13T13:09:00Z">
        <w:r w:rsidR="006D6C7F">
          <w:rPr>
            <w:rFonts w:cs="Arial"/>
          </w:rPr>
          <w:t>’</w:t>
        </w:r>
      </w:ins>
      <w:r w:rsidRPr="00AF0C3E">
        <w:rPr>
          <w:rFonts w:cs="Arial"/>
        </w:rPr>
        <w:t xml:space="preserve">re eligible. </w:t>
      </w:r>
      <w:r w:rsidR="00B93EC9" w:rsidRPr="00AF0C3E">
        <w:rPr>
          <w:rFonts w:cs="Arial"/>
        </w:rPr>
        <w:t xml:space="preserve">Key terms and their definitions appear in alphabetical order in the last chapter of </w:t>
      </w:r>
      <w:del w:id="20" w:author="MMCO" w:date="2024-09-20T09:57:00Z">
        <w:r w:rsidR="00103A82" w:rsidDel="00F34FFE">
          <w:rPr>
            <w:rFonts w:cs="Arial"/>
          </w:rPr>
          <w:delText>your</w:delText>
        </w:r>
      </w:del>
      <w:ins w:id="21" w:author="MMCO" w:date="2024-09-20T09:57:00Z">
        <w:r w:rsidR="00F34FFE">
          <w:rPr>
            <w:rFonts w:cs="Arial"/>
          </w:rPr>
          <w:t>this</w:t>
        </w:r>
      </w:ins>
      <w:r w:rsidR="00B93EC9" w:rsidRPr="00AF0C3E">
        <w:rPr>
          <w:rFonts w:cs="Arial"/>
        </w:rPr>
        <w:t xml:space="preserve"> </w:t>
      </w:r>
      <w:r w:rsidR="00B93EC9" w:rsidRPr="00AF0C3E">
        <w:rPr>
          <w:rFonts w:cs="Arial"/>
          <w:i/>
        </w:rPr>
        <w:t>Member Handbook</w:t>
      </w:r>
      <w:r w:rsidR="00B93EC9" w:rsidRPr="00AF0C3E">
        <w:rPr>
          <w:rFonts w:cs="Arial"/>
        </w:rPr>
        <w:t>.</w:t>
      </w:r>
    </w:p>
    <w:p w14:paraId="1AE13718" w14:textId="3BD4E1D6" w:rsidR="00D87C7C" w:rsidRPr="00460CFC" w:rsidRDefault="009E532D" w:rsidP="00D87C7C">
      <w:pPr>
        <w:rPr>
          <w:rFonts w:cs="Arial"/>
          <w:color w:val="3576BC"/>
          <w:rPrChange w:id="22" w:author="Lisa Williams" w:date="2025-05-21T08:57:00Z" w16du:dateUtc="2025-05-21T12:57:00Z">
            <w:rPr>
              <w:rFonts w:cs="Arial"/>
              <w:color w:val="548DD4"/>
            </w:rPr>
          </w:rPrChange>
        </w:rPr>
      </w:pPr>
      <w:bookmarkStart w:id="23" w:name="_Hlk78712304"/>
      <w:r w:rsidRPr="00460CFC">
        <w:rPr>
          <w:rFonts w:cs="Arial"/>
          <w:color w:val="3576BC"/>
          <w:rPrChange w:id="24" w:author="Lisa Williams" w:date="2025-05-21T08:57:00Z" w16du:dateUtc="2025-05-21T12:57:00Z">
            <w:rPr>
              <w:rFonts w:cs="Arial"/>
              <w:color w:val="548DD4"/>
            </w:rPr>
          </w:rPrChange>
        </w:rPr>
        <w:t>[</w:t>
      </w:r>
      <w:r w:rsidR="00D87C7C" w:rsidRPr="00460CFC">
        <w:rPr>
          <w:rFonts w:cs="Arial"/>
          <w:i/>
          <w:iCs/>
          <w:color w:val="3576BC"/>
          <w:rPrChange w:id="25" w:author="Lisa Williams" w:date="2025-05-21T08:57:00Z" w16du:dateUtc="2025-05-21T12:57:00Z">
            <w:rPr>
              <w:rFonts w:cs="Arial"/>
              <w:i/>
              <w:iCs/>
              <w:color w:val="548DD4"/>
            </w:rPr>
          </w:rPrChange>
        </w:rPr>
        <w:t>Plans should edit this chapter as</w:t>
      </w:r>
      <w:r w:rsidR="00FE2ABB" w:rsidRPr="00460CFC">
        <w:rPr>
          <w:rFonts w:cs="Arial"/>
          <w:i/>
          <w:iCs/>
          <w:color w:val="3576BC"/>
          <w:rPrChange w:id="26" w:author="Lisa Williams" w:date="2025-05-21T08:57:00Z" w16du:dateUtc="2025-05-21T12:57:00Z">
            <w:rPr>
              <w:rFonts w:cs="Arial"/>
              <w:i/>
              <w:iCs/>
              <w:color w:val="548DD4"/>
            </w:rPr>
          </w:rPrChange>
        </w:rPr>
        <w:t xml:space="preserve"> directed by the state to reflect Medicaid benefits such as</w:t>
      </w:r>
      <w:r w:rsidR="00D87C7C" w:rsidRPr="00460CFC">
        <w:rPr>
          <w:rFonts w:cs="Arial"/>
          <w:i/>
          <w:iCs/>
          <w:color w:val="3576BC"/>
          <w:rPrChange w:id="27" w:author="Lisa Williams" w:date="2025-05-21T08:57:00Z" w16du:dateUtc="2025-05-21T12:57:00Z">
            <w:rPr>
              <w:rFonts w:cs="Arial"/>
              <w:i/>
              <w:iCs/>
              <w:color w:val="548DD4"/>
            </w:rPr>
          </w:rPrChange>
        </w:rPr>
        <w:t xml:space="preserve"> if the plan can continue to provide Medicaid coverage when the member disenrolls from the Medicare plan or if the member is required to belong to a health plan to </w:t>
      </w:r>
      <w:r w:rsidR="00137B25" w:rsidRPr="00460CFC">
        <w:rPr>
          <w:rFonts w:cs="Arial"/>
          <w:i/>
          <w:iCs/>
          <w:color w:val="3576BC"/>
          <w:rPrChange w:id="28" w:author="Lisa Williams" w:date="2025-05-21T08:57:00Z" w16du:dateUtc="2025-05-21T12:57:00Z">
            <w:rPr>
              <w:rFonts w:cs="Arial"/>
              <w:i/>
              <w:iCs/>
              <w:color w:val="548DD4"/>
            </w:rPr>
          </w:rPrChange>
        </w:rPr>
        <w:t>receive</w:t>
      </w:r>
      <w:r w:rsidR="00D87C7C" w:rsidRPr="00460CFC">
        <w:rPr>
          <w:rFonts w:cs="Arial"/>
          <w:i/>
          <w:iCs/>
          <w:color w:val="3576BC"/>
          <w:rPrChange w:id="29" w:author="Lisa Williams" w:date="2025-05-21T08:57:00Z" w16du:dateUtc="2025-05-21T12:57:00Z">
            <w:rPr>
              <w:rFonts w:cs="Arial"/>
              <w:i/>
              <w:iCs/>
              <w:color w:val="548DD4"/>
            </w:rPr>
          </w:rPrChange>
        </w:rPr>
        <w:t xml:space="preserve"> Medicaid benefits</w:t>
      </w:r>
      <w:r w:rsidR="00FE2ABB" w:rsidRPr="00460CFC">
        <w:rPr>
          <w:rFonts w:cs="Arial"/>
          <w:i/>
          <w:iCs/>
          <w:color w:val="3576BC"/>
          <w:rPrChange w:id="30" w:author="Lisa Williams" w:date="2025-05-21T08:57:00Z" w16du:dateUtc="2025-05-21T12:57:00Z">
            <w:rPr>
              <w:rFonts w:cs="Arial"/>
              <w:i/>
              <w:iCs/>
              <w:color w:val="548DD4"/>
            </w:rPr>
          </w:rPrChange>
        </w:rPr>
        <w:t>, etc</w:t>
      </w:r>
      <w:r w:rsidR="00FE2ABB" w:rsidRPr="00460CFC">
        <w:rPr>
          <w:rFonts w:cs="Arial"/>
          <w:color w:val="3576BC"/>
          <w:rPrChange w:id="31" w:author="Lisa Williams" w:date="2025-05-21T08:57:00Z" w16du:dateUtc="2025-05-21T12:57:00Z">
            <w:rPr>
              <w:rFonts w:cs="Arial"/>
              <w:color w:val="548DD4"/>
            </w:rPr>
          </w:rPrChange>
        </w:rPr>
        <w:t>.</w:t>
      </w:r>
      <w:r w:rsidRPr="00460CFC">
        <w:rPr>
          <w:rFonts w:cs="Arial"/>
          <w:color w:val="3576BC"/>
          <w:rPrChange w:id="32" w:author="Lisa Williams" w:date="2025-05-21T08:57:00Z" w16du:dateUtc="2025-05-21T12:57:00Z">
            <w:rPr>
              <w:rFonts w:cs="Arial"/>
              <w:color w:val="548DD4"/>
            </w:rPr>
          </w:rPrChange>
        </w:rPr>
        <w:t>]</w:t>
      </w:r>
    </w:p>
    <w:p w14:paraId="5D647598" w14:textId="324BEA7E" w:rsidR="002E1F46" w:rsidRPr="00460CFC" w:rsidRDefault="009E532D" w:rsidP="00D87C7C">
      <w:pPr>
        <w:rPr>
          <w:color w:val="3576BC"/>
          <w:rPrChange w:id="33" w:author="Lisa Williams" w:date="2025-05-21T08:57:00Z" w16du:dateUtc="2025-05-21T12:57:00Z">
            <w:rPr>
              <w:color w:val="548DD4" w:themeColor="accent4"/>
            </w:rPr>
          </w:rPrChange>
        </w:rPr>
      </w:pPr>
      <w:r w:rsidRPr="00460CFC">
        <w:rPr>
          <w:color w:val="3576BC"/>
          <w:rPrChange w:id="34" w:author="Lisa Williams" w:date="2025-05-21T08:57:00Z" w16du:dateUtc="2025-05-21T12:57:00Z">
            <w:rPr>
              <w:color w:val="548DD4" w:themeColor="accent4"/>
            </w:rPr>
          </w:rPrChange>
        </w:rPr>
        <w:t>[</w:t>
      </w:r>
      <w:r w:rsidR="002E1F46" w:rsidRPr="00460CFC">
        <w:rPr>
          <w:i/>
          <w:color w:val="3576BC"/>
          <w:rPrChange w:id="35" w:author="Lisa Williams" w:date="2025-05-21T08:57:00Z" w16du:dateUtc="2025-05-21T12:57:00Z">
            <w:rPr>
              <w:i/>
              <w:color w:val="548DD4" w:themeColor="accent4"/>
            </w:rPr>
          </w:rPrChange>
        </w:rPr>
        <w:t>Plans should refer to other parts of the Member Handbook using the appropriate chapter number</w:t>
      </w:r>
      <w:r w:rsidR="00907A84" w:rsidRPr="00460CFC">
        <w:rPr>
          <w:i/>
          <w:color w:val="3576BC"/>
          <w:rPrChange w:id="36" w:author="Lisa Williams" w:date="2025-05-21T08:57:00Z" w16du:dateUtc="2025-05-21T12:57:00Z">
            <w:rPr>
              <w:i/>
              <w:color w:val="548DD4" w:themeColor="accent4"/>
            </w:rPr>
          </w:rPrChange>
        </w:rPr>
        <w:t xml:space="preserve"> and</w:t>
      </w:r>
      <w:r w:rsidR="002E1F46" w:rsidRPr="00460CFC">
        <w:rPr>
          <w:i/>
          <w:color w:val="3576BC"/>
          <w:rPrChange w:id="37" w:author="Lisa Williams" w:date="2025-05-21T08:57:00Z" w16du:dateUtc="2025-05-21T12:57:00Z">
            <w:rPr>
              <w:i/>
              <w:color w:val="548DD4" w:themeColor="accent4"/>
            </w:rPr>
          </w:rPrChange>
        </w:rPr>
        <w:t xml:space="preserve"> section. For example, "refer to Chapter 9, Section A." An instruction </w:t>
      </w:r>
      <w:r w:rsidRPr="00460CFC">
        <w:rPr>
          <w:color w:val="3576BC"/>
          <w:rPrChange w:id="38" w:author="Lisa Williams" w:date="2025-05-21T08:57:00Z" w16du:dateUtc="2025-05-21T12:57:00Z">
            <w:rPr>
              <w:color w:val="548DD4" w:themeColor="accent4"/>
            </w:rPr>
          </w:rPrChange>
        </w:rPr>
        <w:t>[</w:t>
      </w:r>
      <w:r w:rsidR="002E1F46" w:rsidRPr="00460CFC">
        <w:rPr>
          <w:i/>
          <w:color w:val="3576BC"/>
          <w:rPrChange w:id="39" w:author="Lisa Williams" w:date="2025-05-21T08:57:00Z" w16du:dateUtc="2025-05-21T12:57:00Z">
            <w:rPr>
              <w:i/>
              <w:color w:val="548DD4" w:themeColor="accent4"/>
            </w:rPr>
          </w:rPrChange>
        </w:rPr>
        <w:t>insert reference, as applicable</w:t>
      </w:r>
      <w:r w:rsidRPr="00460CFC">
        <w:rPr>
          <w:color w:val="3576BC"/>
          <w:rPrChange w:id="40" w:author="Lisa Williams" w:date="2025-05-21T08:57:00Z" w16du:dateUtc="2025-05-21T12:57:00Z">
            <w:rPr>
              <w:color w:val="548DD4" w:themeColor="accent4"/>
            </w:rPr>
          </w:rPrChange>
        </w:rPr>
        <w:t>]</w:t>
      </w:r>
      <w:r w:rsidR="002E1F46" w:rsidRPr="00460CFC">
        <w:rPr>
          <w:i/>
          <w:color w:val="3576BC"/>
          <w:rPrChange w:id="41" w:author="Lisa Williams" w:date="2025-05-21T08:57:00Z" w16du:dateUtc="2025-05-21T12:57:00Z">
            <w:rPr>
              <w:i/>
              <w:color w:val="548DD4" w:themeColor="accent4"/>
            </w:rPr>
          </w:rPrChange>
        </w:rPr>
        <w:t xml:space="preserve"> appears with many cross references throughout the Member Handbook. Plans </w:t>
      </w:r>
      <w:del w:id="42" w:author="MMCO" w:date="2024-11-13T13:08:00Z">
        <w:r w:rsidR="002E1F46" w:rsidRPr="00460CFC" w:rsidDel="006D6C7F">
          <w:rPr>
            <w:i/>
            <w:color w:val="3576BC"/>
            <w:rPrChange w:id="43" w:author="Lisa Williams" w:date="2025-05-21T08:57:00Z" w16du:dateUtc="2025-05-21T12:57:00Z">
              <w:rPr>
                <w:i/>
                <w:color w:val="548DD4" w:themeColor="accent4"/>
              </w:rPr>
            </w:rPrChange>
          </w:rPr>
          <w:delText>may</w:delText>
        </w:r>
      </w:del>
      <w:ins w:id="44" w:author="MMCO" w:date="2024-11-13T13:08:00Z">
        <w:r w:rsidR="006D6C7F" w:rsidRPr="00460CFC">
          <w:rPr>
            <w:i/>
            <w:color w:val="3576BC"/>
            <w:rPrChange w:id="45" w:author="Lisa Williams" w:date="2025-05-21T08:57:00Z" w16du:dateUtc="2025-05-21T12:57:00Z">
              <w:rPr>
                <w:i/>
                <w:color w:val="548DD4" w:themeColor="accent4"/>
              </w:rPr>
            </w:rPrChange>
          </w:rPr>
          <w:t>can</w:t>
        </w:r>
      </w:ins>
      <w:r w:rsidR="002E1F46" w:rsidRPr="00460CFC">
        <w:rPr>
          <w:i/>
          <w:color w:val="3576BC"/>
          <w:rPrChange w:id="46" w:author="Lisa Williams" w:date="2025-05-21T08:57:00Z" w16du:dateUtc="2025-05-21T12:57:00Z">
            <w:rPr>
              <w:i/>
              <w:color w:val="548DD4" w:themeColor="accent4"/>
            </w:rPr>
          </w:rPrChange>
        </w:rPr>
        <w:t xml:space="preserve"> always include additional references to other sections, chapters, and/or member materials when helpful to the reader.</w:t>
      </w:r>
      <w:r w:rsidRPr="00460CFC">
        <w:rPr>
          <w:color w:val="3576BC"/>
          <w:rPrChange w:id="47" w:author="Lisa Williams" w:date="2025-05-21T08:57:00Z" w16du:dateUtc="2025-05-21T12:57:00Z">
            <w:rPr>
              <w:color w:val="548DD4" w:themeColor="accent4"/>
            </w:rPr>
          </w:rPrChange>
        </w:rPr>
        <w:t>]</w:t>
      </w:r>
    </w:p>
    <w:bookmarkEnd w:id="23"/>
    <w:p w14:paraId="7268656F" w14:textId="4397A8C2" w:rsidR="00A66E75" w:rsidRPr="00AF0C3E" w:rsidRDefault="009E532D" w:rsidP="002E1F46">
      <w:pPr>
        <w:tabs>
          <w:tab w:val="left" w:pos="9086"/>
        </w:tabs>
        <w:rPr>
          <w:rFonts w:cs="Arial"/>
        </w:rPr>
      </w:pPr>
      <w:r w:rsidRPr="00460CFC">
        <w:rPr>
          <w:rFonts w:cs="Arial"/>
          <w:color w:val="3576BC"/>
          <w:rPrChange w:id="48" w:author="Lisa Williams" w:date="2025-05-21T08:57:00Z" w16du:dateUtc="2025-05-21T12:57:00Z">
            <w:rPr>
              <w:rFonts w:cs="Arial"/>
              <w:color w:val="548DD4" w:themeColor="accent4"/>
            </w:rPr>
          </w:rPrChange>
        </w:rPr>
        <w:t>[</w:t>
      </w:r>
      <w:r w:rsidR="00B93EC9" w:rsidRPr="00460CFC">
        <w:rPr>
          <w:rFonts w:cs="Arial"/>
          <w:i/>
          <w:iCs/>
          <w:color w:val="3576BC"/>
          <w:rPrChange w:id="49" w:author="Lisa Williams" w:date="2025-05-21T08:57:00Z" w16du:dateUtc="2025-05-21T12:57:00Z">
            <w:rPr>
              <w:rFonts w:cs="Arial"/>
              <w:i/>
              <w:iCs/>
              <w:color w:val="548DD4" w:themeColor="accent4"/>
            </w:rPr>
          </w:rPrChange>
        </w:rPr>
        <w:t>Plans must update the Table of Contents to this document to accurately reflect where the information is found on each page after plan adds plan-customized information to this template</w:t>
      </w:r>
      <w:r w:rsidR="00B93EC9" w:rsidRPr="00460CFC">
        <w:rPr>
          <w:rFonts w:cs="Arial"/>
          <w:color w:val="3576BC"/>
          <w:rPrChange w:id="50" w:author="Lisa Williams" w:date="2025-05-21T08:57:00Z" w16du:dateUtc="2025-05-21T12:57:00Z">
            <w:rPr>
              <w:rFonts w:cs="Arial"/>
              <w:color w:val="548DD4" w:themeColor="accent4"/>
            </w:rPr>
          </w:rPrChange>
        </w:rPr>
        <w:t>.</w:t>
      </w:r>
      <w:r w:rsidRPr="00460CFC">
        <w:rPr>
          <w:rFonts w:cs="Arial"/>
          <w:color w:val="3576BC"/>
          <w:rPrChange w:id="51" w:author="Lisa Williams" w:date="2025-05-21T08:57:00Z" w16du:dateUtc="2025-05-21T12:57:00Z">
            <w:rPr>
              <w:rFonts w:cs="Arial"/>
              <w:color w:val="548DD4" w:themeColor="accent4"/>
            </w:rPr>
          </w:rPrChange>
        </w:rPr>
        <w:t>]</w:t>
      </w:r>
      <w:r w:rsidR="008D483C">
        <w:rPr>
          <w:rFonts w:cs="Arial"/>
        </w:rPr>
        <w:br w:type="column"/>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52" w:name="_Toc348618639" w:displacedByCustomXml="next"/>
    <w:bookmarkStart w:id="53" w:name="_Toc347907446" w:displacedByCustomXml="next"/>
    <w:bookmarkStart w:id="54" w:name="_Toc348033065" w:displacedByCustomXml="next"/>
    <w:bookmarkStart w:id="55" w:name="_Toc109299876" w:displacedByCustomXml="next"/>
    <w:bookmarkStart w:id="56" w:name="_Toc109300175" w:displacedByCustomXml="next"/>
    <w:bookmarkStart w:id="57" w:name="_Toc190801550" w:displacedByCustomXml="next"/>
    <w:bookmarkStart w:id="58"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44FD6E5D" w14:textId="1AAB0DBD" w:rsidR="00CA1E0A" w:rsidRDefault="004D6268">
          <w:pPr>
            <w:pStyle w:val="TOC1"/>
            <w:rPr>
              <w:ins w:id="59" w:author="MMCO" w:date="2025-05-19T12:10:00Z" w16du:dateUtc="2025-05-19T16:10:00Z"/>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ins w:id="60" w:author="MMCO" w:date="2025-05-19T12:10:00Z" w16du:dateUtc="2025-05-19T16:10:00Z">
            <w:r w:rsidR="00CA1E0A" w:rsidRPr="005B077C">
              <w:rPr>
                <w:rStyle w:val="Hyperlink"/>
              </w:rPr>
              <w:fldChar w:fldCharType="begin"/>
            </w:r>
            <w:r w:rsidR="00CA1E0A" w:rsidRPr="005B077C">
              <w:rPr>
                <w:rStyle w:val="Hyperlink"/>
              </w:rPr>
              <w:instrText xml:space="preserve"> </w:instrText>
            </w:r>
            <w:r w:rsidR="00CA1E0A">
              <w:instrText>HYPERLINK \l "_Toc198549062"</w:instrText>
            </w:r>
            <w:r w:rsidR="00CA1E0A" w:rsidRPr="005B077C">
              <w:rPr>
                <w:rStyle w:val="Hyperlink"/>
              </w:rPr>
              <w:instrText xml:space="preserve"> </w:instrText>
            </w:r>
            <w:r w:rsidR="00CA1E0A" w:rsidRPr="005B077C">
              <w:rPr>
                <w:rStyle w:val="Hyperlink"/>
              </w:rPr>
            </w:r>
            <w:r w:rsidR="00CA1E0A" w:rsidRPr="005B077C">
              <w:rPr>
                <w:rStyle w:val="Hyperlink"/>
              </w:rPr>
              <w:fldChar w:fldCharType="separate"/>
            </w:r>
            <w:r w:rsidR="00CA1E0A" w:rsidRPr="005B077C">
              <w:rPr>
                <w:rStyle w:val="Hyperlink"/>
                <w:rFonts w:cs="Arial"/>
              </w:rPr>
              <w:t>A.</w:t>
            </w:r>
            <w:r w:rsidR="00CA1E0A">
              <w:rPr>
                <w:rFonts w:asciiTheme="minorHAnsi" w:hAnsiTheme="minorHAnsi" w:cstheme="minorBidi"/>
                <w:kern w:val="2"/>
                <w:sz w:val="24"/>
                <w:szCs w:val="24"/>
                <w14:ligatures w14:val="standardContextual"/>
              </w:rPr>
              <w:tab/>
            </w:r>
            <w:r w:rsidR="00CA1E0A" w:rsidRPr="005B077C">
              <w:rPr>
                <w:rStyle w:val="Hyperlink"/>
                <w:rFonts w:cs="Arial"/>
              </w:rPr>
              <w:t>When you can end your membership in our plan</w:t>
            </w:r>
            <w:r w:rsidR="00CA1E0A">
              <w:rPr>
                <w:webHidden/>
              </w:rPr>
              <w:tab/>
            </w:r>
            <w:r w:rsidR="00CA1E0A">
              <w:rPr>
                <w:webHidden/>
              </w:rPr>
              <w:fldChar w:fldCharType="begin"/>
            </w:r>
            <w:r w:rsidR="00CA1E0A">
              <w:rPr>
                <w:webHidden/>
              </w:rPr>
              <w:instrText xml:space="preserve"> PAGEREF _Toc198549062 \h </w:instrText>
            </w:r>
          </w:ins>
          <w:r w:rsidR="00CA1E0A">
            <w:rPr>
              <w:webHidden/>
            </w:rPr>
          </w:r>
          <w:r w:rsidR="00CA1E0A">
            <w:rPr>
              <w:webHidden/>
            </w:rPr>
            <w:fldChar w:fldCharType="separate"/>
          </w:r>
          <w:ins w:id="61" w:author="MMCO" w:date="2025-05-19T12:10:00Z" w16du:dateUtc="2025-05-19T16:10:00Z">
            <w:r w:rsidR="00CA1E0A">
              <w:rPr>
                <w:webHidden/>
              </w:rPr>
              <w:t>3</w:t>
            </w:r>
            <w:r w:rsidR="00CA1E0A">
              <w:rPr>
                <w:webHidden/>
              </w:rPr>
              <w:fldChar w:fldCharType="end"/>
            </w:r>
            <w:r w:rsidR="00CA1E0A" w:rsidRPr="005B077C">
              <w:rPr>
                <w:rStyle w:val="Hyperlink"/>
              </w:rPr>
              <w:fldChar w:fldCharType="end"/>
            </w:r>
          </w:ins>
        </w:p>
        <w:p w14:paraId="497FAFAA" w14:textId="68650B3D" w:rsidR="00CA1E0A" w:rsidRDefault="00CA1E0A">
          <w:pPr>
            <w:pStyle w:val="TOC1"/>
            <w:rPr>
              <w:ins w:id="62" w:author="MMCO" w:date="2025-05-19T12:10:00Z" w16du:dateUtc="2025-05-19T16:10:00Z"/>
              <w:rFonts w:asciiTheme="minorHAnsi" w:hAnsiTheme="minorHAnsi" w:cstheme="minorBidi"/>
              <w:kern w:val="2"/>
              <w:sz w:val="24"/>
              <w:szCs w:val="24"/>
              <w14:ligatures w14:val="standardContextual"/>
            </w:rPr>
          </w:pPr>
          <w:ins w:id="63" w:author="MMCO" w:date="2025-05-19T12:10:00Z" w16du:dateUtc="2025-05-19T16:10:00Z">
            <w:r w:rsidRPr="005B077C">
              <w:rPr>
                <w:rStyle w:val="Hyperlink"/>
              </w:rPr>
              <w:fldChar w:fldCharType="begin"/>
            </w:r>
            <w:r w:rsidRPr="005B077C">
              <w:rPr>
                <w:rStyle w:val="Hyperlink"/>
              </w:rPr>
              <w:instrText xml:space="preserve"> </w:instrText>
            </w:r>
            <w:r>
              <w:instrText>HYPERLINK \l "_Toc198549063"</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B.</w:t>
            </w:r>
            <w:r>
              <w:rPr>
                <w:rFonts w:asciiTheme="minorHAnsi" w:hAnsiTheme="minorHAnsi" w:cstheme="minorBidi"/>
                <w:kern w:val="2"/>
                <w:sz w:val="24"/>
                <w:szCs w:val="24"/>
                <w14:ligatures w14:val="standardContextual"/>
              </w:rPr>
              <w:tab/>
            </w:r>
            <w:r w:rsidRPr="005B077C">
              <w:rPr>
                <w:rStyle w:val="Hyperlink"/>
                <w:rFonts w:cs="Arial"/>
              </w:rPr>
              <w:t>How to end your membership in our plan</w:t>
            </w:r>
            <w:r>
              <w:rPr>
                <w:webHidden/>
              </w:rPr>
              <w:tab/>
            </w:r>
            <w:r>
              <w:rPr>
                <w:webHidden/>
              </w:rPr>
              <w:fldChar w:fldCharType="begin"/>
            </w:r>
            <w:r>
              <w:rPr>
                <w:webHidden/>
              </w:rPr>
              <w:instrText xml:space="preserve"> PAGEREF _Toc198549063 \h </w:instrText>
            </w:r>
          </w:ins>
          <w:r>
            <w:rPr>
              <w:webHidden/>
            </w:rPr>
          </w:r>
          <w:r>
            <w:rPr>
              <w:webHidden/>
            </w:rPr>
            <w:fldChar w:fldCharType="separate"/>
          </w:r>
          <w:ins w:id="64" w:author="MMCO" w:date="2025-05-19T12:10:00Z" w16du:dateUtc="2025-05-19T16:10:00Z">
            <w:r>
              <w:rPr>
                <w:webHidden/>
              </w:rPr>
              <w:t>4</w:t>
            </w:r>
            <w:r>
              <w:rPr>
                <w:webHidden/>
              </w:rPr>
              <w:fldChar w:fldCharType="end"/>
            </w:r>
            <w:r w:rsidRPr="005B077C">
              <w:rPr>
                <w:rStyle w:val="Hyperlink"/>
              </w:rPr>
              <w:fldChar w:fldCharType="end"/>
            </w:r>
          </w:ins>
        </w:p>
        <w:p w14:paraId="4282EA58" w14:textId="193DD719" w:rsidR="00CA1E0A" w:rsidRDefault="00CA1E0A">
          <w:pPr>
            <w:pStyle w:val="TOC1"/>
            <w:rPr>
              <w:ins w:id="65" w:author="MMCO" w:date="2025-05-19T12:10:00Z" w16du:dateUtc="2025-05-19T16:10:00Z"/>
              <w:rFonts w:asciiTheme="minorHAnsi" w:hAnsiTheme="minorHAnsi" w:cstheme="minorBidi"/>
              <w:kern w:val="2"/>
              <w:sz w:val="24"/>
              <w:szCs w:val="24"/>
              <w14:ligatures w14:val="standardContextual"/>
            </w:rPr>
          </w:pPr>
          <w:ins w:id="66" w:author="MMCO" w:date="2025-05-19T12:10:00Z" w16du:dateUtc="2025-05-19T16:10:00Z">
            <w:r w:rsidRPr="005B077C">
              <w:rPr>
                <w:rStyle w:val="Hyperlink"/>
              </w:rPr>
              <w:fldChar w:fldCharType="begin"/>
            </w:r>
            <w:r w:rsidRPr="005B077C">
              <w:rPr>
                <w:rStyle w:val="Hyperlink"/>
              </w:rPr>
              <w:instrText xml:space="preserve"> </w:instrText>
            </w:r>
            <w:r>
              <w:instrText>HYPERLINK \l "_Toc198549065"</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C.</w:t>
            </w:r>
            <w:r>
              <w:rPr>
                <w:rFonts w:asciiTheme="minorHAnsi" w:hAnsiTheme="minorHAnsi" w:cstheme="minorBidi"/>
                <w:kern w:val="2"/>
                <w:sz w:val="24"/>
                <w:szCs w:val="24"/>
                <w14:ligatures w14:val="standardContextual"/>
              </w:rPr>
              <w:tab/>
            </w:r>
            <w:r w:rsidRPr="005B077C">
              <w:rPr>
                <w:rStyle w:val="Hyperlink"/>
                <w:rFonts w:cs="Arial"/>
              </w:rPr>
              <w:t>How to get Medicare and Healthy Connections Medicaid services separately</w:t>
            </w:r>
            <w:r>
              <w:rPr>
                <w:webHidden/>
              </w:rPr>
              <w:tab/>
            </w:r>
            <w:r>
              <w:rPr>
                <w:webHidden/>
              </w:rPr>
              <w:fldChar w:fldCharType="begin"/>
            </w:r>
            <w:r>
              <w:rPr>
                <w:webHidden/>
              </w:rPr>
              <w:instrText xml:space="preserve"> PAGEREF _Toc198549065 \h </w:instrText>
            </w:r>
          </w:ins>
          <w:r>
            <w:rPr>
              <w:webHidden/>
            </w:rPr>
          </w:r>
          <w:r>
            <w:rPr>
              <w:webHidden/>
            </w:rPr>
            <w:fldChar w:fldCharType="separate"/>
          </w:r>
          <w:ins w:id="67" w:author="MMCO" w:date="2025-05-19T12:10:00Z" w16du:dateUtc="2025-05-19T16:10:00Z">
            <w:r>
              <w:rPr>
                <w:webHidden/>
              </w:rPr>
              <w:t>4</w:t>
            </w:r>
            <w:r>
              <w:rPr>
                <w:webHidden/>
              </w:rPr>
              <w:fldChar w:fldCharType="end"/>
            </w:r>
            <w:r w:rsidRPr="005B077C">
              <w:rPr>
                <w:rStyle w:val="Hyperlink"/>
              </w:rPr>
              <w:fldChar w:fldCharType="end"/>
            </w:r>
          </w:ins>
        </w:p>
        <w:p w14:paraId="336506CA" w14:textId="3418CC3F" w:rsidR="00CA1E0A" w:rsidRDefault="00CA1E0A">
          <w:pPr>
            <w:pStyle w:val="TOC2"/>
            <w:rPr>
              <w:ins w:id="68" w:author="MMCO" w:date="2025-05-19T12:10:00Z" w16du:dateUtc="2025-05-19T16:10:00Z"/>
              <w:rFonts w:asciiTheme="minorHAnsi" w:eastAsiaTheme="minorEastAsia" w:hAnsiTheme="minorHAnsi" w:cstheme="minorBidi"/>
              <w:kern w:val="2"/>
              <w:sz w:val="24"/>
              <w:szCs w:val="24"/>
              <w14:ligatures w14:val="standardContextual"/>
            </w:rPr>
          </w:pPr>
          <w:ins w:id="69" w:author="MMCO" w:date="2025-05-19T12:10:00Z" w16du:dateUtc="2025-05-19T16:10:00Z">
            <w:r w:rsidRPr="005B077C">
              <w:rPr>
                <w:rStyle w:val="Hyperlink"/>
              </w:rPr>
              <w:fldChar w:fldCharType="begin"/>
            </w:r>
            <w:r w:rsidRPr="005B077C">
              <w:rPr>
                <w:rStyle w:val="Hyperlink"/>
              </w:rPr>
              <w:instrText xml:space="preserve"> </w:instrText>
            </w:r>
            <w:r>
              <w:instrText>HYPERLINK \l "_Toc198549067"</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C1. Your Medicare services</w:t>
            </w:r>
            <w:r>
              <w:rPr>
                <w:webHidden/>
              </w:rPr>
              <w:tab/>
            </w:r>
            <w:r>
              <w:rPr>
                <w:webHidden/>
              </w:rPr>
              <w:fldChar w:fldCharType="begin"/>
            </w:r>
            <w:r>
              <w:rPr>
                <w:webHidden/>
              </w:rPr>
              <w:instrText xml:space="preserve"> PAGEREF _Toc198549067 \h </w:instrText>
            </w:r>
          </w:ins>
          <w:r>
            <w:rPr>
              <w:webHidden/>
            </w:rPr>
          </w:r>
          <w:r>
            <w:rPr>
              <w:webHidden/>
            </w:rPr>
            <w:fldChar w:fldCharType="separate"/>
          </w:r>
          <w:ins w:id="70" w:author="MMCO" w:date="2025-05-19T12:10:00Z" w16du:dateUtc="2025-05-19T16:10:00Z">
            <w:r>
              <w:rPr>
                <w:webHidden/>
              </w:rPr>
              <w:t>5</w:t>
            </w:r>
            <w:r>
              <w:rPr>
                <w:webHidden/>
              </w:rPr>
              <w:fldChar w:fldCharType="end"/>
            </w:r>
            <w:r w:rsidRPr="005B077C">
              <w:rPr>
                <w:rStyle w:val="Hyperlink"/>
              </w:rPr>
              <w:fldChar w:fldCharType="end"/>
            </w:r>
          </w:ins>
        </w:p>
        <w:p w14:paraId="45C23E89" w14:textId="398C6C34" w:rsidR="00CA1E0A" w:rsidRDefault="00CA1E0A">
          <w:pPr>
            <w:pStyle w:val="TOC2"/>
            <w:rPr>
              <w:ins w:id="71" w:author="MMCO" w:date="2025-05-19T12:10:00Z" w16du:dateUtc="2025-05-19T16:10:00Z"/>
              <w:rFonts w:asciiTheme="minorHAnsi" w:eastAsiaTheme="minorEastAsia" w:hAnsiTheme="minorHAnsi" w:cstheme="minorBidi"/>
              <w:kern w:val="2"/>
              <w:sz w:val="24"/>
              <w:szCs w:val="24"/>
              <w14:ligatures w14:val="standardContextual"/>
            </w:rPr>
          </w:pPr>
          <w:ins w:id="72" w:author="MMCO" w:date="2025-05-19T12:10:00Z" w16du:dateUtc="2025-05-19T16:10:00Z">
            <w:r w:rsidRPr="005B077C">
              <w:rPr>
                <w:rStyle w:val="Hyperlink"/>
              </w:rPr>
              <w:fldChar w:fldCharType="begin"/>
            </w:r>
            <w:r w:rsidRPr="005B077C">
              <w:rPr>
                <w:rStyle w:val="Hyperlink"/>
              </w:rPr>
              <w:instrText xml:space="preserve"> </w:instrText>
            </w:r>
            <w:r>
              <w:instrText>HYPERLINK \l "_Toc198549068"</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C2. Your Healthy Connections Medicaid services</w:t>
            </w:r>
            <w:r>
              <w:rPr>
                <w:webHidden/>
              </w:rPr>
              <w:tab/>
            </w:r>
            <w:r>
              <w:rPr>
                <w:webHidden/>
              </w:rPr>
              <w:fldChar w:fldCharType="begin"/>
            </w:r>
            <w:r>
              <w:rPr>
                <w:webHidden/>
              </w:rPr>
              <w:instrText xml:space="preserve"> PAGEREF _Toc198549068 \h </w:instrText>
            </w:r>
          </w:ins>
          <w:r>
            <w:rPr>
              <w:webHidden/>
            </w:rPr>
          </w:r>
          <w:r>
            <w:rPr>
              <w:webHidden/>
            </w:rPr>
            <w:fldChar w:fldCharType="separate"/>
          </w:r>
          <w:ins w:id="73" w:author="MMCO" w:date="2025-05-19T12:10:00Z" w16du:dateUtc="2025-05-19T16:10:00Z">
            <w:r>
              <w:rPr>
                <w:webHidden/>
              </w:rPr>
              <w:t>9</w:t>
            </w:r>
            <w:r>
              <w:rPr>
                <w:webHidden/>
              </w:rPr>
              <w:fldChar w:fldCharType="end"/>
            </w:r>
            <w:r w:rsidRPr="005B077C">
              <w:rPr>
                <w:rStyle w:val="Hyperlink"/>
              </w:rPr>
              <w:fldChar w:fldCharType="end"/>
            </w:r>
          </w:ins>
        </w:p>
        <w:p w14:paraId="47E5EEBA" w14:textId="4F61FC21" w:rsidR="00CA1E0A" w:rsidRDefault="00CA1E0A">
          <w:pPr>
            <w:pStyle w:val="TOC1"/>
            <w:rPr>
              <w:ins w:id="74" w:author="MMCO" w:date="2025-05-19T12:10:00Z" w16du:dateUtc="2025-05-19T16:10:00Z"/>
              <w:rFonts w:asciiTheme="minorHAnsi" w:hAnsiTheme="minorHAnsi" w:cstheme="minorBidi"/>
              <w:kern w:val="2"/>
              <w:sz w:val="24"/>
              <w:szCs w:val="24"/>
              <w14:ligatures w14:val="standardContextual"/>
            </w:rPr>
          </w:pPr>
          <w:ins w:id="75" w:author="MMCO" w:date="2025-05-19T12:10:00Z" w16du:dateUtc="2025-05-19T16:10:00Z">
            <w:r w:rsidRPr="005B077C">
              <w:rPr>
                <w:rStyle w:val="Hyperlink"/>
              </w:rPr>
              <w:fldChar w:fldCharType="begin"/>
            </w:r>
            <w:r w:rsidRPr="005B077C">
              <w:rPr>
                <w:rStyle w:val="Hyperlink"/>
              </w:rPr>
              <w:instrText xml:space="preserve"> </w:instrText>
            </w:r>
            <w:r>
              <w:instrText>HYPERLINK \l "_Toc198549070"</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D.</w:t>
            </w:r>
            <w:r>
              <w:rPr>
                <w:rFonts w:asciiTheme="minorHAnsi" w:hAnsiTheme="minorHAnsi" w:cstheme="minorBidi"/>
                <w:kern w:val="2"/>
                <w:sz w:val="24"/>
                <w:szCs w:val="24"/>
                <w14:ligatures w14:val="standardContextual"/>
              </w:rPr>
              <w:tab/>
            </w:r>
            <w:r w:rsidRPr="005B077C">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_Toc198549070 \h </w:instrText>
            </w:r>
          </w:ins>
          <w:r>
            <w:rPr>
              <w:webHidden/>
            </w:rPr>
          </w:r>
          <w:r>
            <w:rPr>
              <w:webHidden/>
            </w:rPr>
            <w:fldChar w:fldCharType="separate"/>
          </w:r>
          <w:ins w:id="76" w:author="MMCO" w:date="2025-05-19T12:10:00Z" w16du:dateUtc="2025-05-19T16:10:00Z">
            <w:r>
              <w:rPr>
                <w:webHidden/>
              </w:rPr>
              <w:t>10</w:t>
            </w:r>
            <w:r>
              <w:rPr>
                <w:webHidden/>
              </w:rPr>
              <w:fldChar w:fldCharType="end"/>
            </w:r>
            <w:r w:rsidRPr="005B077C">
              <w:rPr>
                <w:rStyle w:val="Hyperlink"/>
              </w:rPr>
              <w:fldChar w:fldCharType="end"/>
            </w:r>
          </w:ins>
        </w:p>
        <w:p w14:paraId="5B04310E" w14:textId="5CFD865A" w:rsidR="00CA1E0A" w:rsidRDefault="00CA1E0A">
          <w:pPr>
            <w:pStyle w:val="TOC1"/>
            <w:rPr>
              <w:ins w:id="77" w:author="MMCO" w:date="2025-05-19T12:10:00Z" w16du:dateUtc="2025-05-19T16:10:00Z"/>
              <w:rFonts w:asciiTheme="minorHAnsi" w:hAnsiTheme="minorHAnsi" w:cstheme="minorBidi"/>
              <w:kern w:val="2"/>
              <w:sz w:val="24"/>
              <w:szCs w:val="24"/>
              <w14:ligatures w14:val="standardContextual"/>
            </w:rPr>
          </w:pPr>
          <w:ins w:id="78" w:author="MMCO" w:date="2025-05-19T12:10:00Z" w16du:dateUtc="2025-05-19T16:10:00Z">
            <w:r w:rsidRPr="005B077C">
              <w:rPr>
                <w:rStyle w:val="Hyperlink"/>
              </w:rPr>
              <w:fldChar w:fldCharType="begin"/>
            </w:r>
            <w:r w:rsidRPr="005B077C">
              <w:rPr>
                <w:rStyle w:val="Hyperlink"/>
              </w:rPr>
              <w:instrText xml:space="preserve"> </w:instrText>
            </w:r>
            <w:r>
              <w:instrText>HYPERLINK \l "_Toc198549071"</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E.</w:t>
            </w:r>
            <w:r>
              <w:rPr>
                <w:rFonts w:asciiTheme="minorHAnsi" w:hAnsiTheme="minorHAnsi" w:cstheme="minorBidi"/>
                <w:kern w:val="2"/>
                <w:sz w:val="24"/>
                <w:szCs w:val="24"/>
                <w14:ligatures w14:val="standardContextual"/>
              </w:rPr>
              <w:tab/>
            </w:r>
            <w:r w:rsidRPr="005B077C">
              <w:rPr>
                <w:rStyle w:val="Hyperlink"/>
                <w:rFonts w:cs="Arial"/>
              </w:rPr>
              <w:t>Other situations when your membership in our plan ends</w:t>
            </w:r>
            <w:r>
              <w:rPr>
                <w:webHidden/>
              </w:rPr>
              <w:tab/>
            </w:r>
            <w:r>
              <w:rPr>
                <w:webHidden/>
              </w:rPr>
              <w:fldChar w:fldCharType="begin"/>
            </w:r>
            <w:r>
              <w:rPr>
                <w:webHidden/>
              </w:rPr>
              <w:instrText xml:space="preserve"> PAGEREF _Toc198549071 \h </w:instrText>
            </w:r>
          </w:ins>
          <w:r>
            <w:rPr>
              <w:webHidden/>
            </w:rPr>
          </w:r>
          <w:r>
            <w:rPr>
              <w:webHidden/>
            </w:rPr>
            <w:fldChar w:fldCharType="separate"/>
          </w:r>
          <w:ins w:id="79" w:author="MMCO" w:date="2025-05-19T12:10:00Z" w16du:dateUtc="2025-05-19T16:10:00Z">
            <w:r>
              <w:rPr>
                <w:webHidden/>
              </w:rPr>
              <w:t>10</w:t>
            </w:r>
            <w:r>
              <w:rPr>
                <w:webHidden/>
              </w:rPr>
              <w:fldChar w:fldCharType="end"/>
            </w:r>
            <w:r w:rsidRPr="005B077C">
              <w:rPr>
                <w:rStyle w:val="Hyperlink"/>
              </w:rPr>
              <w:fldChar w:fldCharType="end"/>
            </w:r>
          </w:ins>
        </w:p>
        <w:p w14:paraId="4ADADDF9" w14:textId="09FE3491" w:rsidR="00CA1E0A" w:rsidRDefault="00CA1E0A">
          <w:pPr>
            <w:pStyle w:val="TOC1"/>
            <w:rPr>
              <w:ins w:id="80" w:author="MMCO" w:date="2025-05-19T12:10:00Z" w16du:dateUtc="2025-05-19T16:10:00Z"/>
              <w:rFonts w:asciiTheme="minorHAnsi" w:hAnsiTheme="minorHAnsi" w:cstheme="minorBidi"/>
              <w:kern w:val="2"/>
              <w:sz w:val="24"/>
              <w:szCs w:val="24"/>
              <w14:ligatures w14:val="standardContextual"/>
            </w:rPr>
          </w:pPr>
          <w:ins w:id="81" w:author="MMCO" w:date="2025-05-19T12:10:00Z" w16du:dateUtc="2025-05-19T16:10:00Z">
            <w:r w:rsidRPr="005B077C">
              <w:rPr>
                <w:rStyle w:val="Hyperlink"/>
              </w:rPr>
              <w:fldChar w:fldCharType="begin"/>
            </w:r>
            <w:r w:rsidRPr="005B077C">
              <w:rPr>
                <w:rStyle w:val="Hyperlink"/>
              </w:rPr>
              <w:instrText xml:space="preserve"> </w:instrText>
            </w:r>
            <w:r>
              <w:instrText>HYPERLINK \l "_Toc198549072"</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F.</w:t>
            </w:r>
            <w:r>
              <w:rPr>
                <w:rFonts w:asciiTheme="minorHAnsi" w:hAnsiTheme="minorHAnsi" w:cstheme="minorBidi"/>
                <w:kern w:val="2"/>
                <w:sz w:val="24"/>
                <w:szCs w:val="24"/>
                <w14:ligatures w14:val="standardContextual"/>
              </w:rPr>
              <w:tab/>
            </w:r>
            <w:r w:rsidRPr="005B077C">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_Toc198549072 \h </w:instrText>
            </w:r>
          </w:ins>
          <w:r>
            <w:rPr>
              <w:webHidden/>
            </w:rPr>
          </w:r>
          <w:r>
            <w:rPr>
              <w:webHidden/>
            </w:rPr>
            <w:fldChar w:fldCharType="separate"/>
          </w:r>
          <w:ins w:id="82" w:author="MMCO" w:date="2025-05-19T12:10:00Z" w16du:dateUtc="2025-05-19T16:10:00Z">
            <w:r>
              <w:rPr>
                <w:webHidden/>
              </w:rPr>
              <w:t>11</w:t>
            </w:r>
            <w:r>
              <w:rPr>
                <w:webHidden/>
              </w:rPr>
              <w:fldChar w:fldCharType="end"/>
            </w:r>
            <w:r w:rsidRPr="005B077C">
              <w:rPr>
                <w:rStyle w:val="Hyperlink"/>
              </w:rPr>
              <w:fldChar w:fldCharType="end"/>
            </w:r>
          </w:ins>
        </w:p>
        <w:p w14:paraId="498264E9" w14:textId="4D782324" w:rsidR="00CA1E0A" w:rsidRDefault="00CA1E0A">
          <w:pPr>
            <w:pStyle w:val="TOC1"/>
            <w:rPr>
              <w:ins w:id="83" w:author="MMCO" w:date="2025-05-19T12:10:00Z" w16du:dateUtc="2025-05-19T16:10:00Z"/>
              <w:rFonts w:asciiTheme="minorHAnsi" w:hAnsiTheme="minorHAnsi" w:cstheme="minorBidi"/>
              <w:kern w:val="2"/>
              <w:sz w:val="24"/>
              <w:szCs w:val="24"/>
              <w14:ligatures w14:val="standardContextual"/>
            </w:rPr>
          </w:pPr>
          <w:ins w:id="84" w:author="MMCO" w:date="2025-05-19T12:10:00Z" w16du:dateUtc="2025-05-19T16:10:00Z">
            <w:r w:rsidRPr="005B077C">
              <w:rPr>
                <w:rStyle w:val="Hyperlink"/>
              </w:rPr>
              <w:fldChar w:fldCharType="begin"/>
            </w:r>
            <w:r w:rsidRPr="005B077C">
              <w:rPr>
                <w:rStyle w:val="Hyperlink"/>
              </w:rPr>
              <w:instrText xml:space="preserve"> </w:instrText>
            </w:r>
            <w:r>
              <w:instrText>HYPERLINK \l "_Toc198549073"</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Fonts w:cs="Arial"/>
              </w:rPr>
              <w:t>G.</w:t>
            </w:r>
            <w:r>
              <w:rPr>
                <w:rFonts w:asciiTheme="minorHAnsi" w:hAnsiTheme="minorHAnsi" w:cstheme="minorBidi"/>
                <w:kern w:val="2"/>
                <w:sz w:val="24"/>
                <w:szCs w:val="24"/>
                <w14:ligatures w14:val="standardContextual"/>
              </w:rPr>
              <w:tab/>
            </w:r>
            <w:r w:rsidRPr="005B077C">
              <w:rPr>
                <w:rStyle w:val="Hyperlink"/>
                <w:rFonts w:cs="Arial"/>
              </w:rPr>
              <w:t>Your right to make a complaint if we end your membership in our plan</w:t>
            </w:r>
            <w:r>
              <w:rPr>
                <w:webHidden/>
              </w:rPr>
              <w:tab/>
            </w:r>
            <w:r>
              <w:rPr>
                <w:webHidden/>
              </w:rPr>
              <w:fldChar w:fldCharType="begin"/>
            </w:r>
            <w:r>
              <w:rPr>
                <w:webHidden/>
              </w:rPr>
              <w:instrText xml:space="preserve"> PAGEREF _Toc198549073 \h </w:instrText>
            </w:r>
          </w:ins>
          <w:r>
            <w:rPr>
              <w:webHidden/>
            </w:rPr>
          </w:r>
          <w:r>
            <w:rPr>
              <w:webHidden/>
            </w:rPr>
            <w:fldChar w:fldCharType="separate"/>
          </w:r>
          <w:ins w:id="85" w:author="MMCO" w:date="2025-05-19T12:10:00Z" w16du:dateUtc="2025-05-19T16:10:00Z">
            <w:r>
              <w:rPr>
                <w:webHidden/>
              </w:rPr>
              <w:t>11</w:t>
            </w:r>
            <w:r>
              <w:rPr>
                <w:webHidden/>
              </w:rPr>
              <w:fldChar w:fldCharType="end"/>
            </w:r>
            <w:r w:rsidRPr="005B077C">
              <w:rPr>
                <w:rStyle w:val="Hyperlink"/>
              </w:rPr>
              <w:fldChar w:fldCharType="end"/>
            </w:r>
          </w:ins>
        </w:p>
        <w:p w14:paraId="2A66151D" w14:textId="72F5307F" w:rsidR="00CA1E0A" w:rsidRDefault="00CA1E0A">
          <w:pPr>
            <w:pStyle w:val="TOC1"/>
            <w:rPr>
              <w:ins w:id="86" w:author="MMCO" w:date="2025-05-19T12:10:00Z" w16du:dateUtc="2025-05-19T16:10:00Z"/>
              <w:rFonts w:asciiTheme="minorHAnsi" w:hAnsiTheme="minorHAnsi" w:cstheme="minorBidi"/>
              <w:kern w:val="2"/>
              <w:sz w:val="24"/>
              <w:szCs w:val="24"/>
              <w14:ligatures w14:val="standardContextual"/>
            </w:rPr>
          </w:pPr>
          <w:ins w:id="87" w:author="MMCO" w:date="2025-05-19T12:10:00Z" w16du:dateUtc="2025-05-19T16:10:00Z">
            <w:r w:rsidRPr="005B077C">
              <w:rPr>
                <w:rStyle w:val="Hyperlink"/>
              </w:rPr>
              <w:fldChar w:fldCharType="begin"/>
            </w:r>
            <w:r w:rsidRPr="005B077C">
              <w:rPr>
                <w:rStyle w:val="Hyperlink"/>
              </w:rPr>
              <w:instrText xml:space="preserve"> </w:instrText>
            </w:r>
            <w:r>
              <w:instrText>HYPERLINK \l "_Toc198549074"</w:instrText>
            </w:r>
            <w:r w:rsidRPr="005B077C">
              <w:rPr>
                <w:rStyle w:val="Hyperlink"/>
              </w:rPr>
              <w:instrText xml:space="preserve"> </w:instrText>
            </w:r>
            <w:r w:rsidRPr="005B077C">
              <w:rPr>
                <w:rStyle w:val="Hyperlink"/>
              </w:rPr>
            </w:r>
            <w:r w:rsidRPr="005B077C">
              <w:rPr>
                <w:rStyle w:val="Hyperlink"/>
              </w:rPr>
              <w:fldChar w:fldCharType="separate"/>
            </w:r>
            <w:r w:rsidRPr="005B077C">
              <w:rPr>
                <w:rStyle w:val="Hyperlink"/>
              </w:rPr>
              <w:t>H.</w:t>
            </w:r>
            <w:r>
              <w:rPr>
                <w:rFonts w:asciiTheme="minorHAnsi" w:hAnsiTheme="minorHAnsi" w:cstheme="minorBidi"/>
                <w:kern w:val="2"/>
                <w:sz w:val="24"/>
                <w:szCs w:val="24"/>
                <w14:ligatures w14:val="standardContextual"/>
              </w:rPr>
              <w:tab/>
            </w:r>
            <w:r w:rsidRPr="005B077C">
              <w:rPr>
                <w:rStyle w:val="Hyperlink"/>
              </w:rPr>
              <w:t>How to get more information about ending your plan membership</w:t>
            </w:r>
            <w:r>
              <w:rPr>
                <w:webHidden/>
              </w:rPr>
              <w:tab/>
            </w:r>
            <w:r>
              <w:rPr>
                <w:webHidden/>
              </w:rPr>
              <w:fldChar w:fldCharType="begin"/>
            </w:r>
            <w:r>
              <w:rPr>
                <w:webHidden/>
              </w:rPr>
              <w:instrText xml:space="preserve"> PAGEREF _Toc198549074 \h </w:instrText>
            </w:r>
          </w:ins>
          <w:r>
            <w:rPr>
              <w:webHidden/>
            </w:rPr>
          </w:r>
          <w:r>
            <w:rPr>
              <w:webHidden/>
            </w:rPr>
            <w:fldChar w:fldCharType="separate"/>
          </w:r>
          <w:ins w:id="88" w:author="MMCO" w:date="2025-05-19T12:10:00Z" w16du:dateUtc="2025-05-19T16:10:00Z">
            <w:r>
              <w:rPr>
                <w:webHidden/>
              </w:rPr>
              <w:t>12</w:t>
            </w:r>
            <w:r>
              <w:rPr>
                <w:webHidden/>
              </w:rPr>
              <w:fldChar w:fldCharType="end"/>
            </w:r>
            <w:r w:rsidRPr="005B077C">
              <w:rPr>
                <w:rStyle w:val="Hyperlink"/>
              </w:rPr>
              <w:fldChar w:fldCharType="end"/>
            </w:r>
          </w:ins>
        </w:p>
        <w:p w14:paraId="715A08F4" w14:textId="2944C48A" w:rsidR="00CF670E" w:rsidDel="00CA1E0A" w:rsidRDefault="00CF670E">
          <w:pPr>
            <w:pStyle w:val="TOC1"/>
            <w:rPr>
              <w:del w:id="89" w:author="MMCO" w:date="2025-05-19T12:10:00Z" w16du:dateUtc="2025-05-19T16:10:00Z"/>
              <w:rFonts w:asciiTheme="minorHAnsi" w:hAnsiTheme="minorHAnsi" w:cstheme="minorBidi"/>
              <w:kern w:val="2"/>
              <w:sz w:val="24"/>
              <w:szCs w:val="24"/>
              <w14:ligatures w14:val="standardContextual"/>
            </w:rPr>
          </w:pPr>
          <w:del w:id="90" w:author="MMCO" w:date="2025-05-19T12:10:00Z" w16du:dateUtc="2025-05-19T16:10:00Z">
            <w:r w:rsidRPr="00CA1E0A" w:rsidDel="00CA1E0A">
              <w:rPr>
                <w:rPrChange w:id="91" w:author="MMCO" w:date="2025-05-19T12:10:00Z" w16du:dateUtc="2025-05-19T16:10:00Z">
                  <w:rPr>
                    <w:rStyle w:val="Hyperlink"/>
                    <w:rFonts w:cs="Arial"/>
                  </w:rPr>
                </w:rPrChange>
              </w:rPr>
              <w:delText>A.</w:delText>
            </w:r>
            <w:r w:rsidDel="00CA1E0A">
              <w:rPr>
                <w:rFonts w:asciiTheme="minorHAnsi" w:hAnsiTheme="minorHAnsi" w:cstheme="minorBidi"/>
                <w:kern w:val="2"/>
                <w:sz w:val="24"/>
                <w:szCs w:val="24"/>
                <w14:ligatures w14:val="standardContextual"/>
              </w:rPr>
              <w:tab/>
            </w:r>
            <w:r w:rsidRPr="00CA1E0A" w:rsidDel="00CA1E0A">
              <w:rPr>
                <w:rPrChange w:id="92" w:author="MMCO" w:date="2025-05-19T12:10:00Z" w16du:dateUtc="2025-05-19T16:10:00Z">
                  <w:rPr>
                    <w:rStyle w:val="Hyperlink"/>
                    <w:rFonts w:cs="Arial"/>
                  </w:rPr>
                </w:rPrChange>
              </w:rPr>
              <w:delText>When you can end your membership in our plan</w:delText>
            </w:r>
            <w:r w:rsidDel="00CA1E0A">
              <w:rPr>
                <w:webHidden/>
              </w:rPr>
              <w:tab/>
              <w:delText>3</w:delText>
            </w:r>
          </w:del>
        </w:p>
        <w:p w14:paraId="26167BB1" w14:textId="37847905" w:rsidR="00CF670E" w:rsidDel="00CA1E0A" w:rsidRDefault="00CF670E">
          <w:pPr>
            <w:pStyle w:val="TOC1"/>
            <w:rPr>
              <w:del w:id="93" w:author="MMCO" w:date="2025-05-19T12:10:00Z" w16du:dateUtc="2025-05-19T16:10:00Z"/>
              <w:rFonts w:asciiTheme="minorHAnsi" w:hAnsiTheme="minorHAnsi" w:cstheme="minorBidi"/>
              <w:kern w:val="2"/>
              <w:sz w:val="24"/>
              <w:szCs w:val="24"/>
              <w14:ligatures w14:val="standardContextual"/>
            </w:rPr>
          </w:pPr>
          <w:del w:id="94" w:author="MMCO" w:date="2025-05-19T12:10:00Z" w16du:dateUtc="2025-05-19T16:10:00Z">
            <w:r w:rsidRPr="00CA1E0A" w:rsidDel="00CA1E0A">
              <w:rPr>
                <w:rPrChange w:id="95" w:author="MMCO" w:date="2025-05-19T12:10:00Z" w16du:dateUtc="2025-05-19T16:10:00Z">
                  <w:rPr>
                    <w:rStyle w:val="Hyperlink"/>
                    <w:rFonts w:cs="Arial"/>
                  </w:rPr>
                </w:rPrChange>
              </w:rPr>
              <w:delText>B.</w:delText>
            </w:r>
            <w:r w:rsidDel="00CA1E0A">
              <w:rPr>
                <w:rFonts w:asciiTheme="minorHAnsi" w:hAnsiTheme="minorHAnsi" w:cstheme="minorBidi"/>
                <w:kern w:val="2"/>
                <w:sz w:val="24"/>
                <w:szCs w:val="24"/>
                <w14:ligatures w14:val="standardContextual"/>
              </w:rPr>
              <w:tab/>
            </w:r>
            <w:r w:rsidRPr="00CA1E0A" w:rsidDel="00CA1E0A">
              <w:rPr>
                <w:rPrChange w:id="96" w:author="MMCO" w:date="2025-05-19T12:10:00Z" w16du:dateUtc="2025-05-19T16:10:00Z">
                  <w:rPr>
                    <w:rStyle w:val="Hyperlink"/>
                    <w:rFonts w:cs="Arial"/>
                  </w:rPr>
                </w:rPrChange>
              </w:rPr>
              <w:delText>How to end your membership in our plan</w:delText>
            </w:r>
            <w:r w:rsidDel="00CA1E0A">
              <w:rPr>
                <w:webHidden/>
              </w:rPr>
              <w:tab/>
              <w:delText>4</w:delText>
            </w:r>
          </w:del>
        </w:p>
        <w:p w14:paraId="4794034D" w14:textId="4CD07CC4" w:rsidR="00CF670E" w:rsidDel="00CA1E0A" w:rsidRDefault="00CF670E">
          <w:pPr>
            <w:pStyle w:val="TOC1"/>
            <w:rPr>
              <w:del w:id="97" w:author="MMCO" w:date="2025-05-19T12:10:00Z" w16du:dateUtc="2025-05-19T16:10:00Z"/>
              <w:rFonts w:asciiTheme="minorHAnsi" w:hAnsiTheme="minorHAnsi" w:cstheme="minorBidi"/>
              <w:kern w:val="2"/>
              <w:sz w:val="24"/>
              <w:szCs w:val="24"/>
              <w14:ligatures w14:val="standardContextual"/>
            </w:rPr>
          </w:pPr>
          <w:del w:id="98" w:author="MMCO" w:date="2025-05-19T12:10:00Z" w16du:dateUtc="2025-05-19T16:10:00Z">
            <w:r w:rsidRPr="00CA1E0A" w:rsidDel="00CA1E0A">
              <w:rPr>
                <w:rPrChange w:id="99" w:author="MMCO" w:date="2025-05-19T12:10:00Z" w16du:dateUtc="2025-05-19T16:10:00Z">
                  <w:rPr>
                    <w:rStyle w:val="Hyperlink"/>
                    <w:rFonts w:cs="Arial"/>
                  </w:rPr>
                </w:rPrChange>
              </w:rPr>
              <w:delText>C.</w:delText>
            </w:r>
            <w:r w:rsidDel="00CA1E0A">
              <w:rPr>
                <w:rFonts w:asciiTheme="minorHAnsi" w:hAnsiTheme="minorHAnsi" w:cstheme="minorBidi"/>
                <w:kern w:val="2"/>
                <w:sz w:val="24"/>
                <w:szCs w:val="24"/>
                <w14:ligatures w14:val="standardContextual"/>
              </w:rPr>
              <w:tab/>
            </w:r>
            <w:r w:rsidRPr="00CA1E0A" w:rsidDel="00CA1E0A">
              <w:rPr>
                <w:rPrChange w:id="100" w:author="MMCO" w:date="2025-05-19T12:10:00Z" w16du:dateUtc="2025-05-19T16:10:00Z">
                  <w:rPr>
                    <w:rStyle w:val="Hyperlink"/>
                    <w:rFonts w:cs="Arial"/>
                  </w:rPr>
                </w:rPrChange>
              </w:rPr>
              <w:delText>How to get Medicare and Healthy Connections Medicaid services separately</w:delText>
            </w:r>
            <w:r w:rsidDel="00CA1E0A">
              <w:rPr>
                <w:webHidden/>
              </w:rPr>
              <w:tab/>
              <w:delText>5</w:delText>
            </w:r>
          </w:del>
        </w:p>
        <w:p w14:paraId="144F7E30" w14:textId="4937428D" w:rsidR="00CF670E" w:rsidDel="00CA1E0A" w:rsidRDefault="00CF670E">
          <w:pPr>
            <w:pStyle w:val="TOC2"/>
            <w:rPr>
              <w:del w:id="101" w:author="MMCO" w:date="2025-05-19T12:10:00Z" w16du:dateUtc="2025-05-19T16:10:00Z"/>
              <w:rFonts w:asciiTheme="minorHAnsi" w:eastAsiaTheme="minorEastAsia" w:hAnsiTheme="minorHAnsi" w:cstheme="minorBidi"/>
              <w:kern w:val="2"/>
              <w:sz w:val="24"/>
              <w:szCs w:val="24"/>
              <w14:ligatures w14:val="standardContextual"/>
            </w:rPr>
          </w:pPr>
          <w:del w:id="102" w:author="MMCO" w:date="2025-05-19T12:10:00Z" w16du:dateUtc="2025-05-19T16:10:00Z">
            <w:r w:rsidRPr="00CA1E0A" w:rsidDel="00CA1E0A">
              <w:rPr>
                <w:rPrChange w:id="103" w:author="MMCO" w:date="2025-05-19T12:10:00Z" w16du:dateUtc="2025-05-19T16:10:00Z">
                  <w:rPr>
                    <w:rStyle w:val="Hyperlink"/>
                    <w:rFonts w:cs="Arial"/>
                  </w:rPr>
                </w:rPrChange>
              </w:rPr>
              <w:delText>C1. Your Medicare services</w:delText>
            </w:r>
            <w:r w:rsidDel="00CA1E0A">
              <w:rPr>
                <w:webHidden/>
              </w:rPr>
              <w:tab/>
              <w:delText>5</w:delText>
            </w:r>
          </w:del>
        </w:p>
        <w:p w14:paraId="48A8A96A" w14:textId="55A0112A" w:rsidR="00CF670E" w:rsidDel="00CA1E0A" w:rsidRDefault="00CF670E">
          <w:pPr>
            <w:pStyle w:val="TOC2"/>
            <w:rPr>
              <w:del w:id="104" w:author="MMCO" w:date="2025-05-19T12:10:00Z" w16du:dateUtc="2025-05-19T16:10:00Z"/>
              <w:rFonts w:asciiTheme="minorHAnsi" w:eastAsiaTheme="minorEastAsia" w:hAnsiTheme="minorHAnsi" w:cstheme="minorBidi"/>
              <w:kern w:val="2"/>
              <w:sz w:val="24"/>
              <w:szCs w:val="24"/>
              <w14:ligatures w14:val="standardContextual"/>
            </w:rPr>
          </w:pPr>
          <w:del w:id="105" w:author="MMCO" w:date="2025-05-19T12:10:00Z" w16du:dateUtc="2025-05-19T16:10:00Z">
            <w:r w:rsidRPr="00CA1E0A" w:rsidDel="00CA1E0A">
              <w:rPr>
                <w:rPrChange w:id="106" w:author="MMCO" w:date="2025-05-19T12:10:00Z" w16du:dateUtc="2025-05-19T16:10:00Z">
                  <w:rPr>
                    <w:rStyle w:val="Hyperlink"/>
                    <w:rFonts w:cs="Arial"/>
                  </w:rPr>
                </w:rPrChange>
              </w:rPr>
              <w:delText>C2. Your Healthy Connections Medicaid services</w:delText>
            </w:r>
            <w:r w:rsidDel="00CA1E0A">
              <w:rPr>
                <w:webHidden/>
              </w:rPr>
              <w:tab/>
              <w:delText>11</w:delText>
            </w:r>
          </w:del>
        </w:p>
        <w:p w14:paraId="09782745" w14:textId="2655B71B" w:rsidR="00CF670E" w:rsidDel="00CA1E0A" w:rsidRDefault="00CF670E">
          <w:pPr>
            <w:pStyle w:val="TOC1"/>
            <w:rPr>
              <w:del w:id="107" w:author="MMCO" w:date="2025-05-19T12:10:00Z" w16du:dateUtc="2025-05-19T16:10:00Z"/>
              <w:rFonts w:asciiTheme="minorHAnsi" w:hAnsiTheme="minorHAnsi" w:cstheme="minorBidi"/>
              <w:kern w:val="2"/>
              <w:sz w:val="24"/>
              <w:szCs w:val="24"/>
              <w14:ligatures w14:val="standardContextual"/>
            </w:rPr>
          </w:pPr>
          <w:del w:id="108" w:author="MMCO" w:date="2025-05-19T12:10:00Z" w16du:dateUtc="2025-05-19T16:10:00Z">
            <w:r w:rsidRPr="00CA1E0A" w:rsidDel="00CA1E0A">
              <w:rPr>
                <w:rPrChange w:id="109" w:author="MMCO" w:date="2025-05-19T12:10:00Z" w16du:dateUtc="2025-05-19T16:10:00Z">
                  <w:rPr>
                    <w:rStyle w:val="Hyperlink"/>
                    <w:rFonts w:cs="Arial"/>
                  </w:rPr>
                </w:rPrChange>
              </w:rPr>
              <w:delText>D.</w:delText>
            </w:r>
            <w:r w:rsidDel="00CA1E0A">
              <w:rPr>
                <w:rFonts w:asciiTheme="minorHAnsi" w:hAnsiTheme="minorHAnsi" w:cstheme="minorBidi"/>
                <w:kern w:val="2"/>
                <w:sz w:val="24"/>
                <w:szCs w:val="24"/>
                <w14:ligatures w14:val="standardContextual"/>
              </w:rPr>
              <w:tab/>
            </w:r>
            <w:r w:rsidRPr="00CA1E0A" w:rsidDel="00CA1E0A">
              <w:rPr>
                <w:rPrChange w:id="110" w:author="MMCO" w:date="2025-05-19T12:10:00Z" w16du:dateUtc="2025-05-19T16:10:00Z">
                  <w:rPr>
                    <w:rStyle w:val="Hyperlink"/>
                    <w:rFonts w:cs="Arial"/>
                  </w:rPr>
                </w:rPrChange>
              </w:rPr>
              <w:delText>Your medical items, services and drugs until your membership in our plan ends</w:delText>
            </w:r>
            <w:r w:rsidDel="00CA1E0A">
              <w:rPr>
                <w:webHidden/>
              </w:rPr>
              <w:tab/>
              <w:delText>11</w:delText>
            </w:r>
          </w:del>
        </w:p>
        <w:p w14:paraId="61873AC9" w14:textId="73C22926" w:rsidR="00CF670E" w:rsidDel="00CA1E0A" w:rsidRDefault="00CF670E">
          <w:pPr>
            <w:pStyle w:val="TOC1"/>
            <w:rPr>
              <w:del w:id="111" w:author="MMCO" w:date="2025-05-19T12:10:00Z" w16du:dateUtc="2025-05-19T16:10:00Z"/>
              <w:rFonts w:asciiTheme="minorHAnsi" w:hAnsiTheme="minorHAnsi" w:cstheme="minorBidi"/>
              <w:kern w:val="2"/>
              <w:sz w:val="24"/>
              <w:szCs w:val="24"/>
              <w14:ligatures w14:val="standardContextual"/>
            </w:rPr>
          </w:pPr>
          <w:del w:id="112" w:author="MMCO" w:date="2025-05-19T12:10:00Z" w16du:dateUtc="2025-05-19T16:10:00Z">
            <w:r w:rsidRPr="00CA1E0A" w:rsidDel="00CA1E0A">
              <w:rPr>
                <w:rPrChange w:id="113" w:author="MMCO" w:date="2025-05-19T12:10:00Z" w16du:dateUtc="2025-05-19T16:10:00Z">
                  <w:rPr>
                    <w:rStyle w:val="Hyperlink"/>
                    <w:rFonts w:cs="Arial"/>
                  </w:rPr>
                </w:rPrChange>
              </w:rPr>
              <w:delText>E.</w:delText>
            </w:r>
            <w:r w:rsidDel="00CA1E0A">
              <w:rPr>
                <w:rFonts w:asciiTheme="minorHAnsi" w:hAnsiTheme="minorHAnsi" w:cstheme="minorBidi"/>
                <w:kern w:val="2"/>
                <w:sz w:val="24"/>
                <w:szCs w:val="24"/>
                <w14:ligatures w14:val="standardContextual"/>
              </w:rPr>
              <w:tab/>
            </w:r>
            <w:r w:rsidRPr="00CA1E0A" w:rsidDel="00CA1E0A">
              <w:rPr>
                <w:rPrChange w:id="114" w:author="MMCO" w:date="2025-05-19T12:10:00Z" w16du:dateUtc="2025-05-19T16:10:00Z">
                  <w:rPr>
                    <w:rStyle w:val="Hyperlink"/>
                    <w:rFonts w:cs="Arial"/>
                  </w:rPr>
                </w:rPrChange>
              </w:rPr>
              <w:delText>Other situations when your membership in our plan ends</w:delText>
            </w:r>
            <w:r w:rsidDel="00CA1E0A">
              <w:rPr>
                <w:webHidden/>
              </w:rPr>
              <w:tab/>
              <w:delText>11</w:delText>
            </w:r>
          </w:del>
        </w:p>
        <w:p w14:paraId="1BE71E1E" w14:textId="639713FE" w:rsidR="00CF670E" w:rsidDel="00CA1E0A" w:rsidRDefault="00CF670E">
          <w:pPr>
            <w:pStyle w:val="TOC1"/>
            <w:rPr>
              <w:del w:id="115" w:author="MMCO" w:date="2025-05-19T12:10:00Z" w16du:dateUtc="2025-05-19T16:10:00Z"/>
              <w:rFonts w:asciiTheme="minorHAnsi" w:hAnsiTheme="minorHAnsi" w:cstheme="minorBidi"/>
              <w:kern w:val="2"/>
              <w:sz w:val="24"/>
              <w:szCs w:val="24"/>
              <w14:ligatures w14:val="standardContextual"/>
            </w:rPr>
          </w:pPr>
          <w:del w:id="116" w:author="MMCO" w:date="2025-05-19T12:10:00Z" w16du:dateUtc="2025-05-19T16:10:00Z">
            <w:r w:rsidRPr="00CA1E0A" w:rsidDel="00CA1E0A">
              <w:rPr>
                <w:rPrChange w:id="117" w:author="MMCO" w:date="2025-05-19T12:10:00Z" w16du:dateUtc="2025-05-19T16:10:00Z">
                  <w:rPr>
                    <w:rStyle w:val="Hyperlink"/>
                    <w:rFonts w:cs="Arial"/>
                  </w:rPr>
                </w:rPrChange>
              </w:rPr>
              <w:delText>F.</w:delText>
            </w:r>
            <w:r w:rsidDel="00CA1E0A">
              <w:rPr>
                <w:rFonts w:asciiTheme="minorHAnsi" w:hAnsiTheme="minorHAnsi" w:cstheme="minorBidi"/>
                <w:kern w:val="2"/>
                <w:sz w:val="24"/>
                <w:szCs w:val="24"/>
                <w14:ligatures w14:val="standardContextual"/>
              </w:rPr>
              <w:tab/>
            </w:r>
            <w:r w:rsidRPr="00CA1E0A" w:rsidDel="00CA1E0A">
              <w:rPr>
                <w:rPrChange w:id="118" w:author="MMCO" w:date="2025-05-19T12:10:00Z" w16du:dateUtc="2025-05-19T16:10:00Z">
                  <w:rPr>
                    <w:rStyle w:val="Hyperlink"/>
                    <w:rFonts w:cs="Arial"/>
                  </w:rPr>
                </w:rPrChange>
              </w:rPr>
              <w:delText>Rules against asking you to leave our plan for any health-related reason</w:delText>
            </w:r>
            <w:r w:rsidDel="00CA1E0A">
              <w:rPr>
                <w:webHidden/>
              </w:rPr>
              <w:tab/>
              <w:delText>13</w:delText>
            </w:r>
          </w:del>
        </w:p>
        <w:p w14:paraId="0C7B2A5C" w14:textId="0EC2B597" w:rsidR="00CF670E" w:rsidDel="00CA1E0A" w:rsidRDefault="00CF670E">
          <w:pPr>
            <w:pStyle w:val="TOC1"/>
            <w:rPr>
              <w:del w:id="119" w:author="MMCO" w:date="2025-05-19T12:10:00Z" w16du:dateUtc="2025-05-19T16:10:00Z"/>
              <w:rFonts w:asciiTheme="minorHAnsi" w:hAnsiTheme="minorHAnsi" w:cstheme="minorBidi"/>
              <w:kern w:val="2"/>
              <w:sz w:val="24"/>
              <w:szCs w:val="24"/>
              <w14:ligatures w14:val="standardContextual"/>
            </w:rPr>
          </w:pPr>
          <w:del w:id="120" w:author="MMCO" w:date="2025-05-19T12:10:00Z" w16du:dateUtc="2025-05-19T16:10:00Z">
            <w:r w:rsidRPr="00CA1E0A" w:rsidDel="00CA1E0A">
              <w:rPr>
                <w:rPrChange w:id="121" w:author="MMCO" w:date="2025-05-19T12:10:00Z" w16du:dateUtc="2025-05-19T16:10:00Z">
                  <w:rPr>
                    <w:rStyle w:val="Hyperlink"/>
                    <w:rFonts w:cs="Arial"/>
                  </w:rPr>
                </w:rPrChange>
              </w:rPr>
              <w:delText>G.</w:delText>
            </w:r>
            <w:r w:rsidDel="00CA1E0A">
              <w:rPr>
                <w:rFonts w:asciiTheme="minorHAnsi" w:hAnsiTheme="minorHAnsi" w:cstheme="minorBidi"/>
                <w:kern w:val="2"/>
                <w:sz w:val="24"/>
                <w:szCs w:val="24"/>
                <w14:ligatures w14:val="standardContextual"/>
              </w:rPr>
              <w:tab/>
            </w:r>
            <w:r w:rsidRPr="00CA1E0A" w:rsidDel="00CA1E0A">
              <w:rPr>
                <w:rPrChange w:id="122" w:author="MMCO" w:date="2025-05-19T12:10:00Z" w16du:dateUtc="2025-05-19T16:10:00Z">
                  <w:rPr>
                    <w:rStyle w:val="Hyperlink"/>
                    <w:rFonts w:cs="Arial"/>
                  </w:rPr>
                </w:rPrChange>
              </w:rPr>
              <w:delText>Your right to make a complaint if we end your membership in our plan</w:delText>
            </w:r>
            <w:r w:rsidDel="00CA1E0A">
              <w:rPr>
                <w:webHidden/>
              </w:rPr>
              <w:tab/>
              <w:delText>13</w:delText>
            </w:r>
          </w:del>
        </w:p>
        <w:p w14:paraId="6C14CD82" w14:textId="654E4DEC" w:rsidR="00CF670E" w:rsidDel="00CA1E0A" w:rsidRDefault="00CF670E">
          <w:pPr>
            <w:pStyle w:val="TOC1"/>
            <w:rPr>
              <w:del w:id="123" w:author="MMCO" w:date="2025-05-19T12:10:00Z" w16du:dateUtc="2025-05-19T16:10:00Z"/>
              <w:rFonts w:asciiTheme="minorHAnsi" w:hAnsiTheme="minorHAnsi" w:cstheme="minorBidi"/>
              <w:kern w:val="2"/>
              <w:sz w:val="24"/>
              <w:szCs w:val="24"/>
              <w14:ligatures w14:val="standardContextual"/>
            </w:rPr>
          </w:pPr>
          <w:del w:id="124" w:author="MMCO" w:date="2025-05-19T12:10:00Z" w16du:dateUtc="2025-05-19T16:10:00Z">
            <w:r w:rsidRPr="00CA1E0A" w:rsidDel="00CA1E0A">
              <w:rPr>
                <w:rPrChange w:id="125" w:author="MMCO" w:date="2025-05-19T12:10:00Z" w16du:dateUtc="2025-05-19T16:10:00Z">
                  <w:rPr>
                    <w:rStyle w:val="Hyperlink"/>
                  </w:rPr>
                </w:rPrChange>
              </w:rPr>
              <w:delText>H.</w:delText>
            </w:r>
            <w:r w:rsidDel="00CA1E0A">
              <w:rPr>
                <w:rFonts w:asciiTheme="minorHAnsi" w:hAnsiTheme="minorHAnsi" w:cstheme="minorBidi"/>
                <w:kern w:val="2"/>
                <w:sz w:val="24"/>
                <w:szCs w:val="24"/>
                <w14:ligatures w14:val="standardContextual"/>
              </w:rPr>
              <w:tab/>
            </w:r>
            <w:r w:rsidRPr="00CA1E0A" w:rsidDel="00CA1E0A">
              <w:rPr>
                <w:rPrChange w:id="126" w:author="MMCO" w:date="2025-05-19T12:10:00Z" w16du:dateUtc="2025-05-19T16:10:00Z">
                  <w:rPr>
                    <w:rStyle w:val="Hyperlink"/>
                  </w:rPr>
                </w:rPrChange>
              </w:rPr>
              <w:delText>How to get more information about ending your plan membership</w:delText>
            </w:r>
            <w:r w:rsidDel="00CA1E0A">
              <w:rPr>
                <w:webHidden/>
              </w:rPr>
              <w:tab/>
              <w:delText>13</w:delText>
            </w:r>
          </w:del>
        </w:p>
        <w:p w14:paraId="0B3ABA50" w14:textId="751CD601" w:rsidR="007943B8" w:rsidRPr="00AF0C3E" w:rsidRDefault="004D6268" w:rsidP="00626AC8">
          <w:pPr>
            <w:pStyle w:val="TOC1"/>
          </w:pPr>
          <w:r w:rsidRPr="00AF0C3E">
            <w:rPr>
              <w:b/>
              <w:bCs/>
            </w:rPr>
            <w:fldChar w:fldCharType="end"/>
          </w:r>
        </w:p>
      </w:sdtContent>
    </w:sdt>
    <w:bookmarkEnd w:id="52" w:displacedByCustomXml="prev"/>
    <w:bookmarkStart w:id="127" w:name="_Toc453319540" w:displacedByCustomXml="prev"/>
    <w:bookmarkStart w:id="128" w:name="_Toc453318970" w:displacedByCustomXml="prev"/>
    <w:bookmarkStart w:id="129" w:name="_Toc348618640" w:displacedByCustomXml="prev"/>
    <w:bookmarkStart w:id="13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131" w:name="_Toc198549062"/>
      <w:r w:rsidRPr="3E2019DD">
        <w:rPr>
          <w:rFonts w:cs="Arial"/>
        </w:rPr>
        <w:lastRenderedPageBreak/>
        <w:t>When you can end your membership in our plan</w:t>
      </w:r>
      <w:bookmarkEnd w:id="131"/>
      <w:bookmarkEnd w:id="130"/>
      <w:bookmarkEnd w:id="129"/>
      <w:bookmarkEnd w:id="128"/>
      <w:bookmarkEnd w:id="127"/>
      <w:bookmarkEnd w:id="54"/>
      <w:bookmarkEnd w:id="53"/>
    </w:p>
    <w:bookmarkEnd w:id="58"/>
    <w:bookmarkEnd w:id="57"/>
    <w:bookmarkEnd w:id="56"/>
    <w:bookmarkEnd w:id="55"/>
    <w:p w14:paraId="2126B783" w14:textId="7F6A54C8" w:rsidR="00D332B6" w:rsidRPr="006464DF" w:rsidRDefault="00D332B6" w:rsidP="0E7220EE">
      <w:pPr>
        <w:rPr>
          <w:color w:val="548DD4"/>
        </w:rPr>
      </w:pPr>
      <w:commentRangeStart w:id="132"/>
      <w:commentRangeStart w:id="133"/>
      <w:commentRangeStart w:id="134"/>
      <w:r w:rsidRPr="00460CFC">
        <w:rPr>
          <w:color w:val="3576BC"/>
          <w:rPrChange w:id="135" w:author="Lisa Williams" w:date="2025-05-21T08:57:00Z" w16du:dateUtc="2025-05-21T12:57:00Z">
            <w:rPr>
              <w:color w:val="548DD4"/>
            </w:rPr>
          </w:rPrChange>
        </w:rPr>
        <w:t>[</w:t>
      </w:r>
      <w:r w:rsidRPr="00460CFC">
        <w:rPr>
          <w:i/>
          <w:iCs/>
          <w:color w:val="3576BC"/>
          <w:rPrChange w:id="136" w:author="Lisa Williams" w:date="2025-05-21T08:57:00Z" w16du:dateUtc="2025-05-21T12:57:00Z">
            <w:rPr>
              <w:i/>
              <w:iCs/>
              <w:color w:val="548DD4"/>
            </w:rPr>
          </w:rPrChange>
        </w:rPr>
        <w:t xml:space="preserve">States </w:t>
      </w:r>
      <w:del w:id="137" w:author="MMCO" w:date="2024-11-13T13:08:00Z">
        <w:r w:rsidRPr="00460CFC" w:rsidDel="006D6C7F">
          <w:rPr>
            <w:i/>
            <w:iCs/>
            <w:color w:val="3576BC"/>
            <w:rPrChange w:id="138" w:author="Lisa Williams" w:date="2025-05-21T08:57:00Z" w16du:dateUtc="2025-05-21T12:57:00Z">
              <w:rPr>
                <w:i/>
                <w:iCs/>
                <w:color w:val="548DD4"/>
              </w:rPr>
            </w:rPrChange>
          </w:rPr>
          <w:delText>may</w:delText>
        </w:r>
      </w:del>
      <w:ins w:id="139" w:author="MMCO" w:date="2024-11-13T13:08:00Z">
        <w:r w:rsidR="006D6C7F" w:rsidRPr="00460CFC">
          <w:rPr>
            <w:i/>
            <w:iCs/>
            <w:color w:val="3576BC"/>
            <w:rPrChange w:id="140" w:author="Lisa Williams" w:date="2025-05-21T08:57:00Z" w16du:dateUtc="2025-05-21T12:57:00Z">
              <w:rPr>
                <w:i/>
                <w:iCs/>
                <w:color w:val="548DD4"/>
              </w:rPr>
            </w:rPrChange>
          </w:rPr>
          <w:t>can</w:t>
        </w:r>
      </w:ins>
      <w:r w:rsidRPr="00460CFC">
        <w:rPr>
          <w:i/>
          <w:iCs/>
          <w:color w:val="3576BC"/>
          <w:rPrChange w:id="141" w:author="Lisa Williams" w:date="2025-05-21T08:57:00Z" w16du:dateUtc="2025-05-21T12:57:00Z">
            <w:rPr>
              <w:i/>
              <w:iCs/>
              <w:color w:val="548DD4"/>
            </w:rPr>
          </w:rPrChange>
        </w:rPr>
        <w:t xml:space="preserve"> modify this section for any differences in state disenrollment timeframes</w:t>
      </w:r>
      <w:r w:rsidRPr="00460CFC">
        <w:rPr>
          <w:color w:val="3576BC"/>
          <w:rPrChange w:id="142" w:author="Lisa Williams" w:date="2025-05-21T08:57:00Z" w16du:dateUtc="2025-05-21T12:57:00Z">
            <w:rPr>
              <w:color w:val="548DD4"/>
            </w:rPr>
          </w:rPrChange>
        </w:rPr>
        <w:t>.]</w:t>
      </w:r>
      <w:commentRangeEnd w:id="132"/>
      <w:r w:rsidR="00907A84" w:rsidRPr="00460CFC">
        <w:rPr>
          <w:rStyle w:val="CommentReference"/>
          <w:color w:val="3576BC"/>
          <w:rPrChange w:id="143" w:author="Lisa Williams" w:date="2025-05-21T08:57:00Z" w16du:dateUtc="2025-05-21T12:57:00Z">
            <w:rPr>
              <w:rStyle w:val="CommentReference"/>
              <w:color w:val="548DD4"/>
            </w:rPr>
          </w:rPrChange>
        </w:rPr>
        <w:commentReference w:id="132"/>
      </w:r>
      <w:commentRangeEnd w:id="133"/>
      <w:r w:rsidR="00640792" w:rsidRPr="00460CFC">
        <w:rPr>
          <w:rStyle w:val="CommentReference"/>
          <w:color w:val="3576BC"/>
          <w:rPrChange w:id="144" w:author="Lisa Williams" w:date="2025-05-21T08:57:00Z" w16du:dateUtc="2025-05-21T12:57:00Z">
            <w:rPr>
              <w:rStyle w:val="CommentReference"/>
            </w:rPr>
          </w:rPrChange>
        </w:rPr>
        <w:commentReference w:id="133"/>
      </w:r>
      <w:commentRangeEnd w:id="134"/>
      <w:r w:rsidR="006205F7" w:rsidRPr="00460CFC">
        <w:rPr>
          <w:rStyle w:val="CommentReference"/>
          <w:color w:val="3576BC"/>
          <w:rPrChange w:id="145" w:author="Lisa Williams" w:date="2025-05-21T08:57:00Z" w16du:dateUtc="2025-05-21T12:57:00Z">
            <w:rPr>
              <w:rStyle w:val="CommentReference"/>
            </w:rPr>
          </w:rPrChange>
        </w:rPr>
        <w:commentReference w:id="134"/>
      </w:r>
    </w:p>
    <w:p w14:paraId="1A0C059F" w14:textId="25D4FC16" w:rsidR="001938E4" w:rsidRPr="005D57B6" w:rsidRDefault="0E7220EE" w:rsidP="004B4799">
      <w:pPr>
        <w:rPr>
          <w:rFonts w:cs="Arial"/>
          <w:i/>
        </w:rPr>
      </w:pPr>
      <w:r w:rsidRPr="0E7220EE">
        <w:rPr>
          <w:rFonts w:cs="Arial"/>
        </w:rPr>
        <w:t xml:space="preserve">Most people with Medicare can end their membership during certain times of the year. Since you </w:t>
      </w:r>
      <w:ins w:id="146" w:author="B W" w:date="2024-12-19T18:42:00Z">
        <w:r w:rsidR="00E54727">
          <w:rPr>
            <w:rFonts w:cs="Arial"/>
          </w:rPr>
          <w:t xml:space="preserve">also </w:t>
        </w:r>
      </w:ins>
      <w:r w:rsidRPr="0E7220EE">
        <w:rPr>
          <w:rFonts w:cs="Arial"/>
        </w:rPr>
        <w:t xml:space="preserve">have </w:t>
      </w:r>
      <w:commentRangeStart w:id="147"/>
      <w:commentRangeStart w:id="148"/>
      <w:ins w:id="149" w:author="DB" w:date="2024-12-19T17:26:00Z">
        <w:r w:rsidR="00542083">
          <w:rPr>
            <w:rFonts w:cs="Arial"/>
          </w:rPr>
          <w:t>Healthy Connections Medicaid</w:t>
        </w:r>
      </w:ins>
      <w:commentRangeEnd w:id="147"/>
      <w:ins w:id="150" w:author="DB" w:date="2024-12-19T17:33:00Z">
        <w:r w:rsidR="0057440D">
          <w:rPr>
            <w:rStyle w:val="CommentReference"/>
          </w:rPr>
          <w:commentReference w:id="147"/>
        </w:r>
      </w:ins>
      <w:commentRangeEnd w:id="148"/>
      <w:r w:rsidR="006205F7">
        <w:rPr>
          <w:rStyle w:val="CommentReference"/>
        </w:rPr>
        <w:commentReference w:id="148"/>
      </w:r>
      <w:del w:id="151" w:author="DB" w:date="2024-12-19T17:26:00Z">
        <w:r w:rsidR="00907A84" w:rsidDel="00542083">
          <w:rPr>
            <w:rFonts w:cs="Arial"/>
          </w:rPr>
          <w:delText>&lt;Medicai</w:delText>
        </w:r>
      </w:del>
      <w:del w:id="152" w:author="DB" w:date="2024-12-19T17:25:00Z">
        <w:r w:rsidR="00907A84" w:rsidDel="00542083">
          <w:rPr>
            <w:rFonts w:cs="Arial"/>
          </w:rPr>
          <w:delText>d program name&gt;</w:delText>
        </w:r>
      </w:del>
      <w:r w:rsidRPr="0E7220EE">
        <w:rPr>
          <w:rFonts w:cs="Arial"/>
        </w:rPr>
        <w:t xml:space="preserve">, you </w:t>
      </w:r>
      <w:del w:id="153" w:author="B W" w:date="2024-12-19T18:42:00Z">
        <w:r w:rsidR="0041499F" w:rsidDel="00E54727">
          <w:rPr>
            <w:rFonts w:cs="Arial"/>
          </w:rPr>
          <w:delText>have some choices to</w:delText>
        </w:r>
      </w:del>
      <w:ins w:id="154" w:author="B W" w:date="2024-12-19T18:42:00Z">
        <w:r w:rsidR="00E54727">
          <w:rPr>
            <w:rFonts w:cs="Arial"/>
          </w:rPr>
          <w:t>can</w:t>
        </w:r>
      </w:ins>
      <w:r w:rsidR="0041499F">
        <w:rPr>
          <w:rFonts w:cs="Arial"/>
        </w:rPr>
        <w:t xml:space="preserve"> </w:t>
      </w:r>
      <w:r w:rsidRPr="0E7220EE">
        <w:rPr>
          <w:rFonts w:cs="Arial"/>
        </w:rPr>
        <w:t xml:space="preserve">end your membership with our plan </w:t>
      </w:r>
      <w:r w:rsidR="0041499F">
        <w:rPr>
          <w:rFonts w:cs="Arial"/>
        </w:rPr>
        <w:t>any month of the year.</w:t>
      </w:r>
    </w:p>
    <w:p w14:paraId="5A406220" w14:textId="04B740D2" w:rsidR="001938E4" w:rsidRPr="005D57B6" w:rsidRDefault="001938E4" w:rsidP="001938E4">
      <w:pPr>
        <w:rPr>
          <w:rFonts w:cs="Arial"/>
          <w:i/>
        </w:rPr>
      </w:pPr>
      <w:r w:rsidRPr="005D57B6">
        <w:rPr>
          <w:rFonts w:cs="Arial"/>
        </w:rPr>
        <w:t xml:space="preserve">In addition, </w:t>
      </w:r>
      <w:commentRangeStart w:id="155"/>
      <w:commentRangeStart w:id="156"/>
      <w:ins w:id="157" w:author="DB" w:date="2024-12-23T16:15:00Z">
        <w:r w:rsidR="00640792">
          <w:rPr>
            <w:rFonts w:cs="Arial"/>
          </w:rPr>
          <w:t xml:space="preserve">Medicare rules mean </w:t>
        </w:r>
      </w:ins>
      <w:r w:rsidRPr="005D57B6">
        <w:rPr>
          <w:rFonts w:cs="Arial"/>
        </w:rPr>
        <w:t>you may end</w:t>
      </w:r>
      <w:ins w:id="158" w:author="DB" w:date="2024-12-23T16:15:00Z">
        <w:r w:rsidR="00640792">
          <w:rPr>
            <w:rFonts w:cs="Arial"/>
          </w:rPr>
          <w:t xml:space="preserve"> or switch</w:t>
        </w:r>
      </w:ins>
      <w:r w:rsidRPr="005D57B6">
        <w:rPr>
          <w:rFonts w:cs="Arial"/>
        </w:rPr>
        <w:t xml:space="preserve"> </w:t>
      </w:r>
      <w:commentRangeEnd w:id="155"/>
      <w:r w:rsidR="00640792">
        <w:rPr>
          <w:rStyle w:val="CommentReference"/>
        </w:rPr>
        <w:commentReference w:id="155"/>
      </w:r>
      <w:commentRangeEnd w:id="156"/>
      <w:r w:rsidR="006205F7">
        <w:rPr>
          <w:rStyle w:val="CommentReference"/>
        </w:rPr>
        <w:commentReference w:id="156"/>
      </w:r>
      <w:r w:rsidRPr="005D57B6">
        <w:rPr>
          <w:rFonts w:cs="Arial"/>
        </w:rPr>
        <w:t>your membership in our plan during the following periods</w:t>
      </w:r>
      <w:r w:rsidR="00137B25">
        <w:rPr>
          <w:rFonts w:cs="Arial"/>
        </w:rPr>
        <w:t xml:space="preserve"> each year</w:t>
      </w:r>
      <w:r w:rsidRPr="005D57B6">
        <w:rPr>
          <w:rFonts w:cs="Arial"/>
        </w:rPr>
        <w:t>:</w:t>
      </w:r>
    </w:p>
    <w:p w14:paraId="73015CC2" w14:textId="453EE3AF" w:rsidR="001938E4" w:rsidRPr="005D57B6" w:rsidRDefault="001938E4" w:rsidP="006D6C7F">
      <w:pPr>
        <w:pStyle w:val="ListParagraph"/>
        <w:numPr>
          <w:ilvl w:val="0"/>
          <w:numId w:val="6"/>
        </w:numPr>
        <w:ind w:left="720"/>
        <w:rPr>
          <w:rFonts w:cs="Arial"/>
          <w:i/>
        </w:rPr>
      </w:pPr>
      <w:r w:rsidRPr="005D57B6">
        <w:rPr>
          <w:rFonts w:cs="Arial"/>
        </w:rPr>
        <w:t xml:space="preserve">The </w:t>
      </w:r>
      <w:commentRangeStart w:id="159"/>
      <w:del w:id="160" w:author="MMCO" w:date="2024-11-11T18:12:00Z">
        <w:r w:rsidRPr="005D57B6" w:rsidDel="000E0D88">
          <w:rPr>
            <w:rFonts w:cs="Arial"/>
            <w:b/>
          </w:rPr>
          <w:delText>Annual</w:delText>
        </w:r>
      </w:del>
      <w:ins w:id="161" w:author="MMCO" w:date="2024-11-11T18:12:00Z">
        <w:r w:rsidR="000E0D88">
          <w:rPr>
            <w:rFonts w:cs="Arial"/>
            <w:b/>
          </w:rPr>
          <w:t>Open</w:t>
        </w:r>
      </w:ins>
      <w:commentRangeEnd w:id="159"/>
      <w:ins w:id="162" w:author="MMCO" w:date="2024-11-11T18:17:00Z">
        <w:r w:rsidR="00A8192A">
          <w:rPr>
            <w:rStyle w:val="CommentReference"/>
          </w:rPr>
          <w:commentReference w:id="159"/>
        </w:r>
      </w:ins>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and also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4025B178" w:rsidR="001938E4" w:rsidRPr="005D57B6" w:rsidRDefault="2345F13B" w:rsidP="2345F13B">
      <w:pPr>
        <w:rPr>
          <w:rFonts w:cs="Arial"/>
          <w:i/>
        </w:rPr>
      </w:pPr>
      <w:r w:rsidRPr="2345F13B">
        <w:rPr>
          <w:rFonts w:cs="Arial"/>
        </w:rPr>
        <w:t>There may be other situations when you</w:t>
      </w:r>
      <w:del w:id="163" w:author="MMCO" w:date="2025-03-25T17:41:00Z">
        <w:r w:rsidRPr="2345F13B" w:rsidDel="004F35E6">
          <w:rPr>
            <w:rFonts w:cs="Arial"/>
          </w:rPr>
          <w:delText xml:space="preserve"> a</w:delText>
        </w:r>
      </w:del>
      <w:ins w:id="164" w:author="MMCO" w:date="2025-03-25T17:41:00Z">
        <w:r w:rsidR="004F35E6">
          <w:rPr>
            <w:rFonts w:cs="Arial"/>
          </w:rPr>
          <w:t>’</w:t>
        </w:r>
      </w:ins>
      <w:r w:rsidRPr="2345F13B">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165" w:name="_Hlk79247312"/>
      <w:r>
        <w:rPr>
          <w:rFonts w:cs="Arial"/>
        </w:rPr>
        <w:t>y</w:t>
      </w:r>
      <w:r w:rsidR="0E7220EE" w:rsidRPr="0E7220EE">
        <w:rPr>
          <w:rFonts w:cs="Arial"/>
        </w:rPr>
        <w:t>ou move out of our service area,</w:t>
      </w:r>
    </w:p>
    <w:p w14:paraId="65315B04" w14:textId="72DF2E94"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commentRangeStart w:id="166"/>
      <w:commentRangeStart w:id="167"/>
      <w:ins w:id="168" w:author="DB" w:date="2024-12-19T17:26:00Z">
        <w:r w:rsidR="00542083">
          <w:rPr>
            <w:rFonts w:cs="Arial"/>
          </w:rPr>
          <w:t>Healthy Connections Medicaid</w:t>
        </w:r>
      </w:ins>
      <w:commentRangeEnd w:id="166"/>
      <w:ins w:id="169" w:author="DB" w:date="2024-12-19T17:33:00Z">
        <w:r w:rsidR="0057440D">
          <w:rPr>
            <w:rStyle w:val="CommentReference"/>
          </w:rPr>
          <w:commentReference w:id="166"/>
        </w:r>
      </w:ins>
      <w:commentRangeEnd w:id="167"/>
      <w:r w:rsidR="006205F7">
        <w:rPr>
          <w:rStyle w:val="CommentReference"/>
        </w:rPr>
        <w:commentReference w:id="167"/>
      </w:r>
      <w:del w:id="170" w:author="DB" w:date="2024-12-19T17:26:00Z">
        <w:r w:rsidR="00907A84" w:rsidDel="00542083">
          <w:rPr>
            <w:rFonts w:cs="Arial"/>
          </w:rPr>
          <w:delText>&lt;Medicaid program name&gt;</w:delText>
        </w:r>
      </w:del>
      <w:r w:rsidR="009E532D">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rsidP="006D6C7F">
      <w:pPr>
        <w:pStyle w:val="ListParagraph"/>
        <w:numPr>
          <w:ilvl w:val="0"/>
          <w:numId w:val="7"/>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165"/>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460CFC">
        <w:rPr>
          <w:rFonts w:cs="Arial"/>
          <w:color w:val="2C67B1" w:themeColor="accent4" w:themeShade="BF"/>
          <w:rPrChange w:id="171" w:author="Lisa Williams" w:date="2025-05-21T08:57:00Z" w16du:dateUtc="2025-05-21T12:57:00Z">
            <w:rPr>
              <w:rFonts w:cs="Arial"/>
              <w:color w:val="548DD4" w:themeColor="accent4"/>
            </w:rPr>
          </w:rPrChange>
        </w:rPr>
        <w:t>[</w:t>
      </w:r>
      <w:r w:rsidR="001906CA" w:rsidRPr="00460CFC">
        <w:rPr>
          <w:rFonts w:cs="Arial"/>
          <w:i/>
          <w:color w:val="2C67B1" w:themeColor="accent4" w:themeShade="BF"/>
          <w:rPrChange w:id="172" w:author="Lisa Williams" w:date="2025-05-21T08:57:00Z" w16du:dateUtc="2025-05-21T12:57:00Z">
            <w:rPr>
              <w:rFonts w:cs="Arial"/>
              <w:i/>
              <w:color w:val="548DD4" w:themeColor="accent4"/>
            </w:rPr>
          </w:rPrChange>
        </w:rPr>
        <w:t>insert reference, as applicable</w:t>
      </w:r>
      <w:r w:rsidR="009E532D" w:rsidRPr="00460CFC">
        <w:rPr>
          <w:rFonts w:cs="Arial"/>
          <w:color w:val="2C67B1" w:themeColor="accent4" w:themeShade="BF"/>
          <w:rPrChange w:id="173" w:author="Lisa Williams" w:date="2025-05-21T08:57:00Z" w16du:dateUtc="2025-05-21T12:57:00Z">
            <w:rPr>
              <w:rFonts w:cs="Arial"/>
              <w:color w:val="548DD4" w:themeColor="accent4"/>
            </w:rPr>
          </w:rPrChange>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460CFC">
        <w:rPr>
          <w:rFonts w:cs="Arial"/>
          <w:color w:val="3576BC"/>
          <w:rPrChange w:id="174" w:author="Lisa Williams" w:date="2025-05-21T08:57:00Z" w16du:dateUtc="2025-05-21T12:57:00Z">
            <w:rPr>
              <w:rFonts w:cs="Arial"/>
              <w:color w:val="548DD4"/>
            </w:rPr>
          </w:rPrChange>
        </w:rPr>
        <w:t>[</w:t>
      </w:r>
      <w:r w:rsidR="001906CA" w:rsidRPr="00460CFC">
        <w:rPr>
          <w:rFonts w:cs="Arial"/>
          <w:i/>
          <w:iCs/>
          <w:color w:val="3576BC"/>
          <w:rPrChange w:id="175" w:author="Lisa Williams" w:date="2025-05-21T08:57:00Z" w16du:dateUtc="2025-05-21T12:57:00Z">
            <w:rPr>
              <w:rFonts w:cs="Arial"/>
              <w:i/>
              <w:iCs/>
              <w:color w:val="548DD4"/>
            </w:rPr>
          </w:rPrChange>
        </w:rPr>
        <w:t>insert reference, as applicable</w:t>
      </w:r>
      <w:r w:rsidR="009E532D" w:rsidRPr="00460CFC">
        <w:rPr>
          <w:rFonts w:cs="Arial"/>
          <w:color w:val="3576BC"/>
          <w:rPrChange w:id="176" w:author="Lisa Williams" w:date="2025-05-21T08:57:00Z" w16du:dateUtc="2025-05-21T12:57:00Z">
            <w:rPr>
              <w:rFonts w:cs="Arial"/>
              <w:color w:val="548DD4"/>
            </w:rPr>
          </w:rPrChange>
        </w:rPr>
        <w:t>]</w:t>
      </w:r>
      <w:r w:rsidR="00E0171E" w:rsidRPr="00ED42BD">
        <w:rPr>
          <w:rFonts w:cs="Arial"/>
        </w:rPr>
        <w:t>.</w:t>
      </w:r>
    </w:p>
    <w:p w14:paraId="6A7D17C4" w14:textId="154F6F97" w:rsidR="00241747" w:rsidRPr="00ED32B2" w:rsidRDefault="0E7220EE" w:rsidP="002A5469">
      <w:pPr>
        <w:rPr>
          <w:color w:val="548DD4"/>
        </w:rPr>
      </w:pPr>
      <w:r w:rsidRPr="0E7220EE">
        <w:rPr>
          <w:rFonts w:cs="Arial"/>
        </w:rPr>
        <w:t>You can get more information about how you can end your membership by calling:</w:t>
      </w:r>
      <w:commentRangeStart w:id="177"/>
      <w:commentRangeStart w:id="178"/>
      <w:r w:rsidRPr="0E7220EE">
        <w:rPr>
          <w:rFonts w:cs="Arial"/>
        </w:rPr>
        <w:t xml:space="preserve"> </w:t>
      </w:r>
      <w:del w:id="179" w:author="B W" w:date="2024-12-19T18:45:00Z">
        <w:r w:rsidRPr="00460CFC" w:rsidDel="00E54727">
          <w:rPr>
            <w:color w:val="3576BC"/>
            <w:rPrChange w:id="180" w:author="Lisa Williams" w:date="2025-05-21T08:57:00Z" w16du:dateUtc="2025-05-21T12:57:00Z">
              <w:rPr>
                <w:color w:val="548DD4"/>
              </w:rPr>
            </w:rPrChange>
          </w:rPr>
          <w:delText>[</w:delText>
        </w:r>
        <w:r w:rsidRPr="00460CFC" w:rsidDel="00E54727">
          <w:rPr>
            <w:i/>
            <w:iCs/>
            <w:color w:val="3576BC"/>
            <w:rPrChange w:id="181" w:author="Lisa Williams" w:date="2025-05-21T08:57:00Z" w16du:dateUtc="2025-05-21T12:57:00Z">
              <w:rPr>
                <w:i/>
                <w:iCs/>
                <w:color w:val="548DD4"/>
              </w:rPr>
            </w:rPrChange>
          </w:rPr>
          <w:delText>Insert any additional contact information as required by the state</w:delText>
        </w:r>
        <w:r w:rsidRPr="00460CFC" w:rsidDel="00E54727">
          <w:rPr>
            <w:color w:val="3576BC"/>
            <w:rPrChange w:id="182" w:author="Lisa Williams" w:date="2025-05-21T08:57:00Z" w16du:dateUtc="2025-05-21T12:57:00Z">
              <w:rPr>
                <w:color w:val="548DD4"/>
              </w:rPr>
            </w:rPrChange>
          </w:rPr>
          <w:delText>.]</w:delText>
        </w:r>
      </w:del>
      <w:commentRangeEnd w:id="177"/>
      <w:r w:rsidR="00F846EB">
        <w:rPr>
          <w:rStyle w:val="CommentReference"/>
        </w:rPr>
        <w:commentReference w:id="177"/>
      </w:r>
      <w:commentRangeEnd w:id="178"/>
      <w:r w:rsidR="005C7E95">
        <w:rPr>
          <w:rStyle w:val="CommentReference"/>
        </w:rPr>
        <w:commentReference w:id="178"/>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2E65D039" w:rsidR="004C6F7D" w:rsidRPr="00AF0C3E" w:rsidRDefault="004C6F7D" w:rsidP="004C6F7D">
      <w:pPr>
        <w:pStyle w:val="ListParagraph"/>
        <w:suppressAutoHyphens/>
        <w:rPr>
          <w:rFonts w:cs="Arial"/>
        </w:rPr>
      </w:pPr>
      <w:r w:rsidRPr="00AF0C3E">
        <w:rPr>
          <w:rFonts w:cs="Arial"/>
        </w:rPr>
        <w:lastRenderedPageBreak/>
        <w:t>Medicare at 1-800-MEDICARE (1-800-633-4227)</w:t>
      </w:r>
      <w:del w:id="183" w:author="MMCO" w:date="2025-01-15T13:19:00Z">
        <w:r w:rsidRPr="00AF0C3E" w:rsidDel="005C7E95">
          <w:rPr>
            <w:rFonts w:cs="Arial"/>
          </w:rPr>
          <w:delText>, 24 hours a day, 7 days a week</w:delText>
        </w:r>
      </w:del>
      <w:r w:rsidRPr="00AF0C3E">
        <w:rPr>
          <w:rFonts w:cs="Arial"/>
        </w:rPr>
        <w:t>. TTY users should call 1-877-486-2048.</w:t>
      </w:r>
    </w:p>
    <w:p w14:paraId="2E6CC168" w14:textId="77777777" w:rsidR="00E54727" w:rsidRPr="00CD412D" w:rsidRDefault="00E54727" w:rsidP="00E54727">
      <w:pPr>
        <w:pStyle w:val="ListParagraph"/>
        <w:rPr>
          <w:ins w:id="184" w:author="B W" w:date="2024-12-19T18:45:00Z"/>
        </w:rPr>
      </w:pPr>
      <w:commentRangeStart w:id="185"/>
      <w:commentRangeStart w:id="186"/>
      <w:ins w:id="187" w:author="B W" w:date="2024-12-19T18:45:00Z">
        <w:r w:rsidRPr="00CD412D">
          <w:t>South Carolina Healthy Connections Choices at 1-877-552-4642, Monday through Friday from 8 a.m. to 6 p.m. TTY users should call 1-877-552-4670.</w:t>
        </w:r>
      </w:ins>
      <w:commentRangeEnd w:id="185"/>
      <w:r w:rsidR="00F846EB">
        <w:rPr>
          <w:rStyle w:val="CommentReference"/>
        </w:rPr>
        <w:commentReference w:id="185"/>
      </w:r>
      <w:commentRangeEnd w:id="186"/>
      <w:r w:rsidR="005C7E95">
        <w:rPr>
          <w:rStyle w:val="CommentReference"/>
        </w:rPr>
        <w:commentReference w:id="186"/>
      </w:r>
    </w:p>
    <w:p w14:paraId="0C24925D" w14:textId="6F14158F" w:rsidR="00A3525E" w:rsidRPr="00B93EA2" w:rsidRDefault="00A3525E" w:rsidP="00A3525E">
      <w:pPr>
        <w:pStyle w:val="ListParagraph"/>
        <w:rPr>
          <w:rFonts w:cs="Arial"/>
          <w:i/>
          <w:szCs w:val="26"/>
        </w:rPr>
      </w:pPr>
      <w:r>
        <w:rPr>
          <w:rFonts w:cs="Arial"/>
        </w:rPr>
        <w:t xml:space="preserve">The State Health Insurance Assistance Program (SHIP), </w:t>
      </w:r>
      <w:commentRangeStart w:id="188"/>
      <w:commentRangeStart w:id="189"/>
      <w:ins w:id="190" w:author="DB" w:date="2024-12-19T17:30:00Z">
        <w:r w:rsidR="00542083">
          <w:rPr>
            <w:rStyle w:val="IntenseEmphasis"/>
            <w:i w:val="0"/>
            <w:iCs w:val="0"/>
            <w:color w:val="auto"/>
          </w:rPr>
          <w:t>I-CARE, at 1-800-</w:t>
        </w:r>
        <w:r w:rsidR="0057440D">
          <w:rPr>
            <w:rStyle w:val="IntenseEmphasis"/>
            <w:i w:val="0"/>
            <w:iCs w:val="0"/>
            <w:color w:val="auto"/>
          </w:rPr>
          <w:t>868-9095, Monday through Friday from 8</w:t>
        </w:r>
      </w:ins>
      <w:ins w:id="191" w:author="DB" w:date="2024-12-19T17:31:00Z">
        <w:r w:rsidR="0057440D">
          <w:rPr>
            <w:rStyle w:val="IntenseEmphasis"/>
            <w:i w:val="0"/>
            <w:iCs w:val="0"/>
            <w:color w:val="auto"/>
          </w:rPr>
          <w:t>:30 a.m. to 5 p.m. TTY users should call 711.</w:t>
        </w:r>
      </w:ins>
      <w:del w:id="192" w:author="DB" w:date="2024-12-19T17:30:00Z">
        <w:r w:rsidRPr="001C0B43" w:rsidDel="00542083">
          <w:rPr>
            <w:rStyle w:val="IntenseEmphasis"/>
            <w:i w:val="0"/>
            <w:iCs w:val="0"/>
            <w:color w:val="auto"/>
          </w:rPr>
          <w:delText>&lt;</w:delText>
        </w:r>
      </w:del>
      <w:commentRangeEnd w:id="188"/>
      <w:r w:rsidR="0057440D">
        <w:rPr>
          <w:rStyle w:val="CommentReference"/>
        </w:rPr>
        <w:commentReference w:id="188"/>
      </w:r>
      <w:commentRangeEnd w:id="189"/>
      <w:r w:rsidR="005C7E95">
        <w:rPr>
          <w:rStyle w:val="CommentReference"/>
        </w:rPr>
        <w:commentReference w:id="189"/>
      </w:r>
      <w:del w:id="193" w:author="DB" w:date="2024-12-19T17:30:00Z">
        <w:r w:rsidRPr="001C0B43" w:rsidDel="00542083">
          <w:rPr>
            <w:rStyle w:val="IntenseEmphasis"/>
            <w:i w:val="0"/>
            <w:iCs w:val="0"/>
            <w:color w:val="auto"/>
          </w:rPr>
          <w:delText>State-specific SHIP name&gt;</w:delText>
        </w:r>
        <w:r w:rsidRPr="00907A84" w:rsidDel="0057440D">
          <w:delText xml:space="preserve"> at </w:delText>
        </w:r>
        <w:r w:rsidRPr="001C0B43" w:rsidDel="0057440D">
          <w:delText>&lt;phone number&gt;</w:delText>
        </w:r>
        <w:r w:rsidRPr="00907A84" w:rsidDel="0057440D">
          <w:delText xml:space="preserve">. </w:delText>
        </w:r>
        <w:r w:rsidR="009E532D" w:rsidRPr="00460CFC" w:rsidDel="0057440D">
          <w:rPr>
            <w:color w:val="3576BC"/>
            <w:rPrChange w:id="194" w:author="Lisa Williams" w:date="2025-05-21T08:57:00Z" w16du:dateUtc="2025-05-21T12:57:00Z">
              <w:rPr>
                <w:color w:val="548DD4"/>
              </w:rPr>
            </w:rPrChange>
          </w:rPr>
          <w:delText>[</w:delText>
        </w:r>
        <w:r w:rsidRPr="00460CFC" w:rsidDel="0057440D">
          <w:rPr>
            <w:i/>
            <w:iCs/>
            <w:color w:val="3576BC"/>
            <w:rPrChange w:id="195" w:author="Lisa Williams" w:date="2025-05-21T08:57:00Z" w16du:dateUtc="2025-05-21T12:57:00Z">
              <w:rPr>
                <w:i/>
                <w:iCs/>
                <w:color w:val="548DD4"/>
              </w:rPr>
            </w:rPrChange>
          </w:rPr>
          <w:delText>TTY phone number is optional</w:delText>
        </w:r>
        <w:r w:rsidRPr="00460CFC" w:rsidDel="0057440D">
          <w:rPr>
            <w:color w:val="3576BC"/>
            <w:rPrChange w:id="196" w:author="Lisa Williams" w:date="2025-05-21T08:57:00Z" w16du:dateUtc="2025-05-21T12:57:00Z">
              <w:rPr>
                <w:color w:val="548DD4"/>
              </w:rPr>
            </w:rPrChange>
          </w:rPr>
          <w:delText>.</w:delText>
        </w:r>
        <w:r w:rsidR="009E532D" w:rsidRPr="00460CFC" w:rsidDel="0057440D">
          <w:rPr>
            <w:color w:val="3576BC"/>
            <w:rPrChange w:id="197" w:author="Lisa Williams" w:date="2025-05-21T08:57:00Z" w16du:dateUtc="2025-05-21T12:57:00Z">
              <w:rPr>
                <w:color w:val="548DD4"/>
              </w:rPr>
            </w:rPrChange>
          </w:rPr>
          <w:delText>]</w:delText>
        </w:r>
      </w:del>
    </w:p>
    <w:p w14:paraId="1D6C9929" w14:textId="6FC109B2" w:rsidR="00504290" w:rsidRPr="00460CFC" w:rsidRDefault="0052096E">
      <w:pPr>
        <w:rPr>
          <w:color w:val="3576BC"/>
          <w:rPrChange w:id="198" w:author="Lisa Williams" w:date="2025-05-21T08:57:00Z" w16du:dateUtc="2025-05-21T12:57:00Z">
            <w:rPr>
              <w:color w:val="548DD4"/>
            </w:rPr>
          </w:rPrChange>
        </w:rPr>
      </w:pPr>
      <w:r w:rsidRPr="00460CFC">
        <w:rPr>
          <w:color w:val="3576BC"/>
          <w:rPrChange w:id="199" w:author="Lisa Williams" w:date="2025-05-21T08:57:00Z" w16du:dateUtc="2025-05-21T12:57:00Z">
            <w:rPr>
              <w:color w:val="548DD4"/>
            </w:rPr>
          </w:rPrChange>
        </w:rPr>
        <w:t>[</w:t>
      </w:r>
      <w:r w:rsidR="00907A84" w:rsidRPr="00460CFC">
        <w:rPr>
          <w:i/>
          <w:color w:val="3576BC"/>
          <w:rPrChange w:id="200" w:author="Lisa Williams" w:date="2025-05-21T08:57:00Z" w16du:dateUtc="2025-05-21T12:57:00Z">
            <w:rPr>
              <w:i/>
              <w:color w:val="548DD4"/>
            </w:rPr>
          </w:rPrChange>
        </w:rPr>
        <w:t>Optional language for inclusion by plans</w:t>
      </w:r>
      <w:r w:rsidR="00907A84" w:rsidRPr="00460CFC">
        <w:rPr>
          <w:iCs/>
          <w:color w:val="3576BC"/>
          <w:rPrChange w:id="201" w:author="Lisa Williams" w:date="2025-05-21T08:57:00Z" w16du:dateUtc="2025-05-21T12:57:00Z">
            <w:rPr>
              <w:iCs/>
              <w:color w:val="548DD4"/>
            </w:rPr>
          </w:rPrChange>
        </w:rPr>
        <w:t xml:space="preserve">. </w:t>
      </w:r>
      <w:r w:rsidR="00504290" w:rsidRPr="00460CFC">
        <w:rPr>
          <w:color w:val="3576BC"/>
          <w:rPrChange w:id="202" w:author="Lisa Williams" w:date="2025-05-21T08:57:00Z" w16du:dateUtc="2025-05-21T12:57:00Z">
            <w:rPr>
              <w:color w:val="548DD4"/>
            </w:rPr>
          </w:rPrChange>
        </w:rPr>
        <w:t>NOTE: If you’re in a drug management program</w:t>
      </w:r>
      <w:r w:rsidR="00F83835" w:rsidRPr="00460CFC">
        <w:rPr>
          <w:color w:val="3576BC"/>
          <w:rPrChange w:id="203" w:author="Lisa Williams" w:date="2025-05-21T08:57:00Z" w16du:dateUtc="2025-05-21T12:57:00Z">
            <w:rPr>
              <w:color w:val="548DD4"/>
            </w:rPr>
          </w:rPrChange>
        </w:rPr>
        <w:t xml:space="preserve"> (DMP)</w:t>
      </w:r>
      <w:r w:rsidR="00504290" w:rsidRPr="00460CFC">
        <w:rPr>
          <w:color w:val="3576BC"/>
          <w:rPrChange w:id="204" w:author="Lisa Williams" w:date="2025-05-21T08:57:00Z" w16du:dateUtc="2025-05-21T12:57:00Z">
            <w:rPr>
              <w:color w:val="548DD4"/>
            </w:rPr>
          </w:rPrChange>
        </w:rPr>
        <w:t xml:space="preserve">, you may not be able to change plans. </w:t>
      </w:r>
      <w:r w:rsidR="00CE69B3" w:rsidRPr="00460CFC">
        <w:rPr>
          <w:color w:val="3576BC"/>
          <w:rPrChange w:id="205" w:author="Lisa Williams" w:date="2025-05-21T08:57:00Z" w16du:dateUtc="2025-05-21T12:57:00Z">
            <w:rPr>
              <w:color w:val="548DD4"/>
            </w:rPr>
          </w:rPrChange>
        </w:rPr>
        <w:t xml:space="preserve">Refer to </w:t>
      </w:r>
      <w:r w:rsidR="00504290" w:rsidRPr="00460CFC">
        <w:rPr>
          <w:b/>
          <w:bCs/>
          <w:color w:val="3576BC"/>
          <w:rPrChange w:id="206" w:author="Lisa Williams" w:date="2025-05-21T08:57:00Z" w16du:dateUtc="2025-05-21T12:57:00Z">
            <w:rPr>
              <w:b/>
              <w:bCs/>
              <w:color w:val="548DD4"/>
            </w:rPr>
          </w:rPrChange>
        </w:rPr>
        <w:t>Chapter 5</w:t>
      </w:r>
      <w:r w:rsidR="00504290" w:rsidRPr="00460CFC">
        <w:rPr>
          <w:color w:val="3576BC"/>
          <w:rPrChange w:id="207" w:author="Lisa Williams" w:date="2025-05-21T08:57:00Z" w16du:dateUtc="2025-05-21T12:57:00Z">
            <w:rPr>
              <w:color w:val="548DD4"/>
            </w:rPr>
          </w:rPrChange>
        </w:rPr>
        <w:t xml:space="preserve"> </w:t>
      </w:r>
      <w:r w:rsidR="00122C06" w:rsidRPr="00460CFC">
        <w:rPr>
          <w:color w:val="3576BC"/>
          <w:rPrChange w:id="208" w:author="Lisa Williams" w:date="2025-05-21T08:57:00Z" w16du:dateUtc="2025-05-21T12:57:00Z">
            <w:rPr>
              <w:color w:val="548DD4"/>
            </w:rPr>
          </w:rPrChange>
        </w:rPr>
        <w:t xml:space="preserve">of </w:t>
      </w:r>
      <w:del w:id="209" w:author="MMCO" w:date="2024-09-20T09:57:00Z">
        <w:r w:rsidR="00122C06" w:rsidRPr="00460CFC" w:rsidDel="00F34FFE">
          <w:rPr>
            <w:color w:val="3576BC"/>
            <w:rPrChange w:id="210" w:author="Lisa Williams" w:date="2025-05-21T08:57:00Z" w16du:dateUtc="2025-05-21T12:57:00Z">
              <w:rPr>
                <w:color w:val="548DD4"/>
              </w:rPr>
            </w:rPrChange>
          </w:rPr>
          <w:delText>your</w:delText>
        </w:r>
      </w:del>
      <w:ins w:id="211" w:author="MMCO" w:date="2024-09-20T09:57:00Z">
        <w:r w:rsidR="00F34FFE" w:rsidRPr="00460CFC">
          <w:rPr>
            <w:color w:val="3576BC"/>
            <w:rPrChange w:id="212" w:author="Lisa Williams" w:date="2025-05-21T08:57:00Z" w16du:dateUtc="2025-05-21T12:57:00Z">
              <w:rPr>
                <w:color w:val="548DD4"/>
              </w:rPr>
            </w:rPrChange>
          </w:rPr>
          <w:t>this</w:t>
        </w:r>
      </w:ins>
      <w:r w:rsidR="00122C06" w:rsidRPr="00460CFC">
        <w:rPr>
          <w:color w:val="3576BC"/>
          <w:rPrChange w:id="213" w:author="Lisa Williams" w:date="2025-05-21T08:57:00Z" w16du:dateUtc="2025-05-21T12:57:00Z">
            <w:rPr>
              <w:color w:val="548DD4"/>
            </w:rPr>
          </w:rPrChange>
        </w:rPr>
        <w:t xml:space="preserve"> </w:t>
      </w:r>
      <w:r w:rsidR="00122C06" w:rsidRPr="00460CFC">
        <w:rPr>
          <w:i/>
          <w:iCs/>
          <w:color w:val="3576BC"/>
          <w:rPrChange w:id="214" w:author="Lisa Williams" w:date="2025-05-21T08:57:00Z" w16du:dateUtc="2025-05-21T12:57:00Z">
            <w:rPr>
              <w:i/>
              <w:iCs/>
              <w:color w:val="548DD4"/>
            </w:rPr>
          </w:rPrChange>
        </w:rPr>
        <w:t>Member Handbook</w:t>
      </w:r>
      <w:r w:rsidR="00122C06" w:rsidRPr="00460CFC">
        <w:rPr>
          <w:color w:val="3576BC"/>
          <w:rPrChange w:id="215" w:author="Lisa Williams" w:date="2025-05-21T08:57:00Z" w16du:dateUtc="2025-05-21T12:57:00Z">
            <w:rPr>
              <w:color w:val="548DD4"/>
            </w:rPr>
          </w:rPrChange>
        </w:rPr>
        <w:t xml:space="preserve"> </w:t>
      </w:r>
      <w:r w:rsidR="00504290" w:rsidRPr="00460CFC">
        <w:rPr>
          <w:color w:val="3576BC"/>
          <w:rPrChange w:id="216" w:author="Lisa Williams" w:date="2025-05-21T08:57:00Z" w16du:dateUtc="2025-05-21T12:57:00Z">
            <w:rPr>
              <w:color w:val="548DD4"/>
            </w:rPr>
          </w:rPrChange>
        </w:rPr>
        <w:t>for information about drug management programs.</w:t>
      </w:r>
      <w:r w:rsidRPr="00460CFC">
        <w:rPr>
          <w:color w:val="3576BC"/>
          <w:rPrChange w:id="217" w:author="Lisa Williams" w:date="2025-05-21T08:57:00Z" w16du:dateUtc="2025-05-21T12:57:00Z">
            <w:rPr>
              <w:color w:val="548DD4"/>
            </w:rPr>
          </w:rPrChange>
        </w:rPr>
        <w:t>]</w:t>
      </w:r>
    </w:p>
    <w:p w14:paraId="34C8E7FD" w14:textId="21EDB036" w:rsidR="00241747" w:rsidRPr="00AF0C3E" w:rsidRDefault="00241747" w:rsidP="009B68F6">
      <w:pPr>
        <w:pStyle w:val="Heading1"/>
        <w:rPr>
          <w:rFonts w:cs="Arial"/>
        </w:rPr>
      </w:pPr>
      <w:bookmarkStart w:id="218" w:name="_Toc348618641"/>
      <w:bookmarkStart w:id="219" w:name="_Toc453318971"/>
      <w:bookmarkStart w:id="220" w:name="_Toc453319541"/>
      <w:bookmarkStart w:id="221" w:name="_Toc198549063"/>
      <w:r w:rsidRPr="00AF0C3E">
        <w:rPr>
          <w:rFonts w:cs="Arial"/>
        </w:rPr>
        <w:t xml:space="preserve">How </w:t>
      </w:r>
      <w:r w:rsidR="00B93EC9" w:rsidRPr="00AF0C3E">
        <w:rPr>
          <w:rFonts w:cs="Arial"/>
        </w:rPr>
        <w:t>to</w:t>
      </w:r>
      <w:r w:rsidRPr="00AF0C3E">
        <w:rPr>
          <w:rFonts w:cs="Arial"/>
        </w:rPr>
        <w:t xml:space="preserve"> end your membership in our plan</w:t>
      </w:r>
      <w:bookmarkEnd w:id="218"/>
      <w:bookmarkEnd w:id="219"/>
      <w:bookmarkEnd w:id="220"/>
      <w:bookmarkEnd w:id="221"/>
    </w:p>
    <w:p w14:paraId="1A7893C7" w14:textId="7740D7D7"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w:t>
      </w:r>
      <w:del w:id="222" w:author="MMCO" w:date="2025-03-27T13:35:00Z">
        <w:r w:rsidR="007945B2" w:rsidRPr="00B63A08" w:rsidDel="00E05F7A">
          <w:rPr>
            <w:rFonts w:cs="Arial"/>
          </w:rPr>
          <w:delText xml:space="preserve"> </w:delText>
        </w:r>
      </w:del>
      <w:r w:rsidR="007945B2" w:rsidRPr="00B63A08">
        <w:rPr>
          <w:rFonts w:cs="Arial"/>
        </w:rPr>
        <w:t>n</w:t>
      </w:r>
      <w:ins w:id="223" w:author="MMCO" w:date="2025-03-27T13:35:00Z">
        <w:r w:rsidR="00E05F7A">
          <w:rPr>
            <w:rFonts w:cs="Arial"/>
          </w:rPr>
          <w:t>’</w:t>
        </w:r>
      </w:ins>
      <w:del w:id="224" w:author="MMCO" w:date="2025-03-27T13:35:00Z">
        <w:r w:rsidR="007945B2" w:rsidRPr="00B63A08" w:rsidDel="00E05F7A">
          <w:rPr>
            <w:rFonts w:cs="Arial"/>
          </w:rPr>
          <w:delText>o</w:delText>
        </w:r>
      </w:del>
      <w:r w:rsidR="007945B2" w:rsidRPr="00B63A08">
        <w:rPr>
          <w:rFonts w:cs="Arial"/>
        </w:rPr>
        <w:t xml:space="preserve">t selected a separate Medicare </w:t>
      </w:r>
      <w:del w:id="225" w:author="MMCO" w:date="2025-01-15T13:19:00Z">
        <w:r w:rsidR="007945B2" w:rsidRPr="00B63A08" w:rsidDel="005C7E95">
          <w:rPr>
            <w:rFonts w:cs="Arial"/>
          </w:rPr>
          <w:delText xml:space="preserve">prescription </w:delText>
        </w:r>
      </w:del>
      <w:r w:rsidR="007945B2" w:rsidRPr="00B63A08">
        <w:rPr>
          <w:rFonts w:cs="Arial"/>
        </w:rPr>
        <w:t xml:space="preserve">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19AA8ED4" w:rsidR="00BD1B13" w:rsidRDefault="000971D5" w:rsidP="00C510DE">
      <w:pPr>
        <w:pStyle w:val="ListParagraph"/>
        <w:rPr>
          <w:ins w:id="226" w:author="MMCO" w:date="2025-03-25T17:42:00Z"/>
          <w:rFonts w:cs="Arial"/>
        </w:rPr>
      </w:pPr>
      <w:r w:rsidRPr="00AF0C3E">
        <w:rPr>
          <w:rFonts w:cs="Arial"/>
        </w:rPr>
        <w:t>Call Medicare at 1-800-MEDICARE (1-800-633-4227)</w:t>
      </w:r>
      <w:del w:id="227" w:author="MMCO" w:date="2024-11-11T18:16:00Z">
        <w:r w:rsidRPr="00AF0C3E" w:rsidDel="00A8192A">
          <w:rPr>
            <w:rFonts w:cs="Arial"/>
          </w:rPr>
          <w:delText xml:space="preserve">, 24 hours a day, </w:delText>
        </w:r>
        <w:r w:rsidR="00BB542B" w:rsidRPr="00AF0C3E" w:rsidDel="00A8192A">
          <w:rPr>
            <w:rFonts w:cs="Arial"/>
          </w:rPr>
          <w:delText>7</w:delText>
        </w:r>
        <w:r w:rsidRPr="00AF0C3E" w:rsidDel="00A8192A">
          <w:rPr>
            <w:rFonts w:cs="Arial"/>
          </w:rPr>
          <w:delText xml:space="preserve"> days a week</w:delText>
        </w:r>
      </w:del>
      <w:r w:rsidRPr="00AF0C3E">
        <w:rPr>
          <w:rFonts w:cs="Arial"/>
        </w:rPr>
        <w:t xml:space="preserve">.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12237">
        <w:rPr>
          <w:rFonts w:cs="Arial"/>
        </w:rPr>
        <w:t>&lt;page number&gt;.</w:t>
      </w:r>
    </w:p>
    <w:p w14:paraId="2DBBE734" w14:textId="77777777" w:rsidR="00B51DD5" w:rsidDel="00B51DD5" w:rsidRDefault="00B51DD5" w:rsidP="00C510DE">
      <w:pPr>
        <w:pStyle w:val="ListParagraph"/>
        <w:rPr>
          <w:ins w:id="228" w:author="B W" w:date="2024-12-29T07:54:00Z"/>
          <w:del w:id="229" w:author="MMCO" w:date="2025-03-25T17:42:00Z"/>
          <w:rFonts w:cs="Arial"/>
        </w:rPr>
      </w:pPr>
    </w:p>
    <w:p w14:paraId="01C8FB3A" w14:textId="3DCD4107" w:rsidR="00DA184F" w:rsidRPr="00CD412D" w:rsidDel="0069086A" w:rsidRDefault="00DA184F" w:rsidP="004471F7">
      <w:pPr>
        <w:pStyle w:val="ListParagraph"/>
        <w:rPr>
          <w:ins w:id="230" w:author="B W" w:date="2024-12-29T07:54:00Z"/>
          <w:del w:id="231" w:author="MMCO" w:date="2025-01-31T10:48:00Z"/>
        </w:rPr>
      </w:pPr>
      <w:ins w:id="232" w:author="B W" w:date="2024-12-29T07:54:00Z">
        <w:r w:rsidRPr="00CD412D">
          <w:t xml:space="preserve">Call South Carolina Healthy Connections Choices at 1-877-552-4642, Monday through Friday from 8 a.m. to 6 p.m. TTY users should call 1-877-552-4670. Tell them you want to leave &lt;plan name&gt; and join a different </w:t>
        </w:r>
      </w:ins>
      <w:ins w:id="233" w:author="B W" w:date="2024-12-29T07:55:00Z">
        <w:r>
          <w:t>plan</w:t>
        </w:r>
      </w:ins>
      <w:ins w:id="234" w:author="B W" w:date="2024-12-29T07:54:00Z">
        <w:r w:rsidRPr="00CD412D">
          <w:t>. If you</w:t>
        </w:r>
      </w:ins>
      <w:r w:rsidR="004A0DA6">
        <w:t>’</w:t>
      </w:r>
      <w:ins w:id="235" w:author="B W" w:date="2024-12-29T07:54:00Z">
        <w:del w:id="236" w:author="MMCO" w:date="2025-03-25T17:42:00Z">
          <w:r w:rsidRPr="00CD412D" w:rsidDel="00B51DD5">
            <w:delText xml:space="preserve"> a</w:delText>
          </w:r>
        </w:del>
        <w:r w:rsidRPr="00CD412D">
          <w:t>re not sure what plan you want to join, they can tell you about other plans in your area.</w:t>
        </w:r>
      </w:ins>
      <w:ins w:id="237" w:author="B W" w:date="2024-12-29T07:55:00Z">
        <w:r>
          <w:t xml:space="preserve"> </w:t>
        </w:r>
        <w:r w:rsidRPr="00B51DD5">
          <w:rPr>
            <w:b/>
            <w:bCs/>
          </w:rPr>
          <w:t xml:space="preserve">Section C </w:t>
        </w:r>
        <w:r>
          <w:t>below includes steps that you can take to enroll in a different plan, which will also end your membership in our plan.</w:t>
        </w:r>
      </w:ins>
    </w:p>
    <w:p w14:paraId="3556289C" w14:textId="77777777" w:rsidR="00DA184F" w:rsidRPr="0069086A" w:rsidRDefault="00DA184F" w:rsidP="00B51DD5">
      <w:pPr>
        <w:pStyle w:val="ListParagraph"/>
        <w:rPr>
          <w:rFonts w:cs="Arial"/>
        </w:rPr>
      </w:pPr>
    </w:p>
    <w:p w14:paraId="328E2A35" w14:textId="0149448E" w:rsidR="00123669" w:rsidRPr="00836971" w:rsidDel="00E54727" w:rsidRDefault="009E532D" w:rsidP="006D6C7F">
      <w:pPr>
        <w:pStyle w:val="ListParagraph"/>
        <w:numPr>
          <w:ilvl w:val="0"/>
          <w:numId w:val="16"/>
        </w:numPr>
        <w:ind w:left="720"/>
        <w:rPr>
          <w:del w:id="238" w:author="B W" w:date="2024-12-19T18:47:00Z"/>
          <w:i/>
          <w:color w:val="548DD4"/>
        </w:rPr>
      </w:pPr>
      <w:commentRangeStart w:id="239"/>
      <w:commentRangeStart w:id="240"/>
      <w:del w:id="241" w:author="B W" w:date="2024-12-19T18:47:00Z">
        <w:r w:rsidRPr="00836971" w:rsidDel="00E54727">
          <w:rPr>
            <w:color w:val="548DD4"/>
          </w:rPr>
          <w:delText>[</w:delText>
        </w:r>
        <w:r w:rsidR="00D733E7" w:rsidRPr="00836971" w:rsidDel="00E54727">
          <w:rPr>
            <w:i/>
            <w:iCs/>
            <w:color w:val="548DD4"/>
          </w:rPr>
          <w:delText>Insert if applicable</w:delText>
        </w:r>
        <w:r w:rsidR="000E3135" w:rsidRPr="00836971" w:rsidDel="00E54727">
          <w:rPr>
            <w:color w:val="548DD4"/>
          </w:rPr>
          <w:delText>:</w:delText>
        </w:r>
        <w:r w:rsidR="00D733E7" w:rsidRPr="00836971" w:rsidDel="00E54727">
          <w:rPr>
            <w:color w:val="548DD4"/>
          </w:rPr>
          <w:delText xml:space="preserve"> </w:delText>
        </w:r>
        <w:r w:rsidR="00D87C7C" w:rsidRPr="00836971" w:rsidDel="00E54727">
          <w:rPr>
            <w:color w:val="548DD4"/>
          </w:rPr>
          <w:delText xml:space="preserve">Call </w:delText>
        </w:r>
        <w:r w:rsidRPr="00836971" w:rsidDel="00E54727">
          <w:rPr>
            <w:color w:val="548DD4"/>
          </w:rPr>
          <w:delText>[</w:delText>
        </w:r>
        <w:r w:rsidR="00AD04EA" w:rsidRPr="00836971" w:rsidDel="00E54727">
          <w:rPr>
            <w:i/>
            <w:color w:val="548DD4"/>
          </w:rPr>
          <w:delText xml:space="preserve">insert name of </w:delText>
        </w:r>
        <w:r w:rsidR="00904ACA" w:rsidRPr="00836971" w:rsidDel="00E54727">
          <w:rPr>
            <w:i/>
            <w:color w:val="548DD4"/>
          </w:rPr>
          <w:delText xml:space="preserve">state specific </w:delText>
        </w:r>
        <w:r w:rsidR="00AD04EA" w:rsidRPr="00836971" w:rsidDel="00E54727">
          <w:rPr>
            <w:i/>
            <w:color w:val="548DD4"/>
          </w:rPr>
          <w:delText>Medicaid program and contact information including TTY number</w:delText>
        </w:r>
        <w:r w:rsidRPr="00836971" w:rsidDel="00E54727">
          <w:rPr>
            <w:color w:val="548DD4"/>
          </w:rPr>
          <w:delText>]</w:delText>
        </w:r>
        <w:r w:rsidR="00AD04EA" w:rsidRPr="00836971" w:rsidDel="00E54727">
          <w:rPr>
            <w:color w:val="548DD4"/>
          </w:rPr>
          <w:delText>.</w:delText>
        </w:r>
        <w:r w:rsidR="00435042" w:rsidRPr="00836971" w:rsidDel="00E54727">
          <w:rPr>
            <w:color w:val="548DD4"/>
          </w:rPr>
          <w:delText xml:space="preserve"> </w:delText>
        </w:r>
        <w:r w:rsidR="00137B25" w:rsidRPr="007E0F34" w:rsidDel="00E54727">
          <w:rPr>
            <w:b/>
            <w:bCs/>
            <w:color w:val="548DD4"/>
          </w:rPr>
          <w:delText>Section C</w:delText>
        </w:r>
        <w:r w:rsidR="00137B25" w:rsidRPr="00836971" w:rsidDel="00E54727">
          <w:rPr>
            <w:color w:val="548DD4"/>
          </w:rPr>
          <w:delText xml:space="preserve"> below includes steps that you can take to enroll in a different plan, which will also end your membership in our plan.</w:delText>
        </w:r>
        <w:r w:rsidRPr="00836971" w:rsidDel="00E54727">
          <w:rPr>
            <w:color w:val="548DD4"/>
          </w:rPr>
          <w:delText>]</w:delText>
        </w:r>
      </w:del>
      <w:bookmarkStart w:id="242" w:name="_Toc193975369"/>
      <w:bookmarkStart w:id="243" w:name="_Toc198549064"/>
      <w:commentRangeEnd w:id="239"/>
      <w:r w:rsidR="00F846EB">
        <w:rPr>
          <w:rStyle w:val="CommentReference"/>
        </w:rPr>
        <w:commentReference w:id="239"/>
      </w:r>
      <w:commentRangeEnd w:id="240"/>
      <w:r w:rsidR="005C7E95">
        <w:rPr>
          <w:rStyle w:val="CommentReference"/>
        </w:rPr>
        <w:commentReference w:id="240"/>
      </w:r>
      <w:bookmarkEnd w:id="242"/>
      <w:bookmarkEnd w:id="243"/>
    </w:p>
    <w:p w14:paraId="27CE0D61" w14:textId="0398528E" w:rsidR="00BD1B13" w:rsidRPr="00AF0C3E" w:rsidRDefault="004D6268" w:rsidP="009B68F6">
      <w:pPr>
        <w:pStyle w:val="Heading1"/>
        <w:rPr>
          <w:rFonts w:cs="Arial"/>
        </w:rPr>
      </w:pPr>
      <w:bookmarkStart w:id="244" w:name="_Toc453318973"/>
      <w:bookmarkStart w:id="245" w:name="_Toc453319543"/>
      <w:bookmarkStart w:id="246" w:name="_Toc198549065"/>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ins w:id="247" w:author="DB" w:date="2024-12-19T17:33:00Z">
        <w:r w:rsidR="0057440D">
          <w:rPr>
            <w:rFonts w:cs="Arial"/>
          </w:rPr>
          <w:t xml:space="preserve">Healthy Connections Medicaid </w:t>
        </w:r>
      </w:ins>
      <w:commentRangeStart w:id="248"/>
      <w:commentRangeStart w:id="249"/>
      <w:commentRangeStart w:id="250"/>
      <w:del w:id="251" w:author="DB" w:date="2024-12-19T17:33:00Z">
        <w:r w:rsidR="00907A84" w:rsidDel="0057440D">
          <w:rPr>
            <w:rFonts w:cs="Arial"/>
          </w:rPr>
          <w:delText>&lt;Medicaid program name&gt;</w:delText>
        </w:r>
        <w:commentRangeEnd w:id="248"/>
        <w:r w:rsidR="00907A84" w:rsidDel="0057440D">
          <w:rPr>
            <w:rStyle w:val="CommentReference"/>
            <w:b w:val="0"/>
            <w:bCs w:val="0"/>
          </w:rPr>
          <w:commentReference w:id="248"/>
        </w:r>
      </w:del>
      <w:commentRangeEnd w:id="249"/>
      <w:r w:rsidR="0057440D">
        <w:rPr>
          <w:rStyle w:val="CommentReference"/>
          <w:b w:val="0"/>
          <w:bCs w:val="0"/>
        </w:rPr>
        <w:commentReference w:id="249"/>
      </w:r>
      <w:commentRangeEnd w:id="250"/>
      <w:r w:rsidR="005C7E95">
        <w:rPr>
          <w:rStyle w:val="CommentReference"/>
          <w:b w:val="0"/>
          <w:bCs w:val="0"/>
        </w:rPr>
        <w:commentReference w:id="250"/>
      </w:r>
      <w:del w:id="252" w:author="DB" w:date="2024-12-19T17:33:00Z">
        <w:r w:rsidR="00435042" w:rsidDel="0057440D">
          <w:rPr>
            <w:szCs w:val="28"/>
          </w:rPr>
          <w:delText xml:space="preserve"> </w:delText>
        </w:r>
      </w:del>
      <w:r w:rsidR="00E75D60" w:rsidRPr="00AF0C3E">
        <w:rPr>
          <w:rFonts w:cs="Arial"/>
        </w:rPr>
        <w:t>services</w:t>
      </w:r>
      <w:bookmarkEnd w:id="244"/>
      <w:bookmarkEnd w:id="245"/>
      <w:r w:rsidR="00AD04EA">
        <w:rPr>
          <w:rFonts w:cs="Arial"/>
        </w:rPr>
        <w:t xml:space="preserve"> separately</w:t>
      </w:r>
      <w:bookmarkEnd w:id="246"/>
    </w:p>
    <w:p w14:paraId="489AB6C4" w14:textId="5089D0C3" w:rsidR="00E54727" w:rsidDel="005C7E95" w:rsidRDefault="009E532D" w:rsidP="005C7E95">
      <w:pPr>
        <w:rPr>
          <w:ins w:id="253" w:author="B W" w:date="2024-12-19T18:51:00Z"/>
          <w:del w:id="254" w:author="MMCO" w:date="2025-01-15T13:22:00Z"/>
        </w:rPr>
      </w:pPr>
      <w:bookmarkStart w:id="255" w:name="_Toc453318974"/>
      <w:bookmarkStart w:id="256" w:name="_Toc453319544"/>
      <w:del w:id="257" w:author="B W" w:date="2024-12-29T07:56:00Z">
        <w:r w:rsidRPr="00460CFC" w:rsidDel="00DA184F">
          <w:rPr>
            <w:color w:val="3576BC"/>
            <w:rPrChange w:id="258" w:author="Lisa Williams" w:date="2025-05-21T08:57:00Z" w16du:dateUtc="2025-05-21T12:57:00Z">
              <w:rPr>
                <w:color w:val="548DD4"/>
              </w:rPr>
            </w:rPrChange>
          </w:rPr>
          <w:delText>[</w:delText>
        </w:r>
        <w:r w:rsidR="00137B25" w:rsidRPr="00460CFC" w:rsidDel="00DA184F">
          <w:rPr>
            <w:i/>
            <w:iCs/>
            <w:color w:val="3576BC"/>
            <w:rPrChange w:id="259" w:author="Lisa Williams" w:date="2025-05-21T08:57:00Z" w16du:dateUtc="2025-05-21T12:57:00Z">
              <w:rPr>
                <w:i/>
                <w:iCs/>
                <w:color w:val="548DD4"/>
              </w:rPr>
            </w:rPrChange>
          </w:rPr>
          <w:delText xml:space="preserve">Update this </w:delText>
        </w:r>
        <w:r w:rsidR="00665E50" w:rsidRPr="00460CFC" w:rsidDel="00DA184F">
          <w:rPr>
            <w:i/>
            <w:iCs/>
            <w:color w:val="3576BC"/>
            <w:rPrChange w:id="260" w:author="Lisa Williams" w:date="2025-05-21T08:57:00Z" w16du:dateUtc="2025-05-21T12:57:00Z">
              <w:rPr>
                <w:i/>
                <w:iCs/>
                <w:color w:val="548DD4"/>
              </w:rPr>
            </w:rPrChange>
          </w:rPr>
          <w:delText>section</w:delText>
        </w:r>
        <w:r w:rsidR="00137B25" w:rsidRPr="00460CFC" w:rsidDel="00DA184F">
          <w:rPr>
            <w:i/>
            <w:iCs/>
            <w:color w:val="3576BC"/>
            <w:rPrChange w:id="261" w:author="Lisa Williams" w:date="2025-05-21T08:57:00Z" w16du:dateUtc="2025-05-21T12:57:00Z">
              <w:rPr>
                <w:i/>
                <w:iCs/>
                <w:color w:val="548DD4"/>
              </w:rPr>
            </w:rPrChange>
          </w:rPr>
          <w:delText xml:space="preserve"> as needed to include appropriate Medicaid information</w:delText>
        </w:r>
        <w:r w:rsidR="00137B25" w:rsidRPr="00460CFC" w:rsidDel="00DA184F">
          <w:rPr>
            <w:color w:val="3576BC"/>
            <w:rPrChange w:id="262" w:author="Lisa Williams" w:date="2025-05-21T08:57:00Z" w16du:dateUtc="2025-05-21T12:57:00Z">
              <w:rPr>
                <w:color w:val="548DD4"/>
              </w:rPr>
            </w:rPrChange>
          </w:rPr>
          <w:delText>.</w:delText>
        </w:r>
        <w:r w:rsidRPr="00460CFC" w:rsidDel="00DA184F">
          <w:rPr>
            <w:color w:val="3576BC"/>
            <w:rPrChange w:id="263" w:author="Lisa Williams" w:date="2025-05-21T08:57:00Z" w16du:dateUtc="2025-05-21T12:57:00Z">
              <w:rPr>
                <w:color w:val="548DD4"/>
              </w:rPr>
            </w:rPrChange>
          </w:rPr>
          <w:delText>]</w:delText>
        </w:r>
        <w:r w:rsidR="00137B25" w:rsidRPr="00460CFC" w:rsidDel="00DA184F">
          <w:rPr>
            <w:color w:val="3576BC"/>
            <w:rPrChange w:id="264" w:author="Lisa Williams" w:date="2025-05-21T08:57:00Z" w16du:dateUtc="2025-05-21T12:57:00Z">
              <w:rPr>
                <w:color w:val="548DD4"/>
              </w:rPr>
            </w:rPrChange>
          </w:rPr>
          <w:delText xml:space="preserve"> </w:delText>
        </w:r>
      </w:del>
      <w:r w:rsidR="00C1767C">
        <w:t xml:space="preserve">You have choices about getting your Medicare and </w:t>
      </w:r>
      <w:r w:rsidR="009C1265">
        <w:t>Medicaid</w:t>
      </w:r>
      <w:r w:rsidR="00C1767C">
        <w:t xml:space="preserve"> services if you choose to leave our plan</w:t>
      </w:r>
      <w:commentRangeStart w:id="265"/>
      <w:commentRangeStart w:id="266"/>
      <w:commentRangeStart w:id="267"/>
      <w:r w:rsidR="00C1767C">
        <w:t>.</w:t>
      </w:r>
      <w:ins w:id="268" w:author="B W" w:date="2024-12-19T18:48:00Z">
        <w:r w:rsidR="00E54727">
          <w:t xml:space="preserve"> </w:t>
        </w:r>
        <w:del w:id="269" w:author="MMCO" w:date="2025-01-15T13:22:00Z">
          <w:r w:rsidR="00E54727" w:rsidDel="005C7E95">
            <w:delText>If you want to keep getting your Medicare and Healthy Connection Medicaid benefits together from a single plan, you can join a d</w:delText>
          </w:r>
        </w:del>
      </w:ins>
      <w:ins w:id="270" w:author="B W" w:date="2024-12-19T18:49:00Z">
        <w:del w:id="271" w:author="MMCO" w:date="2025-01-15T13:22:00Z">
          <w:r w:rsidR="00E54727" w:rsidDel="005C7E95">
            <w:delText xml:space="preserve">ifferent </w:delText>
          </w:r>
        </w:del>
      </w:ins>
      <w:ins w:id="272" w:author="B W" w:date="2024-12-19T18:53:00Z">
        <w:del w:id="273" w:author="MMCO" w:date="2025-01-15T13:22:00Z">
          <w:r w:rsidR="002A5423" w:rsidRPr="002A5423" w:rsidDel="005C7E95">
            <w:delText xml:space="preserve">integrated dual-eligible special needs plan </w:delText>
          </w:r>
          <w:r w:rsidR="002A5423" w:rsidDel="005C7E95">
            <w:delText>(</w:delText>
          </w:r>
        </w:del>
      </w:ins>
      <w:ins w:id="274" w:author="B W" w:date="2024-12-19T18:49:00Z">
        <w:del w:id="275" w:author="MMCO" w:date="2025-01-15T13:22:00Z">
          <w:r w:rsidR="00E54727" w:rsidDel="005C7E95">
            <w:delText>D-SNP</w:delText>
          </w:r>
        </w:del>
      </w:ins>
      <w:ins w:id="276" w:author="B W" w:date="2024-12-19T18:53:00Z">
        <w:del w:id="277" w:author="MMCO" w:date="2025-01-15T13:22:00Z">
          <w:r w:rsidR="002A5423" w:rsidDel="005C7E95">
            <w:delText>)</w:delText>
          </w:r>
        </w:del>
      </w:ins>
      <w:ins w:id="278" w:author="B W" w:date="2024-12-19T18:49:00Z">
        <w:del w:id="279" w:author="MMCO" w:date="2025-01-15T13:22:00Z">
          <w:r w:rsidR="00E54727" w:rsidDel="005C7E95">
            <w:delText>.</w:delText>
          </w:r>
        </w:del>
      </w:ins>
      <w:ins w:id="280" w:author="DB" w:date="2024-12-19T17:34:00Z">
        <w:del w:id="281" w:author="MMCO" w:date="2025-01-15T13:22:00Z">
          <w:r w:rsidR="0057440D" w:rsidDel="005C7E95">
            <w:delText xml:space="preserve"> </w:delText>
          </w:r>
        </w:del>
      </w:ins>
      <w:commentRangeEnd w:id="265"/>
      <w:ins w:id="282" w:author="DB" w:date="2024-12-20T12:58:00Z">
        <w:del w:id="283" w:author="MMCO" w:date="2025-01-15T13:22:00Z">
          <w:r w:rsidR="00F846EB" w:rsidDel="005C7E95">
            <w:rPr>
              <w:rStyle w:val="CommentReference"/>
            </w:rPr>
            <w:commentReference w:id="265"/>
          </w:r>
        </w:del>
      </w:ins>
      <w:commentRangeEnd w:id="266"/>
      <w:del w:id="284" w:author="MMCO" w:date="2025-01-15T13:22:00Z">
        <w:r w:rsidR="005C7E95" w:rsidDel="005C7E95">
          <w:rPr>
            <w:rStyle w:val="CommentReference"/>
          </w:rPr>
          <w:commentReference w:id="266"/>
        </w:r>
      </w:del>
      <w:commentRangeEnd w:id="267"/>
      <w:r w:rsidR="00B75949">
        <w:rPr>
          <w:rStyle w:val="CommentReference"/>
        </w:rPr>
        <w:commentReference w:id="267"/>
      </w:r>
    </w:p>
    <w:p w14:paraId="1CA7ED7B" w14:textId="67CA81E6" w:rsidR="002A5423" w:rsidRPr="00CD412D" w:rsidDel="005C7E95" w:rsidRDefault="002A5423" w:rsidP="005C7E95">
      <w:pPr>
        <w:rPr>
          <w:ins w:id="285" w:author="B W" w:date="2024-12-19T18:52:00Z"/>
          <w:del w:id="286" w:author="MMCO" w:date="2025-01-15T13:22:00Z"/>
          <w:rFonts w:cs="Arial"/>
        </w:rPr>
      </w:pPr>
      <w:ins w:id="287" w:author="B W" w:date="2024-12-19T18:52:00Z">
        <w:del w:id="288" w:author="MMCO" w:date="2025-01-15T13:22:00Z">
          <w:r w:rsidRPr="00CD412D" w:rsidDel="005C7E95">
            <w:rPr>
              <w:rFonts w:cs="Arial"/>
            </w:rPr>
            <w:delText xml:space="preserve">To enroll in a different </w:delText>
          </w:r>
          <w:r w:rsidDel="005C7E95">
            <w:rPr>
              <w:rFonts w:cs="Arial"/>
            </w:rPr>
            <w:delText>D-SNP</w:delText>
          </w:r>
          <w:r w:rsidRPr="00CD412D" w:rsidDel="005C7E95">
            <w:rPr>
              <w:rFonts w:cs="Arial"/>
            </w:rPr>
            <w:delText>:</w:delText>
          </w:r>
        </w:del>
      </w:ins>
    </w:p>
    <w:p w14:paraId="714E5515" w14:textId="5393BF84" w:rsidR="002A5423" w:rsidRPr="00CD412D" w:rsidDel="005C7E95" w:rsidRDefault="002A5423">
      <w:pPr>
        <w:rPr>
          <w:ins w:id="289" w:author="B W" w:date="2024-12-19T18:52:00Z"/>
          <w:del w:id="290" w:author="MMCO" w:date="2025-01-15T13:22:00Z"/>
          <w:rFonts w:cs="Arial"/>
        </w:rPr>
        <w:pPrChange w:id="291" w:author="MMCO" w:date="2025-01-15T13:22:00Z">
          <w:pPr>
            <w:pStyle w:val="ListBullet"/>
          </w:pPr>
        </w:pPrChange>
      </w:pPr>
      <w:ins w:id="292" w:author="B W" w:date="2024-12-19T18:52:00Z">
        <w:del w:id="293" w:author="MMCO" w:date="2025-01-15T13:22:00Z">
          <w:r w:rsidRPr="00CD412D" w:rsidDel="005C7E95">
            <w:rPr>
              <w:rFonts w:cs="Arial"/>
            </w:rPr>
            <w:delText xml:space="preserve">Call South Carolina Healthy Connections Choices at 1-877-552-4642, Monday through Friday from 8 a.m. to 6 p.m. TTY users should call 1-877-552-4670. Tell them you want to leave &lt;plan name&gt; and join a different </w:delText>
          </w:r>
          <w:r w:rsidDel="005C7E95">
            <w:rPr>
              <w:rFonts w:cs="Arial"/>
            </w:rPr>
            <w:delText>D-SNP</w:delText>
          </w:r>
          <w:r w:rsidRPr="00CD412D" w:rsidDel="005C7E95">
            <w:rPr>
              <w:rFonts w:cs="Arial"/>
            </w:rPr>
            <w:delText>. If you are not sure what plan you want to join, they can tell you about other plans in your area.</w:delText>
          </w:r>
        </w:del>
      </w:ins>
    </w:p>
    <w:p w14:paraId="6522F8D1" w14:textId="730C795B" w:rsidR="002A5423" w:rsidRPr="00465804" w:rsidDel="008F7B90" w:rsidRDefault="002A5423">
      <w:pPr>
        <w:rPr>
          <w:ins w:id="294" w:author="B W" w:date="2024-12-19T18:52:00Z"/>
          <w:del w:id="295" w:author="MMCO" w:date="2025-01-15T13:29:00Z"/>
          <w:rFonts w:cs="Arial"/>
        </w:rPr>
        <w:pPrChange w:id="296" w:author="MMCO" w:date="2025-01-15T13:22:00Z">
          <w:pPr>
            <w:pStyle w:val="ListBullet"/>
          </w:pPr>
        </w:pPrChange>
      </w:pPr>
      <w:ins w:id="297" w:author="B W" w:date="2024-12-19T18:52:00Z">
        <w:del w:id="298" w:author="MMCO" w:date="2025-01-15T13:22:00Z">
          <w:r w:rsidRPr="00465804" w:rsidDel="005C7E95">
            <w:rPr>
              <w:rFonts w:cs="Arial"/>
            </w:rPr>
            <w:delText>Your coverage with &lt;plan name&gt; will end on the last day of the month that we get your request.</w:delText>
          </w:r>
        </w:del>
      </w:ins>
    </w:p>
    <w:p w14:paraId="7C77590A" w14:textId="77777777" w:rsidR="002A5423" w:rsidRDefault="002A5423" w:rsidP="00C1767C">
      <w:pPr>
        <w:rPr>
          <w:ins w:id="299" w:author="B W" w:date="2024-12-19T18:52:00Z"/>
        </w:rPr>
      </w:pPr>
    </w:p>
    <w:p w14:paraId="15E7942C" w14:textId="0025F8B9" w:rsidR="00C1767C" w:rsidDel="005C7E95" w:rsidRDefault="0057440D" w:rsidP="00C1767C">
      <w:pPr>
        <w:rPr>
          <w:del w:id="300" w:author="MMCO" w:date="2025-01-15T13:22:00Z"/>
        </w:rPr>
      </w:pPr>
      <w:commentRangeStart w:id="301"/>
      <w:commentRangeStart w:id="302"/>
      <w:commentRangeStart w:id="303"/>
      <w:ins w:id="304" w:author="DB" w:date="2024-12-19T17:34:00Z">
        <w:del w:id="305" w:author="MMCO" w:date="2025-01-15T13:22:00Z">
          <w:r w:rsidDel="005C7E95">
            <w:lastRenderedPageBreak/>
            <w:delText>If you do not want to enroll in a different Medicare-Medicaid Plan</w:delText>
          </w:r>
        </w:del>
      </w:ins>
      <w:ins w:id="306" w:author="B W" w:date="2024-12-19T18:51:00Z">
        <w:del w:id="307" w:author="MMCO" w:date="2025-01-15T13:22:00Z">
          <w:r w:rsidR="002A5423" w:rsidDel="005C7E95">
            <w:delText>D-SNP</w:delText>
          </w:r>
        </w:del>
      </w:ins>
      <w:ins w:id="308" w:author="DB" w:date="2024-12-19T17:34:00Z">
        <w:del w:id="309" w:author="MMCO" w:date="2025-01-15T13:22:00Z">
          <w:r w:rsidDel="005C7E95">
            <w:delText xml:space="preserve"> after you leave Healthy Connections Medicaid</w:delText>
          </w:r>
        </w:del>
      </w:ins>
      <w:ins w:id="310" w:author="B W" w:date="2024-12-19T18:51:00Z">
        <w:del w:id="311" w:author="MMCO" w:date="2025-01-15T13:22:00Z">
          <w:r w:rsidR="002A5423" w:rsidDel="005C7E95">
            <w:delText>&lt;plan name&gt;</w:delText>
          </w:r>
        </w:del>
      </w:ins>
      <w:ins w:id="312" w:author="DB" w:date="2024-12-19T17:34:00Z">
        <w:del w:id="313" w:author="MMCO" w:date="2025-01-15T13:22:00Z">
          <w:r w:rsidDel="005C7E95">
            <w:delText xml:space="preserve">, you will return to getting your Medicare and Medicaid services separately. </w:delText>
          </w:r>
        </w:del>
      </w:ins>
      <w:commentRangeEnd w:id="301"/>
      <w:ins w:id="314" w:author="DB" w:date="2024-12-19T17:35:00Z">
        <w:del w:id="315" w:author="MMCO" w:date="2025-01-15T13:22:00Z">
          <w:r w:rsidDel="005C7E95">
            <w:rPr>
              <w:rStyle w:val="CommentReference"/>
            </w:rPr>
            <w:commentReference w:id="301"/>
          </w:r>
        </w:del>
      </w:ins>
      <w:bookmarkStart w:id="316" w:name="_Toc193975371"/>
      <w:bookmarkStart w:id="317" w:name="_Toc198549066"/>
      <w:commentRangeEnd w:id="302"/>
      <w:r w:rsidR="005C7E95">
        <w:rPr>
          <w:rStyle w:val="CommentReference"/>
        </w:rPr>
        <w:commentReference w:id="302"/>
      </w:r>
      <w:commentRangeEnd w:id="303"/>
      <w:r w:rsidR="00413BC4">
        <w:rPr>
          <w:rStyle w:val="CommentReference"/>
        </w:rPr>
        <w:commentReference w:id="303"/>
      </w:r>
      <w:bookmarkEnd w:id="316"/>
      <w:bookmarkEnd w:id="317"/>
    </w:p>
    <w:p w14:paraId="131C963B" w14:textId="775BEFCA" w:rsidR="00E75D60" w:rsidRPr="00AF0C3E" w:rsidRDefault="00ED42BD" w:rsidP="00EF1D88">
      <w:pPr>
        <w:pStyle w:val="Heading2"/>
        <w:rPr>
          <w:rFonts w:cs="Arial"/>
        </w:rPr>
      </w:pPr>
      <w:bookmarkStart w:id="318" w:name="_Toc198549067"/>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255"/>
      <w:bookmarkEnd w:id="256"/>
      <w:bookmarkEnd w:id="318"/>
    </w:p>
    <w:p w14:paraId="2DFE9E2B" w14:textId="420A5E69"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319"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commentRangeStart w:id="320"/>
      <w:del w:id="321" w:author="MMCO" w:date="2024-11-11T18:17:00Z">
        <w:r w:rsidR="0041499F" w:rsidDel="00A8192A">
          <w:rPr>
            <w:rFonts w:cs="Arial"/>
            <w:b/>
            <w:bCs/>
          </w:rPr>
          <w:delText>Annual</w:delText>
        </w:r>
      </w:del>
      <w:ins w:id="322" w:author="MMCO" w:date="2024-11-11T18:17:00Z">
        <w:r w:rsidR="00A8192A">
          <w:rPr>
            <w:rFonts w:cs="Arial"/>
            <w:b/>
            <w:bCs/>
          </w:rPr>
          <w:t>Open</w:t>
        </w:r>
      </w:ins>
      <w:commentRangeEnd w:id="320"/>
      <w:ins w:id="323" w:author="MMCO" w:date="2024-11-11T18:18:00Z">
        <w:r w:rsidR="00A8192A">
          <w:rPr>
            <w:rStyle w:val="CommentReference"/>
          </w:rPr>
          <w:commentReference w:id="320"/>
        </w:r>
      </w:ins>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described in </w:t>
      </w:r>
      <w:r w:rsidR="0041499F" w:rsidRPr="007E0F34">
        <w:rPr>
          <w:rFonts w:cs="Arial"/>
          <w:b/>
          <w:bCs/>
        </w:rPr>
        <w:t>Section A</w:t>
      </w:r>
      <w:r w:rsidR="00B77929" w:rsidRPr="00AF0C3E">
        <w:rPr>
          <w:rFonts w:cs="Arial"/>
        </w:rPr>
        <w:t xml:space="preserve">. </w:t>
      </w:r>
      <w:bookmarkEnd w:id="319"/>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034F0072"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all of your </w:t>
            </w:r>
            <w:ins w:id="324" w:author="B W" w:date="2024-12-19T18:52:00Z">
              <w:r w:rsidR="002A5423">
                <w:rPr>
                  <w:rFonts w:cs="Arial"/>
                  <w:b/>
                </w:rPr>
                <w:t xml:space="preserve">Healthy Connections </w:t>
              </w:r>
            </w:ins>
            <w:r w:rsidR="0041499F">
              <w:rPr>
                <w:rFonts w:cs="Arial"/>
                <w:b/>
              </w:rPr>
              <w:t>Medicaid benefits and services in one plan, also known as an integrated dual-eligible special needs plan (D-SNP)</w:t>
            </w:r>
            <w:ins w:id="325" w:author="MMCO" w:date="2025-01-15T13:33:00Z">
              <w:r w:rsidR="008F7B90">
                <w:rPr>
                  <w:rFonts w:cs="Arial"/>
                  <w:b/>
                </w:rPr>
                <w:t xml:space="preserve"> </w:t>
              </w:r>
              <w:commentRangeStart w:id="326"/>
              <w:commentRangeStart w:id="327"/>
              <w:commentRangeStart w:id="328"/>
              <w:del w:id="329" w:author="B W" w:date="2025-01-23T09:33:00Z">
                <w:r w:rsidR="008F7B90" w:rsidRPr="0069086A" w:rsidDel="004D21B5">
                  <w:rPr>
                    <w:b/>
                    <w:rPrChange w:id="330" w:author="MMCO" w:date="2025-01-31T10:48:00Z">
                      <w:rPr>
                        <w:b/>
                        <w:color w:val="548DD4" w:themeColor="accent4"/>
                      </w:rPr>
                    </w:rPrChange>
                  </w:rPr>
                  <w:delText>[</w:delText>
                </w:r>
                <w:r w:rsidR="008F7B90" w:rsidRPr="0069086A" w:rsidDel="004D21B5">
                  <w:rPr>
                    <w:b/>
                    <w:i/>
                    <w:iCs/>
                    <w:rPrChange w:id="331" w:author="MMCO" w:date="2025-01-31T10:48:00Z">
                      <w:rPr>
                        <w:b/>
                        <w:i/>
                        <w:iCs/>
                        <w:color w:val="548DD4" w:themeColor="accent4"/>
                      </w:rPr>
                    </w:rPrChange>
                  </w:rPr>
                  <w:delText xml:space="preserve">insert the following if PACE offered in the state: </w:delText>
                </w:r>
              </w:del>
              <w:r w:rsidR="008F7B90" w:rsidRPr="0069086A">
                <w:rPr>
                  <w:b/>
                  <w:rPrChange w:id="332" w:author="MMCO" w:date="2025-01-31T10:48:00Z">
                    <w:rPr>
                      <w:b/>
                      <w:color w:val="548DD4" w:themeColor="accent4"/>
                    </w:rPr>
                  </w:rPrChange>
                </w:rPr>
                <w:t>or a Program of All-inclusive Care for the Elderly (PACE) plan, if you qualify.</w:t>
              </w:r>
              <w:del w:id="333" w:author="B W" w:date="2025-01-23T09:33:00Z">
                <w:r w:rsidR="008F7B90" w:rsidRPr="00460CFC" w:rsidDel="004D21B5">
                  <w:rPr>
                    <w:b/>
                    <w:color w:val="2C67B1" w:themeColor="accent4" w:themeShade="BF"/>
                    <w:rPrChange w:id="334" w:author="Lisa Williams" w:date="2025-05-21T08:57:00Z" w16du:dateUtc="2025-05-21T12:57:00Z">
                      <w:rPr>
                        <w:b/>
                        <w:color w:val="548DD4" w:themeColor="accent4"/>
                      </w:rPr>
                    </w:rPrChange>
                  </w:rPr>
                  <w:delText>]</w:delText>
                </w:r>
              </w:del>
              <w:commentRangeEnd w:id="326"/>
              <w:r w:rsidR="008F7B90">
                <w:rPr>
                  <w:rStyle w:val="CommentReference"/>
                </w:rPr>
                <w:commentReference w:id="326"/>
              </w:r>
            </w:ins>
            <w:commentRangeEnd w:id="327"/>
            <w:r w:rsidR="00B75949">
              <w:rPr>
                <w:rStyle w:val="CommentReference"/>
              </w:rPr>
              <w:commentReference w:id="327"/>
            </w:r>
            <w:commentRangeEnd w:id="328"/>
            <w:r w:rsidR="0069086A">
              <w:rPr>
                <w:rStyle w:val="CommentReference"/>
              </w:rPr>
              <w:commentReference w:id="328"/>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43FDE87C" w:rsidR="00E75D60" w:rsidRPr="00AF0C3E" w:rsidRDefault="00E75D60" w:rsidP="0064502E">
            <w:pPr>
              <w:rPr>
                <w:rFonts w:cs="Arial"/>
              </w:rPr>
            </w:pPr>
            <w:r w:rsidRPr="00AF0C3E">
              <w:rPr>
                <w:rFonts w:cs="Arial"/>
              </w:rPr>
              <w:t>Call Medicare at 1-800-MEDICARE (1-800-633-4227)</w:t>
            </w:r>
            <w:del w:id="335" w:author="MMCO" w:date="2024-11-11T18:19:00Z">
              <w:r w:rsidRPr="00AF0C3E" w:rsidDel="00A8192A">
                <w:rPr>
                  <w:rFonts w:cs="Arial"/>
                </w:rPr>
                <w:delText xml:space="preserve">, 24 hours a day, </w:delText>
              </w:r>
              <w:r w:rsidR="005423B6" w:rsidRPr="00AF0C3E" w:rsidDel="00A8192A">
                <w:rPr>
                  <w:rFonts w:cs="Arial"/>
                </w:rPr>
                <w:delText>7</w:delText>
              </w:r>
              <w:r w:rsidRPr="00AF0C3E" w:rsidDel="00A8192A">
                <w:rPr>
                  <w:rFonts w:cs="Arial"/>
                </w:rPr>
                <w:delText xml:space="preserve"> days a week</w:delText>
              </w:r>
            </w:del>
            <w:r w:rsidRPr="00AF0C3E">
              <w:rPr>
                <w:rFonts w:cs="Arial"/>
              </w:rPr>
              <w:t>. TTY users should call 1-877-486-2048</w:t>
            </w:r>
            <w:r w:rsidR="009A63CA" w:rsidRPr="00AF0C3E">
              <w:rPr>
                <w:rFonts w:cs="Arial"/>
              </w:rPr>
              <w:t>.</w:t>
            </w:r>
          </w:p>
          <w:p w14:paraId="682364BE" w14:textId="323F674D" w:rsidR="00B5665B" w:rsidRPr="00327079" w:rsidDel="009E4F0C" w:rsidRDefault="009E4F0C" w:rsidP="0064502E">
            <w:pPr>
              <w:rPr>
                <w:del w:id="336" w:author="B W" w:date="2025-01-23T10:26:00Z"/>
                <w:color w:val="548DD4"/>
              </w:rPr>
            </w:pPr>
            <w:commentRangeStart w:id="337"/>
            <w:commentRangeStart w:id="338"/>
            <w:ins w:id="339" w:author="B W" w:date="2025-01-23T10:26:00Z">
              <w:r w:rsidRPr="00631050">
                <w:t>For</w:t>
              </w:r>
              <w:r>
                <w:t xml:space="preserve"> information about</w:t>
              </w:r>
              <w:r w:rsidRPr="00631050">
                <w:t xml:space="preserve"> P</w:t>
              </w:r>
              <w:r>
                <w:t>rogram of All-inclusive Care for the Elderly (P</w:t>
              </w:r>
              <w:r w:rsidRPr="00631050">
                <w:t>ACE</w:t>
              </w:r>
              <w:r>
                <w:t>)</w:t>
              </w:r>
              <w:r w:rsidRPr="00631050">
                <w:t xml:space="preserve">, </w:t>
              </w:r>
              <w:r>
                <w:t xml:space="preserve">call Healthy Connections Medicaid at </w:t>
              </w:r>
              <w:r w:rsidRPr="00E33B33">
                <w:rPr>
                  <w:rFonts w:cs="Arial"/>
                </w:rPr>
                <w:t xml:space="preserve">1-888-549-0820. This call is free. TTY users should call </w:t>
              </w:r>
              <w:r w:rsidRPr="00E2128F">
                <w:rPr>
                  <w:rFonts w:cs="Arial"/>
                </w:rPr>
                <w:t>1-888-842-3620</w:t>
              </w:r>
              <w:r>
                <w:t xml:space="preserve">. You can also </w:t>
              </w:r>
              <w:del w:id="340" w:author="MMCO" w:date="2025-05-01T11:03:00Z">
                <w:r w:rsidDel="008A14AB">
                  <w:delText xml:space="preserve"> </w:delText>
                </w:r>
              </w:del>
              <w:r>
                <w:t xml:space="preserve">go to </w:t>
              </w:r>
              <w:r>
                <w:fldChar w:fldCharType="begin"/>
              </w:r>
            </w:ins>
            <w:ins w:id="341" w:author="MMCO" w:date="2025-03-25T17:44:00Z">
              <w:r w:rsidR="006D0635">
                <w:instrText>HYPERLINK "https://www.scdhhs.gov/providers/managed-care/program-all-inclusive-care-elderly-pace/members"</w:instrText>
              </w:r>
            </w:ins>
            <w:ins w:id="342" w:author="B W" w:date="2025-01-23T10:26:00Z">
              <w:del w:id="343" w:author="MMCO" w:date="2025-03-25T17:44:00Z">
                <w:r w:rsidDel="006D0635">
                  <w:delInstrText>HYPERLINK "</w:delInstrText>
                </w:r>
                <w:r w:rsidRPr="00A01BD2" w:rsidDel="006D0635">
                  <w:delInstrText>https://www.scdhhs.gov/providers/managed-care/program-all-inclusive-care-elderly-pace/members</w:delInstrText>
                </w:r>
                <w:r w:rsidDel="006D0635">
                  <w:delInstrText>"</w:delInstrText>
                </w:r>
              </w:del>
              <w:r>
                <w:fldChar w:fldCharType="separate"/>
              </w:r>
              <w:del w:id="344" w:author="MMCO" w:date="2025-03-25T17:44:00Z">
                <w:r w:rsidRPr="00C248ED" w:rsidDel="006D0635">
                  <w:rPr>
                    <w:rStyle w:val="Hyperlink"/>
                  </w:rPr>
                  <w:delText>https://www.scdhhs.gov/providers/managed-care/program-all-inclusive-care-elderly-pace/members</w:delText>
                </w:r>
              </w:del>
            </w:ins>
            <w:ins w:id="345" w:author="MMCO" w:date="2025-03-25T17:44:00Z">
              <w:r w:rsidR="006D0635">
                <w:rPr>
                  <w:rStyle w:val="Hyperlink"/>
                </w:rPr>
                <w:t>www.scdhhs.gov/providers/managed-care/program-all-inclusive-care-elderly-pace/members</w:t>
              </w:r>
            </w:ins>
            <w:ins w:id="346" w:author="B W" w:date="2025-01-23T10:26:00Z">
              <w:r>
                <w:fldChar w:fldCharType="end"/>
              </w:r>
            </w:ins>
            <w:ins w:id="347" w:author="MMCO" w:date="2025-05-01T11:15:00Z">
              <w:r w:rsidR="006C4795">
                <w:t>.</w:t>
              </w:r>
            </w:ins>
            <w:ins w:id="348" w:author="MMCO" w:date="2025-03-25T17:43:00Z">
              <w:r w:rsidR="004471F7">
                <w:t xml:space="preserve"> </w:t>
              </w:r>
            </w:ins>
            <w:del w:id="349" w:author="B W" w:date="2025-01-23T10:26:00Z">
              <w:r w:rsidR="009E532D" w:rsidRPr="00460CFC" w:rsidDel="009E4F0C">
                <w:rPr>
                  <w:iCs/>
                  <w:color w:val="3576BC"/>
                  <w:rPrChange w:id="350" w:author="Lisa Williams" w:date="2025-05-21T08:57:00Z" w16du:dateUtc="2025-05-21T12:57:00Z">
                    <w:rPr>
                      <w:iCs/>
                      <w:color w:val="548DD4"/>
                    </w:rPr>
                  </w:rPrChange>
                </w:rPr>
                <w:delText>[</w:delText>
              </w:r>
              <w:r w:rsidR="00B42E79" w:rsidRPr="00460CFC" w:rsidDel="009E4F0C">
                <w:rPr>
                  <w:i/>
                  <w:iCs/>
                  <w:color w:val="3576BC"/>
                  <w:rPrChange w:id="351" w:author="Lisa Williams" w:date="2025-05-21T08:57:00Z" w16du:dateUtc="2025-05-21T12:57:00Z">
                    <w:rPr>
                      <w:i/>
                      <w:iCs/>
                      <w:color w:val="548DD4"/>
                    </w:rPr>
                  </w:rPrChange>
                </w:rPr>
                <w:delText>Insert if applicable</w:delText>
              </w:r>
              <w:r w:rsidR="00B42E79" w:rsidRPr="00460CFC" w:rsidDel="009E4F0C">
                <w:rPr>
                  <w:color w:val="3576BC"/>
                  <w:rPrChange w:id="352" w:author="Lisa Williams" w:date="2025-05-21T08:57:00Z" w16du:dateUtc="2025-05-21T12:57:00Z">
                    <w:rPr>
                      <w:color w:val="548DD4"/>
                    </w:rPr>
                  </w:rPrChange>
                </w:rPr>
                <w:delText xml:space="preserve">: </w:delText>
              </w:r>
              <w:r w:rsidR="00B5665B" w:rsidRPr="00460CFC" w:rsidDel="009E4F0C">
                <w:rPr>
                  <w:color w:val="3576BC"/>
                  <w:rPrChange w:id="353" w:author="Lisa Williams" w:date="2025-05-21T08:57:00Z" w16du:dateUtc="2025-05-21T12:57:00Z">
                    <w:rPr>
                      <w:color w:val="548DD4"/>
                    </w:rPr>
                  </w:rPrChange>
                </w:rPr>
                <w:delText>For P</w:delText>
              </w:r>
              <w:r w:rsidR="00F52467" w:rsidRPr="00460CFC" w:rsidDel="009E4F0C">
                <w:rPr>
                  <w:color w:val="3576BC"/>
                  <w:rPrChange w:id="354" w:author="Lisa Williams" w:date="2025-05-21T08:57:00Z" w16du:dateUtc="2025-05-21T12:57:00Z">
                    <w:rPr>
                      <w:color w:val="548DD4"/>
                    </w:rPr>
                  </w:rPrChange>
                </w:rPr>
                <w:delText xml:space="preserve">rogram </w:delText>
              </w:r>
              <w:r w:rsidR="00D26910" w:rsidRPr="00460CFC" w:rsidDel="009E4F0C">
                <w:rPr>
                  <w:color w:val="3576BC"/>
                  <w:rPrChange w:id="355" w:author="Lisa Williams" w:date="2025-05-21T08:57:00Z" w16du:dateUtc="2025-05-21T12:57:00Z">
                    <w:rPr>
                      <w:color w:val="548DD4"/>
                    </w:rPr>
                  </w:rPrChange>
                </w:rPr>
                <w:delText xml:space="preserve">of All-Inclusive </w:delText>
              </w:r>
              <w:r w:rsidR="00AB00DE" w:rsidRPr="00460CFC" w:rsidDel="009E4F0C">
                <w:rPr>
                  <w:color w:val="3576BC"/>
                  <w:rPrChange w:id="356" w:author="Lisa Williams" w:date="2025-05-21T08:57:00Z" w16du:dateUtc="2025-05-21T12:57:00Z">
                    <w:rPr>
                      <w:color w:val="548DD4"/>
                    </w:rPr>
                  </w:rPrChange>
                </w:rPr>
                <w:delText>Care for the Elderly (P</w:delText>
              </w:r>
              <w:r w:rsidR="00B5665B" w:rsidRPr="00460CFC" w:rsidDel="009E4F0C">
                <w:rPr>
                  <w:color w:val="3576BC"/>
                  <w:rPrChange w:id="357" w:author="Lisa Williams" w:date="2025-05-21T08:57:00Z" w16du:dateUtc="2025-05-21T12:57:00Z">
                    <w:rPr>
                      <w:color w:val="548DD4"/>
                    </w:rPr>
                  </w:rPrChange>
                </w:rPr>
                <w:delText>ACE</w:delText>
              </w:r>
              <w:r w:rsidR="00AB00DE" w:rsidRPr="00460CFC" w:rsidDel="009E4F0C">
                <w:rPr>
                  <w:color w:val="3576BC"/>
                  <w:rPrChange w:id="358" w:author="Lisa Williams" w:date="2025-05-21T08:57:00Z" w16du:dateUtc="2025-05-21T12:57:00Z">
                    <w:rPr>
                      <w:color w:val="548DD4"/>
                    </w:rPr>
                  </w:rPrChange>
                </w:rPr>
                <w:delText>)</w:delText>
              </w:r>
              <w:r w:rsidR="00B5665B" w:rsidRPr="00460CFC" w:rsidDel="009E4F0C">
                <w:rPr>
                  <w:color w:val="3576BC"/>
                  <w:rPrChange w:id="359" w:author="Lisa Williams" w:date="2025-05-21T08:57:00Z" w16du:dateUtc="2025-05-21T12:57:00Z">
                    <w:rPr>
                      <w:color w:val="548DD4"/>
                    </w:rPr>
                  </w:rPrChange>
                </w:rPr>
                <w:delText xml:space="preserve"> inquiries, call 1-855-921-PACE (7223).</w:delText>
              </w:r>
              <w:r w:rsidR="009E532D" w:rsidRPr="00460CFC" w:rsidDel="009E4F0C">
                <w:rPr>
                  <w:color w:val="3576BC"/>
                  <w:rPrChange w:id="360" w:author="Lisa Williams" w:date="2025-05-21T08:57:00Z" w16du:dateUtc="2025-05-21T12:57:00Z">
                    <w:rPr>
                      <w:color w:val="548DD4"/>
                    </w:rPr>
                  </w:rPrChange>
                </w:rPr>
                <w:delText>]</w:delText>
              </w:r>
            </w:del>
            <w:commentRangeEnd w:id="337"/>
            <w:r>
              <w:rPr>
                <w:rStyle w:val="CommentReference"/>
              </w:rPr>
              <w:commentReference w:id="337"/>
            </w:r>
            <w:commentRangeEnd w:id="338"/>
            <w:r w:rsidR="0069086A">
              <w:rPr>
                <w:rStyle w:val="CommentReference"/>
              </w:rPr>
              <w:commentReference w:id="338"/>
            </w:r>
          </w:p>
          <w:p w14:paraId="6163A490" w14:textId="77777777" w:rsidR="00E75D60" w:rsidRPr="00AF0C3E" w:rsidRDefault="00E75D60" w:rsidP="0064502E">
            <w:pPr>
              <w:rPr>
                <w:rFonts w:cs="Arial"/>
              </w:rPr>
            </w:pPr>
            <w:r w:rsidRPr="00AF0C3E">
              <w:rPr>
                <w:rFonts w:cs="Arial"/>
              </w:rPr>
              <w:t xml:space="preserve">If you need help or more information: </w:t>
            </w:r>
          </w:p>
          <w:p w14:paraId="7D3A1272" w14:textId="77777777" w:rsidR="009E4F0C" w:rsidRDefault="009E4F0C">
            <w:pPr>
              <w:pStyle w:val="Tabletext"/>
              <w:numPr>
                <w:ilvl w:val="0"/>
                <w:numId w:val="15"/>
              </w:numPr>
              <w:spacing w:line="300" w:lineRule="exact"/>
              <w:ind w:left="432" w:hanging="288"/>
              <w:rPr>
                <w:ins w:id="361" w:author="B W" w:date="2025-01-23T10:29:00Z"/>
              </w:rPr>
              <w:pPrChange w:id="362" w:author="MMCO" w:date="2025-03-25T17:45:00Z">
                <w:pPr>
                  <w:pStyle w:val="Tabletext"/>
                  <w:numPr>
                    <w:ilvl w:val="1"/>
                    <w:numId w:val="15"/>
                  </w:numPr>
                  <w:spacing w:line="300" w:lineRule="exact"/>
                  <w:ind w:left="1440" w:hanging="360"/>
                </w:pPr>
              </w:pPrChange>
            </w:pPr>
            <w:ins w:id="363" w:author="B W" w:date="2025-01-23T10:29:00Z">
              <w:r w:rsidRPr="009E719A">
                <w:t xml:space="preserve">After you contact </w:t>
              </w:r>
              <w:r w:rsidRPr="004B02FD">
                <w:t>Medicare</w:t>
              </w:r>
              <w:r w:rsidRPr="009E719A">
                <w:t xml:space="preserve"> about changing plans, Medicare</w:t>
              </w:r>
              <w:r w:rsidRPr="004B02FD">
                <w:t xml:space="preserve"> will work with Healthy</w:t>
              </w:r>
              <w:r>
                <w:t xml:space="preserve"> Connections Medicaid to make the change. For more information about this process, you can call South Carolina Healthy Connections Choices at 1-877-552-4642, Monday through Friday from 8 a.m. to 6 p.m. TTY users should call 1-877-552-4670.</w:t>
              </w:r>
            </w:ins>
          </w:p>
          <w:p w14:paraId="589625C2" w14:textId="39C32829" w:rsidR="009C1265" w:rsidRPr="0060688C" w:rsidRDefault="009C1265">
            <w:pPr>
              <w:pStyle w:val="Tablebullets1"/>
              <w:numPr>
                <w:ilvl w:val="0"/>
                <w:numId w:val="15"/>
              </w:numPr>
              <w:spacing w:after="200" w:line="300" w:lineRule="exact"/>
              <w:ind w:left="432" w:hanging="288"/>
              <w:rPr>
                <w:color w:val="548DD4"/>
              </w:rPr>
              <w:pPrChange w:id="364" w:author="MMCO" w:date="2025-03-25T17:45:00Z">
                <w:pPr>
                  <w:pStyle w:val="Tablebullets1"/>
                  <w:numPr>
                    <w:numId w:val="15"/>
                  </w:numPr>
                  <w:spacing w:after="200" w:line="300" w:lineRule="exact"/>
                  <w:ind w:left="720" w:hanging="360"/>
                </w:pPr>
              </w:pPrChange>
            </w:pPr>
            <w:commentRangeStart w:id="365"/>
            <w:commentRangeStart w:id="366"/>
            <w:r w:rsidRPr="003244BB">
              <w:t>Call the</w:t>
            </w:r>
            <w:ins w:id="367" w:author="DB" w:date="2024-12-19T17:39:00Z">
              <w:r w:rsidR="0057440D">
                <w:t xml:space="preserve"> SHIP program,</w:t>
              </w:r>
            </w:ins>
            <w:r w:rsidRPr="003244BB">
              <w:t xml:space="preserve"> </w:t>
            </w:r>
            <w:ins w:id="368" w:author="DB" w:date="2024-12-19T17:38:00Z">
              <w:r w:rsidR="0057440D">
                <w:rPr>
                  <w:rStyle w:val="IntenseEmphasis"/>
                  <w:i w:val="0"/>
                  <w:iCs w:val="0"/>
                  <w:color w:val="auto"/>
                </w:rPr>
                <w:t>I-CARE, at 1-800-868-9095, Monday through Friday from 8:30 a.m. to 5 p.m. TTY users should call 711</w:t>
              </w:r>
            </w:ins>
            <w:ins w:id="369" w:author="MMCO" w:date="2025-05-01T10:49:00Z">
              <w:r w:rsidR="00CA4CE9">
                <w:rPr>
                  <w:rStyle w:val="IntenseEmphasis"/>
                  <w:i w:val="0"/>
                  <w:iCs w:val="0"/>
                  <w:color w:val="auto"/>
                </w:rPr>
                <w:t>.</w:t>
              </w:r>
            </w:ins>
            <w:del w:id="370" w:author="DB" w:date="2024-12-19T17:39:00Z">
              <w:r w:rsidR="00907A84" w:rsidDel="0057440D">
                <w:delText>&lt;SHIP program name&gt;</w:delText>
              </w:r>
              <w:r w:rsidR="00E8358D" w:rsidDel="0057440D">
                <w:rPr>
                  <w:i/>
                </w:rPr>
                <w:delText xml:space="preserve"> </w:delText>
              </w:r>
              <w:r w:rsidDel="0057440D">
                <w:delText xml:space="preserve">at </w:delText>
              </w:r>
              <w:r w:rsidRPr="001C0B43" w:rsidDel="0057440D">
                <w:rPr>
                  <w:iCs/>
                </w:rPr>
                <w:delText>&lt;phone number&gt;.</w:delText>
              </w:r>
              <w:r w:rsidRPr="00907A84" w:rsidDel="0057440D">
                <w:delText xml:space="preserve"> </w:delText>
              </w:r>
              <w:r w:rsidR="009E532D" w:rsidRPr="00460CFC" w:rsidDel="0057440D">
                <w:rPr>
                  <w:color w:val="3576BC"/>
                  <w:rPrChange w:id="371" w:author="Lisa Williams" w:date="2025-05-21T08:57:00Z" w16du:dateUtc="2025-05-21T12:57:00Z">
                    <w:rPr>
                      <w:color w:val="548DD4"/>
                    </w:rPr>
                  </w:rPrChange>
                </w:rPr>
                <w:delText>[</w:delText>
              </w:r>
              <w:r w:rsidRPr="00460CFC" w:rsidDel="0057440D">
                <w:rPr>
                  <w:i/>
                  <w:iCs/>
                  <w:color w:val="3576BC"/>
                  <w:rPrChange w:id="372" w:author="Lisa Williams" w:date="2025-05-21T08:57:00Z" w16du:dateUtc="2025-05-21T12:57:00Z">
                    <w:rPr>
                      <w:i/>
                      <w:iCs/>
                      <w:color w:val="548DD4"/>
                    </w:rPr>
                  </w:rPrChange>
                </w:rPr>
                <w:delText>TTY phone number is optional</w:delText>
              </w:r>
              <w:r w:rsidRPr="00460CFC" w:rsidDel="0057440D">
                <w:rPr>
                  <w:color w:val="3576BC"/>
                  <w:rPrChange w:id="373" w:author="Lisa Williams" w:date="2025-05-21T08:57:00Z" w16du:dateUtc="2025-05-21T12:57:00Z">
                    <w:rPr>
                      <w:color w:val="548DD4"/>
                    </w:rPr>
                  </w:rPrChange>
                </w:rPr>
                <w:delText>.</w:delText>
              </w:r>
              <w:r w:rsidR="009E532D" w:rsidRPr="00460CFC" w:rsidDel="0057440D">
                <w:rPr>
                  <w:color w:val="3576BC"/>
                  <w:rPrChange w:id="374" w:author="Lisa Williams" w:date="2025-05-21T08:57:00Z" w16du:dateUtc="2025-05-21T12:57:00Z">
                    <w:rPr>
                      <w:color w:val="548DD4"/>
                    </w:rPr>
                  </w:rPrChange>
                </w:rPr>
                <w:delText>]</w:delText>
              </w:r>
              <w:r w:rsidRPr="00460CFC" w:rsidDel="0057440D">
                <w:rPr>
                  <w:color w:val="3576BC"/>
                  <w:rPrChange w:id="375" w:author="Lisa Williams" w:date="2025-05-21T08:57:00Z" w16du:dateUtc="2025-05-21T12:57:00Z">
                    <w:rPr>
                      <w:color w:val="548DD4"/>
                    </w:rPr>
                  </w:rPrChange>
                </w:rPr>
                <w:delText xml:space="preserve"> </w:delText>
              </w:r>
              <w:r w:rsidR="009E532D" w:rsidRPr="00460CFC" w:rsidDel="0057440D">
                <w:rPr>
                  <w:color w:val="3576BC"/>
                  <w:rPrChange w:id="376" w:author="Lisa Williams" w:date="2025-05-21T08:57:00Z" w16du:dateUtc="2025-05-21T12:57:00Z">
                    <w:rPr>
                      <w:color w:val="548DD4"/>
                    </w:rPr>
                  </w:rPrChange>
                </w:rPr>
                <w:delText>[</w:delText>
              </w:r>
              <w:r w:rsidRPr="00460CFC" w:rsidDel="0057440D">
                <w:rPr>
                  <w:i/>
                  <w:iCs/>
                  <w:color w:val="3576BC"/>
                  <w:rPrChange w:id="377" w:author="Lisa Williams" w:date="2025-05-21T08:57:00Z" w16du:dateUtc="2025-05-21T12:57:00Z">
                    <w:rPr>
                      <w:i/>
                      <w:iCs/>
                      <w:color w:val="548DD4"/>
                    </w:rPr>
                  </w:rPrChange>
                </w:rPr>
                <w:delText>Insert as applicable</w:delText>
              </w:r>
              <w:r w:rsidRPr="00460CFC" w:rsidDel="0057440D">
                <w:rPr>
                  <w:color w:val="3576BC"/>
                  <w:rPrChange w:id="378" w:author="Lisa Williams" w:date="2025-05-21T08:57:00Z" w16du:dateUtc="2025-05-21T12:57:00Z">
                    <w:rPr>
                      <w:color w:val="548DD4"/>
                    </w:rPr>
                  </w:rPrChange>
                </w:rPr>
                <w:delText>: In &lt;state&gt;, the SHIP is called &lt;</w:delText>
              </w:r>
              <w:r w:rsidR="00907A84" w:rsidRPr="00460CFC" w:rsidDel="0057440D">
                <w:rPr>
                  <w:color w:val="3576BC"/>
                  <w:rPrChange w:id="379" w:author="Lisa Williams" w:date="2025-05-21T08:57:00Z" w16du:dateUtc="2025-05-21T12:57:00Z">
                    <w:rPr>
                      <w:color w:val="548DD4"/>
                    </w:rPr>
                  </w:rPrChange>
                </w:rPr>
                <w:delText>SHIP program name</w:delText>
              </w:r>
              <w:r w:rsidRPr="00460CFC" w:rsidDel="0057440D">
                <w:rPr>
                  <w:color w:val="3576BC"/>
                  <w:rPrChange w:id="380" w:author="Lisa Williams" w:date="2025-05-21T08:57:00Z" w16du:dateUtc="2025-05-21T12:57:00Z">
                    <w:rPr>
                      <w:color w:val="548DD4"/>
                    </w:rPr>
                  </w:rPrChange>
                </w:rPr>
                <w:delText>&gt;.</w:delText>
              </w:r>
              <w:r w:rsidR="009E532D" w:rsidRPr="00460CFC" w:rsidDel="0057440D">
                <w:rPr>
                  <w:color w:val="3576BC"/>
                  <w:rPrChange w:id="381" w:author="Lisa Williams" w:date="2025-05-21T08:57:00Z" w16du:dateUtc="2025-05-21T12:57:00Z">
                    <w:rPr>
                      <w:color w:val="548DD4"/>
                    </w:rPr>
                  </w:rPrChange>
                </w:rPr>
                <w:delText>]</w:delText>
              </w:r>
            </w:del>
            <w:commentRangeEnd w:id="365"/>
            <w:r w:rsidR="0057440D">
              <w:rPr>
                <w:rStyle w:val="CommentReference"/>
                <w:rFonts w:cs="Times New Roman"/>
              </w:rPr>
              <w:commentReference w:id="365"/>
            </w:r>
            <w:commentRangeEnd w:id="366"/>
            <w:r w:rsidR="005C7E95">
              <w:rPr>
                <w:rStyle w:val="CommentReference"/>
                <w:rFonts w:cs="Times New Roman"/>
              </w:rPr>
              <w:commentReference w:id="366"/>
            </w:r>
          </w:p>
          <w:p w14:paraId="0EE645C4" w14:textId="7D35A13A" w:rsidR="00137B25" w:rsidRDefault="00137B25" w:rsidP="0064502E">
            <w:pPr>
              <w:rPr>
                <w:rFonts w:cs="Arial"/>
              </w:rPr>
            </w:pPr>
            <w:r>
              <w:rPr>
                <w:rFonts w:cs="Arial"/>
                <w:b/>
              </w:rPr>
              <w:t>OR</w:t>
            </w:r>
          </w:p>
          <w:p w14:paraId="0D7722E3" w14:textId="0A577EA7" w:rsidR="00137B25" w:rsidRPr="00137B25" w:rsidRDefault="00137B25" w:rsidP="0064502E">
            <w:pPr>
              <w:rPr>
                <w:rFonts w:cs="Arial"/>
              </w:rPr>
            </w:pPr>
            <w:r>
              <w:rPr>
                <w:rFonts w:cs="Arial"/>
              </w:rPr>
              <w:t xml:space="preserve">Enroll in a new </w:t>
            </w:r>
            <w:r w:rsidR="0041499F">
              <w:rPr>
                <w:rFonts w:cs="Arial"/>
              </w:rPr>
              <w:t>integrated D-SNP</w:t>
            </w:r>
            <w:r>
              <w:rPr>
                <w:rFonts w:cs="Arial"/>
              </w:rPr>
              <w:t>.</w:t>
            </w:r>
          </w:p>
          <w:p w14:paraId="088C3195" w14:textId="5F654CE1" w:rsidR="00E75D60" w:rsidDel="008F7B90" w:rsidRDefault="00E75D60">
            <w:pPr>
              <w:rPr>
                <w:del w:id="382" w:author="MMCO" w:date="2025-01-15T13:29:00Z"/>
                <w:rFonts w:cs="Arial"/>
              </w:rPr>
            </w:pPr>
            <w:r w:rsidRPr="00AF0C3E">
              <w:rPr>
                <w:rFonts w:cs="Arial"/>
              </w:rPr>
              <w:t>You</w:t>
            </w:r>
            <w:del w:id="383" w:author="MMCO" w:date="2024-11-11T18:23:00Z">
              <w:r w:rsidRPr="00AF0C3E" w:rsidDel="00A8192A">
                <w:rPr>
                  <w:rFonts w:cs="Arial"/>
                </w:rPr>
                <w:delText xml:space="preserve"> </w:delText>
              </w:r>
              <w:r w:rsidR="0009776C" w:rsidDel="00A8192A">
                <w:rPr>
                  <w:rFonts w:cs="Arial"/>
                </w:rPr>
                <w:delText>are</w:delText>
              </w:r>
            </w:del>
            <w:ins w:id="384" w:author="MMCO" w:date="2024-11-11T18:23:00Z">
              <w:r w:rsidR="00A8192A">
                <w:rPr>
                  <w:rFonts w:cs="Arial"/>
                </w:rPr>
                <w:t>’ll</w:t>
              </w:r>
            </w:ins>
            <w:r w:rsidR="0009776C">
              <w:rPr>
                <w:rFonts w:cs="Arial"/>
              </w:rPr>
              <w:t xml:space="preserve"> </w:t>
            </w:r>
            <w:r w:rsidRPr="00AF0C3E">
              <w:rPr>
                <w:rFonts w:cs="Arial"/>
              </w:rPr>
              <w:t xml:space="preserve">automatically </w:t>
            </w:r>
            <w:ins w:id="385" w:author="MMCO" w:date="2024-11-11T18:23:00Z">
              <w:r w:rsidR="00A8192A">
                <w:rPr>
                  <w:rFonts w:cs="Arial"/>
                </w:rPr>
                <w:t xml:space="preserve">be </w:t>
              </w:r>
            </w:ins>
            <w:r w:rsidRPr="00AF0C3E">
              <w:rPr>
                <w:rFonts w:cs="Arial"/>
              </w:rPr>
              <w:t xml:space="preserve">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4B03EE34" w:rsidR="00665E50" w:rsidRPr="00AE6EE4" w:rsidRDefault="009E532D" w:rsidP="008F7B90">
            <w:pPr>
              <w:rPr>
                <w:i/>
              </w:rPr>
            </w:pPr>
            <w:del w:id="386" w:author="B W" w:date="2024-12-19T18:54:00Z">
              <w:r w:rsidRPr="00460CFC" w:rsidDel="002A5423">
                <w:rPr>
                  <w:color w:val="3576BC"/>
                  <w:rPrChange w:id="387" w:author="Lisa Williams" w:date="2025-05-21T08:57:00Z" w16du:dateUtc="2025-05-21T12:57:00Z">
                    <w:rPr>
                      <w:color w:val="548DD4"/>
                    </w:rPr>
                  </w:rPrChange>
                </w:rPr>
                <w:delText>[</w:delText>
              </w:r>
              <w:commentRangeStart w:id="388"/>
              <w:commentRangeStart w:id="389"/>
              <w:commentRangeStart w:id="390"/>
              <w:commentRangeStart w:id="391"/>
              <w:commentRangeStart w:id="392"/>
              <w:r w:rsidR="00665E50" w:rsidRPr="00460CFC" w:rsidDel="002A5423">
                <w:rPr>
                  <w:i/>
                  <w:iCs/>
                  <w:color w:val="3576BC"/>
                  <w:rPrChange w:id="393" w:author="Lisa Williams" w:date="2025-05-21T08:57:00Z" w16du:dateUtc="2025-05-21T12:57:00Z">
                    <w:rPr>
                      <w:i/>
                      <w:iCs/>
                      <w:color w:val="548DD4"/>
                    </w:rPr>
                  </w:rPrChange>
                </w:rPr>
                <w:delText>Insert any additional information regarding the impact of Medicaid enrollment as directed by the state</w:delText>
              </w:r>
              <w:r w:rsidR="00665E50" w:rsidRPr="00460CFC" w:rsidDel="002A5423">
                <w:rPr>
                  <w:color w:val="3576BC"/>
                  <w:rPrChange w:id="394" w:author="Lisa Williams" w:date="2025-05-21T08:57:00Z" w16du:dateUtc="2025-05-21T12:57:00Z">
                    <w:rPr>
                      <w:color w:val="548DD4"/>
                    </w:rPr>
                  </w:rPrChange>
                </w:rPr>
                <w:delText>.</w:delText>
              </w:r>
              <w:r w:rsidRPr="00460CFC" w:rsidDel="002A5423">
                <w:rPr>
                  <w:color w:val="3576BC"/>
                  <w:rPrChange w:id="395" w:author="Lisa Williams" w:date="2025-05-21T08:57:00Z" w16du:dateUtc="2025-05-21T12:57:00Z">
                    <w:rPr>
                      <w:color w:val="548DD4"/>
                    </w:rPr>
                  </w:rPrChange>
                </w:rPr>
                <w:delText>]</w:delText>
              </w:r>
            </w:del>
            <w:commentRangeEnd w:id="388"/>
            <w:r w:rsidR="00F846EB">
              <w:rPr>
                <w:rStyle w:val="CommentReference"/>
              </w:rPr>
              <w:commentReference w:id="388"/>
            </w:r>
            <w:commentRangeEnd w:id="389"/>
            <w:r w:rsidR="00640792">
              <w:rPr>
                <w:rStyle w:val="CommentReference"/>
              </w:rPr>
              <w:commentReference w:id="389"/>
            </w:r>
            <w:commentRangeEnd w:id="390"/>
            <w:r w:rsidR="005C7E95">
              <w:rPr>
                <w:rStyle w:val="CommentReference"/>
              </w:rPr>
              <w:commentReference w:id="390"/>
            </w:r>
            <w:commentRangeEnd w:id="391"/>
            <w:r w:rsidR="004D21B5">
              <w:rPr>
                <w:rStyle w:val="CommentReference"/>
              </w:rPr>
              <w:commentReference w:id="391"/>
            </w:r>
            <w:commentRangeEnd w:id="392"/>
            <w:r w:rsidR="0069086A">
              <w:rPr>
                <w:rStyle w:val="CommentReference"/>
              </w:rPr>
              <w:commentReference w:id="392"/>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339A9586" w:rsidR="00E75D60" w:rsidRPr="00AF0C3E" w:rsidRDefault="00E75D60" w:rsidP="00FA34B2">
            <w:pPr>
              <w:rPr>
                <w:rFonts w:cs="Arial"/>
                <w:b/>
              </w:rPr>
            </w:pPr>
            <w:r w:rsidRPr="00AF0C3E">
              <w:rPr>
                <w:rFonts w:cs="Arial"/>
                <w:b/>
              </w:rPr>
              <w:t xml:space="preserve">Original Medicare with a separate Medicare </w:t>
            </w:r>
            <w:del w:id="396" w:author="MMCO" w:date="2024-11-11T18:42:00Z">
              <w:r w:rsidRPr="00AF0C3E" w:rsidDel="00501513">
                <w:rPr>
                  <w:rFonts w:cs="Arial"/>
                  <w:b/>
                </w:rPr>
                <w:delText xml:space="preserve">prescription </w:delText>
              </w:r>
            </w:del>
            <w:r w:rsidRPr="00AF0C3E">
              <w:rPr>
                <w:rFonts w:cs="Arial"/>
                <w:b/>
              </w:rPr>
              <w:t xml:space="preserve">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0FFA4AD6" w:rsidR="00B56E4D" w:rsidRPr="00AF0C3E" w:rsidRDefault="00B56E4D" w:rsidP="0064502E">
            <w:pPr>
              <w:rPr>
                <w:rFonts w:cs="Arial"/>
              </w:rPr>
            </w:pPr>
            <w:r w:rsidRPr="00AF0C3E">
              <w:rPr>
                <w:rFonts w:cs="Arial"/>
              </w:rPr>
              <w:t>Call Medicare at 1-800-MEDICARE (1-800-633-4227)</w:t>
            </w:r>
            <w:del w:id="397" w:author="MMCO" w:date="2024-11-11T18:19:00Z">
              <w:r w:rsidRPr="00AF0C3E" w:rsidDel="00A8192A">
                <w:rPr>
                  <w:rFonts w:cs="Arial"/>
                </w:rPr>
                <w:delText xml:space="preserve">, 24 hours a day, </w:delText>
              </w:r>
              <w:r w:rsidR="006252EC" w:rsidRPr="00AF0C3E" w:rsidDel="00A8192A">
                <w:rPr>
                  <w:rFonts w:cs="Arial"/>
                </w:rPr>
                <w:delText>7</w:delText>
              </w:r>
              <w:r w:rsidRPr="00AF0C3E" w:rsidDel="00A8192A">
                <w:rPr>
                  <w:rFonts w:cs="Arial"/>
                </w:rPr>
                <w:delText xml:space="preserve"> days a week</w:delText>
              </w:r>
            </w:del>
            <w:r w:rsidRPr="00AF0C3E">
              <w:rPr>
                <w:rFonts w:cs="Arial"/>
              </w:rPr>
              <w:t>.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4BB3F0EF" w:rsidR="009C1265" w:rsidRPr="0060688C" w:rsidRDefault="009C1265" w:rsidP="006D6C7F">
            <w:pPr>
              <w:pStyle w:val="Tablebullets1"/>
              <w:numPr>
                <w:ilvl w:val="0"/>
                <w:numId w:val="15"/>
              </w:numPr>
              <w:spacing w:after="200" w:line="300" w:lineRule="exact"/>
              <w:ind w:left="432" w:hanging="288"/>
              <w:rPr>
                <w:color w:val="548DD4"/>
              </w:rPr>
            </w:pPr>
            <w:r w:rsidRPr="003244BB">
              <w:t xml:space="preserve">Call </w:t>
            </w:r>
            <w:commentRangeStart w:id="398"/>
            <w:commentRangeStart w:id="399"/>
            <w:r w:rsidRPr="003244BB">
              <w:t>the</w:t>
            </w:r>
            <w:r w:rsidR="00AD04EA">
              <w:t xml:space="preserve"> </w:t>
            </w:r>
            <w:ins w:id="400" w:author="DB" w:date="2024-12-19T17:40:00Z">
              <w:r w:rsidR="0057440D">
                <w:t>SHIP program,</w:t>
              </w:r>
              <w:r w:rsidR="0057440D" w:rsidRPr="003244BB">
                <w:t xml:space="preserve"> </w:t>
              </w:r>
              <w:r w:rsidR="0057440D">
                <w:rPr>
                  <w:rStyle w:val="IntenseEmphasis"/>
                  <w:i w:val="0"/>
                  <w:iCs w:val="0"/>
                  <w:color w:val="auto"/>
                </w:rPr>
                <w:t>I-CARE, at 1-800-868-9095, Monday through Friday from 8:30 a.m. to 5 p.m. TTY users should call 711</w:t>
              </w:r>
            </w:ins>
            <w:ins w:id="401" w:author="MMCO" w:date="2025-05-01T10:49:00Z">
              <w:r w:rsidR="00CA4CE9">
                <w:rPr>
                  <w:rStyle w:val="IntenseEmphasis"/>
                  <w:i w:val="0"/>
                  <w:iCs w:val="0"/>
                  <w:color w:val="auto"/>
                </w:rPr>
                <w:t>.</w:t>
              </w:r>
            </w:ins>
            <w:del w:id="402" w:author="DB" w:date="2024-12-19T17:40:00Z">
              <w:r w:rsidR="00907A84" w:rsidDel="0057440D">
                <w:delText>&lt;SHIP program name&gt;</w:delText>
              </w:r>
              <w:r w:rsidR="00AD04EA" w:rsidDel="0057440D">
                <w:delText xml:space="preserve"> </w:delText>
              </w:r>
              <w:r w:rsidDel="0057440D">
                <w:delText xml:space="preserve">at </w:delText>
              </w:r>
              <w:r w:rsidRPr="001C0B43" w:rsidDel="0057440D">
                <w:delText>&lt;phone number&gt;</w:delText>
              </w:r>
              <w:r w:rsidRPr="00907A84" w:rsidDel="0057440D">
                <w:delText xml:space="preserve">. </w:delText>
              </w:r>
              <w:r w:rsidR="009E532D" w:rsidRPr="00460CFC" w:rsidDel="0057440D">
                <w:rPr>
                  <w:color w:val="3576BC"/>
                  <w:rPrChange w:id="403" w:author="Lisa Williams" w:date="2025-05-21T08:57:00Z" w16du:dateUtc="2025-05-21T12:57:00Z">
                    <w:rPr>
                      <w:color w:val="548DD4"/>
                    </w:rPr>
                  </w:rPrChange>
                </w:rPr>
                <w:delText>[</w:delText>
              </w:r>
              <w:r w:rsidRPr="00460CFC" w:rsidDel="0057440D">
                <w:rPr>
                  <w:i/>
                  <w:iCs/>
                  <w:color w:val="3576BC"/>
                  <w:rPrChange w:id="404" w:author="Lisa Williams" w:date="2025-05-21T08:57:00Z" w16du:dateUtc="2025-05-21T12:57:00Z">
                    <w:rPr>
                      <w:i/>
                      <w:iCs/>
                      <w:color w:val="548DD4"/>
                    </w:rPr>
                  </w:rPrChange>
                </w:rPr>
                <w:delText>TTY phone number is optional</w:delText>
              </w:r>
              <w:r w:rsidRPr="00460CFC" w:rsidDel="0057440D">
                <w:rPr>
                  <w:color w:val="3576BC"/>
                  <w:rPrChange w:id="405" w:author="Lisa Williams" w:date="2025-05-21T08:57:00Z" w16du:dateUtc="2025-05-21T12:57:00Z">
                    <w:rPr>
                      <w:color w:val="548DD4"/>
                    </w:rPr>
                  </w:rPrChange>
                </w:rPr>
                <w:delText>.</w:delText>
              </w:r>
              <w:r w:rsidR="009E532D" w:rsidRPr="00460CFC" w:rsidDel="0057440D">
                <w:rPr>
                  <w:color w:val="3576BC"/>
                  <w:rPrChange w:id="406" w:author="Lisa Williams" w:date="2025-05-21T08:57:00Z" w16du:dateUtc="2025-05-21T12:57:00Z">
                    <w:rPr>
                      <w:color w:val="548DD4"/>
                    </w:rPr>
                  </w:rPrChange>
                </w:rPr>
                <w:delText>]</w:delText>
              </w:r>
              <w:r w:rsidRPr="00460CFC" w:rsidDel="0057440D">
                <w:rPr>
                  <w:color w:val="3576BC"/>
                  <w:rPrChange w:id="407" w:author="Lisa Williams" w:date="2025-05-21T08:57:00Z" w16du:dateUtc="2025-05-21T12:57:00Z">
                    <w:rPr>
                      <w:color w:val="548DD4"/>
                    </w:rPr>
                  </w:rPrChange>
                </w:rPr>
                <w:delText xml:space="preserve"> </w:delText>
              </w:r>
              <w:r w:rsidR="009E532D" w:rsidRPr="00460CFC" w:rsidDel="0057440D">
                <w:rPr>
                  <w:color w:val="3576BC"/>
                  <w:rPrChange w:id="408" w:author="Lisa Williams" w:date="2025-05-21T08:57:00Z" w16du:dateUtc="2025-05-21T12:57:00Z">
                    <w:rPr>
                      <w:color w:val="548DD4"/>
                    </w:rPr>
                  </w:rPrChange>
                </w:rPr>
                <w:delText>[</w:delText>
              </w:r>
              <w:r w:rsidRPr="00460CFC" w:rsidDel="0057440D">
                <w:rPr>
                  <w:i/>
                  <w:iCs/>
                  <w:color w:val="3576BC"/>
                  <w:rPrChange w:id="409" w:author="Lisa Williams" w:date="2025-05-21T08:57:00Z" w16du:dateUtc="2025-05-21T12:57:00Z">
                    <w:rPr>
                      <w:i/>
                      <w:iCs/>
                      <w:color w:val="548DD4"/>
                    </w:rPr>
                  </w:rPrChange>
                </w:rPr>
                <w:delText>Insert as applicable</w:delText>
              </w:r>
              <w:r w:rsidRPr="00460CFC" w:rsidDel="0057440D">
                <w:rPr>
                  <w:color w:val="3576BC"/>
                  <w:rPrChange w:id="410" w:author="Lisa Williams" w:date="2025-05-21T08:57:00Z" w16du:dateUtc="2025-05-21T12:57:00Z">
                    <w:rPr>
                      <w:color w:val="548DD4"/>
                    </w:rPr>
                  </w:rPrChange>
                </w:rPr>
                <w:delText>: In &lt;state&gt;, the SHIP is called &lt;</w:delText>
              </w:r>
              <w:r w:rsidR="00907A84" w:rsidRPr="00460CFC" w:rsidDel="0057440D">
                <w:rPr>
                  <w:color w:val="3576BC"/>
                  <w:rPrChange w:id="411" w:author="Lisa Williams" w:date="2025-05-21T08:57:00Z" w16du:dateUtc="2025-05-21T12:57:00Z">
                    <w:rPr>
                      <w:color w:val="548DD4"/>
                    </w:rPr>
                  </w:rPrChange>
                </w:rPr>
                <w:delText xml:space="preserve">SHIP program </w:delText>
              </w:r>
              <w:r w:rsidRPr="00460CFC" w:rsidDel="0057440D">
                <w:rPr>
                  <w:color w:val="3576BC"/>
                  <w:rPrChange w:id="412" w:author="Lisa Williams" w:date="2025-05-21T08:57:00Z" w16du:dateUtc="2025-05-21T12:57:00Z">
                    <w:rPr>
                      <w:color w:val="548DD4"/>
                    </w:rPr>
                  </w:rPrChange>
                </w:rPr>
                <w:delText>name&gt;.</w:delText>
              </w:r>
              <w:r w:rsidR="009E532D" w:rsidRPr="00460CFC" w:rsidDel="0057440D">
                <w:rPr>
                  <w:color w:val="3576BC"/>
                  <w:rPrChange w:id="413" w:author="Lisa Williams" w:date="2025-05-21T08:57:00Z" w16du:dateUtc="2025-05-21T12:57:00Z">
                    <w:rPr>
                      <w:color w:val="548DD4"/>
                    </w:rPr>
                  </w:rPrChange>
                </w:rPr>
                <w:delText>]</w:delText>
              </w:r>
            </w:del>
            <w:commentRangeEnd w:id="398"/>
            <w:r w:rsidR="0057440D">
              <w:rPr>
                <w:rStyle w:val="CommentReference"/>
                <w:rFonts w:cs="Times New Roman"/>
              </w:rPr>
              <w:commentReference w:id="398"/>
            </w:r>
            <w:commentRangeEnd w:id="399"/>
            <w:r w:rsidR="005C7E95">
              <w:rPr>
                <w:rStyle w:val="CommentReference"/>
                <w:rFonts w:cs="Times New Roman"/>
              </w:rPr>
              <w:commentReference w:id="399"/>
            </w:r>
          </w:p>
          <w:p w14:paraId="55F95130" w14:textId="1E767B4F" w:rsidR="00137B25" w:rsidRDefault="00137B25" w:rsidP="0064502E">
            <w:pPr>
              <w:rPr>
                <w:rFonts w:cs="Arial"/>
              </w:rPr>
            </w:pPr>
            <w:r>
              <w:rPr>
                <w:rFonts w:cs="Arial"/>
                <w:b/>
              </w:rPr>
              <w:t>OR</w:t>
            </w:r>
          </w:p>
          <w:p w14:paraId="42654B75" w14:textId="3C9195E0" w:rsidR="00137B25" w:rsidRPr="00137B25" w:rsidRDefault="00137B25" w:rsidP="0064502E">
            <w:pPr>
              <w:rPr>
                <w:rFonts w:cs="Arial"/>
              </w:rPr>
            </w:pPr>
            <w:r>
              <w:rPr>
                <w:rFonts w:cs="Arial"/>
              </w:rPr>
              <w:t xml:space="preserve">Enroll in a new Medicare </w:t>
            </w:r>
            <w:del w:id="414" w:author="MMCO" w:date="2025-03-25T17:45:00Z">
              <w:r w:rsidDel="00E2689E">
                <w:rPr>
                  <w:rFonts w:cs="Arial"/>
                </w:rPr>
                <w:delText xml:space="preserve">prescription </w:delText>
              </w:r>
            </w:del>
            <w:r>
              <w:rPr>
                <w:rFonts w:cs="Arial"/>
              </w:rPr>
              <w:t>drug plan.</w:t>
            </w:r>
          </w:p>
          <w:p w14:paraId="3B023628" w14:textId="65EC222C" w:rsidR="00640792" w:rsidRDefault="00E75D60" w:rsidP="0064502E">
            <w:pPr>
              <w:rPr>
                <w:ins w:id="415" w:author="DB" w:date="2024-12-23T16:21:00Z"/>
                <w:rFonts w:cs="Arial"/>
              </w:rPr>
            </w:pPr>
            <w:commentRangeStart w:id="416"/>
            <w:r w:rsidRPr="00AF0C3E">
              <w:rPr>
                <w:rFonts w:cs="Arial"/>
              </w:rPr>
              <w:t>You</w:t>
            </w:r>
            <w:del w:id="417" w:author="MMCO" w:date="2024-11-11T18:22:00Z">
              <w:r w:rsidRPr="00AF0C3E" w:rsidDel="00A8192A">
                <w:rPr>
                  <w:rFonts w:cs="Arial"/>
                </w:rPr>
                <w:delText xml:space="preserve"> </w:delText>
              </w:r>
              <w:r w:rsidR="0009776C" w:rsidDel="00A8192A">
                <w:rPr>
                  <w:rFonts w:cs="Arial"/>
                </w:rPr>
                <w:delText>are</w:delText>
              </w:r>
            </w:del>
            <w:ins w:id="418" w:author="MMCO" w:date="2024-11-11T18:22:00Z">
              <w:r w:rsidR="00A8192A">
                <w:rPr>
                  <w:rFonts w:cs="Arial"/>
                </w:rPr>
                <w:t>’ll</w:t>
              </w:r>
            </w:ins>
            <w:r w:rsidR="0009776C">
              <w:rPr>
                <w:rFonts w:cs="Arial"/>
              </w:rPr>
              <w:t xml:space="preserve"> </w:t>
            </w:r>
            <w:r w:rsidRPr="00AF0C3E">
              <w:rPr>
                <w:rFonts w:cs="Arial"/>
              </w:rPr>
              <w:t xml:space="preserve">automatically </w:t>
            </w:r>
            <w:ins w:id="419" w:author="MMCO" w:date="2024-11-11T18:22:00Z">
              <w:r w:rsidR="00A8192A">
                <w:rPr>
                  <w:rFonts w:cs="Arial"/>
                </w:rPr>
                <w:t xml:space="preserve">be </w:t>
              </w:r>
            </w:ins>
            <w:commentRangeEnd w:id="416"/>
            <w:ins w:id="420" w:author="MMCO" w:date="2024-11-11T18:23:00Z">
              <w:r w:rsidR="00A8192A">
                <w:rPr>
                  <w:rStyle w:val="CommentReference"/>
                </w:rPr>
                <w:commentReference w:id="416"/>
              </w:r>
            </w:ins>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33EAC213" w14:textId="3F4FF7E6" w:rsidR="00640792" w:rsidRPr="008F7B90" w:rsidDel="008F7B90" w:rsidRDefault="00640792">
            <w:pPr>
              <w:rPr>
                <w:del w:id="421" w:author="MMCO" w:date="2025-01-15T13:29:00Z"/>
                <w:rPrChange w:id="422" w:author="MMCO" w:date="2025-01-15T13:30:00Z">
                  <w:rPr>
                    <w:del w:id="423" w:author="MMCO" w:date="2025-01-15T13:29:00Z"/>
                    <w:color w:val="548DD4"/>
                  </w:rPr>
                </w:rPrChange>
              </w:rPr>
            </w:pPr>
            <w:commentRangeStart w:id="424"/>
            <w:commentRangeStart w:id="425"/>
            <w:ins w:id="426" w:author="DB" w:date="2024-12-23T16:21:00Z">
              <w:r w:rsidRPr="008F7B90">
                <w:rPr>
                  <w:rPrChange w:id="427" w:author="MMCO" w:date="2025-01-15T13:30:00Z">
                    <w:rPr>
                      <w:color w:val="548DD4"/>
                    </w:rPr>
                  </w:rPrChange>
                </w:rPr>
                <w:t>You</w:t>
              </w:r>
              <w:del w:id="428" w:author="MMCO" w:date="2025-03-25T17:45:00Z">
                <w:r w:rsidRPr="008F7B90" w:rsidDel="00E2689E">
                  <w:rPr>
                    <w:rPrChange w:id="429" w:author="MMCO" w:date="2025-01-15T13:30:00Z">
                      <w:rPr>
                        <w:color w:val="548DD4"/>
                      </w:rPr>
                    </w:rPrChange>
                  </w:rPr>
                  <w:delText xml:space="preserve"> wi</w:delText>
                </w:r>
              </w:del>
            </w:ins>
            <w:ins w:id="430" w:author="MMCO" w:date="2025-03-25T17:46:00Z">
              <w:r w:rsidR="00E2689E">
                <w:t>’</w:t>
              </w:r>
            </w:ins>
            <w:ins w:id="431" w:author="DB" w:date="2024-12-23T16:21:00Z">
              <w:r w:rsidRPr="008F7B90">
                <w:rPr>
                  <w:rPrChange w:id="432" w:author="MMCO" w:date="2025-01-15T13:30:00Z">
                    <w:rPr>
                      <w:color w:val="548DD4"/>
                    </w:rPr>
                  </w:rPrChange>
                </w:rPr>
                <w:t>ll continue to receive your applicable Medicaid services through the same company that offers your current plan.</w:t>
              </w:r>
              <w:del w:id="433" w:author="MMCO" w:date="2025-01-15T13:29:00Z">
                <w:r w:rsidRPr="008F7B90" w:rsidDel="008F7B90">
                  <w:rPr>
                    <w:rPrChange w:id="434" w:author="MMCO" w:date="2025-01-15T13:30:00Z">
                      <w:rPr>
                        <w:color w:val="548DD4"/>
                      </w:rPr>
                    </w:rPrChange>
                  </w:rPr>
                  <w:delText xml:space="preserve"> </w:delText>
                </w:r>
              </w:del>
              <w:commentRangeEnd w:id="424"/>
              <w:r w:rsidRPr="008F7B90">
                <w:rPr>
                  <w:rStyle w:val="CommentReference"/>
                </w:rPr>
                <w:commentReference w:id="424"/>
              </w:r>
            </w:ins>
            <w:commentRangeEnd w:id="425"/>
            <w:r w:rsidR="005C7E95" w:rsidRPr="008F7B90">
              <w:rPr>
                <w:rStyle w:val="CommentReference"/>
              </w:rPr>
              <w:commentReference w:id="425"/>
            </w:r>
          </w:p>
          <w:p w14:paraId="5781CA12" w14:textId="3C98F86B" w:rsidR="00665E50" w:rsidRPr="00AF0C3E" w:rsidRDefault="009E532D" w:rsidP="008F7B90">
            <w:pPr>
              <w:rPr>
                <w:rFonts w:cs="Arial"/>
              </w:rPr>
            </w:pPr>
            <w:commentRangeStart w:id="435"/>
            <w:commentRangeStart w:id="436"/>
            <w:del w:id="437" w:author="MMCO" w:date="2025-01-15T13:24:00Z">
              <w:r w:rsidRPr="00460CFC" w:rsidDel="005C7E95">
                <w:rPr>
                  <w:color w:val="3576BC"/>
                  <w:rPrChange w:id="438" w:author="Lisa Williams" w:date="2025-05-21T08:57:00Z" w16du:dateUtc="2025-05-21T12:57:00Z">
                    <w:rPr>
                      <w:color w:val="548DD4"/>
                    </w:rPr>
                  </w:rPrChange>
                </w:rPr>
                <w:delText>[</w:delText>
              </w:r>
              <w:r w:rsidR="00665E50" w:rsidRPr="00460CFC" w:rsidDel="005C7E95">
                <w:rPr>
                  <w:i/>
                  <w:iCs/>
                  <w:color w:val="3576BC"/>
                  <w:rPrChange w:id="439" w:author="Lisa Williams" w:date="2025-05-21T08:57:00Z" w16du:dateUtc="2025-05-21T12:57:00Z">
                    <w:rPr>
                      <w:i/>
                      <w:iCs/>
                      <w:color w:val="548DD4"/>
                    </w:rPr>
                  </w:rPrChange>
                </w:rPr>
                <w:delText>Insert any additional information regarding the impact of Medicaid enrollment as directed by the state</w:delText>
              </w:r>
              <w:r w:rsidR="00665E50" w:rsidRPr="00460CFC" w:rsidDel="005C7E95">
                <w:rPr>
                  <w:color w:val="3576BC"/>
                  <w:rPrChange w:id="440" w:author="Lisa Williams" w:date="2025-05-21T08:57:00Z" w16du:dateUtc="2025-05-21T12:57:00Z">
                    <w:rPr>
                      <w:color w:val="548DD4"/>
                    </w:rPr>
                  </w:rPrChange>
                </w:rPr>
                <w:delText>.</w:delText>
              </w:r>
              <w:r w:rsidRPr="00460CFC" w:rsidDel="005C7E95">
                <w:rPr>
                  <w:color w:val="3576BC"/>
                  <w:rPrChange w:id="441" w:author="Lisa Williams" w:date="2025-05-21T08:57:00Z" w16du:dateUtc="2025-05-21T12:57:00Z">
                    <w:rPr>
                      <w:color w:val="548DD4"/>
                    </w:rPr>
                  </w:rPrChange>
                </w:rPr>
                <w:delText>]</w:delText>
              </w:r>
            </w:del>
            <w:commentRangeEnd w:id="435"/>
            <w:r w:rsidR="005C7E95">
              <w:rPr>
                <w:rStyle w:val="CommentReference"/>
              </w:rPr>
              <w:commentReference w:id="435"/>
            </w:r>
            <w:commentRangeEnd w:id="436"/>
            <w:r w:rsidR="00B75949">
              <w:rPr>
                <w:rStyle w:val="CommentReference"/>
              </w:rPr>
              <w:commentReference w:id="436"/>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26D850E2" w:rsidR="00E75D60" w:rsidRPr="00AF0C3E" w:rsidDel="00493C73" w:rsidRDefault="00E75D60" w:rsidP="00FA34B2">
            <w:pPr>
              <w:rPr>
                <w:rFonts w:cs="Arial"/>
                <w:b/>
              </w:rPr>
            </w:pPr>
            <w:r w:rsidRPr="00AF0C3E">
              <w:rPr>
                <w:rFonts w:cs="Arial"/>
                <w:b/>
              </w:rPr>
              <w:t xml:space="preserve">Original Medicare without a separate Medicare </w:t>
            </w:r>
            <w:del w:id="442" w:author="MMCO" w:date="2024-11-11T18:26:00Z">
              <w:r w:rsidRPr="00AF0C3E" w:rsidDel="00A8192A">
                <w:rPr>
                  <w:rFonts w:cs="Arial"/>
                  <w:b/>
                </w:rPr>
                <w:delText xml:space="preserve">prescription </w:delText>
              </w:r>
            </w:del>
            <w:r w:rsidRPr="00AF0C3E">
              <w:rPr>
                <w:rFonts w:cs="Arial"/>
                <w:b/>
              </w:rPr>
              <w:t>drug plan</w:t>
            </w:r>
          </w:p>
          <w:p w14:paraId="4CB0959D" w14:textId="1A6048BA"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w:t>
            </w:r>
            <w:del w:id="443" w:author="MMCO" w:date="2025-03-25T17:46:00Z">
              <w:r w:rsidRPr="00AF0C3E" w:rsidDel="00E2689E">
                <w:rPr>
                  <w:rFonts w:cs="Arial"/>
                </w:rPr>
                <w:delText xml:space="preserve"> </w:delText>
              </w:r>
            </w:del>
            <w:r w:rsidRPr="00AF0C3E">
              <w:rPr>
                <w:rFonts w:cs="Arial"/>
              </w:rPr>
              <w:t>n</w:t>
            </w:r>
            <w:ins w:id="444" w:author="MMCO" w:date="2025-03-25T17:46:00Z">
              <w:r w:rsidR="00E2689E">
                <w:rPr>
                  <w:rFonts w:cs="Arial"/>
                </w:rPr>
                <w:t>’</w:t>
              </w:r>
            </w:ins>
            <w:del w:id="445" w:author="MMCO" w:date="2025-03-25T17:46:00Z">
              <w:r w:rsidRPr="00AF0C3E" w:rsidDel="00E2689E">
                <w:rPr>
                  <w:rFonts w:cs="Arial"/>
                </w:rPr>
                <w:delText>o</w:delText>
              </w:r>
            </w:del>
            <w:r w:rsidRPr="00AF0C3E">
              <w:rPr>
                <w:rFonts w:cs="Arial"/>
              </w:rPr>
              <w:t xml:space="preserve">t enroll in a separate Medicare </w:t>
            </w:r>
            <w:del w:id="446" w:author="MMCO" w:date="2025-03-27T12:51:00Z">
              <w:r w:rsidRPr="00AF0C3E" w:rsidDel="00467BC1">
                <w:rPr>
                  <w:rFonts w:cs="Arial"/>
                </w:rPr>
                <w:delText>prescription</w:delText>
              </w:r>
            </w:del>
            <w:del w:id="447" w:author="MMCO" w:date="2025-05-01T11:03:00Z">
              <w:r w:rsidRPr="00AF0C3E" w:rsidDel="00830521">
                <w:rPr>
                  <w:rFonts w:cs="Arial"/>
                </w:rPr>
                <w:delText xml:space="preserve"> </w:delText>
              </w:r>
            </w:del>
            <w:r w:rsidRPr="00AF0C3E">
              <w:rPr>
                <w:rFonts w:cs="Arial"/>
              </w:rPr>
              <w:t xml:space="preserve">drug plan, Medicare may enroll you in a drug plan, unless you tell Medicare you </w:t>
            </w:r>
            <w:r w:rsidR="00B5665B" w:rsidRPr="00AF0C3E">
              <w:rPr>
                <w:rFonts w:cs="Arial"/>
              </w:rPr>
              <w:t>do</w:t>
            </w:r>
            <w:del w:id="448" w:author="MMCO" w:date="2025-03-25T17:46:00Z">
              <w:r w:rsidR="00B5665B" w:rsidRPr="00AF0C3E" w:rsidDel="009E671E">
                <w:rPr>
                  <w:rFonts w:cs="Arial"/>
                </w:rPr>
                <w:delText xml:space="preserve"> </w:delText>
              </w:r>
            </w:del>
            <w:r w:rsidR="00B5665B" w:rsidRPr="00AF0C3E">
              <w:rPr>
                <w:rFonts w:cs="Arial"/>
              </w:rPr>
              <w:t>n</w:t>
            </w:r>
            <w:ins w:id="449" w:author="MMCO" w:date="2025-03-25T17:46:00Z">
              <w:r w:rsidR="009E671E">
                <w:rPr>
                  <w:rFonts w:cs="Arial"/>
                </w:rPr>
                <w:t>’</w:t>
              </w:r>
            </w:ins>
            <w:del w:id="450" w:author="MMCO" w:date="2025-03-25T17:46:00Z">
              <w:r w:rsidR="00B5665B" w:rsidRPr="00AF0C3E" w:rsidDel="009E671E">
                <w:rPr>
                  <w:rFonts w:cs="Arial"/>
                </w:rPr>
                <w:delText>o</w:delText>
              </w:r>
            </w:del>
            <w:r w:rsidR="00B5665B" w:rsidRPr="00AF0C3E">
              <w:rPr>
                <w:rFonts w:cs="Arial"/>
              </w:rPr>
              <w:t xml:space="preserve">t </w:t>
            </w:r>
            <w:r w:rsidRPr="00AF0C3E">
              <w:rPr>
                <w:rFonts w:cs="Arial"/>
              </w:rPr>
              <w:t xml:space="preserve">want to join. </w:t>
            </w:r>
          </w:p>
          <w:p w14:paraId="2D688D31" w14:textId="05180DFE" w:rsidR="00E75D60" w:rsidRPr="00AF0C3E" w:rsidRDefault="00E75D60" w:rsidP="00FA34B2">
            <w:pPr>
              <w:rPr>
                <w:rFonts w:cs="Arial"/>
              </w:rPr>
            </w:pPr>
            <w:r w:rsidRPr="00AF0C3E">
              <w:rPr>
                <w:rFonts w:cs="Arial"/>
              </w:rPr>
              <w:t xml:space="preserve">You should only drop </w:t>
            </w:r>
            <w:del w:id="451" w:author="MMCO" w:date="2025-01-15T13:25:00Z">
              <w:r w:rsidRPr="00AF0C3E" w:rsidDel="005C7E95">
                <w:rPr>
                  <w:rFonts w:cs="Arial"/>
                </w:rPr>
                <w:delText xml:space="preserve">prescription </w:delText>
              </w:r>
            </w:del>
            <w:r w:rsidRPr="00AF0C3E">
              <w:rPr>
                <w:rFonts w:cs="Arial"/>
              </w:rPr>
              <w:t xml:space="preserve">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commentRangeStart w:id="452"/>
            <w:commentRangeStart w:id="453"/>
            <w:ins w:id="454" w:author="DB" w:date="2024-12-19T17:40:00Z">
              <w:r w:rsidR="00540FB8">
                <w:rPr>
                  <w:rFonts w:cs="Arial"/>
                </w:rPr>
                <w:t xml:space="preserve">I-CARE </w:t>
              </w:r>
            </w:ins>
            <w:del w:id="455" w:author="DB" w:date="2024-12-19T17:40:00Z">
              <w:r w:rsidR="00B56E4D" w:rsidRPr="00AF0C3E" w:rsidDel="00540FB8">
                <w:rPr>
                  <w:rFonts w:cs="Arial"/>
                </w:rPr>
                <w:delText xml:space="preserve">the </w:delText>
              </w:r>
              <w:r w:rsidR="009E532D" w:rsidRPr="00460CFC" w:rsidDel="00540FB8">
                <w:rPr>
                  <w:color w:val="3576BC"/>
                  <w:rPrChange w:id="456" w:author="Lisa Williams" w:date="2025-05-21T08:57:00Z" w16du:dateUtc="2025-05-21T12:57:00Z">
                    <w:rPr>
                      <w:color w:val="548DD4"/>
                    </w:rPr>
                  </w:rPrChange>
                </w:rPr>
                <w:delText>[</w:delText>
              </w:r>
              <w:r w:rsidR="00AD04EA" w:rsidRPr="00460CFC" w:rsidDel="00540FB8">
                <w:rPr>
                  <w:i/>
                  <w:iCs/>
                  <w:color w:val="3576BC"/>
                  <w:rPrChange w:id="457" w:author="Lisa Williams" w:date="2025-05-21T08:57:00Z" w16du:dateUtc="2025-05-21T12:57:00Z">
                    <w:rPr>
                      <w:i/>
                      <w:iCs/>
                      <w:color w:val="548DD4"/>
                    </w:rPr>
                  </w:rPrChange>
                </w:rPr>
                <w:delText>name of state SHIP program</w:delText>
              </w:r>
              <w:r w:rsidR="009E532D" w:rsidRPr="00460CFC" w:rsidDel="00540FB8">
                <w:rPr>
                  <w:color w:val="3576BC"/>
                  <w:rPrChange w:id="458" w:author="Lisa Williams" w:date="2025-05-21T08:57:00Z" w16du:dateUtc="2025-05-21T12:57:00Z">
                    <w:rPr>
                      <w:color w:val="548DD4"/>
                    </w:rPr>
                  </w:rPrChange>
                </w:rPr>
                <w:delText>]</w:delText>
              </w:r>
              <w:r w:rsidR="00AD04EA" w:rsidDel="00540FB8">
                <w:delText xml:space="preserve"> </w:delText>
              </w:r>
            </w:del>
            <w:r w:rsidR="00AD04EA">
              <w:rPr>
                <w:rFonts w:cs="Arial"/>
              </w:rPr>
              <w:t>at</w:t>
            </w:r>
            <w:del w:id="459" w:author="DB" w:date="2024-12-19T17:41:00Z">
              <w:r w:rsidR="00AD04EA" w:rsidDel="00540FB8">
                <w:rPr>
                  <w:rFonts w:cs="Arial"/>
                </w:rPr>
                <w:delText xml:space="preserve"> </w:delText>
              </w:r>
            </w:del>
            <w:ins w:id="460" w:author="DB" w:date="2024-12-19T17:41:00Z">
              <w:r w:rsidR="00540FB8">
                <w:rPr>
                  <w:rFonts w:cs="Arial"/>
                </w:rPr>
                <w:t xml:space="preserve"> </w:t>
              </w:r>
              <w:r w:rsidR="00540FB8">
                <w:rPr>
                  <w:rStyle w:val="IntenseEmphasis"/>
                  <w:i w:val="0"/>
                  <w:iCs w:val="0"/>
                  <w:color w:val="auto"/>
                </w:rPr>
                <w:t>1-800-868-9095</w:t>
              </w:r>
              <w:del w:id="461" w:author="MMCO" w:date="2025-05-01T11:19:00Z">
                <w:r w:rsidR="00540FB8" w:rsidRPr="00460CFC" w:rsidDel="000D693C">
                  <w:rPr>
                    <w:color w:val="3576BC"/>
                    <w:rPrChange w:id="462" w:author="Lisa Williams" w:date="2025-05-21T08:57:00Z" w16du:dateUtc="2025-05-21T12:57:00Z">
                      <w:rPr>
                        <w:color w:val="548DD4"/>
                      </w:rPr>
                    </w:rPrChange>
                  </w:rPr>
                  <w:delText xml:space="preserve"> </w:delText>
                </w:r>
              </w:del>
            </w:ins>
            <w:del w:id="463" w:author="DB" w:date="2024-12-19T17:41:00Z">
              <w:r w:rsidR="009E532D" w:rsidRPr="00460CFC" w:rsidDel="00540FB8">
                <w:rPr>
                  <w:color w:val="3576BC"/>
                  <w:rPrChange w:id="464" w:author="Lisa Williams" w:date="2025-05-21T08:57:00Z" w16du:dateUtc="2025-05-21T12:57:00Z">
                    <w:rPr>
                      <w:color w:val="548DD4"/>
                    </w:rPr>
                  </w:rPrChange>
                </w:rPr>
                <w:delText>[</w:delText>
              </w:r>
              <w:r w:rsidR="00AD04EA" w:rsidRPr="00460CFC" w:rsidDel="00540FB8">
                <w:rPr>
                  <w:i/>
                  <w:iCs/>
                  <w:color w:val="3576BC"/>
                  <w:rPrChange w:id="465" w:author="Lisa Williams" w:date="2025-05-21T08:57:00Z" w16du:dateUtc="2025-05-21T12:57:00Z">
                    <w:rPr>
                      <w:i/>
                      <w:iCs/>
                      <w:color w:val="548DD4"/>
                    </w:rPr>
                  </w:rPrChange>
                </w:rPr>
                <w:delText>phone number</w:delText>
              </w:r>
              <w:r w:rsidR="009E532D" w:rsidRPr="00460CFC" w:rsidDel="00540FB8">
                <w:rPr>
                  <w:color w:val="3576BC"/>
                  <w:rPrChange w:id="466" w:author="Lisa Williams" w:date="2025-05-21T08:57:00Z" w16du:dateUtc="2025-05-21T12:57:00Z">
                    <w:rPr>
                      <w:color w:val="548DD4"/>
                    </w:rPr>
                  </w:rPrChange>
                </w:rPr>
                <w:delText>]</w:delText>
              </w:r>
            </w:del>
            <w:r w:rsidR="00150F5D" w:rsidRPr="00AF0C3E">
              <w:rPr>
                <w:rFonts w:cs="Arial"/>
              </w:rPr>
              <w:t>, Monday through Friday from 8:</w:t>
            </w:r>
            <w:ins w:id="467" w:author="DB" w:date="2024-12-19T17:41:00Z">
              <w:r w:rsidR="00540FB8">
                <w:rPr>
                  <w:rFonts w:cs="Arial"/>
                </w:rPr>
                <w:t>3</w:t>
              </w:r>
            </w:ins>
            <w:del w:id="468" w:author="DB" w:date="2024-12-19T17:41:00Z">
              <w:r w:rsidR="00150F5D" w:rsidRPr="00AF0C3E" w:rsidDel="00540FB8">
                <w:rPr>
                  <w:rFonts w:cs="Arial"/>
                </w:rPr>
                <w:delText>0</w:delText>
              </w:r>
            </w:del>
            <w:r w:rsidR="00150F5D" w:rsidRPr="00AF0C3E">
              <w:rPr>
                <w:rFonts w:cs="Arial"/>
              </w:rPr>
              <w:t>0 a.m. to 5:00 p.m.</w:t>
            </w:r>
            <w:ins w:id="469" w:author="DB" w:date="2024-12-19T17:41:00Z">
              <w:r w:rsidR="00540FB8">
                <w:rPr>
                  <w:rFonts w:cs="Arial"/>
                </w:rPr>
                <w:t xml:space="preserve"> TTY users should call 711.</w:t>
              </w:r>
            </w:ins>
            <w:r w:rsidR="00150F5D" w:rsidRPr="00AF0C3E">
              <w:rPr>
                <w:rFonts w:cs="Arial"/>
              </w:rPr>
              <w:t xml:space="preserve"> </w:t>
            </w:r>
            <w:commentRangeStart w:id="470"/>
            <w:commentRangeStart w:id="471"/>
            <w:del w:id="472" w:author="DB" w:date="2024-12-23T16:22:00Z">
              <w:r w:rsidR="00150F5D" w:rsidRPr="00AF0C3E" w:rsidDel="00640792">
                <w:rPr>
                  <w:rFonts w:cs="Arial"/>
                </w:rPr>
                <w:delText xml:space="preserve">For more information or to find a local </w:delText>
              </w:r>
            </w:del>
            <w:ins w:id="473" w:author="B W" w:date="2024-12-19T18:55:00Z">
              <w:del w:id="474" w:author="DB" w:date="2024-12-23T16:22:00Z">
                <w:r w:rsidR="002A5423" w:rsidRPr="00460CFC" w:rsidDel="00640792">
                  <w:rPr>
                    <w:color w:val="3576BC"/>
                    <w:rPrChange w:id="475" w:author="Lisa Williams" w:date="2025-05-21T08:57:00Z" w16du:dateUtc="2025-05-21T12:57:00Z">
                      <w:rPr>
                        <w:color w:val="548DD4"/>
                      </w:rPr>
                    </w:rPrChange>
                  </w:rPr>
                  <w:delText xml:space="preserve"> </w:delText>
                </w:r>
              </w:del>
            </w:ins>
            <w:del w:id="476" w:author="DB" w:date="2024-12-19T17:42:00Z">
              <w:r w:rsidR="009E532D" w:rsidRPr="00460CFC" w:rsidDel="00540FB8">
                <w:rPr>
                  <w:color w:val="3576BC"/>
                  <w:rPrChange w:id="477" w:author="Lisa Williams" w:date="2025-05-21T08:57:00Z" w16du:dateUtc="2025-05-21T12:57:00Z">
                    <w:rPr>
                      <w:color w:val="548DD4"/>
                    </w:rPr>
                  </w:rPrChange>
                </w:rPr>
                <w:delText>[</w:delText>
              </w:r>
              <w:r w:rsidR="00AD04EA" w:rsidRPr="00460CFC" w:rsidDel="00540FB8">
                <w:rPr>
                  <w:i/>
                  <w:iCs/>
                  <w:color w:val="3576BC"/>
                  <w:rPrChange w:id="478" w:author="Lisa Williams" w:date="2025-05-21T08:57:00Z" w16du:dateUtc="2025-05-21T12:57:00Z">
                    <w:rPr>
                      <w:i/>
                      <w:iCs/>
                      <w:color w:val="548DD4"/>
                    </w:rPr>
                  </w:rPrChange>
                </w:rPr>
                <w:delText>name of SHIP office</w:delText>
              </w:r>
              <w:r w:rsidR="009E532D" w:rsidRPr="00460CFC" w:rsidDel="00540FB8">
                <w:rPr>
                  <w:color w:val="3576BC"/>
                  <w:rPrChange w:id="479" w:author="Lisa Williams" w:date="2025-05-21T08:57:00Z" w16du:dateUtc="2025-05-21T12:57:00Z">
                    <w:rPr>
                      <w:color w:val="548DD4"/>
                    </w:rPr>
                  </w:rPrChange>
                </w:rPr>
                <w:delText>]</w:delText>
              </w:r>
              <w:r w:rsidR="00150F5D" w:rsidRPr="00AF0C3E" w:rsidDel="00540FB8">
                <w:rPr>
                  <w:rFonts w:cs="Arial"/>
                </w:rPr>
                <w:delText xml:space="preserve"> </w:delText>
              </w:r>
            </w:del>
            <w:commentRangeEnd w:id="452"/>
            <w:del w:id="480" w:author="DB" w:date="2024-12-23T16:22:00Z">
              <w:r w:rsidR="00540FB8" w:rsidDel="00640792">
                <w:rPr>
                  <w:rStyle w:val="CommentReference"/>
                </w:rPr>
                <w:commentReference w:id="452"/>
              </w:r>
            </w:del>
            <w:commentRangeEnd w:id="453"/>
            <w:r w:rsidR="005C7E95">
              <w:rPr>
                <w:rStyle w:val="CommentReference"/>
              </w:rPr>
              <w:commentReference w:id="453"/>
            </w:r>
            <w:del w:id="481" w:author="DB" w:date="2024-12-23T16:22:00Z">
              <w:r w:rsidR="00150F5D" w:rsidRPr="00AF0C3E" w:rsidDel="00640792">
                <w:rPr>
                  <w:rFonts w:cs="Arial"/>
                </w:rPr>
                <w:delText>office in your area, please visit</w:delText>
              </w:r>
              <w:r w:rsidR="00AD04EA" w:rsidDel="00640792">
                <w:rPr>
                  <w:rFonts w:cs="Arial"/>
                </w:rPr>
                <w:delText xml:space="preserve"> </w:delText>
              </w:r>
            </w:del>
            <w:commentRangeEnd w:id="470"/>
            <w:r w:rsidR="00640792">
              <w:rPr>
                <w:rStyle w:val="CommentReference"/>
              </w:rPr>
              <w:commentReference w:id="470"/>
            </w:r>
            <w:commentRangeEnd w:id="471"/>
            <w:r w:rsidR="005C7E95">
              <w:rPr>
                <w:rStyle w:val="CommentReference"/>
              </w:rPr>
              <w:commentReference w:id="471"/>
            </w:r>
            <w:del w:id="482" w:author="DB" w:date="2024-12-23T16:22:00Z">
              <w:r w:rsidR="009E532D" w:rsidRPr="00460CFC" w:rsidDel="00640792">
                <w:rPr>
                  <w:color w:val="3576BC"/>
                  <w:rPrChange w:id="483" w:author="Lisa Williams" w:date="2025-05-21T08:57:00Z" w16du:dateUtc="2025-05-21T12:57:00Z">
                    <w:rPr>
                      <w:color w:val="548DD4"/>
                    </w:rPr>
                  </w:rPrChange>
                </w:rPr>
                <w:delText>[</w:delText>
              </w:r>
              <w:r w:rsidR="00AD04EA" w:rsidRPr="00460CFC" w:rsidDel="00640792">
                <w:rPr>
                  <w:i/>
                  <w:iCs/>
                  <w:color w:val="3576BC"/>
                  <w:rPrChange w:id="484" w:author="Lisa Williams" w:date="2025-05-21T08:57:00Z" w16du:dateUtc="2025-05-21T12:57:00Z">
                    <w:rPr>
                      <w:i/>
                      <w:iCs/>
                      <w:color w:val="548DD4"/>
                    </w:rPr>
                  </w:rPrChange>
                </w:rPr>
                <w:delText>web URL</w:delText>
              </w:r>
              <w:r w:rsidR="009E532D" w:rsidRPr="00460CFC" w:rsidDel="00640792">
                <w:rPr>
                  <w:color w:val="3576BC"/>
                  <w:rPrChange w:id="485" w:author="Lisa Williams" w:date="2025-05-21T08:57:00Z" w16du:dateUtc="2025-05-21T12:57:00Z">
                    <w:rPr>
                      <w:color w:val="548DD4"/>
                    </w:rPr>
                  </w:rPrChange>
                </w:rPr>
                <w:delText>]</w:delText>
              </w:r>
              <w:r w:rsidR="00B5665B" w:rsidRPr="0060688C" w:rsidDel="00640792">
                <w:rPr>
                  <w:rFonts w:cs="Arial"/>
                  <w:color w:val="000000" w:themeColor="text1"/>
                </w:rPr>
                <w:delText>.</w:delText>
              </w:r>
            </w:del>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39059464" w:rsidR="00E75D60" w:rsidRPr="00AF0C3E" w:rsidRDefault="00E75D60" w:rsidP="00D46938">
            <w:pPr>
              <w:rPr>
                <w:rFonts w:cs="Arial"/>
              </w:rPr>
            </w:pPr>
            <w:r w:rsidRPr="00AF0C3E">
              <w:rPr>
                <w:rFonts w:cs="Arial"/>
              </w:rPr>
              <w:t>Call Medicare at 1-800-MEDICARE (1-800-633-4227)</w:t>
            </w:r>
            <w:del w:id="486" w:author="MMCO" w:date="2024-11-11T18:26:00Z">
              <w:r w:rsidRPr="00AF0C3E" w:rsidDel="00A8192A">
                <w:rPr>
                  <w:rFonts w:cs="Arial"/>
                </w:rPr>
                <w:delText xml:space="preserve">, 24 hours a day, </w:delText>
              </w:r>
              <w:r w:rsidR="00674ED8" w:rsidRPr="00AF0C3E" w:rsidDel="00A8192A">
                <w:rPr>
                  <w:rFonts w:cs="Arial"/>
                </w:rPr>
                <w:delText>7</w:delText>
              </w:r>
              <w:r w:rsidRPr="00AF0C3E" w:rsidDel="00A8192A">
                <w:rPr>
                  <w:rFonts w:cs="Arial"/>
                </w:rPr>
                <w:delText xml:space="preserve"> days a week</w:delText>
              </w:r>
            </w:del>
            <w:r w:rsidRPr="00AF0C3E">
              <w:rPr>
                <w:rFonts w:cs="Arial"/>
              </w:rPr>
              <w:t>.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4F0491E2" w:rsidR="009C1265" w:rsidRPr="00460CFC" w:rsidRDefault="009C1265" w:rsidP="006D6C7F">
            <w:pPr>
              <w:pStyle w:val="Tablebullets1"/>
              <w:numPr>
                <w:ilvl w:val="0"/>
                <w:numId w:val="15"/>
              </w:numPr>
              <w:spacing w:after="200" w:line="300" w:lineRule="exact"/>
              <w:ind w:left="432" w:hanging="288"/>
              <w:rPr>
                <w:rStyle w:val="CommentReference"/>
                <w:rFonts w:cs="Times New Roman"/>
                <w:i/>
                <w:color w:val="3576BC"/>
                <w:sz w:val="22"/>
                <w:szCs w:val="26"/>
                <w:rPrChange w:id="487" w:author="Lisa Williams" w:date="2025-05-21T08:57:00Z" w16du:dateUtc="2025-05-21T12:57:00Z">
                  <w:rPr>
                    <w:rStyle w:val="CommentReference"/>
                    <w:rFonts w:cs="Times New Roman"/>
                    <w:i/>
                    <w:color w:val="548DD4"/>
                    <w:sz w:val="22"/>
                    <w:szCs w:val="26"/>
                  </w:rPr>
                </w:rPrChange>
              </w:rPr>
            </w:pPr>
            <w:commentRangeStart w:id="488"/>
            <w:commentRangeStart w:id="489"/>
            <w:r w:rsidRPr="003244BB">
              <w:t xml:space="preserve">Call the </w:t>
            </w:r>
            <w:ins w:id="490" w:author="DB" w:date="2024-12-19T17:40:00Z">
              <w:r w:rsidR="00540FB8">
                <w:t>SHIP program,</w:t>
              </w:r>
              <w:r w:rsidR="00540FB8" w:rsidRPr="003244BB">
                <w:t xml:space="preserve"> </w:t>
              </w:r>
              <w:r w:rsidR="00540FB8">
                <w:rPr>
                  <w:rStyle w:val="IntenseEmphasis"/>
                  <w:i w:val="0"/>
                  <w:iCs w:val="0"/>
                  <w:color w:val="auto"/>
                </w:rPr>
                <w:t>I-CARE, at 1-800-868-9095, Monday through Friday from 8:30 a.m. to 5 p.m. TTY users should call 711</w:t>
              </w:r>
            </w:ins>
            <w:commentRangeEnd w:id="488"/>
            <w:ins w:id="491" w:author="MMCO" w:date="2025-05-01T10:50:00Z">
              <w:r w:rsidR="009A4148">
                <w:rPr>
                  <w:rStyle w:val="IntenseEmphasis"/>
                  <w:i w:val="0"/>
                  <w:iCs w:val="0"/>
                  <w:color w:val="auto"/>
                </w:rPr>
                <w:t>.</w:t>
              </w:r>
            </w:ins>
            <w:ins w:id="492" w:author="DB" w:date="2024-12-19T17:43:00Z">
              <w:r w:rsidR="00540FB8">
                <w:rPr>
                  <w:rStyle w:val="CommentReference"/>
                  <w:rFonts w:cs="Times New Roman"/>
                </w:rPr>
                <w:commentReference w:id="488"/>
              </w:r>
            </w:ins>
            <w:commentRangeEnd w:id="489"/>
            <w:r w:rsidR="005C7E95">
              <w:rPr>
                <w:rStyle w:val="CommentReference"/>
                <w:rFonts w:cs="Times New Roman"/>
              </w:rPr>
              <w:commentReference w:id="489"/>
            </w:r>
            <w:del w:id="493" w:author="DB" w:date="2024-12-19T17:40:00Z">
              <w:r w:rsidR="00907A84" w:rsidDel="00540FB8">
                <w:delText>&lt;SHIP program name&gt;</w:delText>
              </w:r>
              <w:r w:rsidR="00AD04EA" w:rsidDel="00540FB8">
                <w:delText xml:space="preserve"> at </w:delText>
              </w:r>
              <w:r w:rsidRPr="001C0B43" w:rsidDel="00540FB8">
                <w:delText>&lt;phone number&gt;</w:delText>
              </w:r>
              <w:r w:rsidRPr="00907A84" w:rsidDel="00540FB8">
                <w:delText xml:space="preserve">. </w:delText>
              </w:r>
              <w:r w:rsidR="009E532D" w:rsidRPr="00460CFC" w:rsidDel="00540FB8">
                <w:rPr>
                  <w:color w:val="3576BC"/>
                  <w:rPrChange w:id="494" w:author="Lisa Williams" w:date="2025-05-21T08:57:00Z" w16du:dateUtc="2025-05-21T12:57:00Z">
                    <w:rPr>
                      <w:color w:val="548DD4"/>
                    </w:rPr>
                  </w:rPrChange>
                </w:rPr>
                <w:delText>[</w:delText>
              </w:r>
              <w:r w:rsidRPr="00460CFC" w:rsidDel="00540FB8">
                <w:rPr>
                  <w:i/>
                  <w:iCs/>
                  <w:color w:val="3576BC"/>
                  <w:rPrChange w:id="495" w:author="Lisa Williams" w:date="2025-05-21T08:57:00Z" w16du:dateUtc="2025-05-21T12:57:00Z">
                    <w:rPr>
                      <w:i/>
                      <w:iCs/>
                      <w:color w:val="548DD4"/>
                    </w:rPr>
                  </w:rPrChange>
                </w:rPr>
                <w:delText>TTY phone number is optional</w:delText>
              </w:r>
              <w:r w:rsidRPr="00460CFC" w:rsidDel="00540FB8">
                <w:rPr>
                  <w:color w:val="3576BC"/>
                  <w:rPrChange w:id="496" w:author="Lisa Williams" w:date="2025-05-21T08:57:00Z" w16du:dateUtc="2025-05-21T12:57:00Z">
                    <w:rPr>
                      <w:color w:val="548DD4"/>
                    </w:rPr>
                  </w:rPrChange>
                </w:rPr>
                <w:delText>.</w:delText>
              </w:r>
              <w:r w:rsidR="009E532D" w:rsidRPr="00460CFC" w:rsidDel="00540FB8">
                <w:rPr>
                  <w:color w:val="3576BC"/>
                  <w:rPrChange w:id="497" w:author="Lisa Williams" w:date="2025-05-21T08:57:00Z" w16du:dateUtc="2025-05-21T12:57:00Z">
                    <w:rPr>
                      <w:color w:val="548DD4"/>
                    </w:rPr>
                  </w:rPrChange>
                </w:rPr>
                <w:delText>]</w:delText>
              </w:r>
              <w:r w:rsidRPr="00460CFC" w:rsidDel="00540FB8">
                <w:rPr>
                  <w:color w:val="3576BC"/>
                  <w:rPrChange w:id="498" w:author="Lisa Williams" w:date="2025-05-21T08:57:00Z" w16du:dateUtc="2025-05-21T12:57:00Z">
                    <w:rPr>
                      <w:color w:val="548DD4"/>
                    </w:rPr>
                  </w:rPrChange>
                </w:rPr>
                <w:delText xml:space="preserve"> </w:delText>
              </w:r>
              <w:r w:rsidR="009E532D" w:rsidRPr="00460CFC" w:rsidDel="00540FB8">
                <w:rPr>
                  <w:color w:val="3576BC"/>
                  <w:rPrChange w:id="499" w:author="Lisa Williams" w:date="2025-05-21T08:57:00Z" w16du:dateUtc="2025-05-21T12:57:00Z">
                    <w:rPr>
                      <w:color w:val="548DD4"/>
                    </w:rPr>
                  </w:rPrChange>
                </w:rPr>
                <w:delText>[</w:delText>
              </w:r>
              <w:r w:rsidRPr="00460CFC" w:rsidDel="00540FB8">
                <w:rPr>
                  <w:i/>
                  <w:iCs/>
                  <w:color w:val="3576BC"/>
                  <w:rPrChange w:id="500" w:author="Lisa Williams" w:date="2025-05-21T08:57:00Z" w16du:dateUtc="2025-05-21T12:57:00Z">
                    <w:rPr>
                      <w:i/>
                      <w:iCs/>
                      <w:color w:val="548DD4"/>
                    </w:rPr>
                  </w:rPrChange>
                </w:rPr>
                <w:delText>Insert as applicable</w:delText>
              </w:r>
              <w:r w:rsidRPr="00460CFC" w:rsidDel="00540FB8">
                <w:rPr>
                  <w:color w:val="3576BC"/>
                  <w:rPrChange w:id="501" w:author="Lisa Williams" w:date="2025-05-21T08:57:00Z" w16du:dateUtc="2025-05-21T12:57:00Z">
                    <w:rPr>
                      <w:color w:val="548DD4"/>
                    </w:rPr>
                  </w:rPrChange>
                </w:rPr>
                <w:delText>: In &lt;state&gt;, the SHIP is called &lt;SHIP</w:delText>
              </w:r>
              <w:r w:rsidR="00907A84" w:rsidRPr="00460CFC" w:rsidDel="00540FB8">
                <w:rPr>
                  <w:color w:val="3576BC"/>
                  <w:rPrChange w:id="502" w:author="Lisa Williams" w:date="2025-05-21T08:57:00Z" w16du:dateUtc="2025-05-21T12:57:00Z">
                    <w:rPr>
                      <w:color w:val="548DD4"/>
                    </w:rPr>
                  </w:rPrChange>
                </w:rPr>
                <w:delText xml:space="preserve"> program name</w:delText>
              </w:r>
              <w:r w:rsidRPr="00460CFC" w:rsidDel="00540FB8">
                <w:rPr>
                  <w:color w:val="3576BC"/>
                  <w:rPrChange w:id="503" w:author="Lisa Williams" w:date="2025-05-21T08:57:00Z" w16du:dateUtc="2025-05-21T12:57:00Z">
                    <w:rPr>
                      <w:color w:val="548DD4"/>
                    </w:rPr>
                  </w:rPrChange>
                </w:rPr>
                <w:delText>&gt;.</w:delText>
              </w:r>
              <w:r w:rsidR="009E532D" w:rsidRPr="00460CFC" w:rsidDel="00540FB8">
                <w:rPr>
                  <w:color w:val="3576BC"/>
                  <w:rPrChange w:id="504" w:author="Lisa Williams" w:date="2025-05-21T08:57:00Z" w16du:dateUtc="2025-05-21T12:57:00Z">
                    <w:rPr>
                      <w:color w:val="548DD4"/>
                    </w:rPr>
                  </w:rPrChange>
                </w:rPr>
                <w:delText>]</w:delText>
              </w:r>
            </w:del>
          </w:p>
          <w:p w14:paraId="07A4C2A8" w14:textId="2364543A" w:rsidR="00E75D60" w:rsidRDefault="00E75D60" w:rsidP="00D46938">
            <w:pPr>
              <w:rPr>
                <w:rFonts w:cs="Arial"/>
              </w:rPr>
            </w:pPr>
            <w:commentRangeStart w:id="505"/>
            <w:r w:rsidRPr="00AF0C3E">
              <w:rPr>
                <w:rFonts w:cs="Arial"/>
              </w:rPr>
              <w:t>You</w:t>
            </w:r>
            <w:del w:id="506" w:author="MMCO" w:date="2024-11-11T18:27:00Z">
              <w:r w:rsidRPr="00AF0C3E" w:rsidDel="007365A9">
                <w:rPr>
                  <w:rFonts w:cs="Arial"/>
                </w:rPr>
                <w:delText xml:space="preserve"> </w:delText>
              </w:r>
              <w:r w:rsidR="0009776C" w:rsidDel="007365A9">
                <w:rPr>
                  <w:rFonts w:cs="Arial"/>
                </w:rPr>
                <w:delText>are</w:delText>
              </w:r>
            </w:del>
            <w:ins w:id="507" w:author="MMCO" w:date="2024-11-11T18:27:00Z">
              <w:r w:rsidR="007365A9">
                <w:rPr>
                  <w:rFonts w:cs="Arial"/>
                </w:rPr>
                <w:t>’ll</w:t>
              </w:r>
            </w:ins>
            <w:r w:rsidR="0009776C">
              <w:rPr>
                <w:rFonts w:cs="Arial"/>
              </w:rPr>
              <w:t xml:space="preserve"> </w:t>
            </w:r>
            <w:r w:rsidRPr="00AF0C3E">
              <w:rPr>
                <w:rFonts w:cs="Arial"/>
              </w:rPr>
              <w:t xml:space="preserve">automatically </w:t>
            </w:r>
            <w:ins w:id="508" w:author="MMCO" w:date="2024-11-11T18:27:00Z">
              <w:r w:rsidR="007365A9">
                <w:rPr>
                  <w:rFonts w:cs="Arial"/>
                </w:rPr>
                <w:t>be</w:t>
              </w:r>
              <w:commentRangeEnd w:id="505"/>
              <w:r w:rsidR="007365A9">
                <w:rPr>
                  <w:rStyle w:val="CommentReference"/>
                </w:rPr>
                <w:commentReference w:id="505"/>
              </w:r>
              <w:r w:rsidR="007365A9">
                <w:rPr>
                  <w:rFonts w:cs="Arial"/>
                </w:rPr>
                <w:t xml:space="preserve"> </w:t>
              </w:r>
            </w:ins>
            <w:r w:rsidRPr="00AF0C3E">
              <w:rPr>
                <w:rFonts w:cs="Arial"/>
              </w:rPr>
              <w:t xml:space="preserve">disenrolled from </w:t>
            </w:r>
            <w:r w:rsidR="00C1767C">
              <w:rPr>
                <w:rFonts w:cs="Arial"/>
              </w:rPr>
              <w:t xml:space="preserve">our plan </w:t>
            </w:r>
            <w:r w:rsidRPr="00AF0C3E">
              <w:rPr>
                <w:rFonts w:cs="Arial"/>
              </w:rPr>
              <w:t>when your Original Medicare coverage begins.</w:t>
            </w:r>
          </w:p>
          <w:p w14:paraId="21CDFF3D" w14:textId="528325D5" w:rsidR="00640792" w:rsidRPr="008F7B90" w:rsidDel="008F7B90" w:rsidRDefault="00640792">
            <w:pPr>
              <w:rPr>
                <w:ins w:id="509" w:author="DB" w:date="2024-12-23T16:22:00Z"/>
                <w:del w:id="510" w:author="MMCO" w:date="2025-01-15T13:30:00Z"/>
                <w:rPrChange w:id="511" w:author="MMCO" w:date="2025-01-15T13:30:00Z">
                  <w:rPr>
                    <w:ins w:id="512" w:author="DB" w:date="2024-12-23T16:22:00Z"/>
                    <w:del w:id="513" w:author="MMCO" w:date="2025-01-15T13:30:00Z"/>
                    <w:color w:val="548DD4"/>
                  </w:rPr>
                </w:rPrChange>
              </w:rPr>
            </w:pPr>
            <w:commentRangeStart w:id="514"/>
            <w:commentRangeStart w:id="515"/>
            <w:ins w:id="516" w:author="DB" w:date="2024-12-23T16:22:00Z">
              <w:r w:rsidRPr="008F7B90">
                <w:rPr>
                  <w:rPrChange w:id="517" w:author="MMCO" w:date="2025-01-15T13:30:00Z">
                    <w:rPr>
                      <w:color w:val="548DD4"/>
                    </w:rPr>
                  </w:rPrChange>
                </w:rPr>
                <w:t>You</w:t>
              </w:r>
              <w:del w:id="518" w:author="MMCO" w:date="2025-03-25T17:46:00Z">
                <w:r w:rsidRPr="008F7B90" w:rsidDel="009E671E">
                  <w:rPr>
                    <w:rPrChange w:id="519" w:author="MMCO" w:date="2025-01-15T13:30:00Z">
                      <w:rPr>
                        <w:color w:val="548DD4"/>
                      </w:rPr>
                    </w:rPrChange>
                  </w:rPr>
                  <w:delText xml:space="preserve"> wi</w:delText>
                </w:r>
              </w:del>
            </w:ins>
            <w:ins w:id="520" w:author="MMCO" w:date="2025-03-25T17:46:00Z">
              <w:r w:rsidR="009E671E">
                <w:t>’</w:t>
              </w:r>
            </w:ins>
            <w:ins w:id="521" w:author="DB" w:date="2024-12-23T16:22:00Z">
              <w:r w:rsidRPr="008F7B90">
                <w:rPr>
                  <w:rPrChange w:id="522" w:author="MMCO" w:date="2025-01-15T13:30:00Z">
                    <w:rPr>
                      <w:color w:val="548DD4"/>
                    </w:rPr>
                  </w:rPrChange>
                </w:rPr>
                <w:t>ll continue to receive your applicable Medicaid services through the same company that offers your current plan.</w:t>
              </w:r>
              <w:del w:id="523" w:author="MMCO" w:date="2025-01-15T13:30:00Z">
                <w:r w:rsidRPr="008F7B90" w:rsidDel="008F7B90">
                  <w:rPr>
                    <w:rPrChange w:id="524" w:author="MMCO" w:date="2025-01-15T13:30:00Z">
                      <w:rPr>
                        <w:color w:val="548DD4"/>
                      </w:rPr>
                    </w:rPrChange>
                  </w:rPr>
                  <w:delText xml:space="preserve"> </w:delText>
                </w:r>
              </w:del>
              <w:commentRangeEnd w:id="514"/>
              <w:r w:rsidRPr="008F7B90">
                <w:rPr>
                  <w:rStyle w:val="CommentReference"/>
                </w:rPr>
                <w:commentReference w:id="514"/>
              </w:r>
            </w:ins>
            <w:commentRangeEnd w:id="515"/>
            <w:r w:rsidR="005C7E95" w:rsidRPr="008F7B90">
              <w:rPr>
                <w:rStyle w:val="CommentReference"/>
              </w:rPr>
              <w:commentReference w:id="515"/>
            </w:r>
          </w:p>
          <w:p w14:paraId="01110821" w14:textId="560BE7F1" w:rsidR="00665E50" w:rsidRPr="00AF0C3E" w:rsidRDefault="009E532D" w:rsidP="008F7B90">
            <w:pPr>
              <w:rPr>
                <w:rFonts w:cs="Arial"/>
              </w:rPr>
            </w:pPr>
            <w:del w:id="525" w:author="DB" w:date="2024-12-23T16:22:00Z">
              <w:r w:rsidRPr="00460CFC" w:rsidDel="00640792">
                <w:rPr>
                  <w:color w:val="3576BC"/>
                  <w:rPrChange w:id="526" w:author="Lisa Williams" w:date="2025-05-21T08:57:00Z" w16du:dateUtc="2025-05-21T12:57:00Z">
                    <w:rPr>
                      <w:color w:val="548DD4"/>
                    </w:rPr>
                  </w:rPrChange>
                </w:rPr>
                <w:delText>[</w:delText>
              </w:r>
              <w:r w:rsidR="00665E50" w:rsidRPr="00460CFC" w:rsidDel="00640792">
                <w:rPr>
                  <w:i/>
                  <w:iCs/>
                  <w:color w:val="3576BC"/>
                  <w:rPrChange w:id="527" w:author="Lisa Williams" w:date="2025-05-21T08:57:00Z" w16du:dateUtc="2025-05-21T12:57:00Z">
                    <w:rPr>
                      <w:i/>
                      <w:iCs/>
                      <w:color w:val="548DD4"/>
                    </w:rPr>
                  </w:rPrChange>
                </w:rPr>
                <w:delText>Insert any additional information regarding the impact of Medicaid enrollment as directed by the state</w:delText>
              </w:r>
              <w:r w:rsidR="00665E50" w:rsidRPr="00460CFC" w:rsidDel="00640792">
                <w:rPr>
                  <w:color w:val="3576BC"/>
                  <w:rPrChange w:id="528" w:author="Lisa Williams" w:date="2025-05-21T08:57:00Z" w16du:dateUtc="2025-05-21T12:57:00Z">
                    <w:rPr>
                      <w:color w:val="548DD4"/>
                    </w:rPr>
                  </w:rPrChange>
                </w:rPr>
                <w:delText>.</w:delText>
              </w:r>
              <w:r w:rsidRPr="00460CFC" w:rsidDel="00640792">
                <w:rPr>
                  <w:color w:val="3576BC"/>
                  <w:rPrChange w:id="529" w:author="Lisa Williams" w:date="2025-05-21T08:57:00Z" w16du:dateUtc="2025-05-21T12:57:00Z">
                    <w:rPr>
                      <w:color w:val="548DD4"/>
                    </w:rPr>
                  </w:rPrChange>
                </w:rPr>
                <w:delText>]</w:delText>
              </w:r>
            </w:del>
          </w:p>
        </w:tc>
      </w:tr>
    </w:tbl>
    <w:p w14:paraId="1BC28719" w14:textId="77777777" w:rsidR="00ED42BD" w:rsidRDefault="00ED42BD" w:rsidP="00626AC8">
      <w:pPr>
        <w:pStyle w:val="NoSpacing"/>
      </w:pPr>
      <w:bookmarkStart w:id="530" w:name="_Toc453318975"/>
      <w:bookmarkStart w:id="531"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00323F6E">
        <w:trPr>
          <w:cantSplit/>
          <w:trHeight w:val="1155"/>
        </w:trPr>
        <w:tc>
          <w:tcPr>
            <w:tcW w:w="4752" w:type="dxa"/>
            <w:shd w:val="clear" w:color="auto" w:fill="auto"/>
            <w:tcMar>
              <w:left w:w="216" w:type="dxa"/>
              <w:right w:w="288" w:type="dxa"/>
            </w:tcMar>
          </w:tcPr>
          <w:p w14:paraId="39E6C55B" w14:textId="77777777" w:rsidR="0041499F" w:rsidRPr="00AF0C3E" w:rsidRDefault="0041499F" w:rsidP="00323F6E">
            <w:pPr>
              <w:rPr>
                <w:rFonts w:cs="Arial"/>
                <w:b/>
              </w:rPr>
            </w:pPr>
            <w:bookmarkStart w:id="532" w:name="_Hlk164241963"/>
            <w:r>
              <w:rPr>
                <w:rFonts w:cs="Arial"/>
                <w:b/>
              </w:rPr>
              <w:lastRenderedPageBreak/>
              <w:t>4</w:t>
            </w:r>
            <w:r w:rsidRPr="00AF0C3E">
              <w:rPr>
                <w:rFonts w:cs="Arial"/>
                <w:b/>
              </w:rPr>
              <w:t>. You can change to:</w:t>
            </w:r>
          </w:p>
          <w:p w14:paraId="652DF7CB" w14:textId="13F4A62F" w:rsidR="0041499F" w:rsidRPr="00AF0C3E" w:rsidRDefault="0041499F"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commentRangeStart w:id="533"/>
            <w:del w:id="534" w:author="MMCO" w:date="2024-11-11T18:27:00Z">
              <w:r w:rsidDel="007365A9">
                <w:rPr>
                  <w:rFonts w:cs="Arial"/>
                  <w:b/>
                  <w:bCs/>
                </w:rPr>
                <w:delText>Annual</w:delText>
              </w:r>
            </w:del>
            <w:ins w:id="535" w:author="MMCO" w:date="2024-11-11T18:27:00Z">
              <w:r w:rsidR="007365A9">
                <w:rPr>
                  <w:rFonts w:cs="Arial"/>
                  <w:b/>
                  <w:bCs/>
                </w:rPr>
                <w:t>Open</w:t>
              </w:r>
            </w:ins>
            <w:commentRangeEnd w:id="533"/>
            <w:ins w:id="536" w:author="MMCO" w:date="2024-11-13T13:22:00Z">
              <w:r w:rsidR="0014497D">
                <w:rPr>
                  <w:rStyle w:val="CommentReference"/>
                </w:rPr>
                <w:commentReference w:id="533"/>
              </w:r>
            </w:ins>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F880861" w14:textId="77777777" w:rsidR="0041499F" w:rsidRPr="00AF0C3E" w:rsidRDefault="0041499F" w:rsidP="00323F6E">
            <w:pPr>
              <w:rPr>
                <w:rFonts w:cs="Arial"/>
                <w:b/>
              </w:rPr>
            </w:pPr>
            <w:r w:rsidRPr="00AF0C3E">
              <w:rPr>
                <w:rFonts w:cs="Arial"/>
                <w:b/>
              </w:rPr>
              <w:t>Here is what to do:</w:t>
            </w:r>
          </w:p>
          <w:p w14:paraId="10B63EB8" w14:textId="31D4EE80" w:rsidR="0041499F" w:rsidRPr="00AF0C3E" w:rsidRDefault="0041499F" w:rsidP="00323F6E">
            <w:pPr>
              <w:rPr>
                <w:rFonts w:cs="Arial"/>
              </w:rPr>
            </w:pPr>
            <w:r w:rsidRPr="00AF0C3E">
              <w:rPr>
                <w:rFonts w:cs="Arial"/>
              </w:rPr>
              <w:t>Call Medicare at 1-800-MEDICARE (1-800-633-4227)</w:t>
            </w:r>
            <w:del w:id="537" w:author="MMCO" w:date="2024-11-11T18:28:00Z">
              <w:r w:rsidRPr="00AF0C3E" w:rsidDel="007365A9">
                <w:rPr>
                  <w:rFonts w:cs="Arial"/>
                </w:rPr>
                <w:delText>, 24 hours a day, 7 days a week</w:delText>
              </w:r>
            </w:del>
            <w:r w:rsidRPr="00AF0C3E">
              <w:rPr>
                <w:rFonts w:cs="Arial"/>
              </w:rPr>
              <w:t>. TTY users should call 1-877-486-2048.</w:t>
            </w:r>
          </w:p>
          <w:p w14:paraId="3A90C547" w14:textId="4E111063" w:rsidR="0041499F" w:rsidRPr="00327079" w:rsidRDefault="00181EBB" w:rsidP="00323F6E">
            <w:pPr>
              <w:rPr>
                <w:color w:val="548DD4"/>
              </w:rPr>
            </w:pPr>
            <w:ins w:id="538" w:author="B W" w:date="2025-01-24T08:07:00Z">
              <w:r w:rsidRPr="00631050">
                <w:t>For</w:t>
              </w:r>
              <w:r>
                <w:t xml:space="preserve"> information about</w:t>
              </w:r>
              <w:r w:rsidRPr="00631050">
                <w:t xml:space="preserve"> P</w:t>
              </w:r>
              <w:r>
                <w:t>rogram of All-inclusive Care for the Elderly (P</w:t>
              </w:r>
              <w:r w:rsidRPr="00631050">
                <w:t>ACE</w:t>
              </w:r>
              <w:r>
                <w:t>)</w:t>
              </w:r>
              <w:r w:rsidRPr="00631050">
                <w:t xml:space="preserve">, </w:t>
              </w:r>
              <w:r>
                <w:t xml:space="preserve">call Healthy Connections Medicaid at </w:t>
              </w:r>
              <w:r w:rsidRPr="00E33B33">
                <w:rPr>
                  <w:rFonts w:cs="Arial"/>
                </w:rPr>
                <w:t xml:space="preserve">1-888-549-0820. This call is free. TTY users should call </w:t>
              </w:r>
              <w:r w:rsidRPr="00E2128F">
                <w:rPr>
                  <w:rFonts w:cs="Arial"/>
                </w:rPr>
                <w:t>1-888-842-3620</w:t>
              </w:r>
              <w:r>
                <w:t xml:space="preserve">. You can also </w:t>
              </w:r>
              <w:del w:id="539" w:author="MMCO" w:date="2025-05-01T11:03:00Z">
                <w:r w:rsidDel="00830521">
                  <w:delText xml:space="preserve"> </w:delText>
                </w:r>
              </w:del>
              <w:r>
                <w:t xml:space="preserve">go to </w:t>
              </w:r>
              <w:r>
                <w:fldChar w:fldCharType="begin"/>
              </w:r>
            </w:ins>
            <w:ins w:id="540" w:author="MMCO" w:date="2025-03-25T17:47:00Z">
              <w:r w:rsidR="00A02DF7">
                <w:instrText>HYPERLINK "https://www.scdhhs.gov/providers/managed-care/program-all-inclusive-care-elderly-pace/members"</w:instrText>
              </w:r>
            </w:ins>
            <w:ins w:id="541" w:author="B W" w:date="2025-01-24T08:07:00Z">
              <w:del w:id="542" w:author="MMCO" w:date="2025-03-25T17:47:00Z">
                <w:r w:rsidDel="00A02DF7">
                  <w:delInstrText>HYPERLINK "</w:delInstrText>
                </w:r>
                <w:r w:rsidRPr="00A01BD2" w:rsidDel="00A02DF7">
                  <w:delInstrText>https://www.scdhhs.gov/providers/managed-care/program-all-inclusive-care-elderly-pace/members</w:delInstrText>
                </w:r>
                <w:r w:rsidDel="00A02DF7">
                  <w:delInstrText>"</w:delInstrText>
                </w:r>
              </w:del>
              <w:r>
                <w:fldChar w:fldCharType="separate"/>
              </w:r>
              <w:del w:id="543" w:author="MMCO" w:date="2025-03-25T17:47:00Z">
                <w:r w:rsidRPr="00C248ED" w:rsidDel="00A02DF7">
                  <w:rPr>
                    <w:rStyle w:val="Hyperlink"/>
                  </w:rPr>
                  <w:delText>https://www.scdhhs.gov/providers/managed-care/program-all-inclusive-care-elderly-pace/members</w:delText>
                </w:r>
              </w:del>
            </w:ins>
            <w:ins w:id="544" w:author="MMCO" w:date="2025-03-25T17:47:00Z">
              <w:r w:rsidR="00A02DF7">
                <w:rPr>
                  <w:rStyle w:val="Hyperlink"/>
                </w:rPr>
                <w:t>www.scdhhs.gov/providers/managed-care/program-all-inclusive-care-elderly-pace/members</w:t>
              </w:r>
            </w:ins>
            <w:ins w:id="545" w:author="B W" w:date="2025-01-24T08:07:00Z">
              <w:r>
                <w:fldChar w:fldCharType="end"/>
              </w:r>
            </w:ins>
            <w:ins w:id="546" w:author="MMCO" w:date="2025-05-01T11:15:00Z">
              <w:r w:rsidR="00DA360F">
                <w:t>.</w:t>
              </w:r>
            </w:ins>
            <w:ins w:id="547" w:author="B W" w:date="2025-01-24T08:07:00Z">
              <w:r w:rsidRPr="00460CFC">
                <w:rPr>
                  <w:iCs/>
                  <w:color w:val="3576BC"/>
                  <w:rPrChange w:id="548" w:author="Lisa Williams" w:date="2025-05-21T08:57:00Z" w16du:dateUtc="2025-05-21T12:57:00Z">
                    <w:rPr>
                      <w:iCs/>
                      <w:color w:val="548DD4"/>
                    </w:rPr>
                  </w:rPrChange>
                </w:rPr>
                <w:t xml:space="preserve"> </w:t>
              </w:r>
            </w:ins>
            <w:commentRangeStart w:id="549"/>
            <w:commentRangeStart w:id="550"/>
            <w:del w:id="551" w:author="B W" w:date="2025-01-24T08:07:00Z">
              <w:r w:rsidR="0041499F" w:rsidRPr="00460CFC" w:rsidDel="00181EBB">
                <w:rPr>
                  <w:iCs/>
                  <w:color w:val="3576BC"/>
                  <w:rPrChange w:id="552" w:author="Lisa Williams" w:date="2025-05-21T08:57:00Z" w16du:dateUtc="2025-05-21T12:57:00Z">
                    <w:rPr>
                      <w:iCs/>
                      <w:color w:val="548DD4"/>
                    </w:rPr>
                  </w:rPrChange>
                </w:rPr>
                <w:delText>[</w:delText>
              </w:r>
              <w:r w:rsidR="0041499F" w:rsidRPr="00460CFC" w:rsidDel="00181EBB">
                <w:rPr>
                  <w:i/>
                  <w:iCs/>
                  <w:color w:val="3576BC"/>
                  <w:rPrChange w:id="553" w:author="Lisa Williams" w:date="2025-05-21T08:57:00Z" w16du:dateUtc="2025-05-21T12:57:00Z">
                    <w:rPr>
                      <w:i/>
                      <w:iCs/>
                      <w:color w:val="548DD4"/>
                    </w:rPr>
                  </w:rPrChange>
                </w:rPr>
                <w:delText>Insert if applicable</w:delText>
              </w:r>
              <w:r w:rsidR="0041499F" w:rsidRPr="00460CFC" w:rsidDel="00181EBB">
                <w:rPr>
                  <w:color w:val="3576BC"/>
                  <w:rPrChange w:id="554" w:author="Lisa Williams" w:date="2025-05-21T08:57:00Z" w16du:dateUtc="2025-05-21T12:57:00Z">
                    <w:rPr>
                      <w:color w:val="548DD4"/>
                    </w:rPr>
                  </w:rPrChange>
                </w:rPr>
                <w:delText>: For Program of All-Inclusive Care for the Elderly (PACE) inquiries, call 1-855-921-PACE (7223).]</w:delText>
              </w:r>
            </w:del>
            <w:commentRangeEnd w:id="549"/>
            <w:r>
              <w:rPr>
                <w:rStyle w:val="CommentReference"/>
              </w:rPr>
              <w:commentReference w:id="549"/>
            </w:r>
            <w:commentRangeEnd w:id="550"/>
            <w:r w:rsidR="0069086A">
              <w:rPr>
                <w:rStyle w:val="CommentReference"/>
              </w:rPr>
              <w:commentReference w:id="550"/>
            </w:r>
          </w:p>
          <w:p w14:paraId="5EED039E" w14:textId="77777777" w:rsidR="0041499F" w:rsidRPr="00AF0C3E" w:rsidRDefault="0041499F" w:rsidP="00323F6E">
            <w:pPr>
              <w:rPr>
                <w:rFonts w:cs="Arial"/>
              </w:rPr>
            </w:pPr>
            <w:r w:rsidRPr="00AF0C3E">
              <w:rPr>
                <w:rFonts w:cs="Arial"/>
              </w:rPr>
              <w:t xml:space="preserve">If you need help or more information: </w:t>
            </w:r>
          </w:p>
          <w:p w14:paraId="45B0A189" w14:textId="0EEF803F" w:rsidR="0041499F" w:rsidRPr="00460CFC" w:rsidRDefault="0041499F" w:rsidP="006D6C7F">
            <w:pPr>
              <w:pStyle w:val="Tablebullets1"/>
              <w:numPr>
                <w:ilvl w:val="0"/>
                <w:numId w:val="15"/>
              </w:numPr>
              <w:spacing w:after="200" w:line="300" w:lineRule="exact"/>
              <w:ind w:left="432" w:hanging="288"/>
              <w:rPr>
                <w:color w:val="3576BC"/>
                <w:rPrChange w:id="555" w:author="Lisa Williams" w:date="2025-05-21T08:57:00Z" w16du:dateUtc="2025-05-21T12:57:00Z">
                  <w:rPr>
                    <w:color w:val="548DD4"/>
                  </w:rPr>
                </w:rPrChange>
              </w:rPr>
            </w:pPr>
            <w:r w:rsidRPr="003244BB">
              <w:t xml:space="preserve">Call the </w:t>
            </w:r>
            <w:commentRangeStart w:id="556"/>
            <w:commentRangeStart w:id="557"/>
            <w:ins w:id="558" w:author="DB" w:date="2024-12-19T17:43:00Z">
              <w:r w:rsidR="00540FB8">
                <w:t>SHIP program,</w:t>
              </w:r>
              <w:r w:rsidR="00540FB8" w:rsidRPr="003244BB">
                <w:t xml:space="preserve"> </w:t>
              </w:r>
              <w:r w:rsidR="00540FB8">
                <w:rPr>
                  <w:rStyle w:val="IntenseEmphasis"/>
                  <w:i w:val="0"/>
                  <w:iCs w:val="0"/>
                  <w:color w:val="auto"/>
                </w:rPr>
                <w:t>I-CARE, at 1-800-868-9095, Monday through Friday from 8:30 a.m. to 5 p.m. TTY users should call 711</w:t>
              </w:r>
              <w:commentRangeEnd w:id="556"/>
              <w:r w:rsidR="00540FB8">
                <w:rPr>
                  <w:rStyle w:val="CommentReference"/>
                  <w:rFonts w:cs="Times New Roman"/>
                </w:rPr>
                <w:commentReference w:id="556"/>
              </w:r>
            </w:ins>
            <w:commentRangeEnd w:id="557"/>
            <w:r w:rsidR="005C7E95">
              <w:rPr>
                <w:rStyle w:val="CommentReference"/>
                <w:rFonts w:cs="Times New Roman"/>
              </w:rPr>
              <w:commentReference w:id="557"/>
            </w:r>
            <w:ins w:id="559" w:author="MMCO" w:date="2025-05-01T10:51:00Z">
              <w:r w:rsidR="00D566DD">
                <w:rPr>
                  <w:rStyle w:val="IntenseEmphasis"/>
                  <w:i w:val="0"/>
                  <w:iCs w:val="0"/>
                  <w:color w:val="auto"/>
                </w:rPr>
                <w:t>.</w:t>
              </w:r>
            </w:ins>
            <w:del w:id="560" w:author="DB" w:date="2024-12-19T17:43:00Z">
              <w:r w:rsidDel="00540FB8">
                <w:delText>&lt;SHIP program name&gt;</w:delText>
              </w:r>
              <w:r w:rsidDel="00540FB8">
                <w:rPr>
                  <w:i/>
                </w:rPr>
                <w:delText xml:space="preserve"> </w:delText>
              </w:r>
              <w:r w:rsidDel="00540FB8">
                <w:delText xml:space="preserve">at </w:delText>
              </w:r>
              <w:r w:rsidRPr="001C0B43" w:rsidDel="00540FB8">
                <w:rPr>
                  <w:iCs/>
                </w:rPr>
                <w:delText>&lt;phone number&gt;.</w:delText>
              </w:r>
              <w:r w:rsidRPr="00907A84" w:rsidDel="00540FB8">
                <w:delText xml:space="preserve"> </w:delText>
              </w:r>
              <w:r w:rsidRPr="00460CFC" w:rsidDel="00540FB8">
                <w:rPr>
                  <w:color w:val="3576BC"/>
                  <w:rPrChange w:id="561" w:author="Lisa Williams" w:date="2025-05-21T08:57:00Z" w16du:dateUtc="2025-05-21T12:57:00Z">
                    <w:rPr>
                      <w:color w:val="548DD4"/>
                    </w:rPr>
                  </w:rPrChange>
                </w:rPr>
                <w:delText>[</w:delText>
              </w:r>
              <w:r w:rsidRPr="00460CFC" w:rsidDel="00540FB8">
                <w:rPr>
                  <w:i/>
                  <w:iCs/>
                  <w:color w:val="3576BC"/>
                  <w:rPrChange w:id="562" w:author="Lisa Williams" w:date="2025-05-21T08:57:00Z" w16du:dateUtc="2025-05-21T12:57:00Z">
                    <w:rPr>
                      <w:i/>
                      <w:iCs/>
                      <w:color w:val="548DD4"/>
                    </w:rPr>
                  </w:rPrChange>
                </w:rPr>
                <w:delText>TTY phone number is optional</w:delText>
              </w:r>
              <w:r w:rsidRPr="00460CFC" w:rsidDel="00540FB8">
                <w:rPr>
                  <w:color w:val="3576BC"/>
                  <w:rPrChange w:id="563" w:author="Lisa Williams" w:date="2025-05-21T08:57:00Z" w16du:dateUtc="2025-05-21T12:57:00Z">
                    <w:rPr>
                      <w:color w:val="548DD4"/>
                    </w:rPr>
                  </w:rPrChange>
                </w:rPr>
                <w:delText>.] [</w:delText>
              </w:r>
              <w:r w:rsidRPr="00460CFC" w:rsidDel="00540FB8">
                <w:rPr>
                  <w:i/>
                  <w:iCs/>
                  <w:color w:val="3576BC"/>
                  <w:rPrChange w:id="564" w:author="Lisa Williams" w:date="2025-05-21T08:57:00Z" w16du:dateUtc="2025-05-21T12:57:00Z">
                    <w:rPr>
                      <w:i/>
                      <w:iCs/>
                      <w:color w:val="548DD4"/>
                    </w:rPr>
                  </w:rPrChange>
                </w:rPr>
                <w:delText>Insert as applicable</w:delText>
              </w:r>
              <w:r w:rsidRPr="00460CFC" w:rsidDel="00540FB8">
                <w:rPr>
                  <w:color w:val="3576BC"/>
                  <w:rPrChange w:id="565" w:author="Lisa Williams" w:date="2025-05-21T08:57:00Z" w16du:dateUtc="2025-05-21T12:57:00Z">
                    <w:rPr>
                      <w:color w:val="548DD4"/>
                    </w:rPr>
                  </w:rPrChange>
                </w:rPr>
                <w:delText>: In &lt;state&gt;, the SHIP is called &lt;SHIP program name&gt;.]</w:delText>
              </w:r>
            </w:del>
          </w:p>
          <w:p w14:paraId="2431D625" w14:textId="77777777" w:rsidR="0041499F" w:rsidRDefault="0041499F" w:rsidP="00323F6E">
            <w:pPr>
              <w:rPr>
                <w:rFonts w:cs="Arial"/>
              </w:rPr>
            </w:pPr>
            <w:r>
              <w:rPr>
                <w:rFonts w:cs="Arial"/>
                <w:b/>
              </w:rPr>
              <w:t>OR</w:t>
            </w:r>
          </w:p>
          <w:p w14:paraId="26F106F6" w14:textId="77777777" w:rsidR="0041499F" w:rsidRPr="00137B25" w:rsidRDefault="0041499F" w:rsidP="00323F6E">
            <w:pPr>
              <w:rPr>
                <w:rFonts w:cs="Arial"/>
              </w:rPr>
            </w:pPr>
            <w:r>
              <w:rPr>
                <w:rFonts w:cs="Arial"/>
              </w:rPr>
              <w:t>Enroll in a new Medicare plan.</w:t>
            </w:r>
          </w:p>
          <w:p w14:paraId="07A4C3B8" w14:textId="2D4EA69F" w:rsidR="0041499F" w:rsidDel="00C55075" w:rsidRDefault="0041499F" w:rsidP="00323F6E">
            <w:pPr>
              <w:rPr>
                <w:del w:id="566" w:author="DB" w:date="2024-12-23T16:23:00Z"/>
                <w:rFonts w:cs="Arial"/>
              </w:rPr>
            </w:pPr>
            <w:r w:rsidRPr="00AF0C3E">
              <w:rPr>
                <w:rFonts w:cs="Arial"/>
              </w:rPr>
              <w:t>You</w:t>
            </w:r>
            <w:del w:id="567" w:author="MMCO" w:date="2024-11-11T18:28:00Z">
              <w:r w:rsidRPr="00AF0C3E" w:rsidDel="007365A9">
                <w:rPr>
                  <w:rFonts w:cs="Arial"/>
                </w:rPr>
                <w:delText xml:space="preserve"> </w:delText>
              </w:r>
              <w:commentRangeStart w:id="568"/>
              <w:r w:rsidDel="007365A9">
                <w:rPr>
                  <w:rFonts w:cs="Arial"/>
                </w:rPr>
                <w:delText>are</w:delText>
              </w:r>
            </w:del>
            <w:ins w:id="569" w:author="MMCO" w:date="2024-11-11T18:28:00Z">
              <w:r w:rsidR="007365A9">
                <w:rPr>
                  <w:rFonts w:cs="Arial"/>
                </w:rPr>
                <w:t>’ll</w:t>
              </w:r>
            </w:ins>
            <w:r>
              <w:rPr>
                <w:rFonts w:cs="Arial"/>
              </w:rPr>
              <w:t xml:space="preserve"> </w:t>
            </w:r>
            <w:r w:rsidRPr="00AF0C3E">
              <w:rPr>
                <w:rFonts w:cs="Arial"/>
              </w:rPr>
              <w:t xml:space="preserve">automatically </w:t>
            </w:r>
            <w:ins w:id="570" w:author="MMCO" w:date="2024-11-11T18:28:00Z">
              <w:r w:rsidR="007365A9">
                <w:rPr>
                  <w:rFonts w:cs="Arial"/>
                </w:rPr>
                <w:t xml:space="preserve">be </w:t>
              </w:r>
              <w:commentRangeEnd w:id="568"/>
              <w:r w:rsidR="007365A9">
                <w:rPr>
                  <w:rStyle w:val="CommentReference"/>
                </w:rPr>
                <w:commentReference w:id="568"/>
              </w:r>
            </w:ins>
            <w:r w:rsidRPr="00AF0C3E">
              <w:rPr>
                <w:rFonts w:cs="Arial"/>
              </w:rPr>
              <w:t xml:space="preserve">disenrolled from </w:t>
            </w:r>
            <w:r>
              <w:rPr>
                <w:rFonts w:cs="Arial"/>
              </w:rPr>
              <w:t>our Medicare plan</w:t>
            </w:r>
            <w:r w:rsidRPr="00AF0C3E">
              <w:rPr>
                <w:rFonts w:cs="Arial"/>
              </w:rPr>
              <w:t xml:space="preserve"> when your new plan’s coverage begins.</w:t>
            </w:r>
          </w:p>
          <w:p w14:paraId="36E3FB53" w14:textId="77777777" w:rsidR="00C55075" w:rsidRDefault="00C55075" w:rsidP="00323F6E">
            <w:pPr>
              <w:rPr>
                <w:ins w:id="571" w:author="DB" w:date="2024-12-23T16:30:00Z"/>
                <w:color w:val="548DD4"/>
              </w:rPr>
            </w:pPr>
          </w:p>
          <w:p w14:paraId="4A73223F" w14:textId="2F305DFE" w:rsidR="00640792" w:rsidRPr="008F7B90" w:rsidDel="008F7B90" w:rsidRDefault="00640792">
            <w:pPr>
              <w:rPr>
                <w:ins w:id="572" w:author="DB" w:date="2024-12-23T16:23:00Z"/>
                <w:del w:id="573" w:author="MMCO" w:date="2025-01-15T13:30:00Z"/>
                <w:rPrChange w:id="574" w:author="MMCO" w:date="2025-01-15T13:30:00Z">
                  <w:rPr>
                    <w:ins w:id="575" w:author="DB" w:date="2024-12-23T16:23:00Z"/>
                    <w:del w:id="576" w:author="MMCO" w:date="2025-01-15T13:30:00Z"/>
                    <w:color w:val="548DD4"/>
                  </w:rPr>
                </w:rPrChange>
              </w:rPr>
            </w:pPr>
            <w:commentRangeStart w:id="577"/>
            <w:commentRangeStart w:id="578"/>
            <w:ins w:id="579" w:author="DB" w:date="2024-12-23T16:23:00Z">
              <w:r w:rsidRPr="008F7B90">
                <w:rPr>
                  <w:rPrChange w:id="580" w:author="MMCO" w:date="2025-01-15T13:30:00Z">
                    <w:rPr>
                      <w:color w:val="548DD4"/>
                    </w:rPr>
                  </w:rPrChange>
                </w:rPr>
                <w:t>You</w:t>
              </w:r>
              <w:del w:id="581" w:author="MMCO" w:date="2025-03-25T17:48:00Z">
                <w:r w:rsidRPr="008F7B90" w:rsidDel="0034556C">
                  <w:rPr>
                    <w:rPrChange w:id="582" w:author="MMCO" w:date="2025-01-15T13:30:00Z">
                      <w:rPr>
                        <w:color w:val="548DD4"/>
                      </w:rPr>
                    </w:rPrChange>
                  </w:rPr>
                  <w:delText xml:space="preserve"> w</w:delText>
                </w:r>
              </w:del>
            </w:ins>
            <w:ins w:id="583" w:author="MMCO" w:date="2025-03-25T17:48:00Z">
              <w:r w:rsidR="0034556C">
                <w:t>’</w:t>
              </w:r>
            </w:ins>
            <w:ins w:id="584" w:author="DB" w:date="2024-12-23T16:23:00Z">
              <w:del w:id="585" w:author="MMCO" w:date="2025-03-25T17:48:00Z">
                <w:r w:rsidRPr="008F7B90" w:rsidDel="0034556C">
                  <w:rPr>
                    <w:rPrChange w:id="586" w:author="MMCO" w:date="2025-01-15T13:30:00Z">
                      <w:rPr>
                        <w:color w:val="548DD4"/>
                      </w:rPr>
                    </w:rPrChange>
                  </w:rPr>
                  <w:delText>i</w:delText>
                </w:r>
              </w:del>
              <w:r w:rsidRPr="008F7B90">
                <w:rPr>
                  <w:rPrChange w:id="587" w:author="MMCO" w:date="2025-01-15T13:30:00Z">
                    <w:rPr>
                      <w:color w:val="548DD4"/>
                    </w:rPr>
                  </w:rPrChange>
                </w:rPr>
                <w:t>ll continue to receive your applicable Medicaid services through the same company that offers your current plan.</w:t>
              </w:r>
              <w:del w:id="588" w:author="MMCO" w:date="2025-01-15T13:30:00Z">
                <w:r w:rsidRPr="008F7B90" w:rsidDel="008F7B90">
                  <w:rPr>
                    <w:rPrChange w:id="589" w:author="MMCO" w:date="2025-01-15T13:30:00Z">
                      <w:rPr>
                        <w:color w:val="548DD4"/>
                      </w:rPr>
                    </w:rPrChange>
                  </w:rPr>
                  <w:delText xml:space="preserve"> </w:delText>
                </w:r>
              </w:del>
              <w:commentRangeEnd w:id="577"/>
              <w:r w:rsidRPr="008F7B90">
                <w:rPr>
                  <w:rStyle w:val="CommentReference"/>
                </w:rPr>
                <w:commentReference w:id="577"/>
              </w:r>
            </w:ins>
            <w:commentRangeEnd w:id="578"/>
            <w:r w:rsidR="005C7E95" w:rsidRPr="008F7B90">
              <w:rPr>
                <w:rStyle w:val="CommentReference"/>
              </w:rPr>
              <w:commentReference w:id="578"/>
            </w:r>
          </w:p>
          <w:p w14:paraId="56F50DBC" w14:textId="15E504F0" w:rsidR="0041499F" w:rsidRPr="008F7B90" w:rsidRDefault="0041499F" w:rsidP="008F7B90">
            <w:pPr>
              <w:rPr>
                <w:i/>
              </w:rPr>
            </w:pPr>
            <w:del w:id="590" w:author="DB" w:date="2024-12-23T16:23:00Z">
              <w:r w:rsidRPr="008F7B90" w:rsidDel="00640792">
                <w:rPr>
                  <w:rPrChange w:id="591" w:author="MMCO" w:date="2025-01-15T13:30:00Z">
                    <w:rPr>
                      <w:color w:val="548DD4"/>
                    </w:rPr>
                  </w:rPrChange>
                </w:rPr>
                <w:delText>[</w:delText>
              </w:r>
              <w:r w:rsidRPr="008F7B90" w:rsidDel="00640792">
                <w:rPr>
                  <w:i/>
                  <w:iCs/>
                  <w:rPrChange w:id="592" w:author="MMCO" w:date="2025-01-15T13:30:00Z">
                    <w:rPr>
                      <w:i/>
                      <w:iCs/>
                      <w:color w:val="548DD4"/>
                    </w:rPr>
                  </w:rPrChange>
                </w:rPr>
                <w:delText>Insert any additional information regarding the impact of Medicaid enrollment as directed by the state</w:delText>
              </w:r>
              <w:r w:rsidRPr="008F7B90" w:rsidDel="00640792">
                <w:rPr>
                  <w:rPrChange w:id="593" w:author="MMCO" w:date="2025-01-15T13:30:00Z">
                    <w:rPr>
                      <w:color w:val="548DD4"/>
                    </w:rPr>
                  </w:rPrChange>
                </w:rPr>
                <w:delText>.]</w:delText>
              </w:r>
            </w:del>
          </w:p>
        </w:tc>
      </w:tr>
      <w:bookmarkEnd w:id="532"/>
    </w:tbl>
    <w:p w14:paraId="2B33A366" w14:textId="77777777" w:rsidR="0041499F" w:rsidRDefault="0041499F" w:rsidP="00626AC8">
      <w:pPr>
        <w:pStyle w:val="NoSpacing"/>
      </w:pPr>
    </w:p>
    <w:p w14:paraId="6D2259C7" w14:textId="60D6B788" w:rsidR="0041499F" w:rsidDel="0069086A" w:rsidRDefault="0041499F" w:rsidP="00626AC8">
      <w:pPr>
        <w:pStyle w:val="NoSpacing"/>
        <w:rPr>
          <w:del w:id="594" w:author="MMCO" w:date="2025-01-31T10:48:00Z"/>
        </w:rPr>
      </w:pPr>
    </w:p>
    <w:p w14:paraId="56A5E0A3" w14:textId="06575DED" w:rsidR="00E75D60" w:rsidRDefault="00ED42BD" w:rsidP="00887778">
      <w:pPr>
        <w:pStyle w:val="Heading2"/>
        <w:rPr>
          <w:rFonts w:cs="Arial"/>
        </w:rPr>
      </w:pPr>
      <w:bookmarkStart w:id="595" w:name="_Toc198549068"/>
      <w:r>
        <w:rPr>
          <w:rFonts w:cs="Arial"/>
        </w:rPr>
        <w:t>C</w:t>
      </w:r>
      <w:r w:rsidR="00103A82">
        <w:rPr>
          <w:rFonts w:cs="Arial"/>
        </w:rPr>
        <w:t xml:space="preserve">2. </w:t>
      </w:r>
      <w:commentRangeStart w:id="596"/>
      <w:commentRangeStart w:id="597"/>
      <w:commentRangeStart w:id="598"/>
      <w:commentRangeStart w:id="599"/>
      <w:commentRangeStart w:id="600"/>
      <w:r w:rsidR="002260E3">
        <w:rPr>
          <w:rFonts w:cs="Arial"/>
        </w:rPr>
        <w:t xml:space="preserve">Your </w:t>
      </w:r>
      <w:ins w:id="601" w:author="DB" w:date="2024-12-19T17:36:00Z">
        <w:r w:rsidR="0057440D">
          <w:rPr>
            <w:rFonts w:cs="Arial"/>
          </w:rPr>
          <w:t>Healthy Connections Medicaid</w:t>
        </w:r>
      </w:ins>
      <w:del w:id="602" w:author="DB" w:date="2024-12-19T17:36:00Z">
        <w:r w:rsidR="003C33D6" w:rsidDel="0057440D">
          <w:rPr>
            <w:rFonts w:cs="Arial"/>
          </w:rPr>
          <w:delText>&lt;Medicaid program name&gt;</w:delText>
        </w:r>
      </w:del>
      <w:r w:rsidR="00137B25">
        <w:rPr>
          <w:rFonts w:cs="Arial"/>
        </w:rPr>
        <w:t xml:space="preserve"> </w:t>
      </w:r>
      <w:r w:rsidR="002260E3">
        <w:rPr>
          <w:rFonts w:cs="Arial"/>
        </w:rPr>
        <w:t>services</w:t>
      </w:r>
      <w:bookmarkEnd w:id="530"/>
      <w:bookmarkEnd w:id="531"/>
      <w:commentRangeEnd w:id="596"/>
      <w:r w:rsidR="003C33D6">
        <w:rPr>
          <w:rStyle w:val="CommentReference"/>
          <w:b w:val="0"/>
        </w:rPr>
        <w:commentReference w:id="596"/>
      </w:r>
      <w:commentRangeEnd w:id="597"/>
      <w:r w:rsidR="00540FB8">
        <w:rPr>
          <w:rStyle w:val="CommentReference"/>
          <w:b w:val="0"/>
        </w:rPr>
        <w:commentReference w:id="597"/>
      </w:r>
      <w:commentRangeEnd w:id="598"/>
      <w:r w:rsidR="005C7E95">
        <w:rPr>
          <w:rStyle w:val="CommentReference"/>
          <w:b w:val="0"/>
        </w:rPr>
        <w:commentReference w:id="598"/>
      </w:r>
      <w:commentRangeEnd w:id="599"/>
      <w:r w:rsidR="009E4F0C">
        <w:rPr>
          <w:rStyle w:val="CommentReference"/>
          <w:b w:val="0"/>
        </w:rPr>
        <w:commentReference w:id="599"/>
      </w:r>
      <w:commentRangeEnd w:id="600"/>
      <w:r w:rsidR="0069086A">
        <w:rPr>
          <w:rStyle w:val="CommentReference"/>
          <w:b w:val="0"/>
        </w:rPr>
        <w:commentReference w:id="600"/>
      </w:r>
      <w:bookmarkEnd w:id="595"/>
    </w:p>
    <w:p w14:paraId="6045E1F6" w14:textId="655A3FF1" w:rsidR="002260E3" w:rsidRPr="00460CFC" w:rsidDel="0057440D" w:rsidRDefault="009E532D" w:rsidP="00497310">
      <w:pPr>
        <w:autoSpaceDE w:val="0"/>
        <w:autoSpaceDN w:val="0"/>
        <w:adjustRightInd w:val="0"/>
        <w:rPr>
          <w:del w:id="603" w:author="DB" w:date="2024-12-19T17:37:00Z"/>
          <w:color w:val="3576BC"/>
          <w:rPrChange w:id="604" w:author="Lisa Williams" w:date="2025-05-21T08:57:00Z" w16du:dateUtc="2025-05-21T12:57:00Z">
            <w:rPr>
              <w:del w:id="605" w:author="DB" w:date="2024-12-19T17:37:00Z"/>
              <w:color w:val="548DD4"/>
            </w:rPr>
          </w:rPrChange>
        </w:rPr>
      </w:pPr>
      <w:bookmarkStart w:id="606" w:name="_Hlk79247571"/>
      <w:del w:id="607" w:author="DB" w:date="2024-12-19T17:37:00Z">
        <w:r w:rsidRPr="00460CFC" w:rsidDel="0057440D">
          <w:rPr>
            <w:color w:val="3576BC"/>
            <w:rPrChange w:id="608" w:author="Lisa Williams" w:date="2025-05-21T08:57:00Z" w16du:dateUtc="2025-05-21T12:57:00Z">
              <w:rPr>
                <w:color w:val="548DD4"/>
              </w:rPr>
            </w:rPrChange>
          </w:rPr>
          <w:delText>[</w:delText>
        </w:r>
        <w:r w:rsidR="002260E3" w:rsidRPr="00460CFC" w:rsidDel="0057440D">
          <w:rPr>
            <w:i/>
            <w:iCs/>
            <w:color w:val="3576BC"/>
            <w:rPrChange w:id="609" w:author="Lisa Williams" w:date="2025-05-21T08:57:00Z" w16du:dateUtc="2025-05-21T12:57:00Z">
              <w:rPr>
                <w:i/>
                <w:iCs/>
                <w:color w:val="548DD4"/>
              </w:rPr>
            </w:rPrChange>
          </w:rPr>
          <w:delText>Insert instructions specific to state Medicaid program</w:delText>
        </w:r>
        <w:r w:rsidR="00665E50" w:rsidRPr="00460CFC" w:rsidDel="0057440D">
          <w:rPr>
            <w:i/>
            <w:iCs/>
            <w:color w:val="3576BC"/>
            <w:rPrChange w:id="610" w:author="Lisa Williams" w:date="2025-05-21T08:57:00Z" w16du:dateUtc="2025-05-21T12:57:00Z">
              <w:rPr>
                <w:i/>
                <w:iCs/>
                <w:color w:val="548DD4"/>
              </w:rPr>
            </w:rPrChange>
          </w:rPr>
          <w:delText xml:space="preserve"> as directed by the state</w:delText>
        </w:r>
        <w:r w:rsidR="00665E50" w:rsidRPr="00460CFC" w:rsidDel="0057440D">
          <w:rPr>
            <w:color w:val="3576BC"/>
            <w:rPrChange w:id="611" w:author="Lisa Williams" w:date="2025-05-21T08:57:00Z" w16du:dateUtc="2025-05-21T12:57:00Z">
              <w:rPr>
                <w:color w:val="548DD4"/>
              </w:rPr>
            </w:rPrChange>
          </w:rPr>
          <w:delText>.</w:delText>
        </w:r>
        <w:r w:rsidRPr="00460CFC" w:rsidDel="0057440D">
          <w:rPr>
            <w:color w:val="3576BC"/>
            <w:rPrChange w:id="612" w:author="Lisa Williams" w:date="2025-05-21T08:57:00Z" w16du:dateUtc="2025-05-21T12:57:00Z">
              <w:rPr>
                <w:color w:val="548DD4"/>
              </w:rPr>
            </w:rPrChange>
          </w:rPr>
          <w:delText>]</w:delText>
        </w:r>
        <w:r w:rsidR="002260E3" w:rsidRPr="00460CFC" w:rsidDel="0057440D">
          <w:rPr>
            <w:color w:val="3576BC"/>
            <w:rPrChange w:id="613" w:author="Lisa Williams" w:date="2025-05-21T08:57:00Z" w16du:dateUtc="2025-05-21T12:57:00Z">
              <w:rPr>
                <w:color w:val="548DD4"/>
              </w:rPr>
            </w:rPrChange>
          </w:rPr>
          <w:delText xml:space="preserve"> </w:delText>
        </w:r>
      </w:del>
    </w:p>
    <w:p w14:paraId="6BD76686" w14:textId="62D6A08F" w:rsidR="0057440D" w:rsidRPr="00CD412D" w:rsidRDefault="0057440D" w:rsidP="0057440D">
      <w:pPr>
        <w:rPr>
          <w:ins w:id="614" w:author="DB" w:date="2024-12-19T17:37:00Z"/>
          <w:rStyle w:val="PlanInstructions"/>
          <w:rFonts w:cs="Arial"/>
          <w:i w:val="0"/>
        </w:rPr>
      </w:pPr>
      <w:ins w:id="615" w:author="DB" w:date="2024-12-19T17:37:00Z">
        <w:r w:rsidRPr="00CD412D">
          <w:rPr>
            <w:rFonts w:cs="Arial"/>
          </w:rPr>
          <w:t>If you leave our plan, you</w:t>
        </w:r>
        <w:del w:id="616" w:author="MMCO" w:date="2025-03-25T17:48:00Z">
          <w:r w:rsidRPr="00CD412D" w:rsidDel="002F385F">
            <w:rPr>
              <w:rFonts w:cs="Arial"/>
            </w:rPr>
            <w:delText xml:space="preserve"> w</w:delText>
          </w:r>
        </w:del>
      </w:ins>
      <w:ins w:id="617" w:author="MMCO" w:date="2025-03-25T17:48:00Z">
        <w:r w:rsidR="002F385F">
          <w:rPr>
            <w:rFonts w:cs="Arial"/>
          </w:rPr>
          <w:t>’</w:t>
        </w:r>
      </w:ins>
      <w:ins w:id="618" w:author="DB" w:date="2024-12-19T17:37:00Z">
        <w:del w:id="619" w:author="MMCO" w:date="2025-03-25T17:49:00Z">
          <w:r w:rsidRPr="00CD412D" w:rsidDel="002F385F">
            <w:rPr>
              <w:rFonts w:cs="Arial"/>
            </w:rPr>
            <w:delText>i</w:delText>
          </w:r>
        </w:del>
        <w:r w:rsidRPr="00CD412D">
          <w:rPr>
            <w:rFonts w:cs="Arial"/>
          </w:rPr>
          <w:t xml:space="preserve">ll get your Healthy Connections Medicaid services through </w:t>
        </w:r>
        <w:del w:id="620" w:author="B W" w:date="2025-01-23T09:36:00Z">
          <w:r w:rsidRPr="00CD412D" w:rsidDel="004D21B5">
            <w:rPr>
              <w:rFonts w:cs="Arial"/>
            </w:rPr>
            <w:delText>fee-for-service.</w:delText>
          </w:r>
        </w:del>
      </w:ins>
      <w:ins w:id="621" w:author="B W" w:date="2025-01-23T09:36:00Z">
        <w:r w:rsidR="004D21B5">
          <w:rPr>
            <w:rFonts w:cs="Arial"/>
          </w:rPr>
          <w:t xml:space="preserve">a </w:t>
        </w:r>
        <w:r w:rsidR="00D622FC">
          <w:rPr>
            <w:rFonts w:cs="Arial"/>
          </w:rPr>
          <w:t>different Healthy C</w:t>
        </w:r>
      </w:ins>
      <w:ins w:id="622" w:author="B W" w:date="2025-01-23T09:37:00Z">
        <w:r w:rsidR="00D622FC">
          <w:rPr>
            <w:rFonts w:cs="Arial"/>
          </w:rPr>
          <w:t xml:space="preserve">onnections </w:t>
        </w:r>
      </w:ins>
      <w:ins w:id="623" w:author="B W" w:date="2025-01-23T09:36:00Z">
        <w:r w:rsidR="004D21B5">
          <w:rPr>
            <w:rFonts w:cs="Arial"/>
          </w:rPr>
          <w:t xml:space="preserve">Medicaid </w:t>
        </w:r>
        <w:r w:rsidR="00D622FC">
          <w:rPr>
            <w:rFonts w:cs="Arial"/>
          </w:rPr>
          <w:t xml:space="preserve">managed care plan </w:t>
        </w:r>
        <w:r w:rsidR="004D21B5">
          <w:rPr>
            <w:rFonts w:cs="Arial"/>
          </w:rPr>
          <w:t>run by our company.</w:t>
        </w:r>
      </w:ins>
      <w:ins w:id="624" w:author="DB" w:date="2024-12-19T17:37:00Z">
        <w:r w:rsidRPr="00CD412D">
          <w:rPr>
            <w:rFonts w:cs="Arial"/>
          </w:rPr>
          <w:t xml:space="preserve"> </w:t>
        </w:r>
      </w:ins>
      <w:ins w:id="625" w:author="B W" w:date="2025-01-23T09:37:00Z">
        <w:r w:rsidR="00D622FC">
          <w:rPr>
            <w:rFonts w:cs="Arial"/>
          </w:rPr>
          <w:t>This is called an “aligned” health plan.</w:t>
        </w:r>
      </w:ins>
      <w:ins w:id="626" w:author="DB" w:date="2024-12-19T17:37:00Z">
        <w:del w:id="627" w:author="B W" w:date="2025-01-23T09:36:00Z">
          <w:r w:rsidRPr="00CD412D" w:rsidDel="004D21B5">
            <w:rPr>
              <w:rFonts w:cs="Arial"/>
            </w:rPr>
            <w:delText>This is how most people got Medicaid services before they joined &lt;plan name&gt;.</w:delText>
          </w:r>
        </w:del>
      </w:ins>
    </w:p>
    <w:p w14:paraId="41850B5B" w14:textId="614D2C3F" w:rsidR="0057440D" w:rsidRPr="00CD412D" w:rsidRDefault="0057440D" w:rsidP="0057440D">
      <w:pPr>
        <w:rPr>
          <w:ins w:id="628" w:author="DB" w:date="2024-12-19T17:37:00Z"/>
          <w:rStyle w:val="PlanInstructions"/>
          <w:rFonts w:cs="Arial"/>
          <w:i w:val="0"/>
        </w:rPr>
      </w:pPr>
      <w:ins w:id="629" w:author="DB" w:date="2024-12-19T17:37:00Z">
        <w:r w:rsidRPr="00CD412D">
          <w:rPr>
            <w:rFonts w:cs="Arial"/>
          </w:rPr>
          <w:t>Your Healthy Connections Medicaid services</w:t>
        </w:r>
      </w:ins>
      <w:ins w:id="630" w:author="B W" w:date="2025-01-23T09:37:00Z">
        <w:r w:rsidR="00D622FC">
          <w:rPr>
            <w:rFonts w:cs="Arial"/>
          </w:rPr>
          <w:t xml:space="preserve"> will</w:t>
        </w:r>
      </w:ins>
      <w:ins w:id="631" w:author="DB" w:date="2024-12-19T17:37:00Z">
        <w:r w:rsidRPr="00CD412D">
          <w:rPr>
            <w:rFonts w:cs="Arial"/>
          </w:rPr>
          <w:t xml:space="preserve"> include </w:t>
        </w:r>
      </w:ins>
      <w:ins w:id="632" w:author="B W" w:date="2025-01-23T09:38:00Z">
        <w:r w:rsidR="00D622FC">
          <w:rPr>
            <w:rFonts w:cs="Arial"/>
          </w:rPr>
          <w:t xml:space="preserve">services </w:t>
        </w:r>
      </w:ins>
      <w:ins w:id="633" w:author="B W" w:date="2025-01-23T09:39:00Z">
        <w:r w:rsidR="00D622FC">
          <w:rPr>
            <w:rFonts w:cs="Arial"/>
          </w:rPr>
          <w:t xml:space="preserve">covered </w:t>
        </w:r>
      </w:ins>
      <w:ins w:id="634" w:author="B W" w:date="2025-01-23T09:38:00Z">
        <w:r w:rsidR="00D622FC">
          <w:rPr>
            <w:rFonts w:cs="Arial"/>
          </w:rPr>
          <w:t>by the South Carolina state pla</w:t>
        </w:r>
      </w:ins>
      <w:ins w:id="635" w:author="B W" w:date="2025-01-23T09:39:00Z">
        <w:r w:rsidR="00D622FC">
          <w:rPr>
            <w:rFonts w:cs="Arial"/>
          </w:rPr>
          <w:t xml:space="preserve">n, including </w:t>
        </w:r>
      </w:ins>
      <w:ins w:id="636" w:author="DB" w:date="2024-12-19T17:37:00Z">
        <w:del w:id="637" w:author="B W" w:date="2025-01-23T09:38:00Z">
          <w:r w:rsidRPr="00CD412D" w:rsidDel="00D622FC">
            <w:rPr>
              <w:rFonts w:cs="Arial"/>
            </w:rPr>
            <w:delText xml:space="preserve">most long-term services and supports and </w:delText>
          </w:r>
        </w:del>
        <w:r w:rsidRPr="00CD412D">
          <w:rPr>
            <w:rFonts w:cs="Arial"/>
          </w:rPr>
          <w:t>behavioral health care.</w:t>
        </w:r>
      </w:ins>
    </w:p>
    <w:p w14:paraId="4EA52286" w14:textId="009AA9C4" w:rsidR="0057440D" w:rsidRPr="0057440D" w:rsidDel="00D622FC" w:rsidRDefault="0057440D" w:rsidP="00C55075">
      <w:pPr>
        <w:rPr>
          <w:ins w:id="638" w:author="DB" w:date="2024-12-19T17:37:00Z"/>
          <w:del w:id="639" w:author="B W" w:date="2025-01-23T09:37:00Z"/>
          <w:rFonts w:cs="Arial"/>
          <w:color w:val="548DD4"/>
        </w:rPr>
      </w:pPr>
      <w:ins w:id="640" w:author="DB" w:date="2024-12-19T17:37:00Z">
        <w:del w:id="641" w:author="B W" w:date="2025-01-23T09:37:00Z">
          <w:r w:rsidRPr="00C55075" w:rsidDel="00D622FC">
            <w:lastRenderedPageBreak/>
            <w:delText xml:space="preserve">If you leave our plan, you can use any provider that accepts </w:delText>
          </w:r>
          <w:r w:rsidRPr="00CD412D" w:rsidDel="00D622FC">
            <w:rPr>
              <w:rFonts w:cs="Arial"/>
            </w:rPr>
            <w:delText xml:space="preserve">Healthy Connections </w:delText>
          </w:r>
          <w:r w:rsidRPr="00C55075" w:rsidDel="00D622FC">
            <w:delText>Medicaid.</w:delText>
          </w:r>
          <w:bookmarkStart w:id="642" w:name="_Toc193975374"/>
          <w:bookmarkStart w:id="643" w:name="_Toc198549069"/>
          <w:bookmarkEnd w:id="642"/>
          <w:bookmarkEnd w:id="643"/>
        </w:del>
      </w:ins>
    </w:p>
    <w:p w14:paraId="0748C88F" w14:textId="153B71BE" w:rsidR="00F349D3" w:rsidRPr="00AF0C3E" w:rsidRDefault="0009776C" w:rsidP="009B68F6">
      <w:pPr>
        <w:pStyle w:val="Heading1"/>
        <w:rPr>
          <w:rFonts w:cs="Arial"/>
        </w:rPr>
      </w:pPr>
      <w:bookmarkStart w:id="644" w:name="_Toc509386872"/>
      <w:bookmarkStart w:id="645" w:name="_Toc509386901"/>
      <w:bookmarkStart w:id="646" w:name="_Toc345156582"/>
      <w:bookmarkStart w:id="647" w:name="_Toc348618643"/>
      <w:bookmarkStart w:id="648" w:name="_Toc453318976"/>
      <w:bookmarkStart w:id="649" w:name="_Toc453319546"/>
      <w:bookmarkStart w:id="650" w:name="_Toc509424848"/>
      <w:bookmarkStart w:id="651" w:name="_Toc198549070"/>
      <w:bookmarkEnd w:id="606"/>
      <w:bookmarkEnd w:id="644"/>
      <w:bookmarkEnd w:id="645"/>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646"/>
      <w:bookmarkEnd w:id="647"/>
      <w:bookmarkEnd w:id="648"/>
      <w:bookmarkEnd w:id="649"/>
      <w:r w:rsidR="004D6268" w:rsidRPr="00AF0C3E">
        <w:rPr>
          <w:rFonts w:cs="Arial"/>
        </w:rPr>
        <w:t xml:space="preserve">until your membership </w:t>
      </w:r>
      <w:r>
        <w:rPr>
          <w:rFonts w:cs="Arial"/>
        </w:rPr>
        <w:t xml:space="preserve">in our plan </w:t>
      </w:r>
      <w:r w:rsidR="004D6268" w:rsidRPr="00AF0C3E">
        <w:rPr>
          <w:rFonts w:cs="Arial"/>
        </w:rPr>
        <w:t>ends</w:t>
      </w:r>
      <w:bookmarkEnd w:id="650"/>
      <w:bookmarkEnd w:id="651"/>
    </w:p>
    <w:p w14:paraId="0E42C2C2" w14:textId="7FA848AD"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commentRangeStart w:id="652"/>
      <w:commentRangeStart w:id="653"/>
      <w:ins w:id="654" w:author="B W" w:date="2024-12-19T18:59:00Z">
        <w:r w:rsidR="002A5423">
          <w:rPr>
            <w:rFonts w:cs="Arial"/>
          </w:rPr>
          <w:t xml:space="preserve">Healthy Connections </w:t>
        </w:r>
      </w:ins>
      <w:r w:rsidR="00A041E2">
        <w:rPr>
          <w:rFonts w:cs="Arial"/>
        </w:rPr>
        <w:t xml:space="preserve">Medicaid </w:t>
      </w:r>
      <w:commentRangeEnd w:id="652"/>
      <w:r w:rsidR="00F846EB">
        <w:rPr>
          <w:rStyle w:val="CommentReference"/>
        </w:rPr>
        <w:commentReference w:id="652"/>
      </w:r>
      <w:commentRangeEnd w:id="653"/>
      <w:r w:rsidR="005C7E95">
        <w:rPr>
          <w:rStyle w:val="CommentReference"/>
        </w:rPr>
        <w:commentReference w:id="653"/>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del w:id="655" w:author="MMCO" w:date="2024-11-11T18:47:00Z">
        <w:r w:rsidR="00920642" w:rsidDel="008370D9">
          <w:rPr>
            <w:rFonts w:cs="Arial"/>
          </w:rPr>
          <w:delText xml:space="preserve">prescription </w:delText>
        </w:r>
      </w:del>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460CFC">
        <w:rPr>
          <w:rFonts w:cs="Arial"/>
          <w:color w:val="3576BC"/>
          <w:rPrChange w:id="656" w:author="Lisa Williams" w:date="2025-05-21T08:57:00Z" w16du:dateUtc="2025-05-21T12:57:00Z">
            <w:rPr>
              <w:rFonts w:cs="Arial"/>
              <w:color w:val="548DD4"/>
            </w:rPr>
          </w:rPrChange>
        </w:rPr>
        <w:t>[</w:t>
      </w:r>
      <w:r w:rsidRPr="00460CFC">
        <w:rPr>
          <w:rFonts w:cs="Arial"/>
          <w:i/>
          <w:iCs/>
          <w:color w:val="3576BC"/>
          <w:rPrChange w:id="657" w:author="Lisa Williams" w:date="2025-05-21T08:57:00Z" w16du:dateUtc="2025-05-21T12:57:00Z">
            <w:rPr>
              <w:rFonts w:cs="Arial"/>
              <w:i/>
              <w:iCs/>
              <w:color w:val="548DD4"/>
            </w:rPr>
          </w:rPrChange>
        </w:rPr>
        <w:t>insert if applicable</w:t>
      </w:r>
      <w:r w:rsidRPr="00460CFC">
        <w:rPr>
          <w:rFonts w:cs="Arial"/>
          <w:color w:val="3576BC"/>
          <w:rPrChange w:id="658" w:author="Lisa Williams" w:date="2025-05-21T08:57:00Z" w16du:dateUtc="2025-05-21T12:57:00Z">
            <w:rPr>
              <w:rFonts w:cs="Arial"/>
              <w:color w:val="548DD4"/>
            </w:rPr>
          </w:rPrChange>
        </w:rPr>
        <w:t>:</w:t>
      </w:r>
      <w:r w:rsidRPr="00460CFC">
        <w:rPr>
          <w:rFonts w:cs="Arial"/>
          <w:i/>
          <w:color w:val="3576BC"/>
          <w:rPrChange w:id="659" w:author="Lisa Williams" w:date="2025-05-21T08:57:00Z" w16du:dateUtc="2025-05-21T12:57:00Z">
            <w:rPr>
              <w:rFonts w:cs="Arial"/>
              <w:i/>
              <w:color w:val="548DD4"/>
            </w:rPr>
          </w:rPrChange>
        </w:rPr>
        <w:t xml:space="preserve"> </w:t>
      </w:r>
      <w:r w:rsidRPr="00460CFC">
        <w:rPr>
          <w:rFonts w:cs="Arial"/>
          <w:color w:val="3576BC"/>
          <w:rPrChange w:id="660" w:author="Lisa Williams" w:date="2025-05-21T08:57:00Z" w16du:dateUtc="2025-05-21T12:57:00Z">
            <w:rPr>
              <w:rFonts w:cs="Arial"/>
              <w:color w:val="548DD4"/>
            </w:rPr>
          </w:rPrChange>
        </w:rPr>
        <w:t>including through our mail-order pharmacy services</w:t>
      </w:r>
      <w:r w:rsidR="009E532D" w:rsidRPr="00460CFC">
        <w:rPr>
          <w:rFonts w:cs="Arial"/>
          <w:color w:val="3576BC"/>
          <w:rPrChange w:id="661" w:author="Lisa Williams" w:date="2025-05-21T08:57:00Z" w16du:dateUtc="2025-05-21T12:57:00Z">
            <w:rPr>
              <w:rFonts w:cs="Arial"/>
              <w:color w:val="548DD4"/>
            </w:rPr>
          </w:rPrChange>
        </w:rPr>
        <w:t>]</w:t>
      </w:r>
      <w:r w:rsidRPr="00460CFC">
        <w:rPr>
          <w:rFonts w:cs="Arial"/>
          <w:color w:val="3576BC"/>
          <w:rPrChange w:id="662" w:author="Lisa Williams" w:date="2025-05-21T08:57:00Z" w16du:dateUtc="2025-05-21T12:57:00Z">
            <w:rPr>
              <w:rFonts w:cs="Arial"/>
              <w:color w:val="548DD4"/>
            </w:rPr>
          </w:rPrChange>
        </w:rPr>
        <w:t xml:space="preserve"> </w:t>
      </w:r>
      <w:r w:rsidR="00F349D3" w:rsidRPr="00B93EA2">
        <w:rPr>
          <w:rFonts w:cs="Arial"/>
        </w:rPr>
        <w:t>to get your prescriptions filled.</w:t>
      </w:r>
      <w:r w:rsidR="00F349D3" w:rsidRPr="007B3B52">
        <w:rPr>
          <w:rFonts w:cs="Arial"/>
        </w:rPr>
        <w:t xml:space="preserve"> </w:t>
      </w:r>
    </w:p>
    <w:p w14:paraId="462770AF" w14:textId="13FE16F8" w:rsidR="00BE7805" w:rsidRPr="007B3B52" w:rsidRDefault="00F349D3" w:rsidP="00860170">
      <w:pPr>
        <w:pStyle w:val="ListParagraph"/>
        <w:rPr>
          <w:rFonts w:cs="Arial"/>
        </w:rPr>
      </w:pPr>
      <w:r w:rsidRPr="00B93EA2">
        <w:rPr>
          <w:rFonts w:cs="Arial"/>
        </w:rPr>
        <w:t>If you</w:t>
      </w:r>
      <w:del w:id="663" w:author="MMCO" w:date="2025-03-25T17:49:00Z">
        <w:r w:rsidRPr="00B93EA2" w:rsidDel="00861ACA">
          <w:rPr>
            <w:rFonts w:cs="Arial"/>
          </w:rPr>
          <w:delText xml:space="preserve"> a</w:delText>
        </w:r>
      </w:del>
      <w:ins w:id="664" w:author="MMCO" w:date="2025-03-25T17:49:00Z">
        <w:r w:rsidR="00861ACA">
          <w:rPr>
            <w:rFonts w:cs="Arial"/>
          </w:rPr>
          <w:t>’</w:t>
        </w:r>
      </w:ins>
      <w:r w:rsidRPr="00B93EA2">
        <w:rPr>
          <w:rFonts w:cs="Arial"/>
        </w:rPr>
        <w:t xml:space="preserve">re hospitalized on the day that your membership </w:t>
      </w:r>
      <w:r w:rsidR="00920642">
        <w:rPr>
          <w:rFonts w:cs="Arial"/>
        </w:rPr>
        <w:t xml:space="preserve">in </w:t>
      </w:r>
      <w:r w:rsidR="00920642" w:rsidRPr="00112237">
        <w:rPr>
          <w:rFonts w:cs="Arial"/>
        </w:rPr>
        <w:t>&lt;plan name&gt;</w:t>
      </w:r>
      <w:r w:rsidR="00920642" w:rsidRPr="001C0B43">
        <w:rPr>
          <w:rFonts w:cs="Arial"/>
        </w:rPr>
        <w:t xml:space="preserve">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del w:id="665" w:author="MMCO" w:date="2025-03-25T17:49:00Z">
        <w:r w:rsidRPr="00B93EA2" w:rsidDel="00861ACA">
          <w:rPr>
            <w:rFonts w:cs="Arial"/>
          </w:rPr>
          <w:delText xml:space="preserve"> a</w:delText>
        </w:r>
      </w:del>
      <w:ins w:id="666" w:author="MMCO" w:date="2025-03-25T17:49:00Z">
        <w:r w:rsidR="00861ACA">
          <w:rPr>
            <w:rFonts w:cs="Arial"/>
          </w:rPr>
          <w:t>’</w:t>
        </w:r>
      </w:ins>
      <w:r w:rsidRPr="00B93EA2">
        <w:rPr>
          <w:rFonts w:cs="Arial"/>
        </w:rPr>
        <w:t>re discharged.</w:t>
      </w:r>
      <w:r w:rsidRPr="007B3B52">
        <w:rPr>
          <w:rFonts w:cs="Arial"/>
        </w:rPr>
        <w:t xml:space="preserve"> </w:t>
      </w:r>
      <w:r w:rsidR="002260E3">
        <w:rPr>
          <w:rFonts w:cs="Arial"/>
        </w:rPr>
        <w:t>This will happen even if your new health coverage begins before you</w:t>
      </w:r>
      <w:del w:id="667" w:author="MMCO" w:date="2025-03-25T17:49:00Z">
        <w:r w:rsidR="002260E3" w:rsidDel="00861ACA">
          <w:rPr>
            <w:rFonts w:cs="Arial"/>
          </w:rPr>
          <w:delText xml:space="preserve"> a</w:delText>
        </w:r>
      </w:del>
      <w:ins w:id="668" w:author="MMCO" w:date="2025-03-25T17:49:00Z">
        <w:r w:rsidR="00861ACA">
          <w:rPr>
            <w:rFonts w:cs="Arial"/>
          </w:rPr>
          <w:t>’</w:t>
        </w:r>
      </w:ins>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669" w:name="_Toc345156583"/>
      <w:bookmarkStart w:id="670" w:name="_Toc348618644"/>
      <w:bookmarkStart w:id="671" w:name="_Toc453318977"/>
      <w:bookmarkStart w:id="672" w:name="_Toc453319547"/>
      <w:bookmarkStart w:id="673" w:name="_Toc198549071"/>
      <w:r w:rsidRPr="3E2019DD">
        <w:rPr>
          <w:rFonts w:cs="Arial"/>
        </w:rPr>
        <w:t>Other situations when your membership in our plan ends</w:t>
      </w:r>
      <w:bookmarkEnd w:id="669"/>
      <w:bookmarkEnd w:id="670"/>
      <w:bookmarkEnd w:id="671"/>
      <w:bookmarkEnd w:id="672"/>
      <w:bookmarkEnd w:id="673"/>
    </w:p>
    <w:p w14:paraId="06A5383F" w14:textId="26ECFF3D" w:rsidR="004A0176" w:rsidRPr="00AF0C3E" w:rsidRDefault="004A0176" w:rsidP="00860170">
      <w:pPr>
        <w:rPr>
          <w:rFonts w:cs="Arial"/>
        </w:rPr>
      </w:pPr>
      <w:bookmarkStart w:id="674" w:name="_Toc344049786"/>
      <w:r w:rsidRPr="00AF0C3E">
        <w:rPr>
          <w:rFonts w:cs="Arial"/>
        </w:rPr>
        <w:t xml:space="preserve">These are cases when </w:t>
      </w:r>
      <w:bookmarkEnd w:id="674"/>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342781EC"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del w:id="675" w:author="MMCO" w:date="2024-11-13T13:10:00Z">
        <w:r w:rsidR="00411CFA" w:rsidRPr="00AF0C3E" w:rsidDel="006D6C7F">
          <w:rPr>
            <w:rFonts w:cs="Arial"/>
          </w:rPr>
          <w:delText xml:space="preserve"> i</w:delText>
        </w:r>
      </w:del>
      <w:ins w:id="676" w:author="MMCO" w:date="2024-11-13T13:10:00Z">
        <w:r w:rsidR="006D6C7F">
          <w:rPr>
            <w:rFonts w:cs="Arial"/>
          </w:rPr>
          <w:t>’</w:t>
        </w:r>
      </w:ins>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90B4F9B"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commentRangeStart w:id="677"/>
      <w:commentRangeStart w:id="678"/>
      <w:ins w:id="679" w:author="B W" w:date="2024-12-19T19:00:00Z">
        <w:r w:rsidR="002A5423">
          <w:rPr>
            <w:rFonts w:cs="Arial"/>
          </w:rPr>
          <w:t xml:space="preserve">Healthy Connections </w:t>
        </w:r>
      </w:ins>
      <w:r w:rsidR="00DB3D7A">
        <w:rPr>
          <w:rFonts w:cs="Arial"/>
        </w:rPr>
        <w:t>Medicaid</w:t>
      </w:r>
      <w:commentRangeEnd w:id="677"/>
      <w:r w:rsidR="00F846EB">
        <w:rPr>
          <w:rStyle w:val="CommentReference"/>
        </w:rPr>
        <w:commentReference w:id="677"/>
      </w:r>
      <w:commentRangeEnd w:id="678"/>
      <w:r w:rsidR="005C7E95">
        <w:rPr>
          <w:rStyle w:val="CommentReference"/>
        </w:rPr>
        <w:commentReference w:id="678"/>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460CFC" w:rsidRDefault="009E532D" w:rsidP="006D6C7F">
      <w:pPr>
        <w:pStyle w:val="ListParagraph"/>
        <w:numPr>
          <w:ilvl w:val="0"/>
          <w:numId w:val="17"/>
        </w:numPr>
        <w:rPr>
          <w:rFonts w:cs="Arial"/>
          <w:color w:val="3576BC"/>
          <w:rPrChange w:id="680" w:author="Lisa Williams" w:date="2025-05-21T08:57:00Z" w16du:dateUtc="2025-05-21T12:57:00Z">
            <w:rPr>
              <w:rFonts w:cs="Arial"/>
              <w:color w:val="548DD4"/>
            </w:rPr>
          </w:rPrChange>
        </w:rPr>
      </w:pPr>
      <w:r w:rsidRPr="00460CFC">
        <w:rPr>
          <w:rFonts w:cs="Arial"/>
          <w:color w:val="3576BC"/>
          <w:rPrChange w:id="681" w:author="Lisa Williams" w:date="2025-05-21T08:57:00Z" w16du:dateUtc="2025-05-21T12:57:00Z">
            <w:rPr>
              <w:rFonts w:cs="Arial"/>
              <w:color w:val="548DD4"/>
            </w:rPr>
          </w:rPrChange>
        </w:rPr>
        <w:t>[</w:t>
      </w:r>
      <w:r w:rsidR="004A0176" w:rsidRPr="00460CFC">
        <w:rPr>
          <w:rFonts w:cs="Arial"/>
          <w:i/>
          <w:iCs/>
          <w:color w:val="3576BC"/>
          <w:rPrChange w:id="682" w:author="Lisa Williams" w:date="2025-05-21T08:57:00Z" w16du:dateUtc="2025-05-21T12:57:00Z">
            <w:rPr>
              <w:rFonts w:cs="Arial"/>
              <w:i/>
              <w:iCs/>
              <w:color w:val="548DD4"/>
            </w:rPr>
          </w:rPrChange>
        </w:rPr>
        <w:t>Plans must insert rules for members who no longer meet special eligibility requirements</w:t>
      </w:r>
      <w:r w:rsidR="004A0176" w:rsidRPr="00460CFC">
        <w:rPr>
          <w:rFonts w:cs="Arial"/>
          <w:color w:val="3576BC"/>
          <w:rPrChange w:id="683" w:author="Lisa Williams" w:date="2025-05-21T08:57:00Z" w16du:dateUtc="2025-05-21T12:57:00Z">
            <w:rPr>
              <w:rFonts w:cs="Arial"/>
              <w:color w:val="548DD4"/>
            </w:rPr>
          </w:rPrChange>
        </w:rPr>
        <w:t>.</w:t>
      </w:r>
      <w:bookmarkStart w:id="684" w:name="_DV_C2914"/>
      <w:r w:rsidRPr="00460CFC">
        <w:rPr>
          <w:rFonts w:cs="Arial"/>
          <w:color w:val="3576BC"/>
          <w:rPrChange w:id="685" w:author="Lisa Williams" w:date="2025-05-21T08:57:00Z" w16du:dateUtc="2025-05-21T12:57:00Z">
            <w:rPr>
              <w:rFonts w:cs="Arial"/>
              <w:color w:val="548DD4"/>
            </w:rPr>
          </w:rPrChange>
        </w:rPr>
        <w:t>]</w:t>
      </w:r>
    </w:p>
    <w:p w14:paraId="6FDEEFDB" w14:textId="77777777" w:rsidR="00B4266A" w:rsidRPr="00C06E7B" w:rsidRDefault="00B4266A" w:rsidP="006D6C7F">
      <w:pPr>
        <w:pStyle w:val="ListParagraph"/>
        <w:numPr>
          <w:ilvl w:val="0"/>
          <w:numId w:val="18"/>
        </w:numPr>
        <w:rPr>
          <w:rFonts w:cs="Arial"/>
        </w:rPr>
      </w:pPr>
      <w:r w:rsidRPr="00C06E7B">
        <w:rPr>
          <w:rFonts w:cs="Arial"/>
        </w:rPr>
        <w:t xml:space="preserve">If you move out of our service area. </w:t>
      </w:r>
    </w:p>
    <w:bookmarkEnd w:id="684"/>
    <w:p w14:paraId="56A4A0CA" w14:textId="23411199" w:rsidR="004A0176" w:rsidRPr="00C06E7B" w:rsidRDefault="004A0176" w:rsidP="006D6C7F">
      <w:pPr>
        <w:pStyle w:val="ListParagraph"/>
        <w:numPr>
          <w:ilvl w:val="0"/>
          <w:numId w:val="18"/>
        </w:numPr>
        <w:rPr>
          <w:rFonts w:cs="Arial"/>
        </w:rPr>
      </w:pPr>
      <w:r w:rsidRPr="00C06E7B">
        <w:rPr>
          <w:rFonts w:cs="Arial"/>
        </w:rPr>
        <w:t>If you</w:t>
      </w:r>
      <w:del w:id="686" w:author="MMCO" w:date="2024-11-11T18:30:00Z">
        <w:r w:rsidRPr="00C06E7B" w:rsidDel="007365A9">
          <w:rPr>
            <w:rFonts w:cs="Arial"/>
          </w:rPr>
          <w:delText xml:space="preserve"> a</w:delText>
        </w:r>
      </w:del>
      <w:ins w:id="687" w:author="MMCO" w:date="2024-11-11T18:30:00Z">
        <w:r w:rsidR="007365A9">
          <w:rPr>
            <w:rFonts w:cs="Arial"/>
          </w:rPr>
          <w:t>’</w:t>
        </w:r>
      </w:ins>
      <w:r w:rsidRPr="00C06E7B">
        <w:rPr>
          <w:rFonts w:cs="Arial"/>
        </w:rPr>
        <w:t xml:space="preserve">re away from our service area for more than six months. </w:t>
      </w:r>
      <w:r w:rsidR="009E532D" w:rsidRPr="00460CFC">
        <w:rPr>
          <w:rFonts w:cs="Arial"/>
          <w:color w:val="3576BC"/>
          <w:rPrChange w:id="688" w:author="Lisa Williams" w:date="2025-05-21T08:57:00Z" w16du:dateUtc="2025-05-21T12:57:00Z">
            <w:rPr>
              <w:rFonts w:cs="Arial"/>
              <w:color w:val="548DD4"/>
            </w:rPr>
          </w:rPrChange>
        </w:rPr>
        <w:t>[</w:t>
      </w:r>
      <w:r w:rsidRPr="00460CFC">
        <w:rPr>
          <w:rFonts w:cs="Arial"/>
          <w:i/>
          <w:iCs/>
          <w:color w:val="3576BC"/>
          <w:rPrChange w:id="689" w:author="Lisa Williams" w:date="2025-05-21T08:57:00Z" w16du:dateUtc="2025-05-21T12:57:00Z">
            <w:rPr>
              <w:rFonts w:cs="Arial"/>
              <w:i/>
              <w:iCs/>
              <w:color w:val="548DD4"/>
            </w:rPr>
          </w:rPrChange>
        </w:rPr>
        <w:t>Plans with visitor/traveler benefits should revise this bullet to indicate when</w:t>
      </w:r>
      <w:r w:rsidR="00097944" w:rsidRPr="00460CFC">
        <w:rPr>
          <w:rFonts w:cs="Arial"/>
          <w:i/>
          <w:iCs/>
          <w:color w:val="3576BC"/>
          <w:rPrChange w:id="690" w:author="Lisa Williams" w:date="2025-05-21T08:57:00Z" w16du:dateUtc="2025-05-21T12:57:00Z">
            <w:rPr>
              <w:rFonts w:cs="Arial"/>
              <w:i/>
              <w:iCs/>
              <w:color w:val="548DD4"/>
            </w:rPr>
          </w:rPrChange>
        </w:rPr>
        <w:t xml:space="preserve"> the plan must disenroll</w:t>
      </w:r>
      <w:r w:rsidRPr="00460CFC">
        <w:rPr>
          <w:rFonts w:cs="Arial"/>
          <w:i/>
          <w:iCs/>
          <w:color w:val="3576BC"/>
          <w:rPrChange w:id="691" w:author="Lisa Williams" w:date="2025-05-21T08:57:00Z" w16du:dateUtc="2025-05-21T12:57:00Z">
            <w:rPr>
              <w:rFonts w:cs="Arial"/>
              <w:i/>
              <w:iCs/>
              <w:color w:val="548DD4"/>
            </w:rPr>
          </w:rPrChange>
        </w:rPr>
        <w:t xml:space="preserve"> members</w:t>
      </w:r>
      <w:r w:rsidRPr="00460CFC">
        <w:rPr>
          <w:rFonts w:cs="Arial"/>
          <w:color w:val="3576BC"/>
          <w:rPrChange w:id="692" w:author="Lisa Williams" w:date="2025-05-21T08:57:00Z" w16du:dateUtc="2025-05-21T12:57:00Z">
            <w:rPr>
              <w:rFonts w:cs="Arial"/>
              <w:color w:val="548DD4"/>
            </w:rPr>
          </w:rPrChange>
        </w:rPr>
        <w:t>.</w:t>
      </w:r>
      <w:r w:rsidR="009E532D" w:rsidRPr="00460CFC">
        <w:rPr>
          <w:rFonts w:cs="Arial"/>
          <w:color w:val="3576BC"/>
          <w:rPrChange w:id="693" w:author="Lisa Williams" w:date="2025-05-21T08:57:00Z" w16du:dateUtc="2025-05-21T12:57:00Z">
            <w:rPr>
              <w:rFonts w:cs="Arial"/>
              <w:color w:val="548DD4"/>
            </w:rPr>
          </w:rPrChange>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31A64E18" w:rsidR="004A0176" w:rsidRPr="00460CFC" w:rsidRDefault="009E532D" w:rsidP="006D6C7F">
      <w:pPr>
        <w:pStyle w:val="ListBullet3"/>
        <w:numPr>
          <w:ilvl w:val="0"/>
          <w:numId w:val="20"/>
        </w:numPr>
        <w:rPr>
          <w:color w:val="3576BC"/>
          <w:rPrChange w:id="694" w:author="Lisa Williams" w:date="2025-05-21T08:57:00Z" w16du:dateUtc="2025-05-21T12:57:00Z">
            <w:rPr>
              <w:color w:val="548DD4"/>
            </w:rPr>
          </w:rPrChange>
        </w:rPr>
      </w:pPr>
      <w:r w:rsidRPr="00460CFC">
        <w:rPr>
          <w:color w:val="3576BC"/>
          <w:rPrChange w:id="695" w:author="Lisa Williams" w:date="2025-05-21T08:57:00Z" w16du:dateUtc="2025-05-21T12:57:00Z">
            <w:rPr>
              <w:color w:val="548DD4"/>
            </w:rPr>
          </w:rPrChange>
        </w:rPr>
        <w:t>[</w:t>
      </w:r>
      <w:r w:rsidR="004A0176" w:rsidRPr="00460CFC">
        <w:rPr>
          <w:i/>
          <w:iCs/>
          <w:color w:val="3576BC"/>
          <w:rPrChange w:id="696" w:author="Lisa Williams" w:date="2025-05-21T08:57:00Z" w16du:dateUtc="2025-05-21T12:57:00Z">
            <w:rPr>
              <w:i/>
              <w:iCs/>
              <w:color w:val="548DD4"/>
            </w:rPr>
          </w:rPrChange>
        </w:rPr>
        <w:t>Plans with visitor/traveler benefits, insert</w:t>
      </w:r>
      <w:r w:rsidR="004A0176" w:rsidRPr="00460CFC">
        <w:rPr>
          <w:color w:val="3576BC"/>
          <w:rPrChange w:id="697" w:author="Lisa Williams" w:date="2025-05-21T08:57:00Z" w16du:dateUtc="2025-05-21T12:57:00Z">
            <w:rPr>
              <w:color w:val="548DD4"/>
            </w:rPr>
          </w:rPrChange>
        </w:rPr>
        <w:t xml:space="preserve">: </w:t>
      </w:r>
      <w:r w:rsidR="00CE69B3" w:rsidRPr="00460CFC">
        <w:rPr>
          <w:color w:val="3576BC"/>
          <w:rPrChange w:id="698" w:author="Lisa Williams" w:date="2025-05-21T08:57:00Z" w16du:dateUtc="2025-05-21T12:57:00Z">
            <w:rPr>
              <w:color w:val="548DD4"/>
            </w:rPr>
          </w:rPrChange>
        </w:rPr>
        <w:t xml:space="preserve">Refer to </w:t>
      </w:r>
      <w:r w:rsidR="004A0176" w:rsidRPr="00460CFC">
        <w:rPr>
          <w:b/>
          <w:color w:val="3576BC"/>
          <w:rPrChange w:id="699" w:author="Lisa Williams" w:date="2025-05-21T08:57:00Z" w16du:dateUtc="2025-05-21T12:57:00Z">
            <w:rPr>
              <w:b/>
              <w:color w:val="548DD4"/>
            </w:rPr>
          </w:rPrChange>
        </w:rPr>
        <w:t>Chapter 4</w:t>
      </w:r>
      <w:r w:rsidR="004A0176" w:rsidRPr="00460CFC">
        <w:rPr>
          <w:color w:val="3576BC"/>
          <w:rPrChange w:id="700" w:author="Lisa Williams" w:date="2025-05-21T08:57:00Z" w16du:dateUtc="2025-05-21T12:57:00Z">
            <w:rPr>
              <w:color w:val="548DD4"/>
            </w:rPr>
          </w:rPrChange>
        </w:rPr>
        <w:t xml:space="preserve"> </w:t>
      </w:r>
      <w:r w:rsidR="00203D45" w:rsidRPr="00460CFC">
        <w:rPr>
          <w:color w:val="3576BC"/>
          <w:rPrChange w:id="701" w:author="Lisa Williams" w:date="2025-05-21T08:57:00Z" w16du:dateUtc="2025-05-21T12:57:00Z">
            <w:rPr>
              <w:color w:val="548DD4"/>
            </w:rPr>
          </w:rPrChange>
        </w:rPr>
        <w:t xml:space="preserve">of </w:t>
      </w:r>
      <w:del w:id="702" w:author="MMCO" w:date="2024-09-20T09:58:00Z">
        <w:r w:rsidR="00203D45" w:rsidRPr="00460CFC" w:rsidDel="00F34FFE">
          <w:rPr>
            <w:color w:val="3576BC"/>
            <w:rPrChange w:id="703" w:author="Lisa Williams" w:date="2025-05-21T08:57:00Z" w16du:dateUtc="2025-05-21T12:57:00Z">
              <w:rPr>
                <w:color w:val="548DD4"/>
              </w:rPr>
            </w:rPrChange>
          </w:rPr>
          <w:delText>your</w:delText>
        </w:r>
      </w:del>
      <w:ins w:id="704" w:author="MMCO" w:date="2024-09-20T09:58:00Z">
        <w:r w:rsidR="00F34FFE" w:rsidRPr="00460CFC">
          <w:rPr>
            <w:color w:val="3576BC"/>
            <w:rPrChange w:id="705" w:author="Lisa Williams" w:date="2025-05-21T08:57:00Z" w16du:dateUtc="2025-05-21T12:57:00Z">
              <w:rPr>
                <w:color w:val="548DD4"/>
              </w:rPr>
            </w:rPrChange>
          </w:rPr>
          <w:t>this</w:t>
        </w:r>
      </w:ins>
      <w:r w:rsidR="00203D45" w:rsidRPr="00460CFC">
        <w:rPr>
          <w:color w:val="3576BC"/>
          <w:rPrChange w:id="706" w:author="Lisa Williams" w:date="2025-05-21T08:57:00Z" w16du:dateUtc="2025-05-21T12:57:00Z">
            <w:rPr>
              <w:color w:val="548DD4"/>
            </w:rPr>
          </w:rPrChange>
        </w:rPr>
        <w:t xml:space="preserve"> </w:t>
      </w:r>
      <w:r w:rsidR="00203D45" w:rsidRPr="00460CFC">
        <w:rPr>
          <w:i/>
          <w:iCs/>
          <w:color w:val="3576BC"/>
          <w:rPrChange w:id="707" w:author="Lisa Williams" w:date="2025-05-21T08:57:00Z" w16du:dateUtc="2025-05-21T12:57:00Z">
            <w:rPr>
              <w:i/>
              <w:iCs/>
              <w:color w:val="548DD4"/>
            </w:rPr>
          </w:rPrChange>
        </w:rPr>
        <w:t>Member Handbook</w:t>
      </w:r>
      <w:r w:rsidR="00203D45" w:rsidRPr="00460CFC">
        <w:rPr>
          <w:color w:val="3576BC"/>
          <w:rPrChange w:id="708" w:author="Lisa Williams" w:date="2025-05-21T08:57:00Z" w16du:dateUtc="2025-05-21T12:57:00Z">
            <w:rPr>
              <w:color w:val="548DD4"/>
            </w:rPr>
          </w:rPrChange>
        </w:rPr>
        <w:t xml:space="preserve"> </w:t>
      </w:r>
      <w:r w:rsidR="004A0176" w:rsidRPr="00460CFC">
        <w:rPr>
          <w:color w:val="3576BC"/>
          <w:rPrChange w:id="709" w:author="Lisa Williams" w:date="2025-05-21T08:57:00Z" w16du:dateUtc="2025-05-21T12:57:00Z">
            <w:rPr>
              <w:color w:val="548DD4"/>
            </w:rPr>
          </w:rPrChange>
        </w:rPr>
        <w:t xml:space="preserve">for information on getting care </w:t>
      </w:r>
      <w:r w:rsidR="00203D45" w:rsidRPr="00460CFC">
        <w:rPr>
          <w:color w:val="3576BC"/>
          <w:rPrChange w:id="710" w:author="Lisa Williams" w:date="2025-05-21T08:57:00Z" w16du:dateUtc="2025-05-21T12:57:00Z">
            <w:rPr>
              <w:color w:val="548DD4"/>
            </w:rPr>
          </w:rPrChange>
        </w:rPr>
        <w:t xml:space="preserve">through our visitor or traveler benefits </w:t>
      </w:r>
      <w:r w:rsidR="004A0176" w:rsidRPr="00460CFC">
        <w:rPr>
          <w:color w:val="3576BC"/>
          <w:rPrChange w:id="711" w:author="Lisa Williams" w:date="2025-05-21T08:57:00Z" w16du:dateUtc="2025-05-21T12:57:00Z">
            <w:rPr>
              <w:color w:val="548DD4"/>
            </w:rPr>
          </w:rPrChange>
        </w:rPr>
        <w:t xml:space="preserve">when </w:t>
      </w:r>
      <w:r w:rsidR="00203D45" w:rsidRPr="00460CFC">
        <w:rPr>
          <w:color w:val="3576BC"/>
          <w:rPrChange w:id="712" w:author="Lisa Williams" w:date="2025-05-21T08:57:00Z" w16du:dateUtc="2025-05-21T12:57:00Z">
            <w:rPr>
              <w:color w:val="548DD4"/>
            </w:rPr>
          </w:rPrChange>
        </w:rPr>
        <w:t>you’re</w:t>
      </w:r>
      <w:r w:rsidR="004A0176" w:rsidRPr="00460CFC">
        <w:rPr>
          <w:color w:val="3576BC"/>
          <w:rPrChange w:id="713" w:author="Lisa Williams" w:date="2025-05-21T08:57:00Z" w16du:dateUtc="2025-05-21T12:57:00Z">
            <w:rPr>
              <w:color w:val="548DD4"/>
            </w:rPr>
          </w:rPrChange>
        </w:rPr>
        <w:t xml:space="preserve"> away from </w:t>
      </w:r>
      <w:r w:rsidR="00203D45" w:rsidRPr="00460CFC">
        <w:rPr>
          <w:color w:val="3576BC"/>
          <w:rPrChange w:id="714" w:author="Lisa Williams" w:date="2025-05-21T08:57:00Z" w16du:dateUtc="2025-05-21T12:57:00Z">
            <w:rPr>
              <w:color w:val="548DD4"/>
            </w:rPr>
          </w:rPrChange>
        </w:rPr>
        <w:t xml:space="preserve">our plan’s </w:t>
      </w:r>
      <w:r w:rsidR="004A0176" w:rsidRPr="00460CFC">
        <w:rPr>
          <w:color w:val="3576BC"/>
          <w:rPrChange w:id="715" w:author="Lisa Williams" w:date="2025-05-21T08:57:00Z" w16du:dateUtc="2025-05-21T12:57:00Z">
            <w:rPr>
              <w:color w:val="548DD4"/>
            </w:rPr>
          </w:rPrChange>
        </w:rPr>
        <w:t>service area.</w:t>
      </w:r>
      <w:r w:rsidRPr="00460CFC">
        <w:rPr>
          <w:color w:val="3576BC"/>
          <w:rPrChange w:id="716" w:author="Lisa Williams" w:date="2025-05-21T08:57:00Z" w16du:dateUtc="2025-05-21T12:57:00Z">
            <w:rPr>
              <w:color w:val="548DD4"/>
            </w:rPr>
          </w:rPrChange>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27387CA7" w:rsidR="004A0176" w:rsidRPr="00C06E7B" w:rsidRDefault="004A0176" w:rsidP="006D6C7F">
      <w:pPr>
        <w:pStyle w:val="ListParagraph"/>
        <w:numPr>
          <w:ilvl w:val="0"/>
          <w:numId w:val="18"/>
        </w:numPr>
        <w:rPr>
          <w:rFonts w:cs="Arial"/>
        </w:rPr>
      </w:pPr>
      <w:r w:rsidRPr="00C06E7B">
        <w:rPr>
          <w:rFonts w:cs="Arial"/>
        </w:rPr>
        <w:t xml:space="preserve">If you lie about or withhold information about other insurance you have for </w:t>
      </w:r>
      <w:del w:id="717" w:author="MMCO" w:date="2024-11-11T18:31:00Z">
        <w:r w:rsidRPr="00C06E7B" w:rsidDel="007365A9">
          <w:rPr>
            <w:rFonts w:cs="Arial"/>
          </w:rPr>
          <w:delText xml:space="preserve">prescription </w:delText>
        </w:r>
      </w:del>
      <w:r w:rsidRPr="00C06E7B">
        <w:rPr>
          <w:rFonts w:cs="Arial"/>
        </w:rPr>
        <w:t>drugs.</w:t>
      </w:r>
    </w:p>
    <w:p w14:paraId="0C67863B" w14:textId="3E4CF343" w:rsidR="006E5106" w:rsidRPr="00C06E7B" w:rsidRDefault="006E5106" w:rsidP="006D6C7F">
      <w:pPr>
        <w:pStyle w:val="ListParagraph"/>
        <w:numPr>
          <w:ilvl w:val="0"/>
          <w:numId w:val="18"/>
        </w:numPr>
        <w:rPr>
          <w:rFonts w:cs="Arial"/>
        </w:rPr>
      </w:pPr>
      <w:r w:rsidRPr="00C06E7B">
        <w:rPr>
          <w:rFonts w:cs="Arial"/>
        </w:rPr>
        <w:lastRenderedPageBreak/>
        <w:t>If you</w:t>
      </w:r>
      <w:del w:id="718" w:author="MMCO" w:date="2024-11-11T18:33:00Z">
        <w:r w:rsidRPr="00C06E7B" w:rsidDel="007365A9">
          <w:rPr>
            <w:rFonts w:cs="Arial"/>
          </w:rPr>
          <w:delText xml:space="preserve"> a</w:delText>
        </w:r>
      </w:del>
      <w:ins w:id="719" w:author="MMCO" w:date="2024-11-11T18:33:00Z">
        <w:r w:rsidR="007365A9">
          <w:rPr>
            <w:rFonts w:cs="Arial"/>
          </w:rPr>
          <w:t>’</w:t>
        </w:r>
      </w:ins>
      <w:r w:rsidRPr="00C06E7B">
        <w:rPr>
          <w:rFonts w:cs="Arial"/>
        </w:rPr>
        <w:t>re not a United States citizen or are</w:t>
      </w:r>
      <w:del w:id="720" w:author="MMCO" w:date="2025-03-27T13:20:00Z">
        <w:r w:rsidRPr="00C06E7B" w:rsidDel="007C4D31">
          <w:rPr>
            <w:rFonts w:cs="Arial"/>
          </w:rPr>
          <w:delText xml:space="preserve"> </w:delText>
        </w:r>
      </w:del>
      <w:r w:rsidRPr="00C06E7B">
        <w:rPr>
          <w:rFonts w:cs="Arial"/>
        </w:rPr>
        <w:t>n</w:t>
      </w:r>
      <w:ins w:id="721" w:author="MMCO" w:date="2025-03-27T13:20:00Z">
        <w:r w:rsidR="007C4D31">
          <w:rPr>
            <w:rFonts w:cs="Arial"/>
          </w:rPr>
          <w:t>’</w:t>
        </w:r>
      </w:ins>
      <w:del w:id="722" w:author="MMCO" w:date="2025-03-27T13:20:00Z">
        <w:r w:rsidRPr="00C06E7B" w:rsidDel="007C4D31">
          <w:rPr>
            <w:rFonts w:cs="Arial"/>
          </w:rPr>
          <w:delText>o</w:delText>
        </w:r>
      </w:del>
      <w:r w:rsidRPr="00C06E7B">
        <w:rPr>
          <w:rFonts w:cs="Arial"/>
        </w:rPr>
        <w:t xml:space="preserve">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76CB2BBC" w:rsidR="002260E3" w:rsidRPr="00AE4217" w:rsidRDefault="009E532D" w:rsidP="00860170">
      <w:pPr>
        <w:rPr>
          <w:rFonts w:cs="Arial"/>
          <w:i/>
          <w:color w:val="548DD4"/>
        </w:rPr>
      </w:pPr>
      <w:commentRangeStart w:id="723"/>
      <w:r w:rsidRPr="00460CFC">
        <w:rPr>
          <w:rFonts w:cs="Arial"/>
          <w:color w:val="3576BC"/>
          <w:rPrChange w:id="724" w:author="Lisa Williams" w:date="2025-05-21T08:57:00Z" w16du:dateUtc="2025-05-21T12:57:00Z">
            <w:rPr>
              <w:rFonts w:cs="Arial"/>
              <w:color w:val="548DD4"/>
            </w:rPr>
          </w:rPrChange>
        </w:rPr>
        <w:t>[</w:t>
      </w:r>
      <w:ins w:id="725" w:author="MMCO" w:date="2024-11-15T13:16:00Z">
        <w:del w:id="726" w:author="B W" w:date="2025-01-23T10:35:00Z">
          <w:r w:rsidR="001203D6" w:rsidRPr="00460CFC" w:rsidDel="00413BC4">
            <w:rPr>
              <w:rFonts w:cs="Arial"/>
              <w:i/>
              <w:iCs/>
              <w:color w:val="3576BC"/>
              <w:rPrChange w:id="727" w:author="Lisa Williams" w:date="2025-05-21T08:57:00Z" w16du:dateUtc="2025-05-21T12:57:00Z">
                <w:rPr>
                  <w:rFonts w:cs="Arial"/>
                  <w:i/>
                  <w:iCs/>
                  <w:color w:val="548DD4"/>
                </w:rPr>
              </w:rPrChange>
            </w:rPr>
            <w:delText xml:space="preserve">Plans should </w:delText>
          </w:r>
        </w:del>
      </w:ins>
      <w:del w:id="728" w:author="B W" w:date="2025-01-23T10:35:00Z">
        <w:r w:rsidR="009F0FB9" w:rsidRPr="00460CFC" w:rsidDel="00413BC4">
          <w:rPr>
            <w:rFonts w:cs="Arial"/>
            <w:i/>
            <w:iCs/>
            <w:color w:val="3576BC"/>
            <w:rPrChange w:id="729" w:author="Lisa Williams" w:date="2025-05-21T08:57:00Z" w16du:dateUtc="2025-05-21T12:57:00Z">
              <w:rPr>
                <w:rFonts w:cs="Arial"/>
                <w:i/>
                <w:iCs/>
                <w:color w:val="548DD4"/>
              </w:rPr>
            </w:rPrChange>
          </w:rPr>
          <w:delText>I</w:delText>
        </w:r>
      </w:del>
      <w:ins w:id="730" w:author="MMCO" w:date="2024-11-15T13:16:00Z">
        <w:del w:id="731" w:author="B W" w:date="2025-01-23T10:35:00Z">
          <w:r w:rsidR="001203D6" w:rsidRPr="00460CFC" w:rsidDel="00413BC4">
            <w:rPr>
              <w:rFonts w:cs="Arial"/>
              <w:i/>
              <w:iCs/>
              <w:color w:val="3576BC"/>
              <w:rPrChange w:id="732" w:author="Lisa Williams" w:date="2025-05-21T08:57:00Z" w16du:dateUtc="2025-05-21T12:57:00Z">
                <w:rPr>
                  <w:rFonts w:cs="Arial"/>
                  <w:i/>
                  <w:iCs/>
                  <w:color w:val="548DD4"/>
                </w:rPr>
              </w:rPrChange>
            </w:rPr>
            <w:delText>i</w:delText>
          </w:r>
        </w:del>
      </w:ins>
      <w:del w:id="733" w:author="B W" w:date="2025-01-23T10:35:00Z">
        <w:r w:rsidR="00A5371C" w:rsidRPr="00460CFC" w:rsidDel="00413BC4">
          <w:rPr>
            <w:rFonts w:cs="Arial"/>
            <w:i/>
            <w:iCs/>
            <w:color w:val="3576BC"/>
            <w:rPrChange w:id="734" w:author="Lisa Williams" w:date="2025-05-21T08:57:00Z" w16du:dateUtc="2025-05-21T12:57:00Z">
              <w:rPr>
                <w:rFonts w:cs="Arial"/>
                <w:i/>
                <w:iCs/>
                <w:color w:val="548DD4"/>
              </w:rPr>
            </w:rPrChange>
          </w:rPr>
          <w:delText>n</w:delText>
        </w:r>
      </w:del>
      <w:ins w:id="735" w:author="MMCO" w:date="2024-11-15T13:17:00Z">
        <w:del w:id="736" w:author="B W" w:date="2025-01-23T10:35:00Z">
          <w:r w:rsidR="001203D6" w:rsidRPr="00460CFC" w:rsidDel="00413BC4">
            <w:rPr>
              <w:rFonts w:cs="Arial"/>
              <w:i/>
              <w:iCs/>
              <w:color w:val="3576BC"/>
              <w:rPrChange w:id="737" w:author="Lisa Williams" w:date="2025-05-21T08:57:00Z" w16du:dateUtc="2025-05-21T12:57:00Z">
                <w:rPr>
                  <w:rFonts w:cs="Arial"/>
                  <w:i/>
                  <w:iCs/>
                  <w:color w:val="548DD4"/>
                </w:rPr>
              </w:rPrChange>
            </w:rPr>
            <w:delText>clude</w:delText>
          </w:r>
        </w:del>
      </w:ins>
      <w:del w:id="738" w:author="B W" w:date="2025-01-23T10:35:00Z">
        <w:r w:rsidR="00A5371C" w:rsidRPr="00460CFC" w:rsidDel="00413BC4">
          <w:rPr>
            <w:rFonts w:cs="Arial"/>
            <w:i/>
            <w:iCs/>
            <w:color w:val="3576BC"/>
            <w:rPrChange w:id="739" w:author="Lisa Williams" w:date="2025-05-21T08:57:00Z" w16du:dateUtc="2025-05-21T12:57:00Z">
              <w:rPr>
                <w:rFonts w:cs="Arial"/>
                <w:i/>
                <w:iCs/>
                <w:color w:val="548DD4"/>
              </w:rPr>
            </w:rPrChange>
          </w:rPr>
          <w:delText>sert</w:delText>
        </w:r>
        <w:r w:rsidR="009F0FB9" w:rsidRPr="00460CFC" w:rsidDel="00413BC4">
          <w:rPr>
            <w:rFonts w:cs="Arial"/>
            <w:i/>
            <w:iCs/>
            <w:color w:val="3576BC"/>
            <w:rPrChange w:id="740" w:author="Lisa Williams" w:date="2025-05-21T08:57:00Z" w16du:dateUtc="2025-05-21T12:57:00Z">
              <w:rPr>
                <w:rFonts w:cs="Arial"/>
                <w:i/>
                <w:iCs/>
                <w:color w:val="548DD4"/>
              </w:rPr>
            </w:rPrChange>
          </w:rPr>
          <w:delText xml:space="preserve"> deemed </w:delText>
        </w:r>
        <w:r w:rsidR="002260E3" w:rsidRPr="00460CFC" w:rsidDel="00413BC4">
          <w:rPr>
            <w:rFonts w:cs="Arial"/>
            <w:i/>
            <w:iCs/>
            <w:color w:val="3576BC"/>
            <w:rPrChange w:id="741" w:author="Lisa Williams" w:date="2025-05-21T08:57:00Z" w16du:dateUtc="2025-05-21T12:57:00Z">
              <w:rPr>
                <w:rFonts w:cs="Arial"/>
                <w:i/>
                <w:iCs/>
                <w:color w:val="548DD4"/>
              </w:rPr>
            </w:rPrChange>
          </w:rPr>
          <w:delText>continuous</w:delText>
        </w:r>
        <w:r w:rsidR="009F0FB9" w:rsidRPr="00460CFC" w:rsidDel="00413BC4">
          <w:rPr>
            <w:rFonts w:cs="Arial"/>
            <w:i/>
            <w:iCs/>
            <w:color w:val="3576BC"/>
            <w:rPrChange w:id="742" w:author="Lisa Williams" w:date="2025-05-21T08:57:00Z" w16du:dateUtc="2025-05-21T12:57:00Z">
              <w:rPr>
                <w:rFonts w:cs="Arial"/>
                <w:i/>
                <w:iCs/>
                <w:color w:val="548DD4"/>
              </w:rPr>
            </w:rPrChange>
          </w:rPr>
          <w:delText xml:space="preserve"> </w:delText>
        </w:r>
        <w:r w:rsidR="002260E3" w:rsidRPr="00460CFC" w:rsidDel="00413BC4">
          <w:rPr>
            <w:rFonts w:cs="Arial"/>
            <w:i/>
            <w:iCs/>
            <w:color w:val="3576BC"/>
            <w:rPrChange w:id="743" w:author="Lisa Williams" w:date="2025-05-21T08:57:00Z" w16du:dateUtc="2025-05-21T12:57:00Z">
              <w:rPr>
                <w:rFonts w:cs="Arial"/>
                <w:i/>
                <w:iCs/>
                <w:color w:val="548DD4"/>
              </w:rPr>
            </w:rPrChange>
          </w:rPr>
          <w:delText>eligibility</w:delText>
        </w:r>
        <w:r w:rsidR="00A5371C" w:rsidRPr="00460CFC" w:rsidDel="00413BC4">
          <w:rPr>
            <w:rFonts w:cs="Arial"/>
            <w:i/>
            <w:iCs/>
            <w:color w:val="3576BC"/>
            <w:rPrChange w:id="744" w:author="Lisa Williams" w:date="2025-05-21T08:57:00Z" w16du:dateUtc="2025-05-21T12:57:00Z">
              <w:rPr>
                <w:rFonts w:cs="Arial"/>
                <w:i/>
                <w:iCs/>
                <w:color w:val="548DD4"/>
              </w:rPr>
            </w:rPrChange>
          </w:rPr>
          <w:delText xml:space="preserve"> </w:delText>
        </w:r>
        <w:r w:rsidR="005B2820" w:rsidRPr="00460CFC" w:rsidDel="00413BC4">
          <w:rPr>
            <w:rFonts w:cs="Arial"/>
            <w:i/>
            <w:iCs/>
            <w:color w:val="3576BC"/>
            <w:rPrChange w:id="745" w:author="Lisa Williams" w:date="2025-05-21T08:57:00Z" w16du:dateUtc="2025-05-21T12:57:00Z">
              <w:rPr>
                <w:rFonts w:cs="Arial"/>
                <w:i/>
                <w:iCs/>
                <w:color w:val="548DD4"/>
              </w:rPr>
            </w:rPrChange>
          </w:rPr>
          <w:delText>information here</w:delText>
        </w:r>
        <w:r w:rsidR="002260E3" w:rsidRPr="00460CFC" w:rsidDel="00413BC4">
          <w:rPr>
            <w:rFonts w:cs="Arial"/>
            <w:i/>
            <w:iCs/>
            <w:color w:val="3576BC"/>
            <w:rPrChange w:id="746" w:author="Lisa Williams" w:date="2025-05-21T08:57:00Z" w16du:dateUtc="2025-05-21T12:57:00Z">
              <w:rPr>
                <w:rFonts w:cs="Arial"/>
                <w:i/>
                <w:iCs/>
                <w:color w:val="548DD4"/>
              </w:rPr>
            </w:rPrChange>
          </w:rPr>
          <w:delText>, if applicable</w:delText>
        </w:r>
        <w:r w:rsidR="005B2820" w:rsidRPr="00460CFC" w:rsidDel="00413BC4">
          <w:rPr>
            <w:rFonts w:cs="Arial"/>
            <w:i/>
            <w:iCs/>
            <w:color w:val="3576BC"/>
            <w:rPrChange w:id="747" w:author="Lisa Williams" w:date="2025-05-21T08:57:00Z" w16du:dateUtc="2025-05-21T12:57:00Z">
              <w:rPr>
                <w:rFonts w:cs="Arial"/>
                <w:i/>
                <w:iCs/>
                <w:color w:val="548DD4"/>
              </w:rPr>
            </w:rPrChange>
          </w:rPr>
          <w:delText>.</w:delText>
        </w:r>
      </w:del>
      <w:ins w:id="748" w:author="MMCO" w:date="2024-11-15T13:13:00Z">
        <w:del w:id="749" w:author="B W" w:date="2025-01-23T10:35:00Z">
          <w:r w:rsidR="001203D6" w:rsidRPr="00460CFC" w:rsidDel="00413BC4">
            <w:rPr>
              <w:rFonts w:cs="Arial"/>
              <w:i/>
              <w:iCs/>
              <w:color w:val="3576BC"/>
              <w:rPrChange w:id="750" w:author="Lisa Williams" w:date="2025-05-21T08:57:00Z" w16du:dateUtc="2025-05-21T12:57:00Z">
                <w:rPr>
                  <w:rFonts w:cs="Arial"/>
                  <w:i/>
                  <w:iCs/>
                  <w:color w:val="548DD4"/>
                </w:rPr>
              </w:rPrChange>
            </w:rPr>
            <w:delText xml:space="preserve"> </w:delText>
          </w:r>
        </w:del>
        <w:r w:rsidR="001203D6" w:rsidRPr="00460CFC">
          <w:rPr>
            <w:rFonts w:cs="Arial"/>
            <w:i/>
            <w:iCs/>
            <w:color w:val="3576BC"/>
            <w:rPrChange w:id="751" w:author="Lisa Williams" w:date="2025-05-21T08:57:00Z" w16du:dateUtc="2025-05-21T12:57:00Z">
              <w:rPr>
                <w:rFonts w:cs="Arial"/>
              </w:rPr>
            </w:rPrChange>
          </w:rPr>
          <w:t xml:space="preserve">Plans </w:t>
        </w:r>
      </w:ins>
      <w:ins w:id="752" w:author="MMCO" w:date="2024-11-15T13:14:00Z">
        <w:r w:rsidR="001203D6" w:rsidRPr="00460CFC">
          <w:rPr>
            <w:rFonts w:cs="Arial"/>
            <w:i/>
            <w:iCs/>
            <w:color w:val="3576BC"/>
            <w:rPrChange w:id="753" w:author="Lisa Williams" w:date="2025-05-21T08:57:00Z" w16du:dateUtc="2025-05-21T12:57:00Z">
              <w:rPr>
                <w:rFonts w:cs="Arial"/>
                <w:i/>
                <w:iCs/>
                <w:color w:val="548DD4" w:themeColor="accent4"/>
              </w:rPr>
            </w:rPrChange>
          </w:rPr>
          <w:t xml:space="preserve">should </w:t>
        </w:r>
      </w:ins>
      <w:ins w:id="754" w:author="MMCO" w:date="2024-11-15T13:13:00Z">
        <w:r w:rsidR="001203D6" w:rsidRPr="00460CFC">
          <w:rPr>
            <w:rFonts w:cs="Arial"/>
            <w:i/>
            <w:iCs/>
            <w:color w:val="3576BC"/>
            <w:rPrChange w:id="755" w:author="Lisa Williams" w:date="2025-05-21T08:57:00Z" w16du:dateUtc="2025-05-21T12:57:00Z">
              <w:rPr>
                <w:rFonts w:cs="Arial"/>
              </w:rPr>
            </w:rPrChange>
          </w:rPr>
          <w:t xml:space="preserve">adjust language </w:t>
        </w:r>
      </w:ins>
      <w:ins w:id="756" w:author="MMCO" w:date="2024-11-15T13:17:00Z">
        <w:r w:rsidR="001203D6" w:rsidRPr="00460CFC">
          <w:rPr>
            <w:rFonts w:cs="Arial"/>
            <w:i/>
            <w:iCs/>
            <w:color w:val="3576BC"/>
            <w:rPrChange w:id="757" w:author="Lisa Williams" w:date="2025-05-21T08:57:00Z" w16du:dateUtc="2025-05-21T12:57:00Z">
              <w:rPr>
                <w:rFonts w:cs="Arial"/>
                <w:i/>
                <w:iCs/>
                <w:color w:val="548DD4" w:themeColor="accent4"/>
              </w:rPr>
            </w:rPrChange>
          </w:rPr>
          <w:t xml:space="preserve">the following language </w:t>
        </w:r>
      </w:ins>
      <w:ins w:id="758" w:author="MMCO" w:date="2024-11-15T13:14:00Z">
        <w:r w:rsidR="001203D6" w:rsidRPr="00460CFC">
          <w:rPr>
            <w:rFonts w:cs="Arial"/>
            <w:i/>
            <w:iCs/>
            <w:color w:val="3576BC"/>
            <w:rPrChange w:id="759" w:author="Lisa Williams" w:date="2025-05-21T08:57:00Z" w16du:dateUtc="2025-05-21T12:57:00Z">
              <w:rPr>
                <w:rFonts w:cs="Arial"/>
                <w:i/>
                <w:iCs/>
                <w:color w:val="548DD4" w:themeColor="accent4"/>
              </w:rPr>
            </w:rPrChange>
          </w:rPr>
          <w:t>as needed</w:t>
        </w:r>
      </w:ins>
      <w:ins w:id="760" w:author="MMCO" w:date="2024-11-15T13:13:00Z">
        <w:r w:rsidR="001203D6" w:rsidRPr="00460CFC">
          <w:rPr>
            <w:rFonts w:cs="Arial"/>
            <w:color w:val="3576BC"/>
            <w:rPrChange w:id="761" w:author="Lisa Williams" w:date="2025-05-21T08:57:00Z" w16du:dateUtc="2025-05-21T12:57:00Z">
              <w:rPr>
                <w:rFonts w:cs="Arial"/>
              </w:rPr>
            </w:rPrChange>
          </w:rPr>
          <w:t>.</w:t>
        </w:r>
      </w:ins>
      <w:ins w:id="762" w:author="MMCO" w:date="2025-05-01T10:54:00Z">
        <w:r w:rsidR="006B71EE" w:rsidRPr="00460CFC">
          <w:rPr>
            <w:rFonts w:cs="Arial"/>
            <w:color w:val="3576BC"/>
            <w:rPrChange w:id="763" w:author="Lisa Williams" w:date="2025-05-21T08:57:00Z" w16du:dateUtc="2025-05-21T12:57:00Z">
              <w:rPr>
                <w:rFonts w:cs="Arial"/>
                <w:color w:val="548DD4" w:themeColor="accent4"/>
              </w:rPr>
            </w:rPrChange>
          </w:rPr>
          <w:t>]</w:t>
        </w:r>
      </w:ins>
      <w:ins w:id="764" w:author="MMCO" w:date="2024-11-15T13:13:00Z">
        <w:r w:rsidR="001203D6" w:rsidRPr="00460CFC">
          <w:rPr>
            <w:rFonts w:cs="Arial"/>
            <w:color w:val="3576BC"/>
            <w:rPrChange w:id="765" w:author="Lisa Williams" w:date="2025-05-21T08:57:00Z" w16du:dateUtc="2025-05-21T12:57:00Z">
              <w:rPr>
                <w:rFonts w:cs="Arial"/>
              </w:rPr>
            </w:rPrChange>
          </w:rPr>
          <w:t xml:space="preserve"> </w:t>
        </w:r>
        <w:r w:rsidR="001203D6" w:rsidRPr="00413BC4">
          <w:rPr>
            <w:rStyle w:val="cf11"/>
            <w:rFonts w:ascii="Arial" w:hAnsi="Arial" w:cs="Arial"/>
            <w:i w:val="0"/>
            <w:iCs w:val="0"/>
            <w:sz w:val="22"/>
            <w:szCs w:val="22"/>
            <w:rPrChange w:id="766" w:author="B W" w:date="2025-01-23T10:35:00Z">
              <w:rPr>
                <w:rStyle w:val="cf11"/>
                <w:rFonts w:ascii="Arial" w:hAnsi="Arial" w:cs="Arial"/>
                <w:sz w:val="22"/>
                <w:szCs w:val="22"/>
              </w:rPr>
            </w:rPrChange>
          </w:rPr>
          <w:t>If you’re within our plan’s</w:t>
        </w:r>
        <w:r w:rsidR="001203D6" w:rsidRPr="00413BC4">
          <w:rPr>
            <w:rStyle w:val="cf11"/>
            <w:rFonts w:ascii="Arial" w:hAnsi="Arial" w:cs="Arial"/>
            <w:sz w:val="22"/>
            <w:szCs w:val="22"/>
          </w:rPr>
          <w:t xml:space="preserve"> </w:t>
        </w:r>
        <w:r w:rsidR="001203D6" w:rsidRPr="00460CFC">
          <w:rPr>
            <w:rFonts w:cs="Arial"/>
            <w:color w:val="2C67B1" w:themeColor="accent4" w:themeShade="BF"/>
            <w:rPrChange w:id="767" w:author="Lisa Williams" w:date="2025-05-21T08:57:00Z" w16du:dateUtc="2025-05-21T12:57:00Z">
              <w:rPr>
                <w:rFonts w:cs="Arial"/>
              </w:rPr>
            </w:rPrChange>
          </w:rPr>
          <w:t>[</w:t>
        </w:r>
        <w:r w:rsidR="001203D6" w:rsidRPr="00460CFC">
          <w:rPr>
            <w:rFonts w:cs="Arial"/>
            <w:i/>
            <w:iCs/>
            <w:color w:val="2C67B1" w:themeColor="accent4" w:themeShade="BF"/>
            <w:rPrChange w:id="768" w:author="Lisa Williams" w:date="2025-05-21T08:57:00Z" w16du:dateUtc="2025-05-21T12:57:00Z">
              <w:rPr>
                <w:rFonts w:cs="Arial"/>
              </w:rPr>
            </w:rPrChange>
          </w:rPr>
          <w:t>Insert number 1-6. Plans can choose any length of time from one to 6 months for deeming continued eligibility, as long as they apply the criteria consistently across all members and fully inform members of the policy</w:t>
        </w:r>
        <w:r w:rsidR="001203D6" w:rsidRPr="00460CFC">
          <w:rPr>
            <w:rFonts w:cs="Arial"/>
            <w:color w:val="2C67B1" w:themeColor="accent4" w:themeShade="BF"/>
            <w:rPrChange w:id="769" w:author="Lisa Williams" w:date="2025-05-21T08:57:00Z" w16du:dateUtc="2025-05-21T12:57:00Z">
              <w:rPr>
                <w:rFonts w:cs="Arial"/>
              </w:rPr>
            </w:rPrChange>
          </w:rPr>
          <w:t>]</w:t>
        </w:r>
        <w:r w:rsidR="001203D6" w:rsidRPr="00D55E71">
          <w:rPr>
            <w:rStyle w:val="cf11"/>
            <w:rFonts w:ascii="Arial" w:hAnsi="Arial" w:cs="Arial"/>
            <w:sz w:val="22"/>
            <w:szCs w:val="22"/>
          </w:rPr>
          <w:t>-</w:t>
        </w:r>
        <w:r w:rsidR="001203D6" w:rsidRPr="00413BC4">
          <w:rPr>
            <w:rStyle w:val="cf11"/>
            <w:rFonts w:ascii="Arial" w:hAnsi="Arial" w:cs="Arial"/>
            <w:i w:val="0"/>
            <w:iCs w:val="0"/>
            <w:sz w:val="22"/>
            <w:szCs w:val="22"/>
            <w:rPrChange w:id="770" w:author="B W" w:date="2025-01-23T10:35:00Z">
              <w:rPr>
                <w:rStyle w:val="cf11"/>
                <w:rFonts w:ascii="Arial" w:hAnsi="Arial" w:cs="Arial"/>
                <w:sz w:val="22"/>
                <w:szCs w:val="22"/>
              </w:rPr>
            </w:rPrChange>
          </w:rPr>
          <w:t xml:space="preserve">month period of deemed continued eligibility, we’ll continue to provide all Medicare Advantage plan-covered Medicare benefits. However, during this period, </w:t>
        </w:r>
        <w:del w:id="771" w:author="B W" w:date="2025-01-23T09:53:00Z">
          <w:r w:rsidR="001203D6" w:rsidRPr="00D55E71" w:rsidDel="00E92A5B">
            <w:rPr>
              <w:rFonts w:cs="Arial"/>
            </w:rPr>
            <w:delText>[</w:delText>
          </w:r>
          <w:commentRangeStart w:id="772"/>
          <w:commentRangeStart w:id="773"/>
          <w:commentRangeStart w:id="774"/>
          <w:commentRangeStart w:id="775"/>
          <w:r w:rsidR="001203D6" w:rsidRPr="00D55E71" w:rsidDel="00E92A5B">
            <w:rPr>
              <w:rFonts w:cs="Arial"/>
            </w:rPr>
            <w:delText>Plans should specify policy regarding coverage of Medicaid benefits during the period of deemed continued eligibility, as defined in the State Medicaid Agency Contract.</w:delText>
          </w:r>
        </w:del>
      </w:ins>
      <w:commentRangeEnd w:id="772"/>
      <w:del w:id="776" w:author="B W" w:date="2025-01-23T09:53:00Z">
        <w:r w:rsidR="00952574" w:rsidRPr="00413BC4" w:rsidDel="00E92A5B">
          <w:rPr>
            <w:rStyle w:val="CommentReference"/>
          </w:rPr>
          <w:commentReference w:id="772"/>
        </w:r>
        <w:commentRangeEnd w:id="773"/>
        <w:r w:rsidR="00E82952" w:rsidRPr="00413BC4" w:rsidDel="00E92A5B">
          <w:rPr>
            <w:rStyle w:val="CommentReference"/>
          </w:rPr>
          <w:commentReference w:id="773"/>
        </w:r>
      </w:del>
      <w:commentRangeEnd w:id="774"/>
      <w:r w:rsidR="00413BC4" w:rsidRPr="00413BC4">
        <w:rPr>
          <w:rStyle w:val="CommentReference"/>
        </w:rPr>
        <w:commentReference w:id="774"/>
      </w:r>
      <w:commentRangeEnd w:id="775"/>
      <w:r w:rsidR="0069086A">
        <w:rPr>
          <w:rStyle w:val="CommentReference"/>
        </w:rPr>
        <w:commentReference w:id="775"/>
      </w:r>
      <w:ins w:id="777" w:author="MMCO" w:date="2024-11-15T13:18:00Z">
        <w:del w:id="778" w:author="B W" w:date="2025-01-23T09:53:00Z">
          <w:r w:rsidR="001203D6" w:rsidRPr="00413BC4" w:rsidDel="00E92A5B">
            <w:rPr>
              <w:rFonts w:cs="Arial"/>
              <w:rPrChange w:id="779" w:author="B W" w:date="2025-01-23T10:35:00Z">
                <w:rPr>
                  <w:rFonts w:cs="Arial"/>
                  <w:color w:val="548DD4" w:themeColor="accent4"/>
                </w:rPr>
              </w:rPrChange>
            </w:rPr>
            <w:delText>]</w:delText>
          </w:r>
        </w:del>
      </w:ins>
      <w:ins w:id="780" w:author="MMCO" w:date="2024-11-15T13:15:00Z">
        <w:del w:id="781" w:author="B W" w:date="2025-01-23T09:53:00Z">
          <w:r w:rsidR="001203D6" w:rsidRPr="00413BC4" w:rsidDel="00E92A5B">
            <w:rPr>
              <w:rFonts w:cs="Arial"/>
              <w:rPrChange w:id="782" w:author="B W" w:date="2025-01-23T10:35:00Z">
                <w:rPr>
                  <w:rFonts w:cs="Arial"/>
                  <w:color w:val="548DD4" w:themeColor="accent4"/>
                </w:rPr>
              </w:rPrChange>
            </w:rPr>
            <w:delText xml:space="preserve"> W</w:delText>
          </w:r>
        </w:del>
      </w:ins>
      <w:ins w:id="783" w:author="B W" w:date="2025-01-23T09:53:00Z">
        <w:r w:rsidR="00E92A5B" w:rsidRPr="00413BC4">
          <w:rPr>
            <w:rFonts w:cs="Arial"/>
            <w:i/>
            <w:iCs/>
            <w:rPrChange w:id="784" w:author="B W" w:date="2025-01-23T10:35:00Z">
              <w:rPr>
                <w:rFonts w:cs="Arial"/>
                <w:i/>
                <w:iCs/>
                <w:color w:val="548DD4" w:themeColor="accent4"/>
              </w:rPr>
            </w:rPrChange>
          </w:rPr>
          <w:t>w</w:t>
        </w:r>
      </w:ins>
      <w:ins w:id="785" w:author="MMCO" w:date="2024-11-15T13:13:00Z">
        <w:r w:rsidR="001203D6" w:rsidRPr="00D55E71">
          <w:rPr>
            <w:rFonts w:cs="Arial"/>
          </w:rPr>
          <w:t xml:space="preserve">e won’t continue to cover </w:t>
        </w:r>
      </w:ins>
      <w:ins w:id="786" w:author="B W" w:date="2024-12-29T08:01:00Z">
        <w:r w:rsidR="003C2062" w:rsidRPr="00900399">
          <w:rPr>
            <w:rFonts w:cs="Arial"/>
            <w:rPrChange w:id="787" w:author="MMCO" w:date="2025-05-01T12:33:00Z">
              <w:rPr>
                <w:rFonts w:cs="Arial"/>
                <w:i/>
                <w:iCs/>
                <w:color w:val="548DD4" w:themeColor="accent4"/>
              </w:rPr>
            </w:rPrChange>
          </w:rPr>
          <w:t>Health</w:t>
        </w:r>
      </w:ins>
      <w:ins w:id="788" w:author="B W" w:date="2024-12-29T08:02:00Z">
        <w:r w:rsidR="003C2062" w:rsidRPr="00900399">
          <w:rPr>
            <w:rFonts w:cs="Arial"/>
            <w:rPrChange w:id="789" w:author="MMCO" w:date="2025-05-01T12:33:00Z">
              <w:rPr>
                <w:rFonts w:cs="Arial"/>
                <w:i/>
                <w:iCs/>
                <w:color w:val="548DD4" w:themeColor="accent4"/>
              </w:rPr>
            </w:rPrChange>
          </w:rPr>
          <w:t>y Connections</w:t>
        </w:r>
        <w:r w:rsidR="003C2062" w:rsidRPr="00413BC4">
          <w:rPr>
            <w:rFonts w:cs="Arial"/>
            <w:i/>
            <w:iCs/>
            <w:rPrChange w:id="790" w:author="B W" w:date="2025-01-23T10:35:00Z">
              <w:rPr>
                <w:rFonts w:cs="Arial"/>
                <w:i/>
                <w:iCs/>
                <w:color w:val="548DD4" w:themeColor="accent4"/>
              </w:rPr>
            </w:rPrChange>
          </w:rPr>
          <w:t xml:space="preserve"> </w:t>
        </w:r>
      </w:ins>
      <w:ins w:id="791" w:author="MMCO" w:date="2024-11-15T13:13:00Z">
        <w:r w:rsidR="001203D6" w:rsidRPr="00D55E71">
          <w:rPr>
            <w:rFonts w:cs="Arial"/>
          </w:rPr>
          <w:t>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ins>
      <w:del w:id="792" w:author="MMCO" w:date="2024-11-15T13:15:00Z">
        <w:r w:rsidRPr="00460CFC" w:rsidDel="001203D6">
          <w:rPr>
            <w:rFonts w:cs="Arial"/>
            <w:color w:val="3576BC"/>
            <w:rPrChange w:id="793" w:author="Lisa Williams" w:date="2025-05-21T08:57:00Z" w16du:dateUtc="2025-05-21T12:57:00Z">
              <w:rPr>
                <w:rFonts w:cs="Arial"/>
                <w:color w:val="548DD4"/>
              </w:rPr>
            </w:rPrChange>
          </w:rPr>
          <w:delText>]</w:delText>
        </w:r>
      </w:del>
      <w:commentRangeEnd w:id="723"/>
      <w:r w:rsidR="008370D9">
        <w:rPr>
          <w:rStyle w:val="CommentReference"/>
        </w:rPr>
        <w:commentReference w:id="723"/>
      </w:r>
    </w:p>
    <w:p w14:paraId="4C9ED8EF" w14:textId="29A64130"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commentRangeStart w:id="794"/>
      <w:commentRangeStart w:id="795"/>
      <w:ins w:id="796" w:author="B W" w:date="2024-12-19T19:01:00Z">
        <w:r w:rsidR="00952574">
          <w:rPr>
            <w:rFonts w:cs="Arial"/>
          </w:rPr>
          <w:t xml:space="preserve">Healthy Connections </w:t>
        </w:r>
      </w:ins>
      <w:r w:rsidR="003A515E">
        <w:rPr>
          <w:rFonts w:cs="Arial"/>
        </w:rPr>
        <w:t>Medicaid</w:t>
      </w:r>
      <w:r w:rsidR="00C3204D" w:rsidRPr="00AF0C3E">
        <w:rPr>
          <w:rFonts w:cs="Arial"/>
        </w:rPr>
        <w:t xml:space="preserve"> </w:t>
      </w:r>
      <w:commentRangeEnd w:id="794"/>
      <w:r w:rsidR="00F846EB">
        <w:rPr>
          <w:rStyle w:val="CommentReference"/>
        </w:rPr>
        <w:commentReference w:id="794"/>
      </w:r>
      <w:commentRangeEnd w:id="795"/>
      <w:r w:rsidR="00E82952">
        <w:rPr>
          <w:rStyle w:val="CommentReference"/>
        </w:rPr>
        <w:commentReference w:id="795"/>
      </w:r>
      <w:r w:rsidRPr="00AF0C3E">
        <w:rPr>
          <w:rFonts w:cs="Arial"/>
        </w:rPr>
        <w:t>first:</w:t>
      </w:r>
    </w:p>
    <w:p w14:paraId="04F527C3" w14:textId="51DC2E08"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ins w:id="797" w:author="MMCO" w:date="2025-03-25T17:50:00Z">
        <w:r w:rsidR="001804EB">
          <w:rPr>
            <w:rFonts w:cs="Arial"/>
          </w:rPr>
          <w:t>’</w:t>
        </w:r>
      </w:ins>
      <w:del w:id="798" w:author="MMCO" w:date="2025-03-25T17:50:00Z">
        <w:r w:rsidRPr="00C06E7B" w:rsidDel="001804EB">
          <w:rPr>
            <w:rFonts w:cs="Arial"/>
          </w:rPr>
          <w:delText xml:space="preserve"> a</w:delText>
        </w:r>
      </w:del>
      <w:r w:rsidRPr="00C06E7B">
        <w:rPr>
          <w:rFonts w:cs="Arial"/>
        </w:rPr>
        <w:t>re enrolling in our plan and that information affects your eligibility for our plan.</w:t>
      </w:r>
    </w:p>
    <w:p w14:paraId="4C031CA3" w14:textId="0E9FA6F9" w:rsidR="004A0176" w:rsidRPr="00C06E7B" w:rsidRDefault="004A0176" w:rsidP="006D6C7F">
      <w:pPr>
        <w:pStyle w:val="ListParagraph"/>
        <w:numPr>
          <w:ilvl w:val="0"/>
          <w:numId w:val="18"/>
        </w:numPr>
        <w:rPr>
          <w:rFonts w:cs="Arial"/>
        </w:rPr>
      </w:pPr>
      <w:r w:rsidRPr="00C06E7B">
        <w:rPr>
          <w:rFonts w:cs="Arial"/>
        </w:rPr>
        <w:t>If you continuously behave in a way that</w:t>
      </w:r>
      <w:ins w:id="799" w:author="MMCO" w:date="2025-03-27T13:35:00Z">
        <w:r w:rsidR="00573B70">
          <w:rPr>
            <w:rFonts w:cs="Arial"/>
          </w:rPr>
          <w:t>’</w:t>
        </w:r>
      </w:ins>
      <w:del w:id="800" w:author="MMCO" w:date="2025-03-27T13:35:00Z">
        <w:r w:rsidRPr="00C06E7B" w:rsidDel="00573B70">
          <w:rPr>
            <w:rFonts w:cs="Arial"/>
          </w:rPr>
          <w:delText xml:space="preserve"> i</w:delText>
        </w:r>
      </w:del>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801" w:name="_Toc348618645"/>
      <w:bookmarkStart w:id="802" w:name="_Toc453318978"/>
      <w:bookmarkStart w:id="803" w:name="_Toc453319548"/>
      <w:bookmarkStart w:id="804" w:name="_Toc198549072"/>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801"/>
      <w:bookmarkEnd w:id="802"/>
      <w:bookmarkEnd w:id="803"/>
      <w:r w:rsidRPr="00AF0C3E">
        <w:rPr>
          <w:rFonts w:cs="Arial"/>
        </w:rPr>
        <w:t>reason</w:t>
      </w:r>
      <w:bookmarkEnd w:id="804"/>
    </w:p>
    <w:p w14:paraId="7FC29559" w14:textId="458234FC" w:rsidR="00411CFA" w:rsidRPr="00C510DE" w:rsidRDefault="00097944" w:rsidP="005A05FC">
      <w:pPr>
        <w:rPr>
          <w:rFonts w:cs="Arial"/>
          <w:szCs w:val="26"/>
        </w:rPr>
      </w:pPr>
      <w:r w:rsidRPr="00C510DE">
        <w:rPr>
          <w:rFonts w:cs="Arial"/>
        </w:rPr>
        <w:t>We can</w:t>
      </w:r>
      <w:del w:id="805" w:author="MMCO" w:date="2024-11-11T18:36:00Z">
        <w:r w:rsidRPr="00C510DE" w:rsidDel="007365A9">
          <w:rPr>
            <w:rFonts w:cs="Arial"/>
          </w:rPr>
          <w:delText>no</w:delText>
        </w:r>
      </w:del>
      <w:ins w:id="806" w:author="MMCO" w:date="2024-11-11T18:36:00Z">
        <w:r w:rsidR="007365A9">
          <w:rPr>
            <w:rFonts w:cs="Arial"/>
          </w:rPr>
          <w:t>’</w:t>
        </w:r>
      </w:ins>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del w:id="807" w:author="MMCO" w:date="2024-11-11T18:38:00Z">
        <w:r w:rsidR="005F05C1" w:rsidRPr="00C510DE" w:rsidDel="007B3343">
          <w:rPr>
            <w:rFonts w:cs="Arial"/>
          </w:rPr>
          <w:delText xml:space="preserve">You may call 24 hours a day, </w:delText>
        </w:r>
        <w:r w:rsidR="009B589B" w:rsidRPr="00C510DE" w:rsidDel="007B3343">
          <w:rPr>
            <w:rFonts w:cs="Arial"/>
          </w:rPr>
          <w:delText>7</w:delText>
        </w:r>
        <w:r w:rsidR="005F05C1" w:rsidRPr="00C510DE" w:rsidDel="007B3343">
          <w:rPr>
            <w:rFonts w:cs="Arial"/>
          </w:rPr>
          <w:delText xml:space="preserve"> days a week.</w:delText>
        </w:r>
      </w:del>
    </w:p>
    <w:p w14:paraId="71DECBC5" w14:textId="509416B3" w:rsidR="005F05C1" w:rsidRPr="00AF0C3E" w:rsidRDefault="005F05C1" w:rsidP="00636160">
      <w:pPr>
        <w:pStyle w:val="Heading1"/>
        <w:rPr>
          <w:rFonts w:cs="Arial"/>
        </w:rPr>
      </w:pPr>
      <w:bookmarkStart w:id="808" w:name="_Toc345156585"/>
      <w:bookmarkStart w:id="809" w:name="_Toc348618646"/>
      <w:bookmarkStart w:id="810" w:name="_Toc453318979"/>
      <w:bookmarkStart w:id="811" w:name="_Toc453319549"/>
      <w:bookmarkStart w:id="812" w:name="_Toc198549073"/>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808"/>
      <w:bookmarkEnd w:id="809"/>
      <w:bookmarkEnd w:id="810"/>
      <w:bookmarkEnd w:id="811"/>
      <w:bookmarkEnd w:id="812"/>
    </w:p>
    <w:p w14:paraId="4BD4A7EB" w14:textId="672F4E09" w:rsidR="002260E3" w:rsidRPr="00B63A08" w:rsidRDefault="005F05C1" w:rsidP="002260E3">
      <w:pPr>
        <w:rPr>
          <w:rFonts w:cs="Arial"/>
        </w:rPr>
      </w:pPr>
      <w:r w:rsidRPr="00AF0C3E">
        <w:rPr>
          <w:rFonts w:cs="Arial"/>
        </w:rPr>
        <w:lastRenderedPageBreak/>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del w:id="813" w:author="MMCO" w:date="2024-09-20T09:58:00Z">
        <w:r w:rsidR="00097944" w:rsidDel="00F34FFE">
          <w:rPr>
            <w:rFonts w:cs="Arial"/>
          </w:rPr>
          <w:delText>your</w:delText>
        </w:r>
      </w:del>
      <w:ins w:id="814" w:author="MMCO" w:date="2024-09-20T09:58:00Z">
        <w:r w:rsidR="00F34FFE">
          <w:rPr>
            <w:rFonts w:cs="Arial"/>
          </w:rPr>
          <w:t>this</w:t>
        </w:r>
      </w:ins>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815" w:name="_Toc345156586"/>
      <w:bookmarkStart w:id="816" w:name="_Toc348618647"/>
      <w:bookmarkStart w:id="817" w:name="_Toc453143425"/>
      <w:bookmarkStart w:id="818" w:name="_Toc96935560"/>
      <w:bookmarkStart w:id="819" w:name="_Toc198549074"/>
      <w:r w:rsidRPr="00B63A08">
        <w:t>How to get more information about ending your plan membership</w:t>
      </w:r>
      <w:bookmarkEnd w:id="815"/>
      <w:bookmarkEnd w:id="816"/>
      <w:bookmarkEnd w:id="817"/>
      <w:bookmarkEnd w:id="818"/>
      <w:bookmarkEnd w:id="819"/>
    </w:p>
    <w:p w14:paraId="069CE39D" w14:textId="7DF90F13" w:rsidR="002260E3" w:rsidRPr="00097944" w:rsidRDefault="002260E3" w:rsidP="005611C9">
      <w:r w:rsidRPr="00B63A08">
        <w:t xml:space="preserve">If you have questions or would like more information on ending your membership, you can call </w:t>
      </w:r>
      <w:r w:rsidRPr="00B63A08">
        <w:rPr>
          <w:bCs/>
        </w:rPr>
        <w:t>Member Services at the number at the bottom of this page</w:t>
      </w:r>
      <w:r w:rsidRPr="00B63A08">
        <w:t>.</w:t>
      </w:r>
    </w:p>
    <w:sectPr w:rsidR="002260E3" w:rsidRPr="00097944" w:rsidSect="00DA3F03">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360" w:footer="360" w:gutter="0"/>
      <w:cols w:space="720"/>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MCO" w:date="2024-11-13T13:06:00Z" w:initials="MMCO">
    <w:p w14:paraId="66631232" w14:textId="77777777" w:rsidR="006D6C7F" w:rsidRDefault="006D6C7F" w:rsidP="006D6C7F">
      <w:pPr>
        <w:pStyle w:val="CommentText"/>
      </w:pPr>
      <w:r>
        <w:rPr>
          <w:rStyle w:val="CommentReference"/>
        </w:rPr>
        <w:annotationRef/>
      </w:r>
      <w:r>
        <w:t>Overall formatting changes not indicated with a comment include:</w:t>
      </w:r>
    </w:p>
    <w:p w14:paraId="01BDEB4C" w14:textId="77777777" w:rsidR="006D6C7F" w:rsidRDefault="006D6C7F" w:rsidP="006D6C7F">
      <w:pPr>
        <w:pStyle w:val="CommentText"/>
        <w:numPr>
          <w:ilvl w:val="0"/>
          <w:numId w:val="22"/>
        </w:numPr>
      </w:pPr>
      <w:r>
        <w:t>Updating year</w:t>
      </w:r>
    </w:p>
    <w:p w14:paraId="6DF881FF" w14:textId="77777777" w:rsidR="006D6C7F" w:rsidRDefault="006D6C7F" w:rsidP="006D6C7F">
      <w:pPr>
        <w:pStyle w:val="CommentText"/>
        <w:numPr>
          <w:ilvl w:val="0"/>
          <w:numId w:val="22"/>
        </w:numPr>
      </w:pPr>
      <w:r>
        <w:t>Using contractions</w:t>
      </w:r>
    </w:p>
    <w:p w14:paraId="71A0071A" w14:textId="77777777" w:rsidR="006D6C7F" w:rsidRDefault="006D6C7F" w:rsidP="006D6C7F">
      <w:pPr>
        <w:pStyle w:val="CommentText"/>
        <w:numPr>
          <w:ilvl w:val="0"/>
          <w:numId w:val="22"/>
        </w:numPr>
      </w:pPr>
      <w:r>
        <w:t>Deleting the word “prescription” prior to drug</w:t>
      </w:r>
    </w:p>
    <w:p w14:paraId="233D5DC5" w14:textId="77777777" w:rsidR="006D6C7F" w:rsidRDefault="006D6C7F" w:rsidP="006D6C7F">
      <w:pPr>
        <w:pStyle w:val="CommentText"/>
        <w:numPr>
          <w:ilvl w:val="0"/>
          <w:numId w:val="22"/>
        </w:numPr>
      </w:pPr>
      <w:r>
        <w:t>After the Medicare phone number deleting “24 hours a day, 7 days a week</w:t>
      </w:r>
    </w:p>
    <w:p w14:paraId="044302A5" w14:textId="77777777" w:rsidR="006D6C7F" w:rsidRDefault="006D6C7F" w:rsidP="006D6C7F">
      <w:pPr>
        <w:pStyle w:val="CommentText"/>
        <w:numPr>
          <w:ilvl w:val="0"/>
          <w:numId w:val="22"/>
        </w:numPr>
      </w:pPr>
      <w:r>
        <w:t>Replacing may with can in instructions</w:t>
      </w:r>
    </w:p>
    <w:p w14:paraId="19C930A3" w14:textId="77777777" w:rsidR="006D6C7F" w:rsidRDefault="006D6C7F" w:rsidP="006D6C7F">
      <w:pPr>
        <w:pStyle w:val="CommentText"/>
        <w:numPr>
          <w:ilvl w:val="0"/>
          <w:numId w:val="22"/>
        </w:numPr>
      </w:pPr>
      <w:r>
        <w:t>Changed “your” before Member Handbook to “this”</w:t>
      </w:r>
    </w:p>
    <w:p w14:paraId="565B95A3" w14:textId="77777777" w:rsidR="006D6C7F" w:rsidRDefault="006D6C7F" w:rsidP="006D6C7F">
      <w:pPr>
        <w:pStyle w:val="CommentText"/>
      </w:pPr>
    </w:p>
    <w:p w14:paraId="7605ECA8" w14:textId="77777777" w:rsidR="006D6C7F" w:rsidRDefault="006D6C7F" w:rsidP="006D6C7F">
      <w:pPr>
        <w:pStyle w:val="CommentText"/>
      </w:pPr>
      <w:r>
        <w:t>Note: all of these updates may not be included in this chapter.</w:t>
      </w:r>
    </w:p>
  </w:comment>
  <w:comment w:id="14" w:author="Jones, Julie (CMS/FCHCO)" w:date="2023-11-02T08:49:00Z" w:initials="JJ(">
    <w:p w14:paraId="324DE53D" w14:textId="2E8BAAA3" w:rsidR="004B4799" w:rsidRDefault="00907A84" w:rsidP="004B4799">
      <w:pPr>
        <w:pStyle w:val="CommentText"/>
      </w:pPr>
      <w:r>
        <w:rPr>
          <w:rStyle w:val="CommentReference"/>
        </w:rPr>
        <w:annotationRef/>
      </w:r>
      <w:r w:rsidR="004B4799">
        <w:rPr>
          <w:highlight w:val="yellow"/>
        </w:rPr>
        <w:t>New states- Please insert Medicaid program name.</w:t>
      </w:r>
    </w:p>
  </w:comment>
  <w:comment w:id="15" w:author="DB" w:date="2024-12-19T17:20:00Z" w:initials="DB">
    <w:p w14:paraId="248C41F2" w14:textId="77777777" w:rsidR="00542083" w:rsidRDefault="00542083" w:rsidP="00542083">
      <w:pPr>
        <w:pStyle w:val="CommentText"/>
      </w:pPr>
      <w:r>
        <w:rPr>
          <w:rStyle w:val="CommentReference"/>
        </w:rPr>
        <w:annotationRef/>
      </w:r>
      <w:r>
        <w:t>Updated.</w:t>
      </w:r>
    </w:p>
  </w:comment>
  <w:comment w:id="16" w:author="MMCO" w:date="2025-01-15T12:55:00Z" w:initials="MMCO">
    <w:p w14:paraId="4CB21C40" w14:textId="3CFFD6A7" w:rsidR="006205F7" w:rsidRDefault="006205F7">
      <w:pPr>
        <w:pStyle w:val="CommentText"/>
      </w:pPr>
      <w:r>
        <w:rPr>
          <w:rStyle w:val="CommentReference"/>
        </w:rPr>
        <w:annotationRef/>
      </w:r>
      <w:r>
        <w:t>Acknowledged</w:t>
      </w:r>
    </w:p>
  </w:comment>
  <w:comment w:id="132" w:author="Jones, Julie (CMS/FCHCO)" w:date="2023-11-02T08:50:00Z" w:initials="JJ(">
    <w:p w14:paraId="13F4146C" w14:textId="1C03A788" w:rsidR="004B4799" w:rsidRDefault="00907A84" w:rsidP="004B4799">
      <w:pPr>
        <w:pStyle w:val="CommentText"/>
      </w:pPr>
      <w:r>
        <w:rPr>
          <w:rStyle w:val="CommentReference"/>
        </w:rPr>
        <w:annotationRef/>
      </w:r>
      <w:r w:rsidR="004B4799">
        <w:rPr>
          <w:highlight w:val="yellow"/>
        </w:rPr>
        <w:t>New states- Please modify this section as appropriate for Medicaid.</w:t>
      </w:r>
    </w:p>
  </w:comment>
  <w:comment w:id="133" w:author="DB" w:date="2024-12-23T16:15:00Z" w:initials="DB">
    <w:p w14:paraId="4189622E" w14:textId="77777777" w:rsidR="00640792" w:rsidRDefault="00640792" w:rsidP="00640792">
      <w:pPr>
        <w:pStyle w:val="CommentText"/>
      </w:pPr>
      <w:r>
        <w:rPr>
          <w:rStyle w:val="CommentReference"/>
        </w:rPr>
        <w:annotationRef/>
      </w:r>
      <w:r>
        <w:t>Updated.</w:t>
      </w:r>
    </w:p>
  </w:comment>
  <w:comment w:id="134" w:author="MMCO" w:date="2025-01-15T12:56:00Z" w:initials="MMCO">
    <w:p w14:paraId="25A1D56E" w14:textId="5CE01A14" w:rsidR="006205F7" w:rsidRDefault="006205F7">
      <w:pPr>
        <w:pStyle w:val="CommentText"/>
      </w:pPr>
      <w:r>
        <w:rPr>
          <w:rStyle w:val="CommentReference"/>
        </w:rPr>
        <w:annotationRef/>
      </w:r>
      <w:r>
        <w:rPr>
          <w:rStyle w:val="CommentReference"/>
        </w:rPr>
        <w:t>Acknowledged</w:t>
      </w:r>
    </w:p>
  </w:comment>
  <w:comment w:id="147" w:author="DB" w:date="2024-12-19T17:33:00Z" w:initials="DB">
    <w:p w14:paraId="25DB182A" w14:textId="5ACE79CD" w:rsidR="0057440D" w:rsidRDefault="0057440D" w:rsidP="0057440D">
      <w:pPr>
        <w:pStyle w:val="CommentText"/>
      </w:pPr>
      <w:r>
        <w:rPr>
          <w:rStyle w:val="CommentReference"/>
        </w:rPr>
        <w:annotationRef/>
      </w:r>
      <w:r>
        <w:t xml:space="preserve">State updated program name. </w:t>
      </w:r>
    </w:p>
  </w:comment>
  <w:comment w:id="148" w:author="MMCO" w:date="2025-01-15T12:56:00Z" w:initials="MMCO">
    <w:p w14:paraId="1B76C35A" w14:textId="529DCC95" w:rsidR="006205F7" w:rsidRDefault="006205F7">
      <w:pPr>
        <w:pStyle w:val="CommentText"/>
      </w:pPr>
      <w:r>
        <w:rPr>
          <w:rStyle w:val="CommentReference"/>
        </w:rPr>
        <w:annotationRef/>
      </w:r>
      <w:r>
        <w:t>Acknowledged</w:t>
      </w:r>
    </w:p>
  </w:comment>
  <w:comment w:id="155" w:author="DB" w:date="2024-12-23T16:16:00Z" w:initials="DB">
    <w:p w14:paraId="68428165" w14:textId="77777777" w:rsidR="00640792" w:rsidRDefault="00640792" w:rsidP="00640792">
      <w:pPr>
        <w:pStyle w:val="CommentText"/>
      </w:pPr>
      <w:r>
        <w:rPr>
          <w:rStyle w:val="CommentReference"/>
        </w:rPr>
        <w:annotationRef/>
      </w:r>
      <w:r>
        <w:t xml:space="preserve">Updated by the State to reflect programmatic nuances under the update. </w:t>
      </w:r>
    </w:p>
  </w:comment>
  <w:comment w:id="156" w:author="MMCO" w:date="2025-01-15T12:56:00Z" w:initials="MMCO">
    <w:p w14:paraId="32796779" w14:textId="5A9EEE13" w:rsidR="006205F7" w:rsidRDefault="006205F7">
      <w:pPr>
        <w:pStyle w:val="CommentText"/>
      </w:pPr>
      <w:r>
        <w:rPr>
          <w:rStyle w:val="CommentReference"/>
        </w:rPr>
        <w:annotationRef/>
      </w:r>
      <w:r>
        <w:t>Acknowledged</w:t>
      </w:r>
    </w:p>
  </w:comment>
  <w:comment w:id="159" w:author="MMCO" w:date="2024-11-11T18:17:00Z" w:initials="MMCO">
    <w:p w14:paraId="317D61F7" w14:textId="31289447" w:rsidR="00A8192A" w:rsidRDefault="00A8192A" w:rsidP="00A8192A">
      <w:pPr>
        <w:pStyle w:val="CommentText"/>
      </w:pPr>
      <w:r>
        <w:rPr>
          <w:rStyle w:val="CommentReference"/>
        </w:rPr>
        <w:annotationRef/>
      </w:r>
      <w:r>
        <w:t>11/11- Medicare Advantage update</w:t>
      </w:r>
    </w:p>
  </w:comment>
  <w:comment w:id="166" w:author="DB" w:date="2024-12-19T17:33:00Z" w:initials="DB">
    <w:p w14:paraId="61C61471" w14:textId="77777777" w:rsidR="0057440D" w:rsidRDefault="0057440D" w:rsidP="0057440D">
      <w:pPr>
        <w:pStyle w:val="CommentText"/>
      </w:pPr>
      <w:r>
        <w:rPr>
          <w:rStyle w:val="CommentReference"/>
        </w:rPr>
        <w:annotationRef/>
      </w:r>
      <w:r>
        <w:t xml:space="preserve">State updated program name. </w:t>
      </w:r>
    </w:p>
  </w:comment>
  <w:comment w:id="167" w:author="MMCO" w:date="2025-01-15T12:57:00Z" w:initials="MMCO">
    <w:p w14:paraId="1DA5319F" w14:textId="1CAF02B5" w:rsidR="006205F7" w:rsidRDefault="006205F7">
      <w:pPr>
        <w:pStyle w:val="CommentText"/>
      </w:pPr>
      <w:r>
        <w:rPr>
          <w:rStyle w:val="CommentReference"/>
        </w:rPr>
        <w:annotationRef/>
      </w:r>
      <w:r>
        <w:t>Acknowledged</w:t>
      </w:r>
    </w:p>
  </w:comment>
  <w:comment w:id="177" w:author="DB" w:date="2024-12-20T12:58:00Z" w:initials="DB">
    <w:p w14:paraId="64A0074F" w14:textId="77777777" w:rsidR="00F846EB" w:rsidRDefault="00F846EB" w:rsidP="00F846EB">
      <w:pPr>
        <w:pStyle w:val="CommentText"/>
      </w:pPr>
      <w:r>
        <w:rPr>
          <w:rStyle w:val="CommentReference"/>
        </w:rPr>
        <w:annotationRef/>
      </w:r>
      <w:r>
        <w:t>We have added resources to the list below and can delete this instruction.</w:t>
      </w:r>
    </w:p>
  </w:comment>
  <w:comment w:id="178" w:author="MMCO" w:date="2025-01-15T13:18:00Z" w:initials="MMCO">
    <w:p w14:paraId="6394E9FB" w14:textId="1E7A746C" w:rsidR="005C7E95" w:rsidRDefault="005C7E95">
      <w:pPr>
        <w:pStyle w:val="CommentText"/>
      </w:pPr>
      <w:r>
        <w:rPr>
          <w:rStyle w:val="CommentReference"/>
        </w:rPr>
        <w:annotationRef/>
      </w:r>
      <w:r>
        <w:t>Acknowledged</w:t>
      </w:r>
    </w:p>
  </w:comment>
  <w:comment w:id="185" w:author="DB" w:date="2024-12-20T12:58:00Z" w:initials="DB">
    <w:p w14:paraId="44FA18A4" w14:textId="77777777" w:rsidR="00640792" w:rsidRDefault="00F846EB" w:rsidP="00640792">
      <w:pPr>
        <w:pStyle w:val="CommentText"/>
      </w:pPr>
      <w:r>
        <w:rPr>
          <w:rStyle w:val="CommentReference"/>
        </w:rPr>
        <w:annotationRef/>
      </w:r>
      <w:r w:rsidR="00640792">
        <w:t>SC Choices was also listed in the 2025 document.</w:t>
      </w:r>
    </w:p>
  </w:comment>
  <w:comment w:id="186" w:author="MMCO" w:date="2025-01-15T13:19:00Z" w:initials="MMCO">
    <w:p w14:paraId="721BBE88" w14:textId="1EE2633E" w:rsidR="005C7E95" w:rsidRDefault="005C7E95">
      <w:pPr>
        <w:pStyle w:val="CommentText"/>
      </w:pPr>
      <w:r>
        <w:rPr>
          <w:rStyle w:val="CommentReference"/>
        </w:rPr>
        <w:annotationRef/>
      </w:r>
      <w:r>
        <w:t>Acknowledged</w:t>
      </w:r>
    </w:p>
  </w:comment>
  <w:comment w:id="188" w:author="DB" w:date="2024-12-19T17:31:00Z" w:initials="DB">
    <w:p w14:paraId="1822DA45" w14:textId="485DC66C" w:rsidR="0057440D" w:rsidRDefault="0057440D" w:rsidP="0057440D">
      <w:pPr>
        <w:pStyle w:val="CommentText"/>
      </w:pPr>
      <w:r>
        <w:rPr>
          <w:rStyle w:val="CommentReference"/>
        </w:rPr>
        <w:annotationRef/>
      </w:r>
      <w:r>
        <w:t>State updated to reflect proper contact information.</w:t>
      </w:r>
    </w:p>
  </w:comment>
  <w:comment w:id="189" w:author="MMCO" w:date="2025-01-15T13:19:00Z" w:initials="MMCO">
    <w:p w14:paraId="4BE919BF" w14:textId="30B12D7A" w:rsidR="005C7E95" w:rsidRDefault="005C7E95">
      <w:pPr>
        <w:pStyle w:val="CommentText"/>
      </w:pPr>
      <w:r>
        <w:rPr>
          <w:rStyle w:val="CommentReference"/>
        </w:rPr>
        <w:annotationRef/>
      </w:r>
      <w:r>
        <w:t>Acknowledged</w:t>
      </w:r>
    </w:p>
  </w:comment>
  <w:comment w:id="239" w:author="DB" w:date="2024-12-20T12:58:00Z" w:initials="DB">
    <w:p w14:paraId="32A67139" w14:textId="61953283" w:rsidR="00F846EB" w:rsidRDefault="00F846EB" w:rsidP="00F846EB">
      <w:pPr>
        <w:pStyle w:val="CommentText"/>
      </w:pPr>
      <w:r>
        <w:rPr>
          <w:rStyle w:val="CommentReference"/>
        </w:rPr>
        <w:annotationRef/>
      </w:r>
      <w:r w:rsidR="00DA184F">
        <w:t>We did not have any additional Medicaid resources here in 2025 and have nothing to add.</w:t>
      </w:r>
    </w:p>
  </w:comment>
  <w:comment w:id="240" w:author="MMCO" w:date="2025-01-15T13:19:00Z" w:initials="MMCO">
    <w:p w14:paraId="7C295C1F" w14:textId="5318E688" w:rsidR="005C7E95" w:rsidRDefault="005C7E95">
      <w:pPr>
        <w:pStyle w:val="CommentText"/>
      </w:pPr>
      <w:r>
        <w:rPr>
          <w:rStyle w:val="CommentReference"/>
        </w:rPr>
        <w:annotationRef/>
      </w:r>
      <w:r>
        <w:t>Acknowledged</w:t>
      </w:r>
    </w:p>
  </w:comment>
  <w:comment w:id="248" w:author="Jones, Julie (CMS/FCHCO)" w:date="2023-11-02T08:54:00Z" w:initials="JJ(">
    <w:p w14:paraId="0F45E1A9" w14:textId="6A53DF5E" w:rsidR="004B4799" w:rsidRDefault="00907A84" w:rsidP="004B4799">
      <w:pPr>
        <w:pStyle w:val="CommentText"/>
      </w:pPr>
      <w:r>
        <w:rPr>
          <w:rStyle w:val="CommentReference"/>
        </w:rPr>
        <w:annotationRef/>
      </w:r>
      <w:r w:rsidR="004B4799">
        <w:rPr>
          <w:highlight w:val="yellow"/>
        </w:rPr>
        <w:t>New states- please update this section as needed.</w:t>
      </w:r>
    </w:p>
  </w:comment>
  <w:comment w:id="249" w:author="DB" w:date="2024-12-19T17:36:00Z" w:initials="DB">
    <w:p w14:paraId="211DC798" w14:textId="77777777" w:rsidR="0057440D" w:rsidRDefault="0057440D" w:rsidP="0057440D">
      <w:pPr>
        <w:pStyle w:val="CommentText"/>
      </w:pPr>
      <w:r>
        <w:rPr>
          <w:rStyle w:val="CommentReference"/>
        </w:rPr>
        <w:annotationRef/>
      </w:r>
      <w:r>
        <w:t xml:space="preserve">Updated. </w:t>
      </w:r>
    </w:p>
  </w:comment>
  <w:comment w:id="250" w:author="MMCO" w:date="2025-01-15T13:20:00Z" w:initials="MMCO">
    <w:p w14:paraId="33F0D65D" w14:textId="315AE2A7" w:rsidR="005C7E95" w:rsidRDefault="005C7E95">
      <w:pPr>
        <w:pStyle w:val="CommentText"/>
      </w:pPr>
      <w:r>
        <w:rPr>
          <w:rStyle w:val="CommentReference"/>
        </w:rPr>
        <w:annotationRef/>
      </w:r>
      <w:r>
        <w:t>Acknowledged</w:t>
      </w:r>
    </w:p>
  </w:comment>
  <w:comment w:id="265" w:author="DB" w:date="2024-12-20T12:58:00Z" w:initials="DB">
    <w:p w14:paraId="6BB187B0" w14:textId="79794968" w:rsidR="00F846EB" w:rsidRDefault="00F846EB" w:rsidP="00F846EB">
      <w:pPr>
        <w:pStyle w:val="CommentText"/>
      </w:pPr>
      <w:r>
        <w:rPr>
          <w:rStyle w:val="CommentReference"/>
        </w:rPr>
        <w:annotationRef/>
      </w:r>
      <w:r>
        <w:t>Brought over from 2025 document; there used to be a lettered section here about switching to another MMP</w:t>
      </w:r>
      <w:r w:rsidR="00DA184F">
        <w:t>, which we have updated to switching to a different D-SNP</w:t>
      </w:r>
      <w:r>
        <w:t xml:space="preserve">. </w:t>
      </w:r>
    </w:p>
  </w:comment>
  <w:comment w:id="266" w:author="MMCO" w:date="2025-01-15T13:20:00Z" w:initials="MMCO">
    <w:p w14:paraId="1D711A15" w14:textId="51D91252" w:rsidR="005C7E95" w:rsidRDefault="005C7E95">
      <w:pPr>
        <w:pStyle w:val="CommentText"/>
      </w:pPr>
      <w:r>
        <w:rPr>
          <w:rStyle w:val="CommentReference"/>
        </w:rPr>
        <w:annotationRef/>
      </w:r>
      <w:r w:rsidRPr="005C7E95">
        <w:rPr>
          <w:highlight w:val="green"/>
        </w:rPr>
        <w:t>We disagree with these edits and are rejecting them. The enrollment process is different for the D-SNP. Our language accurately reflects the D-SNP process.</w:t>
      </w:r>
    </w:p>
  </w:comment>
  <w:comment w:id="267" w:author="B W" w:date="2025-01-22T08:20:00Z" w:initials="BW">
    <w:p w14:paraId="352BA056" w14:textId="7AAE590B" w:rsidR="00B75949" w:rsidRDefault="00B75949">
      <w:pPr>
        <w:pStyle w:val="CommentText"/>
      </w:pPr>
      <w:r>
        <w:rPr>
          <w:rStyle w:val="CommentReference"/>
        </w:rPr>
        <w:annotationRef/>
      </w:r>
      <w:r w:rsidR="00413BC4" w:rsidRPr="00413BC4">
        <w:t>Acknowledged.</w:t>
      </w:r>
    </w:p>
  </w:comment>
  <w:comment w:id="301" w:author="DB" w:date="2024-12-19T17:35:00Z" w:initials="DB">
    <w:p w14:paraId="4910A68D" w14:textId="271690D8" w:rsidR="0057440D" w:rsidRDefault="0057440D" w:rsidP="0057440D">
      <w:pPr>
        <w:pStyle w:val="CommentText"/>
      </w:pPr>
      <w:r>
        <w:rPr>
          <w:rStyle w:val="CommentReference"/>
        </w:rPr>
        <w:annotationRef/>
      </w:r>
      <w:r>
        <w:t xml:space="preserve"> This language was added in line with information we provided in the 2025 materials. </w:t>
      </w:r>
    </w:p>
  </w:comment>
  <w:comment w:id="302" w:author="MMCO" w:date="2025-01-15T13:22:00Z" w:initials="MMCO">
    <w:p w14:paraId="59FF80A9" w14:textId="00A44088" w:rsidR="005C7E95" w:rsidRDefault="005C7E95">
      <w:pPr>
        <w:pStyle w:val="CommentText"/>
      </w:pPr>
      <w:r>
        <w:rPr>
          <w:rStyle w:val="CommentReference"/>
        </w:rPr>
        <w:annotationRef/>
      </w:r>
      <w:r w:rsidRPr="005C7E95">
        <w:rPr>
          <w:highlight w:val="green"/>
        </w:rPr>
        <w:t>See previous comment.</w:t>
      </w:r>
    </w:p>
  </w:comment>
  <w:comment w:id="303" w:author="B W" w:date="2025-01-23T10:38:00Z" w:initials="BW">
    <w:p w14:paraId="07E11563" w14:textId="17D29131" w:rsidR="00413BC4" w:rsidRDefault="00413BC4">
      <w:pPr>
        <w:pStyle w:val="CommentText"/>
      </w:pPr>
      <w:r>
        <w:rPr>
          <w:rStyle w:val="CommentReference"/>
        </w:rPr>
        <w:annotationRef/>
      </w:r>
      <w:r>
        <w:t>Acknowledged, OK to delete.</w:t>
      </w:r>
    </w:p>
  </w:comment>
  <w:comment w:id="320" w:author="MMCO" w:date="2024-11-11T18:18:00Z" w:initials="MMCO">
    <w:p w14:paraId="25657DB6" w14:textId="34B461F3" w:rsidR="00A8192A" w:rsidRDefault="00A8192A" w:rsidP="00A8192A">
      <w:pPr>
        <w:pStyle w:val="CommentText"/>
      </w:pPr>
      <w:r>
        <w:rPr>
          <w:rStyle w:val="CommentReference"/>
        </w:rPr>
        <w:annotationRef/>
      </w:r>
      <w:r>
        <w:t>11/11- Medicare Advantage update</w:t>
      </w:r>
    </w:p>
  </w:comment>
  <w:comment w:id="326" w:author="MMCO" w:date="2025-01-15T13:32:00Z" w:initials="MMCO">
    <w:p w14:paraId="7363D851" w14:textId="77777777" w:rsidR="008F7B90" w:rsidRDefault="008F7B90" w:rsidP="008F7B90">
      <w:pPr>
        <w:pStyle w:val="CommentText"/>
      </w:pPr>
      <w:r>
        <w:rPr>
          <w:rStyle w:val="CommentReference"/>
        </w:rPr>
        <w:annotationRef/>
      </w:r>
      <w:r w:rsidRPr="008F7B90">
        <w:rPr>
          <w:highlight w:val="green"/>
        </w:rPr>
        <w:t>1/15- Added as an option for states with PACE plans. This option can be deleted if there are no PACE plans in the state.</w:t>
      </w:r>
    </w:p>
  </w:comment>
  <w:comment w:id="327" w:author="B W" w:date="2025-01-22T08:22:00Z" w:initials="BW">
    <w:p w14:paraId="305C5C39" w14:textId="0F65E28B" w:rsidR="00B75949" w:rsidRDefault="00B75949">
      <w:pPr>
        <w:pStyle w:val="CommentText"/>
      </w:pPr>
      <w:r>
        <w:rPr>
          <w:rStyle w:val="CommentReference"/>
        </w:rPr>
        <w:annotationRef/>
      </w:r>
      <w:r>
        <w:t>We do have PACE plans, so we will leave this in. Thanks.</w:t>
      </w:r>
    </w:p>
  </w:comment>
  <w:comment w:id="328" w:author="MMCO" w:date="2025-01-31T10:43:00Z" w:initials="MMCO">
    <w:p w14:paraId="4B71C415" w14:textId="2D969C0A" w:rsidR="0069086A" w:rsidRDefault="0069086A">
      <w:pPr>
        <w:pStyle w:val="CommentText"/>
      </w:pPr>
      <w:r>
        <w:rPr>
          <w:rStyle w:val="CommentReference"/>
        </w:rPr>
        <w:annotationRef/>
      </w:r>
      <w:r>
        <w:t>Acknowledged</w:t>
      </w:r>
    </w:p>
  </w:comment>
  <w:comment w:id="337" w:author="B W" w:date="2025-01-23T10:26:00Z" w:initials="BW">
    <w:p w14:paraId="0B0C62A6" w14:textId="0F696A0B" w:rsidR="009E4F0C" w:rsidRDefault="009E4F0C">
      <w:pPr>
        <w:pStyle w:val="CommentText"/>
      </w:pPr>
      <w:r>
        <w:rPr>
          <w:rStyle w:val="CommentReference"/>
        </w:rPr>
        <w:annotationRef/>
      </w:r>
      <w:r>
        <w:t>Here and in the bullets below, we have used the same language from our ANOC. Note that the placeholder 1-855 phone number was specific to California and should probably be changed by other states as well.</w:t>
      </w:r>
    </w:p>
  </w:comment>
  <w:comment w:id="338" w:author="MMCO" w:date="2025-01-31T10:41:00Z" w:initials="MMCO">
    <w:p w14:paraId="1F1FAAB9" w14:textId="566B73FE" w:rsidR="0069086A" w:rsidRDefault="0069086A">
      <w:pPr>
        <w:pStyle w:val="CommentText"/>
      </w:pPr>
      <w:r>
        <w:rPr>
          <w:rStyle w:val="CommentReference"/>
        </w:rPr>
        <w:annotationRef/>
      </w:r>
      <w:r>
        <w:t>Acknowledged</w:t>
      </w:r>
    </w:p>
  </w:comment>
  <w:comment w:id="365" w:author="DB" w:date="2024-12-19T17:39:00Z" w:initials="DB">
    <w:p w14:paraId="609CCE7A" w14:textId="77777777" w:rsidR="0057440D" w:rsidRDefault="0057440D" w:rsidP="0057440D">
      <w:pPr>
        <w:pStyle w:val="CommentText"/>
      </w:pPr>
      <w:r>
        <w:rPr>
          <w:rStyle w:val="CommentReference"/>
        </w:rPr>
        <w:annotationRef/>
      </w:r>
      <w:r>
        <w:t xml:space="preserve">Updated by the State. </w:t>
      </w:r>
    </w:p>
  </w:comment>
  <w:comment w:id="366" w:author="MMCO" w:date="2025-01-15T13:23:00Z" w:initials="MMCO">
    <w:p w14:paraId="67517540" w14:textId="1784F005" w:rsidR="005C7E95" w:rsidRDefault="005C7E95">
      <w:pPr>
        <w:pStyle w:val="CommentText"/>
      </w:pPr>
      <w:r>
        <w:rPr>
          <w:rStyle w:val="CommentReference"/>
        </w:rPr>
        <w:annotationRef/>
      </w:r>
      <w:r>
        <w:t>Acknowledged</w:t>
      </w:r>
    </w:p>
  </w:comment>
  <w:comment w:id="388" w:author="DB" w:date="2024-12-20T12:59:00Z" w:initials="DB">
    <w:p w14:paraId="6F2B4797" w14:textId="77777777" w:rsidR="00F846EB" w:rsidRDefault="00F846EB" w:rsidP="00F846EB">
      <w:pPr>
        <w:pStyle w:val="CommentText"/>
      </w:pPr>
      <w:r>
        <w:rPr>
          <w:rStyle w:val="CommentReference"/>
        </w:rPr>
        <w:annotationRef/>
      </w:r>
      <w:r>
        <w:rPr>
          <w:highlight w:val="cyan"/>
        </w:rPr>
        <w:t>We assume there will</w:t>
      </w:r>
      <w:r>
        <w:t xml:space="preserve"> not be any impact to Medicaid coverage if they simply switch D-SNPs. Should we delete?</w:t>
      </w:r>
    </w:p>
  </w:comment>
  <w:comment w:id="389" w:author="DB" w:date="2024-12-23T16:20:00Z" w:initials="DB">
    <w:p w14:paraId="54E2701B" w14:textId="77777777" w:rsidR="00640792" w:rsidRDefault="00640792" w:rsidP="00640792">
      <w:pPr>
        <w:pStyle w:val="CommentText"/>
      </w:pPr>
      <w:r>
        <w:rPr>
          <w:rStyle w:val="CommentReference"/>
        </w:rPr>
        <w:annotationRef/>
      </w:r>
      <w:r>
        <w:t xml:space="preserve">Bree, see above comments regarding item closeout. </w:t>
      </w:r>
    </w:p>
  </w:comment>
  <w:comment w:id="390" w:author="MMCO" w:date="2025-01-15T13:23:00Z" w:initials="MMCO">
    <w:p w14:paraId="16CE76A6" w14:textId="01D2448F" w:rsidR="005C7E95" w:rsidRDefault="005C7E95">
      <w:pPr>
        <w:pStyle w:val="CommentText"/>
      </w:pPr>
      <w:r w:rsidRPr="005C7E95">
        <w:rPr>
          <w:rStyle w:val="CommentReference"/>
          <w:highlight w:val="green"/>
        </w:rPr>
        <w:annotationRef/>
      </w:r>
      <w:r w:rsidRPr="005C7E95">
        <w:rPr>
          <w:highlight w:val="green"/>
        </w:rPr>
        <w:t>Waiting for SC to resolve internal questions.</w:t>
      </w:r>
    </w:p>
  </w:comment>
  <w:comment w:id="391" w:author="B W" w:date="2025-01-23T09:34:00Z" w:initials="BW">
    <w:p w14:paraId="06178971" w14:textId="24DB3954" w:rsidR="004D21B5" w:rsidRDefault="004D21B5">
      <w:pPr>
        <w:pStyle w:val="CommentText"/>
      </w:pPr>
      <w:r>
        <w:rPr>
          <w:rStyle w:val="CommentReference"/>
        </w:rPr>
        <w:annotationRef/>
      </w:r>
      <w:r w:rsidR="009E4F0C">
        <w:t xml:space="preserve">1/23/25: </w:t>
      </w:r>
      <w:r>
        <w:t xml:space="preserve">We can delete this </w:t>
      </w:r>
      <w:r w:rsidR="009E4F0C">
        <w:t>and resolve the issue.</w:t>
      </w:r>
    </w:p>
  </w:comment>
  <w:comment w:id="392" w:author="MMCO" w:date="2025-01-31T10:43:00Z" w:initials="MMCO">
    <w:p w14:paraId="6EE225BE" w14:textId="69AB149D" w:rsidR="0069086A" w:rsidRDefault="0069086A">
      <w:pPr>
        <w:pStyle w:val="CommentText"/>
      </w:pPr>
      <w:r>
        <w:rPr>
          <w:rStyle w:val="CommentReference"/>
        </w:rPr>
        <w:annotationRef/>
      </w:r>
      <w:r>
        <w:t>Acknowledged</w:t>
      </w:r>
    </w:p>
  </w:comment>
  <w:comment w:id="398" w:author="DB" w:date="2024-12-19T17:40:00Z" w:initials="DB">
    <w:p w14:paraId="4AF2768C" w14:textId="777BA3F5" w:rsidR="0057440D" w:rsidRDefault="0057440D" w:rsidP="0057440D">
      <w:pPr>
        <w:pStyle w:val="CommentText"/>
      </w:pPr>
      <w:r>
        <w:rPr>
          <w:rStyle w:val="CommentReference"/>
        </w:rPr>
        <w:annotationRef/>
      </w:r>
      <w:r>
        <w:t xml:space="preserve">Updated by the State. </w:t>
      </w:r>
    </w:p>
  </w:comment>
  <w:comment w:id="399" w:author="MMCO" w:date="2025-01-15T13:23:00Z" w:initials="MMCO">
    <w:p w14:paraId="5E54CA69" w14:textId="166274DF" w:rsidR="005C7E95" w:rsidRDefault="005C7E95">
      <w:pPr>
        <w:pStyle w:val="CommentText"/>
      </w:pPr>
      <w:r>
        <w:rPr>
          <w:rStyle w:val="CommentReference"/>
        </w:rPr>
        <w:annotationRef/>
      </w:r>
      <w:r>
        <w:t>Acknowledged</w:t>
      </w:r>
    </w:p>
  </w:comment>
  <w:comment w:id="416" w:author="MMCO" w:date="2024-11-11T18:23:00Z" w:initials="MMCO">
    <w:p w14:paraId="0AC9CCDA" w14:textId="53F0A0D1" w:rsidR="00A8192A" w:rsidRDefault="00A8192A" w:rsidP="00A8192A">
      <w:pPr>
        <w:pStyle w:val="CommentText"/>
      </w:pPr>
      <w:r>
        <w:rPr>
          <w:rStyle w:val="CommentReference"/>
        </w:rPr>
        <w:annotationRef/>
      </w:r>
      <w:r>
        <w:t>11/10- Medicare Advantage update</w:t>
      </w:r>
    </w:p>
  </w:comment>
  <w:comment w:id="424" w:author="DB" w:date="2024-12-20T13:30:00Z" w:initials="DB">
    <w:p w14:paraId="5D0759B5" w14:textId="77777777" w:rsidR="00640792" w:rsidRDefault="00640792" w:rsidP="00640792">
      <w:pPr>
        <w:pStyle w:val="CommentText"/>
      </w:pPr>
      <w:r>
        <w:rPr>
          <w:rStyle w:val="CommentReference"/>
        </w:rPr>
        <w:annotationRef/>
      </w:r>
      <w:r>
        <w:t>Added by the State.</w:t>
      </w:r>
    </w:p>
  </w:comment>
  <w:comment w:id="425" w:author="MMCO" w:date="2025-01-15T13:24:00Z" w:initials="MMCO">
    <w:p w14:paraId="491D18C1" w14:textId="5A16A668" w:rsidR="005C7E95" w:rsidRDefault="005C7E95">
      <w:pPr>
        <w:pStyle w:val="CommentText"/>
      </w:pPr>
      <w:r>
        <w:rPr>
          <w:rStyle w:val="CommentReference"/>
        </w:rPr>
        <w:annotationRef/>
      </w:r>
      <w:r>
        <w:t>Acknowledged</w:t>
      </w:r>
    </w:p>
  </w:comment>
  <w:comment w:id="435" w:author="MMCO" w:date="2025-01-15T13:24:00Z" w:initials="MMCO">
    <w:p w14:paraId="35B23FE6" w14:textId="29BF775B" w:rsidR="005C7E95" w:rsidRDefault="005C7E95">
      <w:pPr>
        <w:pStyle w:val="CommentText"/>
      </w:pPr>
      <w:r>
        <w:rPr>
          <w:rStyle w:val="CommentReference"/>
        </w:rPr>
        <w:annotationRef/>
      </w:r>
      <w:r w:rsidRPr="005C7E95">
        <w:rPr>
          <w:highlight w:val="green"/>
        </w:rPr>
        <w:t>1/15- Deleted instruction since the state added language.</w:t>
      </w:r>
    </w:p>
  </w:comment>
  <w:comment w:id="436" w:author="B W" w:date="2025-01-22T08:23:00Z" w:initials="BW">
    <w:p w14:paraId="1F180AF4" w14:textId="65271F5E" w:rsidR="00B75949" w:rsidRDefault="00B75949">
      <w:pPr>
        <w:pStyle w:val="CommentText"/>
      </w:pPr>
      <w:r>
        <w:rPr>
          <w:rStyle w:val="CommentReference"/>
        </w:rPr>
        <w:annotationRef/>
      </w:r>
      <w:r>
        <w:t>Acknowledged.</w:t>
      </w:r>
    </w:p>
  </w:comment>
  <w:comment w:id="452" w:author="DB" w:date="2024-12-19T17:43:00Z" w:initials="DB">
    <w:p w14:paraId="6DEE8C9C" w14:textId="16245358" w:rsidR="00540FB8" w:rsidRDefault="00540FB8" w:rsidP="00540FB8">
      <w:pPr>
        <w:pStyle w:val="CommentText"/>
      </w:pPr>
      <w:r>
        <w:rPr>
          <w:rStyle w:val="CommentReference"/>
        </w:rPr>
        <w:annotationRef/>
      </w:r>
      <w:r>
        <w:t xml:space="preserve">Updated by the State. </w:t>
      </w:r>
    </w:p>
  </w:comment>
  <w:comment w:id="453" w:author="MMCO" w:date="2025-01-15T13:25:00Z" w:initials="MMCO">
    <w:p w14:paraId="75BFFF08" w14:textId="689830BD" w:rsidR="005C7E95" w:rsidRDefault="005C7E95">
      <w:pPr>
        <w:pStyle w:val="CommentText"/>
      </w:pPr>
      <w:r>
        <w:rPr>
          <w:rStyle w:val="CommentReference"/>
        </w:rPr>
        <w:annotationRef/>
      </w:r>
      <w:r>
        <w:t>Acknowledged</w:t>
      </w:r>
    </w:p>
  </w:comment>
  <w:comment w:id="470" w:author="DB" w:date="2024-12-23T16:22:00Z" w:initials="DB">
    <w:p w14:paraId="31A9ED1E" w14:textId="77777777" w:rsidR="00640792" w:rsidRDefault="00640792" w:rsidP="00640792">
      <w:pPr>
        <w:pStyle w:val="CommentText"/>
      </w:pPr>
      <w:r>
        <w:rPr>
          <w:rStyle w:val="CommentReference"/>
        </w:rPr>
        <w:annotationRef/>
      </w:r>
      <w:r>
        <w:t xml:space="preserve">I-CARE only has one office and no member-facing website, so we removed this reference. </w:t>
      </w:r>
    </w:p>
  </w:comment>
  <w:comment w:id="471" w:author="MMCO" w:date="2025-01-15T13:25:00Z" w:initials="MMCO">
    <w:p w14:paraId="0566E4DD" w14:textId="169FD81B" w:rsidR="005C7E95" w:rsidRDefault="005C7E95">
      <w:pPr>
        <w:pStyle w:val="CommentText"/>
      </w:pPr>
      <w:r>
        <w:rPr>
          <w:rStyle w:val="CommentReference"/>
        </w:rPr>
        <w:annotationRef/>
      </w:r>
      <w:r>
        <w:t>Acknowledged</w:t>
      </w:r>
    </w:p>
  </w:comment>
  <w:comment w:id="488" w:author="DB" w:date="2024-12-19T17:43:00Z" w:initials="DB">
    <w:p w14:paraId="7EBC3DA5" w14:textId="77777777" w:rsidR="00540FB8" w:rsidRDefault="00540FB8" w:rsidP="00540FB8">
      <w:pPr>
        <w:pStyle w:val="CommentText"/>
      </w:pPr>
      <w:r>
        <w:rPr>
          <w:rStyle w:val="CommentReference"/>
        </w:rPr>
        <w:annotationRef/>
      </w:r>
      <w:r>
        <w:t xml:space="preserve">Updated by the State. </w:t>
      </w:r>
    </w:p>
  </w:comment>
  <w:comment w:id="489" w:author="MMCO" w:date="2025-01-15T13:25:00Z" w:initials="MMCO">
    <w:p w14:paraId="6183995D" w14:textId="25D8CC92" w:rsidR="005C7E95" w:rsidRDefault="005C7E95">
      <w:pPr>
        <w:pStyle w:val="CommentText"/>
      </w:pPr>
      <w:r>
        <w:rPr>
          <w:rStyle w:val="CommentReference"/>
        </w:rPr>
        <w:annotationRef/>
      </w:r>
      <w:r>
        <w:t>Acknowledged</w:t>
      </w:r>
    </w:p>
  </w:comment>
  <w:comment w:id="505" w:author="MMCO" w:date="2024-11-11T18:27:00Z" w:initials="MMCO">
    <w:p w14:paraId="5B14B8ED" w14:textId="659CE325" w:rsidR="007365A9" w:rsidRDefault="007365A9" w:rsidP="007365A9">
      <w:pPr>
        <w:pStyle w:val="CommentText"/>
      </w:pPr>
      <w:r>
        <w:rPr>
          <w:rStyle w:val="CommentReference"/>
        </w:rPr>
        <w:annotationRef/>
      </w:r>
      <w:r>
        <w:t>11/10- Medicare Advantage update</w:t>
      </w:r>
    </w:p>
  </w:comment>
  <w:comment w:id="514" w:author="DB" w:date="2024-12-20T13:30:00Z" w:initials="DB">
    <w:p w14:paraId="7FB64949" w14:textId="77777777" w:rsidR="00640792" w:rsidRDefault="00640792" w:rsidP="00640792">
      <w:pPr>
        <w:pStyle w:val="CommentText"/>
      </w:pPr>
      <w:r>
        <w:rPr>
          <w:rStyle w:val="CommentReference"/>
        </w:rPr>
        <w:annotationRef/>
      </w:r>
      <w:r>
        <w:t>Added by the State.</w:t>
      </w:r>
    </w:p>
  </w:comment>
  <w:comment w:id="515" w:author="MMCO" w:date="2025-01-15T13:25:00Z" w:initials="MMCO">
    <w:p w14:paraId="5A777C59" w14:textId="69AE3375" w:rsidR="005C7E95" w:rsidRDefault="005C7E95">
      <w:pPr>
        <w:pStyle w:val="CommentText"/>
      </w:pPr>
      <w:r>
        <w:rPr>
          <w:rStyle w:val="CommentReference"/>
        </w:rPr>
        <w:annotationRef/>
      </w:r>
      <w:r>
        <w:t>Acknowledged</w:t>
      </w:r>
    </w:p>
  </w:comment>
  <w:comment w:id="533" w:author="MMCO" w:date="2024-11-13T13:22:00Z" w:initials="MMCO">
    <w:p w14:paraId="60922CE8" w14:textId="614CBCB6" w:rsidR="0014497D" w:rsidRDefault="0014497D" w:rsidP="0014497D">
      <w:pPr>
        <w:pStyle w:val="CommentText"/>
      </w:pPr>
      <w:r>
        <w:rPr>
          <w:rStyle w:val="CommentReference"/>
        </w:rPr>
        <w:annotationRef/>
      </w:r>
      <w:r>
        <w:t>11/10- Medicare Advantage update</w:t>
      </w:r>
    </w:p>
  </w:comment>
  <w:comment w:id="549" w:author="B W" w:date="2025-01-24T08:07:00Z" w:initials="BW">
    <w:p w14:paraId="1487705E" w14:textId="49DDE667" w:rsidR="00181EBB" w:rsidRDefault="00181EBB">
      <w:pPr>
        <w:pStyle w:val="CommentText"/>
      </w:pPr>
      <w:r>
        <w:rPr>
          <w:rStyle w:val="CommentReference"/>
        </w:rPr>
        <w:annotationRef/>
      </w:r>
      <w:r>
        <w:t>1/23/25: Removed all references to this PACE phone number.</w:t>
      </w:r>
    </w:p>
  </w:comment>
  <w:comment w:id="550" w:author="MMCO" w:date="2025-01-31T10:44:00Z" w:initials="MMCO">
    <w:p w14:paraId="564DE4D4" w14:textId="3A5EC127" w:rsidR="0069086A" w:rsidRDefault="0069086A">
      <w:pPr>
        <w:pStyle w:val="CommentText"/>
      </w:pPr>
      <w:r>
        <w:rPr>
          <w:rStyle w:val="CommentReference"/>
        </w:rPr>
        <w:annotationRef/>
      </w:r>
      <w:r>
        <w:t>Acknolwedged</w:t>
      </w:r>
    </w:p>
  </w:comment>
  <w:comment w:id="556" w:author="DB" w:date="2024-12-19T17:43:00Z" w:initials="DB">
    <w:p w14:paraId="1AD21D23" w14:textId="77777777" w:rsidR="00540FB8" w:rsidRDefault="00540FB8" w:rsidP="00540FB8">
      <w:pPr>
        <w:pStyle w:val="CommentText"/>
      </w:pPr>
      <w:r>
        <w:rPr>
          <w:rStyle w:val="CommentReference"/>
        </w:rPr>
        <w:annotationRef/>
      </w:r>
      <w:r>
        <w:t xml:space="preserve">Updated by the State. </w:t>
      </w:r>
    </w:p>
  </w:comment>
  <w:comment w:id="557" w:author="MMCO" w:date="2025-01-15T13:26:00Z" w:initials="MMCO">
    <w:p w14:paraId="5EA7BFCD" w14:textId="7BB99C08" w:rsidR="005C7E95" w:rsidRDefault="005C7E95">
      <w:pPr>
        <w:pStyle w:val="CommentText"/>
      </w:pPr>
      <w:r>
        <w:rPr>
          <w:rStyle w:val="CommentReference"/>
        </w:rPr>
        <w:annotationRef/>
      </w:r>
      <w:r>
        <w:t>Acknowledged</w:t>
      </w:r>
    </w:p>
  </w:comment>
  <w:comment w:id="568" w:author="MMCO" w:date="2024-11-11T18:28:00Z" w:initials="MMCO">
    <w:p w14:paraId="4F35D83B" w14:textId="1D6A92A5" w:rsidR="007365A9" w:rsidRDefault="007365A9" w:rsidP="007365A9">
      <w:pPr>
        <w:pStyle w:val="CommentText"/>
      </w:pPr>
      <w:r>
        <w:rPr>
          <w:rStyle w:val="CommentReference"/>
        </w:rPr>
        <w:annotationRef/>
      </w:r>
      <w:r>
        <w:t>11/10- Medicare Advantage update</w:t>
      </w:r>
    </w:p>
  </w:comment>
  <w:comment w:id="577" w:author="DB" w:date="2024-12-20T13:30:00Z" w:initials="DB">
    <w:p w14:paraId="7353C705" w14:textId="77777777" w:rsidR="00640792" w:rsidRDefault="00640792" w:rsidP="00640792">
      <w:pPr>
        <w:pStyle w:val="CommentText"/>
      </w:pPr>
      <w:r>
        <w:rPr>
          <w:rStyle w:val="CommentReference"/>
        </w:rPr>
        <w:annotationRef/>
      </w:r>
      <w:r>
        <w:t>Added by the State.</w:t>
      </w:r>
    </w:p>
  </w:comment>
  <w:comment w:id="578" w:author="MMCO" w:date="2025-01-15T13:26:00Z" w:initials="MMCO">
    <w:p w14:paraId="0858703A" w14:textId="2D789DD3" w:rsidR="005C7E95" w:rsidRDefault="005C7E95">
      <w:pPr>
        <w:pStyle w:val="CommentText"/>
      </w:pPr>
      <w:r>
        <w:rPr>
          <w:rStyle w:val="CommentReference"/>
        </w:rPr>
        <w:annotationRef/>
      </w:r>
      <w:r>
        <w:t>Acknowledged</w:t>
      </w:r>
    </w:p>
  </w:comment>
  <w:comment w:id="596" w:author="Jones, Julie (CMS/FCHCO)" w:date="2023-11-02T09:16:00Z" w:initials="JJ(">
    <w:p w14:paraId="44E7D745" w14:textId="4C1DB7D5" w:rsidR="004B4799" w:rsidRDefault="003C33D6" w:rsidP="004B4799">
      <w:pPr>
        <w:pStyle w:val="CommentText"/>
      </w:pPr>
      <w:r>
        <w:rPr>
          <w:rStyle w:val="CommentReference"/>
        </w:rPr>
        <w:annotationRef/>
      </w:r>
      <w:r w:rsidR="004B4799">
        <w:rPr>
          <w:highlight w:val="yellow"/>
        </w:rPr>
        <w:t>New states- Please add information to this section.</w:t>
      </w:r>
    </w:p>
  </w:comment>
  <w:comment w:id="597" w:author="DB" w:date="2024-12-19T17:43:00Z" w:initials="DB">
    <w:p w14:paraId="71B66C53" w14:textId="0AE26A0B" w:rsidR="00540FB8" w:rsidRDefault="00540FB8" w:rsidP="00540FB8">
      <w:pPr>
        <w:pStyle w:val="CommentText"/>
      </w:pPr>
      <w:r>
        <w:rPr>
          <w:rStyle w:val="CommentReference"/>
        </w:rPr>
        <w:annotationRef/>
      </w:r>
      <w:r>
        <w:t>Updated</w:t>
      </w:r>
      <w:r w:rsidR="00DA184F">
        <w:t xml:space="preserve"> based on our 2025 doc. Will revisit in next pass-back because some members may go into managed care.</w:t>
      </w:r>
    </w:p>
  </w:comment>
  <w:comment w:id="598" w:author="MMCO" w:date="2025-01-15T13:26:00Z" w:initials="MMCO">
    <w:p w14:paraId="783DD079" w14:textId="2266AF55" w:rsidR="005C7E95" w:rsidRDefault="005C7E95">
      <w:pPr>
        <w:pStyle w:val="CommentText"/>
      </w:pPr>
      <w:r>
        <w:rPr>
          <w:rStyle w:val="CommentReference"/>
        </w:rPr>
        <w:annotationRef/>
      </w:r>
      <w:r w:rsidRPr="005C7E95">
        <w:rPr>
          <w:highlight w:val="green"/>
        </w:rPr>
        <w:t>Acknowledged. Leaving open.</w:t>
      </w:r>
    </w:p>
  </w:comment>
  <w:comment w:id="599" w:author="B W" w:date="2025-01-23T10:31:00Z" w:initials="BW">
    <w:p w14:paraId="5F6BA1EA" w14:textId="0B80F441" w:rsidR="009E4F0C" w:rsidRDefault="009E4F0C">
      <w:pPr>
        <w:pStyle w:val="CommentText"/>
      </w:pPr>
      <w:r>
        <w:rPr>
          <w:rStyle w:val="CommentReference"/>
        </w:rPr>
        <w:annotationRef/>
      </w:r>
      <w:r>
        <w:t>1/23/25: We have edited this section and if you agree with our changes, this can be resolved. (Members will not go into FFS but into an aligned MCO).</w:t>
      </w:r>
    </w:p>
  </w:comment>
  <w:comment w:id="600" w:author="MMCO" w:date="2025-01-31T10:45:00Z" w:initials="MMCO">
    <w:p w14:paraId="694CD51A" w14:textId="5F3D530F" w:rsidR="0069086A" w:rsidRDefault="0069086A">
      <w:pPr>
        <w:pStyle w:val="CommentText"/>
      </w:pPr>
      <w:r>
        <w:rPr>
          <w:rStyle w:val="CommentReference"/>
        </w:rPr>
        <w:annotationRef/>
      </w:r>
      <w:r>
        <w:t>Acknowledged</w:t>
      </w:r>
    </w:p>
  </w:comment>
  <w:comment w:id="652" w:author="DB" w:date="2024-12-20T13:01:00Z" w:initials="DB">
    <w:p w14:paraId="43513184" w14:textId="77777777" w:rsidR="00F846EB" w:rsidRDefault="00F846EB" w:rsidP="00F846EB">
      <w:pPr>
        <w:pStyle w:val="CommentText"/>
      </w:pPr>
      <w:r>
        <w:rPr>
          <w:rStyle w:val="CommentReference"/>
        </w:rPr>
        <w:annotationRef/>
      </w:r>
      <w:r>
        <w:t>Updated Medicaid program name.</w:t>
      </w:r>
    </w:p>
  </w:comment>
  <w:comment w:id="653" w:author="MMCO" w:date="2025-01-15T13:27:00Z" w:initials="MMCO">
    <w:p w14:paraId="06C3F252" w14:textId="73A50E93" w:rsidR="005C7E95" w:rsidRDefault="005C7E95">
      <w:pPr>
        <w:pStyle w:val="CommentText"/>
      </w:pPr>
      <w:r>
        <w:rPr>
          <w:rStyle w:val="CommentReference"/>
        </w:rPr>
        <w:annotationRef/>
      </w:r>
      <w:r>
        <w:t>Acknowledged</w:t>
      </w:r>
    </w:p>
  </w:comment>
  <w:comment w:id="677" w:author="DB" w:date="2024-12-20T13:01:00Z" w:initials="DB">
    <w:p w14:paraId="4D795EC9" w14:textId="77777777" w:rsidR="00F846EB" w:rsidRDefault="00F846EB" w:rsidP="00F846EB">
      <w:pPr>
        <w:pStyle w:val="CommentText"/>
      </w:pPr>
      <w:r>
        <w:rPr>
          <w:rStyle w:val="CommentReference"/>
        </w:rPr>
        <w:annotationRef/>
      </w:r>
      <w:r>
        <w:t>Updated Medicaid program name.</w:t>
      </w:r>
    </w:p>
  </w:comment>
  <w:comment w:id="678" w:author="MMCO" w:date="2025-01-15T13:27:00Z" w:initials="MMCO">
    <w:p w14:paraId="2C70DE9C" w14:textId="25D93D2B" w:rsidR="005C7E95" w:rsidRDefault="005C7E95">
      <w:pPr>
        <w:pStyle w:val="CommentText"/>
      </w:pPr>
      <w:r>
        <w:rPr>
          <w:rStyle w:val="CommentReference"/>
        </w:rPr>
        <w:annotationRef/>
      </w:r>
      <w:r>
        <w:t>Acknowledged</w:t>
      </w:r>
    </w:p>
  </w:comment>
  <w:comment w:id="772" w:author="B W" w:date="2024-12-19T19:04:00Z" w:initials="BW">
    <w:p w14:paraId="63B91062" w14:textId="229DFBC6" w:rsidR="00952574" w:rsidRDefault="00952574">
      <w:pPr>
        <w:pStyle w:val="CommentText"/>
      </w:pPr>
      <w:r>
        <w:rPr>
          <w:rStyle w:val="CommentReference"/>
        </w:rPr>
        <w:annotationRef/>
      </w:r>
      <w:r w:rsidR="003C2062">
        <w:t>Further internal discussion is needed here; we may specify language for our plans to use in the next pass-back.</w:t>
      </w:r>
    </w:p>
  </w:comment>
  <w:comment w:id="773" w:author="MMCO" w:date="2025-01-15T13:28:00Z" w:initials="MMCO">
    <w:p w14:paraId="650D2C8F" w14:textId="6794E7CD" w:rsidR="00E82952" w:rsidRDefault="00E82952">
      <w:pPr>
        <w:pStyle w:val="CommentText"/>
      </w:pPr>
      <w:r>
        <w:rPr>
          <w:rStyle w:val="CommentReference"/>
        </w:rPr>
        <w:annotationRef/>
      </w:r>
      <w:r w:rsidRPr="00E82952">
        <w:rPr>
          <w:highlight w:val="green"/>
        </w:rPr>
        <w:t>Acknowledged. Leaving open.</w:t>
      </w:r>
    </w:p>
  </w:comment>
  <w:comment w:id="774" w:author="B W" w:date="2025-01-23T10:33:00Z" w:initials="BW">
    <w:p w14:paraId="195195A3" w14:textId="456D4DF2" w:rsidR="00413BC4" w:rsidRDefault="00413BC4">
      <w:pPr>
        <w:pStyle w:val="CommentText"/>
      </w:pPr>
      <w:r>
        <w:rPr>
          <w:rStyle w:val="CommentReference"/>
        </w:rPr>
        <w:annotationRef/>
      </w:r>
      <w:r>
        <w:t xml:space="preserve">1/23/25: We have discussed and edited the language. Plans can choose a deeming period between 1-6 months </w:t>
      </w:r>
      <w:r w:rsidR="00181EBB">
        <w:t xml:space="preserve">per our </w:t>
      </w:r>
      <w:r w:rsidR="00181EBB">
        <w:t>SMAC</w:t>
      </w:r>
      <w:r>
        <w:t xml:space="preserve"> so we removed our earlier deletion. The other language is correct and we do not have additional policy information to add.</w:t>
      </w:r>
    </w:p>
  </w:comment>
  <w:comment w:id="775" w:author="MMCO" w:date="2025-01-31T10:47:00Z" w:initials="MMCO">
    <w:p w14:paraId="56CFB479" w14:textId="6902B9BA" w:rsidR="0069086A" w:rsidRDefault="0069086A">
      <w:pPr>
        <w:pStyle w:val="CommentText"/>
      </w:pPr>
      <w:r>
        <w:rPr>
          <w:rStyle w:val="CommentReference"/>
        </w:rPr>
        <w:annotationRef/>
      </w:r>
      <w:r>
        <w:t>Acknowledged</w:t>
      </w:r>
    </w:p>
  </w:comment>
  <w:comment w:id="723" w:author="MMCO" w:date="2024-11-11T18:53:00Z" w:initials="MMCO">
    <w:p w14:paraId="4E25B2C2" w14:textId="2AA0BF6C" w:rsidR="001203D6" w:rsidRDefault="008370D9" w:rsidP="001203D6">
      <w:pPr>
        <w:pStyle w:val="CommentText"/>
      </w:pPr>
      <w:r>
        <w:rPr>
          <w:rStyle w:val="CommentReference"/>
        </w:rPr>
        <w:annotationRef/>
      </w:r>
      <w:r w:rsidR="001203D6">
        <w:t>11/15- Added deemed eligibility language.</w:t>
      </w:r>
    </w:p>
  </w:comment>
  <w:comment w:id="794" w:author="DB" w:date="2024-12-20T13:02:00Z" w:initials="DB">
    <w:p w14:paraId="3F4B8114" w14:textId="73ED1CF3" w:rsidR="00F846EB" w:rsidRDefault="00F846EB" w:rsidP="00F846EB">
      <w:pPr>
        <w:pStyle w:val="CommentText"/>
      </w:pPr>
      <w:r>
        <w:rPr>
          <w:rStyle w:val="CommentReference"/>
        </w:rPr>
        <w:annotationRef/>
      </w:r>
      <w:r>
        <w:t>Updated Medicaid program name.</w:t>
      </w:r>
    </w:p>
  </w:comment>
  <w:comment w:id="795" w:author="MMCO" w:date="2025-01-15T13:28:00Z" w:initials="MMCO">
    <w:p w14:paraId="4737E921" w14:textId="4BE2AA26" w:rsidR="00E82952" w:rsidRDefault="00E82952">
      <w:pPr>
        <w:pStyle w:val="CommentText"/>
      </w:pPr>
      <w:r>
        <w:rPr>
          <w:rStyle w:val="CommentReference"/>
        </w:rPr>
        <w:annotationRef/>
      </w:r>
      <w:r>
        <w:t>Acknowledged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05ECA8" w15:done="1"/>
  <w15:commentEx w15:paraId="324DE53D" w15:done="1"/>
  <w15:commentEx w15:paraId="248C41F2" w15:paraIdParent="324DE53D" w15:done="1"/>
  <w15:commentEx w15:paraId="4CB21C40" w15:paraIdParent="324DE53D" w15:done="1"/>
  <w15:commentEx w15:paraId="13F4146C" w15:done="1"/>
  <w15:commentEx w15:paraId="4189622E" w15:paraIdParent="13F4146C" w15:done="1"/>
  <w15:commentEx w15:paraId="25A1D56E" w15:paraIdParent="13F4146C" w15:done="1"/>
  <w15:commentEx w15:paraId="25DB182A" w15:done="1"/>
  <w15:commentEx w15:paraId="1B76C35A" w15:paraIdParent="25DB182A" w15:done="1"/>
  <w15:commentEx w15:paraId="68428165" w15:done="1"/>
  <w15:commentEx w15:paraId="32796779" w15:paraIdParent="68428165" w15:done="1"/>
  <w15:commentEx w15:paraId="317D61F7" w15:done="1"/>
  <w15:commentEx w15:paraId="61C61471" w15:done="1"/>
  <w15:commentEx w15:paraId="1DA5319F" w15:paraIdParent="61C61471" w15:done="1"/>
  <w15:commentEx w15:paraId="64A0074F" w15:done="1"/>
  <w15:commentEx w15:paraId="6394E9FB" w15:paraIdParent="64A0074F" w15:done="1"/>
  <w15:commentEx w15:paraId="44FA18A4" w15:done="1"/>
  <w15:commentEx w15:paraId="721BBE88" w15:paraIdParent="44FA18A4" w15:done="1"/>
  <w15:commentEx w15:paraId="1822DA45" w15:done="1"/>
  <w15:commentEx w15:paraId="4BE919BF" w15:paraIdParent="1822DA45" w15:done="1"/>
  <w15:commentEx w15:paraId="32A67139" w15:done="1"/>
  <w15:commentEx w15:paraId="7C295C1F" w15:paraIdParent="32A67139" w15:done="1"/>
  <w15:commentEx w15:paraId="0F45E1A9" w15:done="1"/>
  <w15:commentEx w15:paraId="211DC798" w15:paraIdParent="0F45E1A9" w15:done="1"/>
  <w15:commentEx w15:paraId="33F0D65D" w15:paraIdParent="0F45E1A9" w15:done="1"/>
  <w15:commentEx w15:paraId="6BB187B0" w15:done="1"/>
  <w15:commentEx w15:paraId="1D711A15" w15:paraIdParent="6BB187B0" w15:done="1"/>
  <w15:commentEx w15:paraId="352BA056" w15:paraIdParent="6BB187B0" w15:done="1"/>
  <w15:commentEx w15:paraId="4910A68D" w15:done="1"/>
  <w15:commentEx w15:paraId="59FF80A9" w15:paraIdParent="4910A68D" w15:done="1"/>
  <w15:commentEx w15:paraId="07E11563" w15:paraIdParent="4910A68D" w15:done="1"/>
  <w15:commentEx w15:paraId="25657DB6" w15:done="1"/>
  <w15:commentEx w15:paraId="7363D851" w15:done="1"/>
  <w15:commentEx w15:paraId="305C5C39" w15:paraIdParent="7363D851" w15:done="1"/>
  <w15:commentEx w15:paraId="4B71C415" w15:paraIdParent="7363D851" w15:done="1"/>
  <w15:commentEx w15:paraId="0B0C62A6" w15:done="1"/>
  <w15:commentEx w15:paraId="1F1FAAB9" w15:paraIdParent="0B0C62A6" w15:done="1"/>
  <w15:commentEx w15:paraId="609CCE7A" w15:done="1"/>
  <w15:commentEx w15:paraId="67517540" w15:paraIdParent="609CCE7A" w15:done="1"/>
  <w15:commentEx w15:paraId="6F2B4797" w15:done="1"/>
  <w15:commentEx w15:paraId="54E2701B" w15:paraIdParent="6F2B4797" w15:done="1"/>
  <w15:commentEx w15:paraId="16CE76A6" w15:paraIdParent="6F2B4797" w15:done="1"/>
  <w15:commentEx w15:paraId="06178971" w15:paraIdParent="6F2B4797" w15:done="1"/>
  <w15:commentEx w15:paraId="6EE225BE" w15:paraIdParent="6F2B4797" w15:done="1"/>
  <w15:commentEx w15:paraId="4AF2768C" w15:done="1"/>
  <w15:commentEx w15:paraId="5E54CA69" w15:paraIdParent="4AF2768C" w15:done="1"/>
  <w15:commentEx w15:paraId="0AC9CCDA" w15:done="1"/>
  <w15:commentEx w15:paraId="5D0759B5" w15:done="1"/>
  <w15:commentEx w15:paraId="491D18C1" w15:paraIdParent="5D0759B5" w15:done="1"/>
  <w15:commentEx w15:paraId="35B23FE6" w15:done="1"/>
  <w15:commentEx w15:paraId="1F180AF4" w15:paraIdParent="35B23FE6" w15:done="1"/>
  <w15:commentEx w15:paraId="6DEE8C9C" w15:done="1"/>
  <w15:commentEx w15:paraId="75BFFF08" w15:paraIdParent="6DEE8C9C" w15:done="1"/>
  <w15:commentEx w15:paraId="31A9ED1E" w15:done="1"/>
  <w15:commentEx w15:paraId="0566E4DD" w15:paraIdParent="31A9ED1E" w15:done="1"/>
  <w15:commentEx w15:paraId="7EBC3DA5" w15:done="1"/>
  <w15:commentEx w15:paraId="6183995D" w15:paraIdParent="7EBC3DA5" w15:done="1"/>
  <w15:commentEx w15:paraId="5B14B8ED" w15:done="1"/>
  <w15:commentEx w15:paraId="7FB64949" w15:done="1"/>
  <w15:commentEx w15:paraId="5A777C59" w15:paraIdParent="7FB64949" w15:done="1"/>
  <w15:commentEx w15:paraId="60922CE8" w15:done="1"/>
  <w15:commentEx w15:paraId="1487705E" w15:done="1"/>
  <w15:commentEx w15:paraId="564DE4D4" w15:paraIdParent="1487705E" w15:done="1"/>
  <w15:commentEx w15:paraId="1AD21D23" w15:done="1"/>
  <w15:commentEx w15:paraId="5EA7BFCD" w15:paraIdParent="1AD21D23" w15:done="1"/>
  <w15:commentEx w15:paraId="4F35D83B" w15:done="1"/>
  <w15:commentEx w15:paraId="7353C705" w15:done="1"/>
  <w15:commentEx w15:paraId="0858703A" w15:paraIdParent="7353C705" w15:done="1"/>
  <w15:commentEx w15:paraId="44E7D745" w15:done="1"/>
  <w15:commentEx w15:paraId="71B66C53" w15:paraIdParent="44E7D745" w15:done="1"/>
  <w15:commentEx w15:paraId="783DD079" w15:paraIdParent="44E7D745" w15:done="1"/>
  <w15:commentEx w15:paraId="5F6BA1EA" w15:paraIdParent="44E7D745" w15:done="1"/>
  <w15:commentEx w15:paraId="694CD51A" w15:paraIdParent="44E7D745" w15:done="1"/>
  <w15:commentEx w15:paraId="43513184" w15:done="1"/>
  <w15:commentEx w15:paraId="06C3F252" w15:paraIdParent="43513184" w15:done="1"/>
  <w15:commentEx w15:paraId="4D795EC9" w15:done="1"/>
  <w15:commentEx w15:paraId="2C70DE9C" w15:paraIdParent="4D795EC9" w15:done="1"/>
  <w15:commentEx w15:paraId="63B91062" w15:done="1"/>
  <w15:commentEx w15:paraId="650D2C8F" w15:paraIdParent="63B91062" w15:done="1"/>
  <w15:commentEx w15:paraId="195195A3" w15:paraIdParent="63B91062" w15:done="1"/>
  <w15:commentEx w15:paraId="56CFB479" w15:paraIdParent="63B91062" w15:done="1"/>
  <w15:commentEx w15:paraId="4E25B2C2" w15:done="1"/>
  <w15:commentEx w15:paraId="3F4B8114" w15:done="1"/>
  <w15:commentEx w15:paraId="4737E921" w15:paraIdParent="3F4B811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675821" w16cex:dateUtc="2024-11-13T18:06:00Z"/>
  <w16cex:commentExtensible w16cex:durableId="28EDE102" w16cex:dateUtc="2023-11-02T12:49:00Z"/>
  <w16cex:commentExtensible w16cex:durableId="5D7AE6BA" w16cex:dateUtc="2024-12-20T00:20:00Z"/>
  <w16cex:commentExtensible w16cex:durableId="2E79908A" w16cex:dateUtc="2025-01-15T17:55:00Z"/>
  <w16cex:commentExtensible w16cex:durableId="28EDE168" w16cex:dateUtc="2023-11-02T12:50:00Z"/>
  <w16cex:commentExtensible w16cex:durableId="12DDC1FC" w16cex:dateUtc="2024-12-23T23:15:00Z"/>
  <w16cex:commentExtensible w16cex:durableId="10BE49B8" w16cex:dateUtc="2025-01-15T17:56:00Z"/>
  <w16cex:commentExtensible w16cex:durableId="5BDEC620" w16cex:dateUtc="2024-12-20T00:33:00Z"/>
  <w16cex:commentExtensible w16cex:durableId="17F5E6D3" w16cex:dateUtc="2025-01-15T17:56:00Z"/>
  <w16cex:commentExtensible w16cex:durableId="6BF39F1E" w16cex:dateUtc="2024-12-23T23:16:00Z"/>
  <w16cex:commentExtensible w16cex:durableId="4EEF762C" w16cex:dateUtc="2025-01-15T17:56:00Z"/>
  <w16cex:commentExtensible w16cex:durableId="32AE0149" w16cex:dateUtc="2024-11-11T23:17:00Z"/>
  <w16cex:commentExtensible w16cex:durableId="240AD6B6" w16cex:dateUtc="2024-12-20T00:33:00Z"/>
  <w16cex:commentExtensible w16cex:durableId="276B594F" w16cex:dateUtc="2025-01-15T17:57:00Z"/>
  <w16cex:commentExtensible w16cex:durableId="6800F154" w16cex:dateUtc="2024-12-20T19:58:00Z"/>
  <w16cex:commentExtensible w16cex:durableId="02EB023C" w16cex:dateUtc="2025-01-15T18:18:00Z"/>
  <w16cex:commentExtensible w16cex:durableId="6A562A09" w16cex:dateUtc="2024-12-20T19:58:00Z"/>
  <w16cex:commentExtensible w16cex:durableId="317B3C85" w16cex:dateUtc="2025-01-15T18:19:00Z"/>
  <w16cex:commentExtensible w16cex:durableId="4DCFDC51" w16cex:dateUtc="2024-12-20T00:31:00Z"/>
  <w16cex:commentExtensible w16cex:durableId="17F7B80A" w16cex:dateUtc="2025-01-15T18:19:00Z"/>
  <w16cex:commentExtensible w16cex:durableId="1ACAC4AB" w16cex:dateUtc="2024-12-20T19:58:00Z"/>
  <w16cex:commentExtensible w16cex:durableId="34F789BC" w16cex:dateUtc="2025-01-15T18:19:00Z"/>
  <w16cex:commentExtensible w16cex:durableId="28EDE25B" w16cex:dateUtc="2023-11-02T12:54:00Z"/>
  <w16cex:commentExtensible w16cex:durableId="47AB180D" w16cex:dateUtc="2024-12-20T00:36:00Z"/>
  <w16cex:commentExtensible w16cex:durableId="2ED54A02" w16cex:dateUtc="2025-01-15T18:20:00Z"/>
  <w16cex:commentExtensible w16cex:durableId="25B01F4D" w16cex:dateUtc="2024-12-20T19:58:00Z"/>
  <w16cex:commentExtensible w16cex:durableId="035406E4" w16cex:dateUtc="2025-01-15T18:20:00Z"/>
  <w16cex:commentExtensible w16cex:durableId="2960B74B" w16cex:dateUtc="2025-01-22T16:20:00Z"/>
  <w16cex:commentExtensible w16cex:durableId="310F2C35" w16cex:dateUtc="2024-12-20T00:35:00Z"/>
  <w16cex:commentExtensible w16cex:durableId="3D7C4BA0" w16cex:dateUtc="2025-01-15T18:22:00Z"/>
  <w16cex:commentExtensible w16cex:durableId="541868FD" w16cex:dateUtc="2025-01-23T18:38:00Z"/>
  <w16cex:commentExtensible w16cex:durableId="6AAE7DF1" w16cex:dateUtc="2024-11-11T23:18:00Z"/>
  <w16cex:commentExtensible w16cex:durableId="7F1CC200" w16cex:dateUtc="2025-01-15T18:32:00Z"/>
  <w16cex:commentExtensible w16cex:durableId="46A19B39" w16cex:dateUtc="2025-01-22T16:22:00Z"/>
  <w16cex:commentExtensible w16cex:durableId="4E23FA69" w16cex:dateUtc="2025-01-31T15:43:00Z"/>
  <w16cex:commentExtensible w16cex:durableId="23FCF7C9" w16cex:dateUtc="2025-01-23T18:26:00Z"/>
  <w16cex:commentExtensible w16cex:durableId="1F10952A" w16cex:dateUtc="2025-01-31T15:41:00Z"/>
  <w16cex:commentExtensible w16cex:durableId="7BA1DBDA" w16cex:dateUtc="2024-12-20T00:39:00Z"/>
  <w16cex:commentExtensible w16cex:durableId="4298E66B" w16cex:dateUtc="2025-01-15T18:23:00Z"/>
  <w16cex:commentExtensible w16cex:durableId="22B1B463" w16cex:dateUtc="2024-12-20T19:59:00Z"/>
  <w16cex:commentExtensible w16cex:durableId="7641DCBE" w16cex:dateUtc="2024-12-23T23:20:00Z"/>
  <w16cex:commentExtensible w16cex:durableId="2B2FFD49" w16cex:dateUtc="2025-01-15T18:23:00Z"/>
  <w16cex:commentExtensible w16cex:durableId="717D5FB8" w16cex:dateUtc="2025-01-23T17:34:00Z"/>
  <w16cex:commentExtensible w16cex:durableId="068A6F55" w16cex:dateUtc="2025-01-31T15:43:00Z"/>
  <w16cex:commentExtensible w16cex:durableId="4C449E9B" w16cex:dateUtc="2024-12-20T00:40:00Z"/>
  <w16cex:commentExtensible w16cex:durableId="54AF0BA1" w16cex:dateUtc="2025-01-15T18:23:00Z"/>
  <w16cex:commentExtensible w16cex:durableId="133DF26F" w16cex:dateUtc="2024-11-11T23:23:00Z"/>
  <w16cex:commentExtensible w16cex:durableId="3004BA2F" w16cex:dateUtc="2024-12-20T20:30:00Z"/>
  <w16cex:commentExtensible w16cex:durableId="7649CEDB" w16cex:dateUtc="2025-01-15T18:24:00Z"/>
  <w16cex:commentExtensible w16cex:durableId="284E8ACD" w16cex:dateUtc="2025-01-15T18:24:00Z"/>
  <w16cex:commentExtensible w16cex:durableId="60742157" w16cex:dateUtc="2025-01-22T16:23:00Z"/>
  <w16cex:commentExtensible w16cex:durableId="5C1B93F4" w16cex:dateUtc="2024-12-20T00:43:00Z"/>
  <w16cex:commentExtensible w16cex:durableId="0E0C5F6E" w16cex:dateUtc="2025-01-15T18:25:00Z"/>
  <w16cex:commentExtensible w16cex:durableId="1BED1524" w16cex:dateUtc="2024-12-23T23:22:00Z"/>
  <w16cex:commentExtensible w16cex:durableId="6BE31AAA" w16cex:dateUtc="2025-01-15T18:25:00Z"/>
  <w16cex:commentExtensible w16cex:durableId="7DD443EB" w16cex:dateUtc="2024-12-20T00:43:00Z"/>
  <w16cex:commentExtensible w16cex:durableId="048F4A96" w16cex:dateUtc="2025-01-15T18:25:00Z"/>
  <w16cex:commentExtensible w16cex:durableId="48C90CDA" w16cex:dateUtc="2024-11-11T23:27:00Z"/>
  <w16cex:commentExtensible w16cex:durableId="02610582" w16cex:dateUtc="2024-12-20T20:30:00Z"/>
  <w16cex:commentExtensible w16cex:durableId="1C26D156" w16cex:dateUtc="2025-01-15T18:25:00Z"/>
  <w16cex:commentExtensible w16cex:durableId="348594C1" w16cex:dateUtc="2024-11-13T18:22:00Z"/>
  <w16cex:commentExtensible w16cex:durableId="796A32F3" w16cex:dateUtc="2025-01-24T16:07:00Z"/>
  <w16cex:commentExtensible w16cex:durableId="04A1F6C4" w16cex:dateUtc="2025-01-31T15:44:00Z"/>
  <w16cex:commentExtensible w16cex:durableId="3506A20A" w16cex:dateUtc="2024-12-20T00:43:00Z"/>
  <w16cex:commentExtensible w16cex:durableId="2D0434D0" w16cex:dateUtc="2025-01-15T18:26:00Z"/>
  <w16cex:commentExtensible w16cex:durableId="708B1CC3" w16cex:dateUtc="2024-11-11T23:28:00Z"/>
  <w16cex:commentExtensible w16cex:durableId="5826BB8E" w16cex:dateUtc="2024-12-20T20:30:00Z"/>
  <w16cex:commentExtensible w16cex:durableId="4CEE5C28" w16cex:dateUtc="2025-01-15T18:26:00Z"/>
  <w16cex:commentExtensible w16cex:durableId="28EDE768" w16cex:dateUtc="2023-11-02T13:16:00Z"/>
  <w16cex:commentExtensible w16cex:durableId="27573D1A" w16cex:dateUtc="2024-12-20T00:43:00Z"/>
  <w16cex:commentExtensible w16cex:durableId="3427FBC5" w16cex:dateUtc="2025-01-15T18:26:00Z"/>
  <w16cex:commentExtensible w16cex:durableId="6F5281D8" w16cex:dateUtc="2025-01-23T18:31:00Z"/>
  <w16cex:commentExtensible w16cex:durableId="42885F38" w16cex:dateUtc="2025-01-31T15:45:00Z"/>
  <w16cex:commentExtensible w16cex:durableId="6B33374C" w16cex:dateUtc="2024-12-20T20:01:00Z"/>
  <w16cex:commentExtensible w16cex:durableId="3465E245" w16cex:dateUtc="2025-01-15T18:27:00Z"/>
  <w16cex:commentExtensible w16cex:durableId="563417A5" w16cex:dateUtc="2024-12-20T20:01:00Z"/>
  <w16cex:commentExtensible w16cex:durableId="63BEEC3B" w16cex:dateUtc="2025-01-15T18:27:00Z"/>
  <w16cex:commentExtensible w16cex:durableId="274BC4D7" w16cex:dateUtc="2024-12-20T03:04:00Z"/>
  <w16cex:commentExtensible w16cex:durableId="35BF3EC4" w16cex:dateUtc="2025-01-15T18:28:00Z"/>
  <w16cex:commentExtensible w16cex:durableId="2F709B9F" w16cex:dateUtc="2025-01-23T18:33:00Z"/>
  <w16cex:commentExtensible w16cex:durableId="2D6A8952" w16cex:dateUtc="2025-01-31T15:47:00Z"/>
  <w16cex:commentExtensible w16cex:durableId="394FEC22" w16cex:dateUtc="2024-11-11T23:53:00Z"/>
  <w16cex:commentExtensible w16cex:durableId="745BDB98" w16cex:dateUtc="2024-12-20T20:02:00Z"/>
  <w16cex:commentExtensible w16cex:durableId="55373099" w16cex:dateUtc="2025-01-15T1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05ECA8" w16cid:durableId="5A675821"/>
  <w16cid:commentId w16cid:paraId="324DE53D" w16cid:durableId="28EDE102"/>
  <w16cid:commentId w16cid:paraId="248C41F2" w16cid:durableId="5D7AE6BA"/>
  <w16cid:commentId w16cid:paraId="4CB21C40" w16cid:durableId="2E79908A"/>
  <w16cid:commentId w16cid:paraId="13F4146C" w16cid:durableId="28EDE168"/>
  <w16cid:commentId w16cid:paraId="4189622E" w16cid:durableId="12DDC1FC"/>
  <w16cid:commentId w16cid:paraId="25A1D56E" w16cid:durableId="10BE49B8"/>
  <w16cid:commentId w16cid:paraId="25DB182A" w16cid:durableId="5BDEC620"/>
  <w16cid:commentId w16cid:paraId="1B76C35A" w16cid:durableId="17F5E6D3"/>
  <w16cid:commentId w16cid:paraId="68428165" w16cid:durableId="6BF39F1E"/>
  <w16cid:commentId w16cid:paraId="32796779" w16cid:durableId="4EEF762C"/>
  <w16cid:commentId w16cid:paraId="317D61F7" w16cid:durableId="32AE0149"/>
  <w16cid:commentId w16cid:paraId="61C61471" w16cid:durableId="240AD6B6"/>
  <w16cid:commentId w16cid:paraId="1DA5319F" w16cid:durableId="276B594F"/>
  <w16cid:commentId w16cid:paraId="64A0074F" w16cid:durableId="6800F154"/>
  <w16cid:commentId w16cid:paraId="6394E9FB" w16cid:durableId="02EB023C"/>
  <w16cid:commentId w16cid:paraId="44FA18A4" w16cid:durableId="6A562A09"/>
  <w16cid:commentId w16cid:paraId="721BBE88" w16cid:durableId="317B3C85"/>
  <w16cid:commentId w16cid:paraId="1822DA45" w16cid:durableId="4DCFDC51"/>
  <w16cid:commentId w16cid:paraId="4BE919BF" w16cid:durableId="17F7B80A"/>
  <w16cid:commentId w16cid:paraId="32A67139" w16cid:durableId="1ACAC4AB"/>
  <w16cid:commentId w16cid:paraId="7C295C1F" w16cid:durableId="34F789BC"/>
  <w16cid:commentId w16cid:paraId="0F45E1A9" w16cid:durableId="28EDE25B"/>
  <w16cid:commentId w16cid:paraId="211DC798" w16cid:durableId="47AB180D"/>
  <w16cid:commentId w16cid:paraId="33F0D65D" w16cid:durableId="2ED54A02"/>
  <w16cid:commentId w16cid:paraId="6BB187B0" w16cid:durableId="25B01F4D"/>
  <w16cid:commentId w16cid:paraId="1D711A15" w16cid:durableId="035406E4"/>
  <w16cid:commentId w16cid:paraId="352BA056" w16cid:durableId="2960B74B"/>
  <w16cid:commentId w16cid:paraId="4910A68D" w16cid:durableId="310F2C35"/>
  <w16cid:commentId w16cid:paraId="59FF80A9" w16cid:durableId="3D7C4BA0"/>
  <w16cid:commentId w16cid:paraId="07E11563" w16cid:durableId="541868FD"/>
  <w16cid:commentId w16cid:paraId="25657DB6" w16cid:durableId="6AAE7DF1"/>
  <w16cid:commentId w16cid:paraId="7363D851" w16cid:durableId="7F1CC200"/>
  <w16cid:commentId w16cid:paraId="305C5C39" w16cid:durableId="46A19B39"/>
  <w16cid:commentId w16cid:paraId="4B71C415" w16cid:durableId="4E23FA69"/>
  <w16cid:commentId w16cid:paraId="0B0C62A6" w16cid:durableId="23FCF7C9"/>
  <w16cid:commentId w16cid:paraId="1F1FAAB9" w16cid:durableId="1F10952A"/>
  <w16cid:commentId w16cid:paraId="609CCE7A" w16cid:durableId="7BA1DBDA"/>
  <w16cid:commentId w16cid:paraId="67517540" w16cid:durableId="4298E66B"/>
  <w16cid:commentId w16cid:paraId="6F2B4797" w16cid:durableId="22B1B463"/>
  <w16cid:commentId w16cid:paraId="54E2701B" w16cid:durableId="7641DCBE"/>
  <w16cid:commentId w16cid:paraId="16CE76A6" w16cid:durableId="2B2FFD49"/>
  <w16cid:commentId w16cid:paraId="06178971" w16cid:durableId="717D5FB8"/>
  <w16cid:commentId w16cid:paraId="6EE225BE" w16cid:durableId="068A6F55"/>
  <w16cid:commentId w16cid:paraId="4AF2768C" w16cid:durableId="4C449E9B"/>
  <w16cid:commentId w16cid:paraId="5E54CA69" w16cid:durableId="54AF0BA1"/>
  <w16cid:commentId w16cid:paraId="0AC9CCDA" w16cid:durableId="133DF26F"/>
  <w16cid:commentId w16cid:paraId="5D0759B5" w16cid:durableId="3004BA2F"/>
  <w16cid:commentId w16cid:paraId="491D18C1" w16cid:durableId="7649CEDB"/>
  <w16cid:commentId w16cid:paraId="35B23FE6" w16cid:durableId="284E8ACD"/>
  <w16cid:commentId w16cid:paraId="1F180AF4" w16cid:durableId="60742157"/>
  <w16cid:commentId w16cid:paraId="6DEE8C9C" w16cid:durableId="5C1B93F4"/>
  <w16cid:commentId w16cid:paraId="75BFFF08" w16cid:durableId="0E0C5F6E"/>
  <w16cid:commentId w16cid:paraId="31A9ED1E" w16cid:durableId="1BED1524"/>
  <w16cid:commentId w16cid:paraId="0566E4DD" w16cid:durableId="6BE31AAA"/>
  <w16cid:commentId w16cid:paraId="7EBC3DA5" w16cid:durableId="7DD443EB"/>
  <w16cid:commentId w16cid:paraId="6183995D" w16cid:durableId="048F4A96"/>
  <w16cid:commentId w16cid:paraId="5B14B8ED" w16cid:durableId="48C90CDA"/>
  <w16cid:commentId w16cid:paraId="7FB64949" w16cid:durableId="02610582"/>
  <w16cid:commentId w16cid:paraId="5A777C59" w16cid:durableId="1C26D156"/>
  <w16cid:commentId w16cid:paraId="60922CE8" w16cid:durableId="348594C1"/>
  <w16cid:commentId w16cid:paraId="1487705E" w16cid:durableId="796A32F3"/>
  <w16cid:commentId w16cid:paraId="564DE4D4" w16cid:durableId="04A1F6C4"/>
  <w16cid:commentId w16cid:paraId="1AD21D23" w16cid:durableId="3506A20A"/>
  <w16cid:commentId w16cid:paraId="5EA7BFCD" w16cid:durableId="2D0434D0"/>
  <w16cid:commentId w16cid:paraId="4F35D83B" w16cid:durableId="708B1CC3"/>
  <w16cid:commentId w16cid:paraId="7353C705" w16cid:durableId="5826BB8E"/>
  <w16cid:commentId w16cid:paraId="0858703A" w16cid:durableId="4CEE5C28"/>
  <w16cid:commentId w16cid:paraId="44E7D745" w16cid:durableId="28EDE768"/>
  <w16cid:commentId w16cid:paraId="71B66C53" w16cid:durableId="27573D1A"/>
  <w16cid:commentId w16cid:paraId="783DD079" w16cid:durableId="3427FBC5"/>
  <w16cid:commentId w16cid:paraId="5F6BA1EA" w16cid:durableId="6F5281D8"/>
  <w16cid:commentId w16cid:paraId="694CD51A" w16cid:durableId="42885F38"/>
  <w16cid:commentId w16cid:paraId="43513184" w16cid:durableId="6B33374C"/>
  <w16cid:commentId w16cid:paraId="06C3F252" w16cid:durableId="3465E245"/>
  <w16cid:commentId w16cid:paraId="4D795EC9" w16cid:durableId="563417A5"/>
  <w16cid:commentId w16cid:paraId="2C70DE9C" w16cid:durableId="63BEEC3B"/>
  <w16cid:commentId w16cid:paraId="63B91062" w16cid:durableId="274BC4D7"/>
  <w16cid:commentId w16cid:paraId="650D2C8F" w16cid:durableId="35BF3EC4"/>
  <w16cid:commentId w16cid:paraId="195195A3" w16cid:durableId="2F709B9F"/>
  <w16cid:commentId w16cid:paraId="56CFB479" w16cid:durableId="2D6A8952"/>
  <w16cid:commentId w16cid:paraId="4E25B2C2" w16cid:durableId="394FEC22"/>
  <w16cid:commentId w16cid:paraId="3F4B8114" w16cid:durableId="745BDB98"/>
  <w16cid:commentId w16cid:paraId="4737E921" w16cid:durableId="553730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52FD1" w14:textId="77777777" w:rsidR="00097C41" w:rsidRDefault="00097C41" w:rsidP="00EA4A7F">
      <w:pPr>
        <w:spacing w:after="0" w:line="240" w:lineRule="auto"/>
      </w:pPr>
      <w:r>
        <w:separator/>
      </w:r>
    </w:p>
  </w:endnote>
  <w:endnote w:type="continuationSeparator" w:id="0">
    <w:p w14:paraId="440E8748" w14:textId="77777777" w:rsidR="00097C41" w:rsidRDefault="00097C41" w:rsidP="00EA4A7F">
      <w:pPr>
        <w:spacing w:after="0" w:line="240" w:lineRule="auto"/>
      </w:pPr>
      <w:r>
        <w:continuationSeparator/>
      </w:r>
    </w:p>
  </w:endnote>
  <w:endnote w:type="continuationNotice" w:id="1">
    <w:p w14:paraId="59AEE00C" w14:textId="77777777" w:rsidR="00097C41" w:rsidRDefault="00097C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A1A60" w14:textId="77777777" w:rsidR="008A14AB" w:rsidRDefault="008A14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7C9A3" w14:textId="77777777" w:rsidR="00097C41" w:rsidRDefault="00097C41" w:rsidP="00EA4A7F">
      <w:pPr>
        <w:spacing w:after="0" w:line="240" w:lineRule="auto"/>
      </w:pPr>
      <w:r>
        <w:separator/>
      </w:r>
    </w:p>
  </w:footnote>
  <w:footnote w:type="continuationSeparator" w:id="0">
    <w:p w14:paraId="4017A9EF" w14:textId="77777777" w:rsidR="00097C41" w:rsidRDefault="00097C41" w:rsidP="00EA4A7F">
      <w:pPr>
        <w:spacing w:after="0" w:line="240" w:lineRule="auto"/>
      </w:pPr>
      <w:r>
        <w:continuationSeparator/>
      </w:r>
    </w:p>
  </w:footnote>
  <w:footnote w:type="continuationNotice" w:id="1">
    <w:p w14:paraId="179F3077" w14:textId="77777777" w:rsidR="00097C41" w:rsidRDefault="00097C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F5E94" w14:textId="77777777" w:rsidR="008A14AB" w:rsidRDefault="008A1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A57529C"/>
    <w:multiLevelType w:val="multilevel"/>
    <w:tmpl w:val="8CCE5A32"/>
    <w:numStyleLink w:val="Style1"/>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283D61E9"/>
    <w:multiLevelType w:val="hybridMultilevel"/>
    <w:tmpl w:val="A66AC682"/>
    <w:lvl w:ilvl="0" w:tplc="ED34AB3E">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6A0003"/>
    <w:multiLevelType w:val="hybridMultilevel"/>
    <w:tmpl w:val="3020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2" w15:restartNumberingAfterBreak="0">
    <w:nsid w:val="71564F1D"/>
    <w:multiLevelType w:val="hybridMultilevel"/>
    <w:tmpl w:val="82DE0EDA"/>
    <w:lvl w:ilvl="0" w:tplc="6D3C09B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58F2DD9"/>
    <w:multiLevelType w:val="hybridMultilevel"/>
    <w:tmpl w:val="23FCBC20"/>
    <w:lvl w:ilvl="0" w:tplc="4230AEE0">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6"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8"/>
  </w:num>
  <w:num w:numId="2" w16cid:durableId="1822965002">
    <w:abstractNumId w:val="12"/>
  </w:num>
  <w:num w:numId="3" w16cid:durableId="1092359548">
    <w:abstractNumId w:val="23"/>
  </w:num>
  <w:num w:numId="4" w16cid:durableId="2004308796">
    <w:abstractNumId w:val="7"/>
  </w:num>
  <w:num w:numId="5" w16cid:durableId="1478372532">
    <w:abstractNumId w:val="20"/>
  </w:num>
  <w:num w:numId="6" w16cid:durableId="802193346">
    <w:abstractNumId w:val="14"/>
  </w:num>
  <w:num w:numId="7" w16cid:durableId="1794521233">
    <w:abstractNumId w:val="26"/>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19"/>
  </w:num>
  <w:num w:numId="15" w16cid:durableId="799803486">
    <w:abstractNumId w:val="17"/>
  </w:num>
  <w:num w:numId="16" w16cid:durableId="2058356730">
    <w:abstractNumId w:val="16"/>
  </w:num>
  <w:num w:numId="17" w16cid:durableId="734351614">
    <w:abstractNumId w:val="9"/>
  </w:num>
  <w:num w:numId="18" w16cid:durableId="2084256947">
    <w:abstractNumId w:val="15"/>
  </w:num>
  <w:num w:numId="19" w16cid:durableId="306738665">
    <w:abstractNumId w:val="10"/>
  </w:num>
  <w:num w:numId="20" w16cid:durableId="1651595733">
    <w:abstractNumId w:val="6"/>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21"/>
  </w:num>
  <w:num w:numId="22" w16cid:durableId="557909291">
    <w:abstractNumId w:val="25"/>
  </w:num>
  <w:num w:numId="23" w16cid:durableId="879047640">
    <w:abstractNumId w:val="13"/>
  </w:num>
  <w:num w:numId="24" w16cid:durableId="1767537429">
    <w:abstractNumId w:val="18"/>
  </w:num>
  <w:num w:numId="25" w16cid:durableId="1957130024">
    <w:abstractNumId w:val="11"/>
  </w:num>
  <w:num w:numId="26" w16cid:durableId="1569917898">
    <w:abstractNumId w:val="22"/>
  </w:num>
  <w:num w:numId="27" w16cid:durableId="468397268">
    <w:abstractNumId w:val="2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MCO">
    <w15:presenceInfo w15:providerId="None" w15:userId="MMCO"/>
  </w15:person>
  <w15:person w15:author="DB">
    <w15:presenceInfo w15:providerId="None" w15:userId="DB"/>
  </w15:person>
  <w15:person w15:author="Jones, Julie (CMS/FCHCO)">
    <w15:presenceInfo w15:providerId="AD" w15:userId="S::julie.jones@cms.hhs.gov::3bde240c-9a96-48eb-aa58-40666b5016e1"/>
  </w15:person>
  <w15:person w15:author="Lisa Williams">
    <w15:presenceInfo w15:providerId="None" w15:userId="Lisa Williams"/>
  </w15:person>
  <w15:person w15:author="B W">
    <w15:presenceInfo w15:providerId="Windows Live" w15:userId="621e8eaeeb1f39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revisionView w:markup="0"/>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4CE"/>
    <w:rsid w:val="00005A19"/>
    <w:rsid w:val="000105F7"/>
    <w:rsid w:val="00010DAD"/>
    <w:rsid w:val="000114E3"/>
    <w:rsid w:val="00013BF6"/>
    <w:rsid w:val="00016971"/>
    <w:rsid w:val="00020469"/>
    <w:rsid w:val="0002203D"/>
    <w:rsid w:val="00023045"/>
    <w:rsid w:val="00023232"/>
    <w:rsid w:val="00025BA1"/>
    <w:rsid w:val="00031518"/>
    <w:rsid w:val="00031731"/>
    <w:rsid w:val="0003294C"/>
    <w:rsid w:val="000334AC"/>
    <w:rsid w:val="000360F2"/>
    <w:rsid w:val="0003749E"/>
    <w:rsid w:val="00041176"/>
    <w:rsid w:val="00041F24"/>
    <w:rsid w:val="00042CEA"/>
    <w:rsid w:val="000503A7"/>
    <w:rsid w:val="00050819"/>
    <w:rsid w:val="000530EA"/>
    <w:rsid w:val="0005461A"/>
    <w:rsid w:val="00055424"/>
    <w:rsid w:val="00055D2C"/>
    <w:rsid w:val="00060588"/>
    <w:rsid w:val="0006216A"/>
    <w:rsid w:val="00062B24"/>
    <w:rsid w:val="00062CCF"/>
    <w:rsid w:val="0006393C"/>
    <w:rsid w:val="000658E5"/>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97C41"/>
    <w:rsid w:val="000A00D4"/>
    <w:rsid w:val="000A0D19"/>
    <w:rsid w:val="000A2BA0"/>
    <w:rsid w:val="000A33A4"/>
    <w:rsid w:val="000A518A"/>
    <w:rsid w:val="000B02AA"/>
    <w:rsid w:val="000B270D"/>
    <w:rsid w:val="000B29A5"/>
    <w:rsid w:val="000B2AF3"/>
    <w:rsid w:val="000B54BB"/>
    <w:rsid w:val="000B65F6"/>
    <w:rsid w:val="000C5A4B"/>
    <w:rsid w:val="000D3597"/>
    <w:rsid w:val="000D466D"/>
    <w:rsid w:val="000D4E5F"/>
    <w:rsid w:val="000D5173"/>
    <w:rsid w:val="000D5261"/>
    <w:rsid w:val="000D693C"/>
    <w:rsid w:val="000D6EE2"/>
    <w:rsid w:val="000E0D88"/>
    <w:rsid w:val="000E2106"/>
    <w:rsid w:val="000E2B9C"/>
    <w:rsid w:val="000E3135"/>
    <w:rsid w:val="000E39BE"/>
    <w:rsid w:val="000E3FBB"/>
    <w:rsid w:val="000E40DE"/>
    <w:rsid w:val="000E5C2F"/>
    <w:rsid w:val="000E6DCD"/>
    <w:rsid w:val="000F0F36"/>
    <w:rsid w:val="000F1690"/>
    <w:rsid w:val="000F57EB"/>
    <w:rsid w:val="000F5E19"/>
    <w:rsid w:val="000F5E79"/>
    <w:rsid w:val="000F7A52"/>
    <w:rsid w:val="00102D33"/>
    <w:rsid w:val="00103A82"/>
    <w:rsid w:val="001041D8"/>
    <w:rsid w:val="00105E45"/>
    <w:rsid w:val="0010618E"/>
    <w:rsid w:val="00111BA4"/>
    <w:rsid w:val="00112237"/>
    <w:rsid w:val="00112A66"/>
    <w:rsid w:val="00112C60"/>
    <w:rsid w:val="001136D0"/>
    <w:rsid w:val="00114B22"/>
    <w:rsid w:val="001203D6"/>
    <w:rsid w:val="00122C06"/>
    <w:rsid w:val="00123393"/>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497D"/>
    <w:rsid w:val="001468AE"/>
    <w:rsid w:val="00146C8B"/>
    <w:rsid w:val="001501AF"/>
    <w:rsid w:val="00150F5D"/>
    <w:rsid w:val="00152826"/>
    <w:rsid w:val="00153882"/>
    <w:rsid w:val="00153B8D"/>
    <w:rsid w:val="00153F84"/>
    <w:rsid w:val="00154AB9"/>
    <w:rsid w:val="00155111"/>
    <w:rsid w:val="0015543F"/>
    <w:rsid w:val="0016664D"/>
    <w:rsid w:val="00171C43"/>
    <w:rsid w:val="00173109"/>
    <w:rsid w:val="00173415"/>
    <w:rsid w:val="00174BCD"/>
    <w:rsid w:val="0017629A"/>
    <w:rsid w:val="001765B6"/>
    <w:rsid w:val="001773FD"/>
    <w:rsid w:val="001804EB"/>
    <w:rsid w:val="00181848"/>
    <w:rsid w:val="00181CD8"/>
    <w:rsid w:val="00181EBB"/>
    <w:rsid w:val="00182356"/>
    <w:rsid w:val="0018293D"/>
    <w:rsid w:val="00184DAA"/>
    <w:rsid w:val="00185914"/>
    <w:rsid w:val="001906CA"/>
    <w:rsid w:val="001938E4"/>
    <w:rsid w:val="001A040C"/>
    <w:rsid w:val="001A0DCD"/>
    <w:rsid w:val="001A0FCB"/>
    <w:rsid w:val="001A18D0"/>
    <w:rsid w:val="001A3397"/>
    <w:rsid w:val="001A3FAF"/>
    <w:rsid w:val="001A4B4A"/>
    <w:rsid w:val="001A5E9E"/>
    <w:rsid w:val="001A6EB5"/>
    <w:rsid w:val="001A76E0"/>
    <w:rsid w:val="001B205B"/>
    <w:rsid w:val="001B4E8F"/>
    <w:rsid w:val="001B7290"/>
    <w:rsid w:val="001B7B77"/>
    <w:rsid w:val="001C08E7"/>
    <w:rsid w:val="001C0B43"/>
    <w:rsid w:val="001C1286"/>
    <w:rsid w:val="001C5490"/>
    <w:rsid w:val="001C740A"/>
    <w:rsid w:val="001D3F05"/>
    <w:rsid w:val="001D43F7"/>
    <w:rsid w:val="001E494B"/>
    <w:rsid w:val="001E7FEE"/>
    <w:rsid w:val="001F2BE5"/>
    <w:rsid w:val="001F30C3"/>
    <w:rsid w:val="001F4C89"/>
    <w:rsid w:val="0020176A"/>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4BD8"/>
    <w:rsid w:val="00237A56"/>
    <w:rsid w:val="00240388"/>
    <w:rsid w:val="00241747"/>
    <w:rsid w:val="00241CE4"/>
    <w:rsid w:val="00242EE3"/>
    <w:rsid w:val="00243686"/>
    <w:rsid w:val="00243B26"/>
    <w:rsid w:val="00246E4F"/>
    <w:rsid w:val="0024761B"/>
    <w:rsid w:val="00251A0B"/>
    <w:rsid w:val="00256C57"/>
    <w:rsid w:val="00257799"/>
    <w:rsid w:val="002600E8"/>
    <w:rsid w:val="00260C30"/>
    <w:rsid w:val="00260ECD"/>
    <w:rsid w:val="00261E4C"/>
    <w:rsid w:val="00266429"/>
    <w:rsid w:val="00266816"/>
    <w:rsid w:val="0027024A"/>
    <w:rsid w:val="002705BB"/>
    <w:rsid w:val="00270F20"/>
    <w:rsid w:val="0027280D"/>
    <w:rsid w:val="00272CAB"/>
    <w:rsid w:val="002735BF"/>
    <w:rsid w:val="0028073A"/>
    <w:rsid w:val="002810BD"/>
    <w:rsid w:val="00281B0B"/>
    <w:rsid w:val="00286EE8"/>
    <w:rsid w:val="002870DB"/>
    <w:rsid w:val="00287273"/>
    <w:rsid w:val="00290CC2"/>
    <w:rsid w:val="00291B4C"/>
    <w:rsid w:val="0029282C"/>
    <w:rsid w:val="002930E3"/>
    <w:rsid w:val="00293336"/>
    <w:rsid w:val="00293424"/>
    <w:rsid w:val="00293D2F"/>
    <w:rsid w:val="002946DB"/>
    <w:rsid w:val="00294B49"/>
    <w:rsid w:val="002957A3"/>
    <w:rsid w:val="002A3517"/>
    <w:rsid w:val="002A4E91"/>
    <w:rsid w:val="002A5423"/>
    <w:rsid w:val="002A5469"/>
    <w:rsid w:val="002A70C6"/>
    <w:rsid w:val="002B0094"/>
    <w:rsid w:val="002B0E42"/>
    <w:rsid w:val="002B271C"/>
    <w:rsid w:val="002B2781"/>
    <w:rsid w:val="002B3CFD"/>
    <w:rsid w:val="002B6E7C"/>
    <w:rsid w:val="002C0537"/>
    <w:rsid w:val="002C0BEB"/>
    <w:rsid w:val="002C23A3"/>
    <w:rsid w:val="002D0999"/>
    <w:rsid w:val="002D1888"/>
    <w:rsid w:val="002D2DC4"/>
    <w:rsid w:val="002D3DBC"/>
    <w:rsid w:val="002D5C61"/>
    <w:rsid w:val="002D6469"/>
    <w:rsid w:val="002E1F46"/>
    <w:rsid w:val="002E2C42"/>
    <w:rsid w:val="002E3CBF"/>
    <w:rsid w:val="002E3F2B"/>
    <w:rsid w:val="002E431B"/>
    <w:rsid w:val="002E697F"/>
    <w:rsid w:val="002F27E8"/>
    <w:rsid w:val="002F385F"/>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FD6"/>
    <w:rsid w:val="00326610"/>
    <w:rsid w:val="00326EF4"/>
    <w:rsid w:val="00327079"/>
    <w:rsid w:val="00332DCF"/>
    <w:rsid w:val="00336B42"/>
    <w:rsid w:val="00336DCC"/>
    <w:rsid w:val="003379C0"/>
    <w:rsid w:val="00340641"/>
    <w:rsid w:val="003417F3"/>
    <w:rsid w:val="0034556C"/>
    <w:rsid w:val="00345AD6"/>
    <w:rsid w:val="00345E86"/>
    <w:rsid w:val="00346A87"/>
    <w:rsid w:val="00347046"/>
    <w:rsid w:val="00347B30"/>
    <w:rsid w:val="00347EB3"/>
    <w:rsid w:val="00353A8C"/>
    <w:rsid w:val="00362BCD"/>
    <w:rsid w:val="00370857"/>
    <w:rsid w:val="00370D83"/>
    <w:rsid w:val="0037170B"/>
    <w:rsid w:val="00371850"/>
    <w:rsid w:val="003736CD"/>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5320"/>
    <w:rsid w:val="003B5A65"/>
    <w:rsid w:val="003B5D30"/>
    <w:rsid w:val="003B6023"/>
    <w:rsid w:val="003C139B"/>
    <w:rsid w:val="003C1AA1"/>
    <w:rsid w:val="003C1BD5"/>
    <w:rsid w:val="003C2062"/>
    <w:rsid w:val="003C29CC"/>
    <w:rsid w:val="003C32BD"/>
    <w:rsid w:val="003C33D6"/>
    <w:rsid w:val="003C3F25"/>
    <w:rsid w:val="003C4868"/>
    <w:rsid w:val="003C65C7"/>
    <w:rsid w:val="003C6DF8"/>
    <w:rsid w:val="003C7736"/>
    <w:rsid w:val="003D162C"/>
    <w:rsid w:val="003D22A9"/>
    <w:rsid w:val="003D3231"/>
    <w:rsid w:val="003D5242"/>
    <w:rsid w:val="003E3226"/>
    <w:rsid w:val="003E4610"/>
    <w:rsid w:val="003E4D49"/>
    <w:rsid w:val="003E542E"/>
    <w:rsid w:val="003E5840"/>
    <w:rsid w:val="003F485A"/>
    <w:rsid w:val="003F5E3D"/>
    <w:rsid w:val="003F6A4D"/>
    <w:rsid w:val="003F7A11"/>
    <w:rsid w:val="00405295"/>
    <w:rsid w:val="00411845"/>
    <w:rsid w:val="00411CFA"/>
    <w:rsid w:val="00413BC4"/>
    <w:rsid w:val="0041455F"/>
    <w:rsid w:val="0041499F"/>
    <w:rsid w:val="00417352"/>
    <w:rsid w:val="004177EB"/>
    <w:rsid w:val="00420A9B"/>
    <w:rsid w:val="00421CC6"/>
    <w:rsid w:val="004230CC"/>
    <w:rsid w:val="00423301"/>
    <w:rsid w:val="004257A7"/>
    <w:rsid w:val="00425AD8"/>
    <w:rsid w:val="00430D76"/>
    <w:rsid w:val="00430F34"/>
    <w:rsid w:val="004318DF"/>
    <w:rsid w:val="00434A2E"/>
    <w:rsid w:val="00435042"/>
    <w:rsid w:val="004350BD"/>
    <w:rsid w:val="004431EA"/>
    <w:rsid w:val="004471F7"/>
    <w:rsid w:val="00457CC0"/>
    <w:rsid w:val="00460B35"/>
    <w:rsid w:val="00460CFC"/>
    <w:rsid w:val="004619B9"/>
    <w:rsid w:val="00462855"/>
    <w:rsid w:val="004655C5"/>
    <w:rsid w:val="0046588A"/>
    <w:rsid w:val="004659C4"/>
    <w:rsid w:val="0046734A"/>
    <w:rsid w:val="00467BC1"/>
    <w:rsid w:val="004735D5"/>
    <w:rsid w:val="004749D6"/>
    <w:rsid w:val="00474E88"/>
    <w:rsid w:val="004756B1"/>
    <w:rsid w:val="0047591F"/>
    <w:rsid w:val="00490196"/>
    <w:rsid w:val="00493E6F"/>
    <w:rsid w:val="00497310"/>
    <w:rsid w:val="004974B5"/>
    <w:rsid w:val="004A0176"/>
    <w:rsid w:val="004A0DA6"/>
    <w:rsid w:val="004A0EF2"/>
    <w:rsid w:val="004A3C27"/>
    <w:rsid w:val="004A4824"/>
    <w:rsid w:val="004A7AE1"/>
    <w:rsid w:val="004B149B"/>
    <w:rsid w:val="004B1BF3"/>
    <w:rsid w:val="004B23A2"/>
    <w:rsid w:val="004B2781"/>
    <w:rsid w:val="004B2E5B"/>
    <w:rsid w:val="004B4799"/>
    <w:rsid w:val="004B64DB"/>
    <w:rsid w:val="004B66D4"/>
    <w:rsid w:val="004B683E"/>
    <w:rsid w:val="004B7DA5"/>
    <w:rsid w:val="004C0205"/>
    <w:rsid w:val="004C5E14"/>
    <w:rsid w:val="004C6F7D"/>
    <w:rsid w:val="004C76FC"/>
    <w:rsid w:val="004C7BFA"/>
    <w:rsid w:val="004D13C3"/>
    <w:rsid w:val="004D1648"/>
    <w:rsid w:val="004D21B5"/>
    <w:rsid w:val="004D6268"/>
    <w:rsid w:val="004E0B2A"/>
    <w:rsid w:val="004E1BAC"/>
    <w:rsid w:val="004F122C"/>
    <w:rsid w:val="004F1628"/>
    <w:rsid w:val="004F2483"/>
    <w:rsid w:val="004F35E6"/>
    <w:rsid w:val="004F454B"/>
    <w:rsid w:val="004F548A"/>
    <w:rsid w:val="004F5EF8"/>
    <w:rsid w:val="004F63D3"/>
    <w:rsid w:val="004F6960"/>
    <w:rsid w:val="004F6D07"/>
    <w:rsid w:val="004F6FF4"/>
    <w:rsid w:val="004F7A7B"/>
    <w:rsid w:val="00500411"/>
    <w:rsid w:val="00500441"/>
    <w:rsid w:val="00501513"/>
    <w:rsid w:val="00504290"/>
    <w:rsid w:val="00505250"/>
    <w:rsid w:val="00507A0F"/>
    <w:rsid w:val="00510CB0"/>
    <w:rsid w:val="005119F5"/>
    <w:rsid w:val="00511A08"/>
    <w:rsid w:val="00513335"/>
    <w:rsid w:val="00514263"/>
    <w:rsid w:val="00514C43"/>
    <w:rsid w:val="00516CAF"/>
    <w:rsid w:val="0052096E"/>
    <w:rsid w:val="00521337"/>
    <w:rsid w:val="00523872"/>
    <w:rsid w:val="00525BB6"/>
    <w:rsid w:val="00526D66"/>
    <w:rsid w:val="0052732B"/>
    <w:rsid w:val="0053118B"/>
    <w:rsid w:val="00532AF6"/>
    <w:rsid w:val="00533B43"/>
    <w:rsid w:val="005349D9"/>
    <w:rsid w:val="00535CF2"/>
    <w:rsid w:val="00540D53"/>
    <w:rsid w:val="00540FB8"/>
    <w:rsid w:val="00541E0B"/>
    <w:rsid w:val="00542083"/>
    <w:rsid w:val="005423B6"/>
    <w:rsid w:val="00544494"/>
    <w:rsid w:val="00546851"/>
    <w:rsid w:val="00546A80"/>
    <w:rsid w:val="005528C0"/>
    <w:rsid w:val="00552C55"/>
    <w:rsid w:val="00553FFB"/>
    <w:rsid w:val="00556B75"/>
    <w:rsid w:val="00557188"/>
    <w:rsid w:val="005573B2"/>
    <w:rsid w:val="005611C9"/>
    <w:rsid w:val="00561804"/>
    <w:rsid w:val="00563697"/>
    <w:rsid w:val="00565328"/>
    <w:rsid w:val="005665EF"/>
    <w:rsid w:val="005671BA"/>
    <w:rsid w:val="00567DDA"/>
    <w:rsid w:val="00571256"/>
    <w:rsid w:val="00573B70"/>
    <w:rsid w:val="0057440D"/>
    <w:rsid w:val="00574D59"/>
    <w:rsid w:val="00574EE8"/>
    <w:rsid w:val="00577934"/>
    <w:rsid w:val="00583806"/>
    <w:rsid w:val="005860F7"/>
    <w:rsid w:val="0058693B"/>
    <w:rsid w:val="00587902"/>
    <w:rsid w:val="005941D4"/>
    <w:rsid w:val="00595F31"/>
    <w:rsid w:val="005961D1"/>
    <w:rsid w:val="005A05FC"/>
    <w:rsid w:val="005A5542"/>
    <w:rsid w:val="005A6261"/>
    <w:rsid w:val="005A6989"/>
    <w:rsid w:val="005B02BD"/>
    <w:rsid w:val="005B112F"/>
    <w:rsid w:val="005B2258"/>
    <w:rsid w:val="005B2820"/>
    <w:rsid w:val="005B2F4D"/>
    <w:rsid w:val="005B3A32"/>
    <w:rsid w:val="005B4149"/>
    <w:rsid w:val="005C2488"/>
    <w:rsid w:val="005C3432"/>
    <w:rsid w:val="005C5901"/>
    <w:rsid w:val="005C6E7C"/>
    <w:rsid w:val="005C735A"/>
    <w:rsid w:val="005C7E95"/>
    <w:rsid w:val="005D0897"/>
    <w:rsid w:val="005D3B5C"/>
    <w:rsid w:val="005D5487"/>
    <w:rsid w:val="005D5568"/>
    <w:rsid w:val="005D57B6"/>
    <w:rsid w:val="005D5831"/>
    <w:rsid w:val="005D5C99"/>
    <w:rsid w:val="005E4457"/>
    <w:rsid w:val="005E48B1"/>
    <w:rsid w:val="005E5861"/>
    <w:rsid w:val="005F05C1"/>
    <w:rsid w:val="005F09D6"/>
    <w:rsid w:val="005F1452"/>
    <w:rsid w:val="005F250B"/>
    <w:rsid w:val="005F33C2"/>
    <w:rsid w:val="0060098D"/>
    <w:rsid w:val="00601B8F"/>
    <w:rsid w:val="006038F2"/>
    <w:rsid w:val="00604714"/>
    <w:rsid w:val="0060688C"/>
    <w:rsid w:val="00610159"/>
    <w:rsid w:val="00610FC6"/>
    <w:rsid w:val="006205F7"/>
    <w:rsid w:val="0062191B"/>
    <w:rsid w:val="006223E3"/>
    <w:rsid w:val="00624AF9"/>
    <w:rsid w:val="006252EC"/>
    <w:rsid w:val="00626AC8"/>
    <w:rsid w:val="00627E93"/>
    <w:rsid w:val="00632AEF"/>
    <w:rsid w:val="00633140"/>
    <w:rsid w:val="00633543"/>
    <w:rsid w:val="00633E8F"/>
    <w:rsid w:val="006357D2"/>
    <w:rsid w:val="00636160"/>
    <w:rsid w:val="00636B9C"/>
    <w:rsid w:val="00640792"/>
    <w:rsid w:val="00642FA7"/>
    <w:rsid w:val="0064502E"/>
    <w:rsid w:val="006464DF"/>
    <w:rsid w:val="006477BB"/>
    <w:rsid w:val="00650631"/>
    <w:rsid w:val="00650746"/>
    <w:rsid w:val="0065132A"/>
    <w:rsid w:val="006516AD"/>
    <w:rsid w:val="00651ADB"/>
    <w:rsid w:val="00651BAE"/>
    <w:rsid w:val="00651FB6"/>
    <w:rsid w:val="0065559B"/>
    <w:rsid w:val="00655B9C"/>
    <w:rsid w:val="00655C8E"/>
    <w:rsid w:val="00655FC8"/>
    <w:rsid w:val="0065782D"/>
    <w:rsid w:val="006652F2"/>
    <w:rsid w:val="00665E50"/>
    <w:rsid w:val="0066673D"/>
    <w:rsid w:val="00666D2B"/>
    <w:rsid w:val="00666FF9"/>
    <w:rsid w:val="00667401"/>
    <w:rsid w:val="00667AC2"/>
    <w:rsid w:val="0067110C"/>
    <w:rsid w:val="00672F52"/>
    <w:rsid w:val="00674ED8"/>
    <w:rsid w:val="00681996"/>
    <w:rsid w:val="00683C17"/>
    <w:rsid w:val="006902FE"/>
    <w:rsid w:val="0069086A"/>
    <w:rsid w:val="00690A3A"/>
    <w:rsid w:val="00693B81"/>
    <w:rsid w:val="00695A5B"/>
    <w:rsid w:val="00695AAF"/>
    <w:rsid w:val="00696F43"/>
    <w:rsid w:val="00697858"/>
    <w:rsid w:val="006A0E67"/>
    <w:rsid w:val="006A215C"/>
    <w:rsid w:val="006A3745"/>
    <w:rsid w:val="006A47CB"/>
    <w:rsid w:val="006B12C6"/>
    <w:rsid w:val="006B5528"/>
    <w:rsid w:val="006B71EE"/>
    <w:rsid w:val="006C322B"/>
    <w:rsid w:val="006C4795"/>
    <w:rsid w:val="006C4CC6"/>
    <w:rsid w:val="006C6AF3"/>
    <w:rsid w:val="006D0635"/>
    <w:rsid w:val="006D0A2D"/>
    <w:rsid w:val="006D1309"/>
    <w:rsid w:val="006D33ED"/>
    <w:rsid w:val="006D3C4F"/>
    <w:rsid w:val="006D4480"/>
    <w:rsid w:val="006D58EE"/>
    <w:rsid w:val="006D5BDE"/>
    <w:rsid w:val="006D609A"/>
    <w:rsid w:val="006D6C7F"/>
    <w:rsid w:val="006D7D82"/>
    <w:rsid w:val="006E0CD5"/>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033"/>
    <w:rsid w:val="0071388E"/>
    <w:rsid w:val="007156C4"/>
    <w:rsid w:val="00717958"/>
    <w:rsid w:val="00723665"/>
    <w:rsid w:val="00730278"/>
    <w:rsid w:val="00730E37"/>
    <w:rsid w:val="007325B7"/>
    <w:rsid w:val="007330A1"/>
    <w:rsid w:val="00734082"/>
    <w:rsid w:val="007363A3"/>
    <w:rsid w:val="007365A9"/>
    <w:rsid w:val="00737DD9"/>
    <w:rsid w:val="00740015"/>
    <w:rsid w:val="0074042E"/>
    <w:rsid w:val="00744D4F"/>
    <w:rsid w:val="00744FDD"/>
    <w:rsid w:val="00745BB0"/>
    <w:rsid w:val="00745E46"/>
    <w:rsid w:val="00747F2A"/>
    <w:rsid w:val="00750A26"/>
    <w:rsid w:val="00755F8E"/>
    <w:rsid w:val="00756563"/>
    <w:rsid w:val="00757C15"/>
    <w:rsid w:val="00760D5D"/>
    <w:rsid w:val="00760DEB"/>
    <w:rsid w:val="00760F01"/>
    <w:rsid w:val="0076165A"/>
    <w:rsid w:val="00761A49"/>
    <w:rsid w:val="00765073"/>
    <w:rsid w:val="00766135"/>
    <w:rsid w:val="0076725F"/>
    <w:rsid w:val="00770902"/>
    <w:rsid w:val="0077236A"/>
    <w:rsid w:val="00772B0F"/>
    <w:rsid w:val="00772FA9"/>
    <w:rsid w:val="00775241"/>
    <w:rsid w:val="007761FA"/>
    <w:rsid w:val="007802F5"/>
    <w:rsid w:val="00781B81"/>
    <w:rsid w:val="007821F3"/>
    <w:rsid w:val="00783493"/>
    <w:rsid w:val="007870AF"/>
    <w:rsid w:val="0078769F"/>
    <w:rsid w:val="00792F5B"/>
    <w:rsid w:val="0079404D"/>
    <w:rsid w:val="007943B8"/>
    <w:rsid w:val="007945B2"/>
    <w:rsid w:val="00794CDB"/>
    <w:rsid w:val="007A333C"/>
    <w:rsid w:val="007A369C"/>
    <w:rsid w:val="007A3916"/>
    <w:rsid w:val="007A5DEE"/>
    <w:rsid w:val="007A7238"/>
    <w:rsid w:val="007B02F0"/>
    <w:rsid w:val="007B0A4F"/>
    <w:rsid w:val="007B3343"/>
    <w:rsid w:val="007B3B52"/>
    <w:rsid w:val="007B42A3"/>
    <w:rsid w:val="007C163A"/>
    <w:rsid w:val="007C3109"/>
    <w:rsid w:val="007C4D31"/>
    <w:rsid w:val="007C504A"/>
    <w:rsid w:val="007C5760"/>
    <w:rsid w:val="007C6B02"/>
    <w:rsid w:val="007D159E"/>
    <w:rsid w:val="007D2A04"/>
    <w:rsid w:val="007D7054"/>
    <w:rsid w:val="007E0F34"/>
    <w:rsid w:val="007E1FC2"/>
    <w:rsid w:val="007E2897"/>
    <w:rsid w:val="007E4203"/>
    <w:rsid w:val="007F0F13"/>
    <w:rsid w:val="007F3499"/>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306A"/>
    <w:rsid w:val="00823B89"/>
    <w:rsid w:val="0082672F"/>
    <w:rsid w:val="00830521"/>
    <w:rsid w:val="00830B37"/>
    <w:rsid w:val="0083168F"/>
    <w:rsid w:val="0083174D"/>
    <w:rsid w:val="00832E3F"/>
    <w:rsid w:val="008343A2"/>
    <w:rsid w:val="008358C3"/>
    <w:rsid w:val="00835AE3"/>
    <w:rsid w:val="00835C82"/>
    <w:rsid w:val="00836971"/>
    <w:rsid w:val="00836A8F"/>
    <w:rsid w:val="008370D9"/>
    <w:rsid w:val="008370E9"/>
    <w:rsid w:val="00840445"/>
    <w:rsid w:val="008409B2"/>
    <w:rsid w:val="00841A36"/>
    <w:rsid w:val="00841A88"/>
    <w:rsid w:val="0084226C"/>
    <w:rsid w:val="00847AA2"/>
    <w:rsid w:val="00853DE5"/>
    <w:rsid w:val="00860170"/>
    <w:rsid w:val="00861ACA"/>
    <w:rsid w:val="008632A2"/>
    <w:rsid w:val="00863626"/>
    <w:rsid w:val="008636C3"/>
    <w:rsid w:val="00863D05"/>
    <w:rsid w:val="008660D3"/>
    <w:rsid w:val="00866218"/>
    <w:rsid w:val="00867ABB"/>
    <w:rsid w:val="00871952"/>
    <w:rsid w:val="00872634"/>
    <w:rsid w:val="00874157"/>
    <w:rsid w:val="008741E9"/>
    <w:rsid w:val="00874699"/>
    <w:rsid w:val="00875136"/>
    <w:rsid w:val="00881EB2"/>
    <w:rsid w:val="008835E5"/>
    <w:rsid w:val="00883F5C"/>
    <w:rsid w:val="00884C4E"/>
    <w:rsid w:val="0088518A"/>
    <w:rsid w:val="0088708B"/>
    <w:rsid w:val="00887333"/>
    <w:rsid w:val="00887778"/>
    <w:rsid w:val="00891E22"/>
    <w:rsid w:val="0089318B"/>
    <w:rsid w:val="008953B3"/>
    <w:rsid w:val="0089618E"/>
    <w:rsid w:val="00896E0E"/>
    <w:rsid w:val="00897C55"/>
    <w:rsid w:val="008A0D2B"/>
    <w:rsid w:val="008A14A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F1466"/>
    <w:rsid w:val="008F683E"/>
    <w:rsid w:val="008F70B7"/>
    <w:rsid w:val="008F739C"/>
    <w:rsid w:val="008F796D"/>
    <w:rsid w:val="008F7B90"/>
    <w:rsid w:val="00900399"/>
    <w:rsid w:val="00900CD9"/>
    <w:rsid w:val="009029C6"/>
    <w:rsid w:val="00903697"/>
    <w:rsid w:val="00904ACA"/>
    <w:rsid w:val="00907A84"/>
    <w:rsid w:val="00913A6C"/>
    <w:rsid w:val="00913CAE"/>
    <w:rsid w:val="009142A5"/>
    <w:rsid w:val="00915321"/>
    <w:rsid w:val="00916CD9"/>
    <w:rsid w:val="00917293"/>
    <w:rsid w:val="00920642"/>
    <w:rsid w:val="00921C08"/>
    <w:rsid w:val="0092685F"/>
    <w:rsid w:val="00930010"/>
    <w:rsid w:val="00930AD6"/>
    <w:rsid w:val="00930B37"/>
    <w:rsid w:val="0093120C"/>
    <w:rsid w:val="009313CA"/>
    <w:rsid w:val="00932C0B"/>
    <w:rsid w:val="00933EAB"/>
    <w:rsid w:val="009354E5"/>
    <w:rsid w:val="00935FA6"/>
    <w:rsid w:val="00935FAA"/>
    <w:rsid w:val="0093704A"/>
    <w:rsid w:val="00937A80"/>
    <w:rsid w:val="0094013C"/>
    <w:rsid w:val="00940715"/>
    <w:rsid w:val="00943321"/>
    <w:rsid w:val="009471FF"/>
    <w:rsid w:val="00950476"/>
    <w:rsid w:val="00952574"/>
    <w:rsid w:val="00952F54"/>
    <w:rsid w:val="009550FF"/>
    <w:rsid w:val="00955108"/>
    <w:rsid w:val="00956177"/>
    <w:rsid w:val="00957402"/>
    <w:rsid w:val="00966467"/>
    <w:rsid w:val="0097120F"/>
    <w:rsid w:val="0097149E"/>
    <w:rsid w:val="00972337"/>
    <w:rsid w:val="009746CA"/>
    <w:rsid w:val="00975BBC"/>
    <w:rsid w:val="0097606B"/>
    <w:rsid w:val="00976376"/>
    <w:rsid w:val="00977837"/>
    <w:rsid w:val="0098394B"/>
    <w:rsid w:val="00984028"/>
    <w:rsid w:val="00984517"/>
    <w:rsid w:val="00984618"/>
    <w:rsid w:val="00990F69"/>
    <w:rsid w:val="009938F0"/>
    <w:rsid w:val="009942E2"/>
    <w:rsid w:val="009967BE"/>
    <w:rsid w:val="00997516"/>
    <w:rsid w:val="009A00F3"/>
    <w:rsid w:val="009A2B53"/>
    <w:rsid w:val="009A3098"/>
    <w:rsid w:val="009A31AB"/>
    <w:rsid w:val="009A4148"/>
    <w:rsid w:val="009A63CA"/>
    <w:rsid w:val="009A79EC"/>
    <w:rsid w:val="009B01E4"/>
    <w:rsid w:val="009B230E"/>
    <w:rsid w:val="009B2689"/>
    <w:rsid w:val="009B2A08"/>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5C5B"/>
    <w:rsid w:val="009E02D1"/>
    <w:rsid w:val="009E21F0"/>
    <w:rsid w:val="009E4A50"/>
    <w:rsid w:val="009E4F0C"/>
    <w:rsid w:val="009E532D"/>
    <w:rsid w:val="009E58F6"/>
    <w:rsid w:val="009E671E"/>
    <w:rsid w:val="009F0395"/>
    <w:rsid w:val="009F0FB9"/>
    <w:rsid w:val="009F1896"/>
    <w:rsid w:val="009F2D86"/>
    <w:rsid w:val="009F40BD"/>
    <w:rsid w:val="009F4284"/>
    <w:rsid w:val="009F6BE7"/>
    <w:rsid w:val="00A012F8"/>
    <w:rsid w:val="00A02DF7"/>
    <w:rsid w:val="00A03CB4"/>
    <w:rsid w:val="00A041E2"/>
    <w:rsid w:val="00A15024"/>
    <w:rsid w:val="00A24537"/>
    <w:rsid w:val="00A2654E"/>
    <w:rsid w:val="00A26E61"/>
    <w:rsid w:val="00A27119"/>
    <w:rsid w:val="00A2724D"/>
    <w:rsid w:val="00A2755C"/>
    <w:rsid w:val="00A30800"/>
    <w:rsid w:val="00A3339E"/>
    <w:rsid w:val="00A34344"/>
    <w:rsid w:val="00A3525E"/>
    <w:rsid w:val="00A36A25"/>
    <w:rsid w:val="00A36C94"/>
    <w:rsid w:val="00A37189"/>
    <w:rsid w:val="00A429BB"/>
    <w:rsid w:val="00A42AF6"/>
    <w:rsid w:val="00A45664"/>
    <w:rsid w:val="00A46CC1"/>
    <w:rsid w:val="00A5371C"/>
    <w:rsid w:val="00A54090"/>
    <w:rsid w:val="00A55053"/>
    <w:rsid w:val="00A562A2"/>
    <w:rsid w:val="00A56499"/>
    <w:rsid w:val="00A56B56"/>
    <w:rsid w:val="00A57335"/>
    <w:rsid w:val="00A57993"/>
    <w:rsid w:val="00A57EBA"/>
    <w:rsid w:val="00A624A4"/>
    <w:rsid w:val="00A639B8"/>
    <w:rsid w:val="00A65685"/>
    <w:rsid w:val="00A66E75"/>
    <w:rsid w:val="00A6796F"/>
    <w:rsid w:val="00A67C0C"/>
    <w:rsid w:val="00A70E68"/>
    <w:rsid w:val="00A755C9"/>
    <w:rsid w:val="00A77758"/>
    <w:rsid w:val="00A817D7"/>
    <w:rsid w:val="00A8192A"/>
    <w:rsid w:val="00A81B8F"/>
    <w:rsid w:val="00A81E6C"/>
    <w:rsid w:val="00A81E8C"/>
    <w:rsid w:val="00A8263F"/>
    <w:rsid w:val="00A9518D"/>
    <w:rsid w:val="00A95428"/>
    <w:rsid w:val="00A9611A"/>
    <w:rsid w:val="00A96E2C"/>
    <w:rsid w:val="00A97307"/>
    <w:rsid w:val="00AA20F9"/>
    <w:rsid w:val="00AA459E"/>
    <w:rsid w:val="00AA55F0"/>
    <w:rsid w:val="00AA5987"/>
    <w:rsid w:val="00AA63F2"/>
    <w:rsid w:val="00AA720A"/>
    <w:rsid w:val="00AB00DE"/>
    <w:rsid w:val="00AB0A59"/>
    <w:rsid w:val="00AB2706"/>
    <w:rsid w:val="00AB3232"/>
    <w:rsid w:val="00AB47CE"/>
    <w:rsid w:val="00AB4C22"/>
    <w:rsid w:val="00AB4DA3"/>
    <w:rsid w:val="00AB64A1"/>
    <w:rsid w:val="00AC002E"/>
    <w:rsid w:val="00AC019E"/>
    <w:rsid w:val="00AC0BF4"/>
    <w:rsid w:val="00AC2244"/>
    <w:rsid w:val="00AC411F"/>
    <w:rsid w:val="00AC4799"/>
    <w:rsid w:val="00AC4C7E"/>
    <w:rsid w:val="00AC5385"/>
    <w:rsid w:val="00AC72F6"/>
    <w:rsid w:val="00AD04EA"/>
    <w:rsid w:val="00AD1E6A"/>
    <w:rsid w:val="00AD25D0"/>
    <w:rsid w:val="00AD56A0"/>
    <w:rsid w:val="00AD5C0C"/>
    <w:rsid w:val="00AD6F4A"/>
    <w:rsid w:val="00AD715A"/>
    <w:rsid w:val="00AD7CC9"/>
    <w:rsid w:val="00AE095A"/>
    <w:rsid w:val="00AE170E"/>
    <w:rsid w:val="00AE2297"/>
    <w:rsid w:val="00AE4217"/>
    <w:rsid w:val="00AE4885"/>
    <w:rsid w:val="00AE6EE4"/>
    <w:rsid w:val="00AF0C3E"/>
    <w:rsid w:val="00AF187E"/>
    <w:rsid w:val="00AF3753"/>
    <w:rsid w:val="00AF38B4"/>
    <w:rsid w:val="00AF5137"/>
    <w:rsid w:val="00AF5BD4"/>
    <w:rsid w:val="00AF5D08"/>
    <w:rsid w:val="00AF6D54"/>
    <w:rsid w:val="00B00992"/>
    <w:rsid w:val="00B0236D"/>
    <w:rsid w:val="00B04B3C"/>
    <w:rsid w:val="00B05414"/>
    <w:rsid w:val="00B11173"/>
    <w:rsid w:val="00B143E3"/>
    <w:rsid w:val="00B14D14"/>
    <w:rsid w:val="00B16B6F"/>
    <w:rsid w:val="00B228D2"/>
    <w:rsid w:val="00B23AEF"/>
    <w:rsid w:val="00B23DD4"/>
    <w:rsid w:val="00B240D3"/>
    <w:rsid w:val="00B2670D"/>
    <w:rsid w:val="00B32065"/>
    <w:rsid w:val="00B32829"/>
    <w:rsid w:val="00B32A33"/>
    <w:rsid w:val="00B3303D"/>
    <w:rsid w:val="00B34534"/>
    <w:rsid w:val="00B346D2"/>
    <w:rsid w:val="00B370B7"/>
    <w:rsid w:val="00B40823"/>
    <w:rsid w:val="00B414E7"/>
    <w:rsid w:val="00B4266A"/>
    <w:rsid w:val="00B42E79"/>
    <w:rsid w:val="00B436A6"/>
    <w:rsid w:val="00B43EBC"/>
    <w:rsid w:val="00B44CF3"/>
    <w:rsid w:val="00B45C1D"/>
    <w:rsid w:val="00B50A35"/>
    <w:rsid w:val="00B50BB8"/>
    <w:rsid w:val="00B50D2E"/>
    <w:rsid w:val="00B51DD5"/>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5949"/>
    <w:rsid w:val="00B75FFA"/>
    <w:rsid w:val="00B7707E"/>
    <w:rsid w:val="00B77929"/>
    <w:rsid w:val="00B83295"/>
    <w:rsid w:val="00B8367A"/>
    <w:rsid w:val="00B86830"/>
    <w:rsid w:val="00B9284D"/>
    <w:rsid w:val="00B931D2"/>
    <w:rsid w:val="00B93EA2"/>
    <w:rsid w:val="00B93EC9"/>
    <w:rsid w:val="00B9705F"/>
    <w:rsid w:val="00B97278"/>
    <w:rsid w:val="00B97395"/>
    <w:rsid w:val="00BA04D8"/>
    <w:rsid w:val="00BA0A3F"/>
    <w:rsid w:val="00BA1800"/>
    <w:rsid w:val="00BA3948"/>
    <w:rsid w:val="00BA6187"/>
    <w:rsid w:val="00BA6EC2"/>
    <w:rsid w:val="00BA7E25"/>
    <w:rsid w:val="00BA7FAC"/>
    <w:rsid w:val="00BB0246"/>
    <w:rsid w:val="00BB08A6"/>
    <w:rsid w:val="00BB09B8"/>
    <w:rsid w:val="00BB0AF0"/>
    <w:rsid w:val="00BB1F90"/>
    <w:rsid w:val="00BB22D0"/>
    <w:rsid w:val="00BB2C64"/>
    <w:rsid w:val="00BB4BD5"/>
    <w:rsid w:val="00BB542B"/>
    <w:rsid w:val="00BB66EB"/>
    <w:rsid w:val="00BC048B"/>
    <w:rsid w:val="00BC1139"/>
    <w:rsid w:val="00BC157A"/>
    <w:rsid w:val="00BC1AED"/>
    <w:rsid w:val="00BC2FB9"/>
    <w:rsid w:val="00BC7D4B"/>
    <w:rsid w:val="00BD06BC"/>
    <w:rsid w:val="00BD1B13"/>
    <w:rsid w:val="00BD2A18"/>
    <w:rsid w:val="00BD2A2A"/>
    <w:rsid w:val="00BD52F2"/>
    <w:rsid w:val="00BD5A4D"/>
    <w:rsid w:val="00BD5FA6"/>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1B06"/>
    <w:rsid w:val="00C02C36"/>
    <w:rsid w:val="00C02CB3"/>
    <w:rsid w:val="00C03258"/>
    <w:rsid w:val="00C04E88"/>
    <w:rsid w:val="00C05B2F"/>
    <w:rsid w:val="00C05FD7"/>
    <w:rsid w:val="00C06E7B"/>
    <w:rsid w:val="00C10997"/>
    <w:rsid w:val="00C129CC"/>
    <w:rsid w:val="00C13D17"/>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5075"/>
    <w:rsid w:val="00C5615A"/>
    <w:rsid w:val="00C60750"/>
    <w:rsid w:val="00C61B6C"/>
    <w:rsid w:val="00C64B04"/>
    <w:rsid w:val="00C70460"/>
    <w:rsid w:val="00C70AA7"/>
    <w:rsid w:val="00C713EC"/>
    <w:rsid w:val="00C72587"/>
    <w:rsid w:val="00C75E88"/>
    <w:rsid w:val="00C76F7A"/>
    <w:rsid w:val="00C80B3B"/>
    <w:rsid w:val="00C80FA9"/>
    <w:rsid w:val="00C811ED"/>
    <w:rsid w:val="00C82026"/>
    <w:rsid w:val="00C8266D"/>
    <w:rsid w:val="00C826B3"/>
    <w:rsid w:val="00C85240"/>
    <w:rsid w:val="00C86C86"/>
    <w:rsid w:val="00C86CC4"/>
    <w:rsid w:val="00C87131"/>
    <w:rsid w:val="00C90158"/>
    <w:rsid w:val="00C90D08"/>
    <w:rsid w:val="00C91C88"/>
    <w:rsid w:val="00C936E3"/>
    <w:rsid w:val="00C941CD"/>
    <w:rsid w:val="00C968DF"/>
    <w:rsid w:val="00CA1E0A"/>
    <w:rsid w:val="00CA232C"/>
    <w:rsid w:val="00CA2812"/>
    <w:rsid w:val="00CA39F7"/>
    <w:rsid w:val="00CA4CE9"/>
    <w:rsid w:val="00CA640C"/>
    <w:rsid w:val="00CA6707"/>
    <w:rsid w:val="00CA684B"/>
    <w:rsid w:val="00CA73C0"/>
    <w:rsid w:val="00CB3B65"/>
    <w:rsid w:val="00CB58E3"/>
    <w:rsid w:val="00CB763B"/>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3B62"/>
    <w:rsid w:val="00CE413C"/>
    <w:rsid w:val="00CE55A3"/>
    <w:rsid w:val="00CE595D"/>
    <w:rsid w:val="00CE69B3"/>
    <w:rsid w:val="00CE77F6"/>
    <w:rsid w:val="00CF16BC"/>
    <w:rsid w:val="00CF2015"/>
    <w:rsid w:val="00CF2A84"/>
    <w:rsid w:val="00CF4B32"/>
    <w:rsid w:val="00CF54D3"/>
    <w:rsid w:val="00CF60F2"/>
    <w:rsid w:val="00CF670E"/>
    <w:rsid w:val="00D02A93"/>
    <w:rsid w:val="00D034B6"/>
    <w:rsid w:val="00D05197"/>
    <w:rsid w:val="00D11500"/>
    <w:rsid w:val="00D11C23"/>
    <w:rsid w:val="00D12747"/>
    <w:rsid w:val="00D12D37"/>
    <w:rsid w:val="00D1756E"/>
    <w:rsid w:val="00D20A82"/>
    <w:rsid w:val="00D21A62"/>
    <w:rsid w:val="00D26910"/>
    <w:rsid w:val="00D27178"/>
    <w:rsid w:val="00D3027F"/>
    <w:rsid w:val="00D31D3B"/>
    <w:rsid w:val="00D32599"/>
    <w:rsid w:val="00D332B6"/>
    <w:rsid w:val="00D345F1"/>
    <w:rsid w:val="00D34638"/>
    <w:rsid w:val="00D35FFF"/>
    <w:rsid w:val="00D40D4B"/>
    <w:rsid w:val="00D40D78"/>
    <w:rsid w:val="00D410AD"/>
    <w:rsid w:val="00D42B7B"/>
    <w:rsid w:val="00D42B81"/>
    <w:rsid w:val="00D43484"/>
    <w:rsid w:val="00D44745"/>
    <w:rsid w:val="00D46938"/>
    <w:rsid w:val="00D470BD"/>
    <w:rsid w:val="00D531FA"/>
    <w:rsid w:val="00D535DA"/>
    <w:rsid w:val="00D53CFA"/>
    <w:rsid w:val="00D55B52"/>
    <w:rsid w:val="00D55E71"/>
    <w:rsid w:val="00D566DD"/>
    <w:rsid w:val="00D573C4"/>
    <w:rsid w:val="00D6010D"/>
    <w:rsid w:val="00D601A2"/>
    <w:rsid w:val="00D60910"/>
    <w:rsid w:val="00D61141"/>
    <w:rsid w:val="00D622FC"/>
    <w:rsid w:val="00D64C27"/>
    <w:rsid w:val="00D65FE4"/>
    <w:rsid w:val="00D67AB0"/>
    <w:rsid w:val="00D705EE"/>
    <w:rsid w:val="00D71E03"/>
    <w:rsid w:val="00D722A9"/>
    <w:rsid w:val="00D733E7"/>
    <w:rsid w:val="00D75FAE"/>
    <w:rsid w:val="00D768A8"/>
    <w:rsid w:val="00D80B71"/>
    <w:rsid w:val="00D810DD"/>
    <w:rsid w:val="00D84377"/>
    <w:rsid w:val="00D84C51"/>
    <w:rsid w:val="00D87C7C"/>
    <w:rsid w:val="00D87D81"/>
    <w:rsid w:val="00D90B62"/>
    <w:rsid w:val="00D9328F"/>
    <w:rsid w:val="00D935C5"/>
    <w:rsid w:val="00D9438C"/>
    <w:rsid w:val="00D9514A"/>
    <w:rsid w:val="00DA184F"/>
    <w:rsid w:val="00DA360F"/>
    <w:rsid w:val="00DA3B9C"/>
    <w:rsid w:val="00DA3F03"/>
    <w:rsid w:val="00DA3F29"/>
    <w:rsid w:val="00DA5A78"/>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1B57"/>
    <w:rsid w:val="00DD24AE"/>
    <w:rsid w:val="00DD2ECA"/>
    <w:rsid w:val="00DD35AC"/>
    <w:rsid w:val="00DD4597"/>
    <w:rsid w:val="00DD59AA"/>
    <w:rsid w:val="00DD6315"/>
    <w:rsid w:val="00DD6555"/>
    <w:rsid w:val="00DD67CB"/>
    <w:rsid w:val="00DD6C47"/>
    <w:rsid w:val="00DD6F76"/>
    <w:rsid w:val="00DD7514"/>
    <w:rsid w:val="00DD7ED8"/>
    <w:rsid w:val="00DE1C0E"/>
    <w:rsid w:val="00DE215A"/>
    <w:rsid w:val="00DE228C"/>
    <w:rsid w:val="00DE4503"/>
    <w:rsid w:val="00DE6EB4"/>
    <w:rsid w:val="00DE701D"/>
    <w:rsid w:val="00DE739E"/>
    <w:rsid w:val="00DF15F3"/>
    <w:rsid w:val="00DF271A"/>
    <w:rsid w:val="00DF37EE"/>
    <w:rsid w:val="00DF4BC5"/>
    <w:rsid w:val="00DF7916"/>
    <w:rsid w:val="00DF7931"/>
    <w:rsid w:val="00E007D6"/>
    <w:rsid w:val="00E0171E"/>
    <w:rsid w:val="00E01EB1"/>
    <w:rsid w:val="00E0247C"/>
    <w:rsid w:val="00E0259A"/>
    <w:rsid w:val="00E02687"/>
    <w:rsid w:val="00E0375D"/>
    <w:rsid w:val="00E051D3"/>
    <w:rsid w:val="00E05F7A"/>
    <w:rsid w:val="00E07390"/>
    <w:rsid w:val="00E07F1C"/>
    <w:rsid w:val="00E10884"/>
    <w:rsid w:val="00E11B44"/>
    <w:rsid w:val="00E14D93"/>
    <w:rsid w:val="00E158D0"/>
    <w:rsid w:val="00E1755A"/>
    <w:rsid w:val="00E21FE5"/>
    <w:rsid w:val="00E23757"/>
    <w:rsid w:val="00E23A38"/>
    <w:rsid w:val="00E264F2"/>
    <w:rsid w:val="00E2689E"/>
    <w:rsid w:val="00E27528"/>
    <w:rsid w:val="00E319CA"/>
    <w:rsid w:val="00E321CE"/>
    <w:rsid w:val="00E3276C"/>
    <w:rsid w:val="00E3428B"/>
    <w:rsid w:val="00E34B4F"/>
    <w:rsid w:val="00E42406"/>
    <w:rsid w:val="00E42971"/>
    <w:rsid w:val="00E42B09"/>
    <w:rsid w:val="00E4678B"/>
    <w:rsid w:val="00E47709"/>
    <w:rsid w:val="00E52849"/>
    <w:rsid w:val="00E53203"/>
    <w:rsid w:val="00E54727"/>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2952"/>
    <w:rsid w:val="00E8358D"/>
    <w:rsid w:val="00E85663"/>
    <w:rsid w:val="00E92A5B"/>
    <w:rsid w:val="00E93233"/>
    <w:rsid w:val="00E936C3"/>
    <w:rsid w:val="00E9538F"/>
    <w:rsid w:val="00E95F7F"/>
    <w:rsid w:val="00E96AB2"/>
    <w:rsid w:val="00E96C5E"/>
    <w:rsid w:val="00EA09AF"/>
    <w:rsid w:val="00EA4A7F"/>
    <w:rsid w:val="00EA5783"/>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0DF8"/>
    <w:rsid w:val="00ED2FD5"/>
    <w:rsid w:val="00ED32B2"/>
    <w:rsid w:val="00ED32DA"/>
    <w:rsid w:val="00ED42BD"/>
    <w:rsid w:val="00ED4B7C"/>
    <w:rsid w:val="00ED5B5F"/>
    <w:rsid w:val="00ED6921"/>
    <w:rsid w:val="00ED69DF"/>
    <w:rsid w:val="00ED70E9"/>
    <w:rsid w:val="00EE0AE4"/>
    <w:rsid w:val="00EE64BE"/>
    <w:rsid w:val="00EE7542"/>
    <w:rsid w:val="00EF1250"/>
    <w:rsid w:val="00EF1D88"/>
    <w:rsid w:val="00EF46AE"/>
    <w:rsid w:val="00EF57E0"/>
    <w:rsid w:val="00EF63FF"/>
    <w:rsid w:val="00EF6EDB"/>
    <w:rsid w:val="00F01E00"/>
    <w:rsid w:val="00F031FA"/>
    <w:rsid w:val="00F041D2"/>
    <w:rsid w:val="00F04924"/>
    <w:rsid w:val="00F11317"/>
    <w:rsid w:val="00F1245F"/>
    <w:rsid w:val="00F12621"/>
    <w:rsid w:val="00F168B0"/>
    <w:rsid w:val="00F2021F"/>
    <w:rsid w:val="00F22544"/>
    <w:rsid w:val="00F2277E"/>
    <w:rsid w:val="00F23E37"/>
    <w:rsid w:val="00F26138"/>
    <w:rsid w:val="00F27D31"/>
    <w:rsid w:val="00F31E1A"/>
    <w:rsid w:val="00F32CD5"/>
    <w:rsid w:val="00F342C5"/>
    <w:rsid w:val="00F348DF"/>
    <w:rsid w:val="00F349D3"/>
    <w:rsid w:val="00F34FFE"/>
    <w:rsid w:val="00F3755B"/>
    <w:rsid w:val="00F40C17"/>
    <w:rsid w:val="00F42769"/>
    <w:rsid w:val="00F4334B"/>
    <w:rsid w:val="00F45093"/>
    <w:rsid w:val="00F458AC"/>
    <w:rsid w:val="00F45B6E"/>
    <w:rsid w:val="00F46A53"/>
    <w:rsid w:val="00F46CDE"/>
    <w:rsid w:val="00F47A59"/>
    <w:rsid w:val="00F510EC"/>
    <w:rsid w:val="00F52467"/>
    <w:rsid w:val="00F525DD"/>
    <w:rsid w:val="00F5444F"/>
    <w:rsid w:val="00F55D0D"/>
    <w:rsid w:val="00F560B6"/>
    <w:rsid w:val="00F56603"/>
    <w:rsid w:val="00F56C3F"/>
    <w:rsid w:val="00F60CF3"/>
    <w:rsid w:val="00F614F2"/>
    <w:rsid w:val="00F6403F"/>
    <w:rsid w:val="00F66148"/>
    <w:rsid w:val="00F6689F"/>
    <w:rsid w:val="00F67DF4"/>
    <w:rsid w:val="00F70CFD"/>
    <w:rsid w:val="00F73D15"/>
    <w:rsid w:val="00F74949"/>
    <w:rsid w:val="00F749F0"/>
    <w:rsid w:val="00F74E05"/>
    <w:rsid w:val="00F7513C"/>
    <w:rsid w:val="00F7769A"/>
    <w:rsid w:val="00F80563"/>
    <w:rsid w:val="00F8264E"/>
    <w:rsid w:val="00F83835"/>
    <w:rsid w:val="00F839AC"/>
    <w:rsid w:val="00F846EB"/>
    <w:rsid w:val="00F870FB"/>
    <w:rsid w:val="00F91C40"/>
    <w:rsid w:val="00F9326F"/>
    <w:rsid w:val="00F94B31"/>
    <w:rsid w:val="00F94F5F"/>
    <w:rsid w:val="00F95F26"/>
    <w:rsid w:val="00F96038"/>
    <w:rsid w:val="00F97F75"/>
    <w:rsid w:val="00FA032C"/>
    <w:rsid w:val="00FA0448"/>
    <w:rsid w:val="00FA0C23"/>
    <w:rsid w:val="00FA2AB7"/>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91C40"/>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2A5469"/>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92685F"/>
    <w:pPr>
      <w:numPr>
        <w:numId w:val="5"/>
      </w:numPr>
      <w:ind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11">
    <w:name w:val="cf11"/>
    <w:basedOn w:val="DefaultParagraphFont"/>
    <w:rsid w:val="001203D6"/>
    <w:rPr>
      <w:rFonts w:ascii="Segoe UI" w:hAnsi="Segoe UI" w:cs="Segoe UI" w:hint="default"/>
      <w:i/>
      <w:iCs/>
      <w:sz w:val="18"/>
      <w:szCs w:val="18"/>
    </w:rPr>
  </w:style>
  <w:style w:type="character" w:customStyle="1" w:styleId="PlanInstructions">
    <w:name w:val="Plan Instructions"/>
    <w:qFormat/>
    <w:rsid w:val="0057440D"/>
    <w:rPr>
      <w:rFonts w:ascii="Arial" w:hAnsi="Arial"/>
      <w:i/>
      <w:color w:val="548DD4"/>
      <w:sz w:val="22"/>
    </w:rPr>
  </w:style>
  <w:style w:type="character" w:styleId="UnresolvedMention">
    <w:name w:val="Unresolved Mention"/>
    <w:basedOn w:val="DefaultParagraphFont"/>
    <w:uiPriority w:val="99"/>
    <w:semiHidden/>
    <w:unhideWhenUsed/>
    <w:rsid w:val="002A5423"/>
    <w:rPr>
      <w:color w:val="605E5C"/>
      <w:shd w:val="clear" w:color="auto" w:fill="E1DFDD"/>
    </w:rPr>
  </w:style>
  <w:style w:type="paragraph" w:customStyle="1" w:styleId="D-SNPSubsectionHeading2">
    <w:name w:val="D-SNP Subsection Heading 2"/>
    <w:basedOn w:val="D-SNPIntroduction"/>
    <w:qFormat/>
    <w:rsid w:val="00651FB6"/>
    <w:pPr>
      <w:spacing w:before="0" w:after="120" w:line="320" w:lineRule="exact"/>
      <w:ind w:right="720"/>
    </w:pPr>
    <w:rPr>
      <w:rFonts w:cs="Arial"/>
      <w:sz w:val="22"/>
    </w:rPr>
  </w:style>
  <w:style w:type="paragraph" w:customStyle="1" w:styleId="D-SNPClusterofDiamonds">
    <w:name w:val="D-SNP Cluster of Diamonds"/>
    <w:basedOn w:val="D-SNPIntroduction"/>
    <w:qFormat/>
    <w:rsid w:val="00651FB6"/>
    <w:pPr>
      <w:numPr>
        <w:numId w:val="25"/>
      </w:numPr>
      <w:spacing w:before="0" w:line="200" w:lineRule="exact"/>
      <w:ind w:left="360" w:right="720"/>
    </w:pPr>
    <w:rPr>
      <w:b w:val="0"/>
      <w:sz w:val="22"/>
    </w:rPr>
  </w:style>
  <w:style w:type="paragraph" w:customStyle="1" w:styleId="D-SNPNumberedList">
    <w:name w:val="D-SNP Numbered List"/>
    <w:basedOn w:val="D-SNPClusterofDiamonds"/>
    <w:qFormat/>
    <w:rsid w:val="00651FB6"/>
    <w:pPr>
      <w:numPr>
        <w:numId w:val="26"/>
      </w:numPr>
      <w:ind w:left="360"/>
    </w:pPr>
  </w:style>
  <w:style w:type="paragraph" w:customStyle="1" w:styleId="D-SNPThirdlevelbullet">
    <w:name w:val="D-SNP Third level bullet"/>
    <w:basedOn w:val="Normal"/>
    <w:qFormat/>
    <w:rsid w:val="00E42B09"/>
    <w:pPr>
      <w:numPr>
        <w:numId w:val="27"/>
      </w:numPr>
      <w:ind w:left="1440" w:right="1440"/>
      <w:pPrChange w:id="0" w:author="MMCO" w:date="2025-05-01T11:09:00Z">
        <w:pPr>
          <w:numPr>
            <w:numId w:val="27"/>
          </w:numPr>
          <w:spacing w:after="200" w:line="300" w:lineRule="exact"/>
          <w:ind w:left="720" w:hanging="360"/>
        </w:pPr>
      </w:pPrChange>
    </w:pPr>
    <w:rPr>
      <w:rFonts w:cs="Arial"/>
      <w:rPrChange w:id="0" w:author="MMCO" w:date="2025-05-01T11:09:00Z">
        <w:rPr>
          <w:rFonts w:ascii="Arial" w:eastAsia="Calibri" w:hAnsi="Arial" w:cs="Arial"/>
          <w:sz w:val="22"/>
          <w:szCs w:val="22"/>
          <w:lang w:val="en-US" w:eastAsia="en-US"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E7031B-7FC1-43FA-93DA-8B079A521628}">
  <ds:schemaRefs>
    <ds:schemaRef ds:uri="Microsoft.SharePoint.Taxonomy.ContentTypeSync"/>
  </ds:schemaRefs>
</ds:datastoreItem>
</file>

<file path=customXml/itemProps2.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3.xml><?xml version="1.0" encoding="utf-8"?>
<ds:datastoreItem xmlns:ds="http://schemas.openxmlformats.org/officeDocument/2006/customXml" ds:itemID="{CFBFA197-CB5F-448B-B78C-4EEB57BA1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FDEB7-31FB-45EE-8CEC-E022D1944512}">
  <ds:schemaRefs>
    <ds:schemaRef ds:uri="74ea459b-7bbf-43af-834e-d16fbea12f70"/>
    <ds:schemaRef ds:uri="http://schemas.openxmlformats.org/package/2006/metadata/core-properties"/>
    <ds:schemaRef ds:uri="http://schemas.microsoft.com/office/2006/metadata/properties"/>
    <ds:schemaRef ds:uri="871e08a0-dd9c-4832-8b56-208fbccf36bf"/>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CDF21CE0-96D1-48EE-BFBD-25313E410DB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12</Pages>
  <Words>2538</Words>
  <Characters>18794</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Member Handbook Chapter 10</vt:lpstr>
    </vt:vector>
  </TitlesOfParts>
  <Company/>
  <LinksUpToDate>false</LinksUpToDate>
  <CharactersWithSpaces>21290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10</dc:title>
  <dc:subject>SC D-SNP CY 2026 Model MH Chapter 10</dc:subject>
  <dc:creator>CMS/MMCO</dc:creator>
  <cp:keywords>South Carolina, CY 2026, D-SNP, Model MH, Chapter 10, Member Handbook</cp:keywords>
  <cp:lastModifiedBy>Williams, Lisa (CMS/FCHCO)</cp:lastModifiedBy>
  <cp:revision>4</cp:revision>
  <cp:lastPrinted>2016-06-10T15:13:00Z</cp:lastPrinted>
  <dcterms:created xsi:type="dcterms:W3CDTF">2025-05-19T16:10:00Z</dcterms:created>
  <dcterms:modified xsi:type="dcterms:W3CDTF">2025-05-21T12:58:00Z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ies>
</file>