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EAABBC" w14:textId="77777777" w:rsidR="00F43CB4" w:rsidRPr="00F43CB4" w:rsidRDefault="00F43CB4" w:rsidP="00087598">
      <w:pPr>
        <w:tabs>
          <w:tab w:val="clear" w:pos="288"/>
        </w:tabs>
        <w:ind w:right="0"/>
        <w:rPr>
          <w:i/>
          <w:color w:val="548DD4"/>
          <w:lang w:val="en-US"/>
        </w:rPr>
      </w:pPr>
      <w:r w:rsidRPr="001C0FFD">
        <w:rPr>
          <w:color w:val="548DD4"/>
          <w:lang w:val="en-US"/>
        </w:rPr>
        <w:t>[</w:t>
      </w:r>
      <w:r w:rsidRPr="00F43CB4">
        <w:rPr>
          <w:i/>
          <w:color w:val="548DD4"/>
          <w:lang w:val="en-US"/>
        </w:rPr>
        <w:t>The plan should utilize the below table to auto-populate key terms throughout the document, using the following steps:</w:t>
      </w:r>
    </w:p>
    <w:p w14:paraId="0EEAABBE" w14:textId="77777777" w:rsidR="00F43CB4" w:rsidRPr="00F43CB4" w:rsidRDefault="00F43CB4" w:rsidP="00087598">
      <w:pPr>
        <w:numPr>
          <w:ilvl w:val="0"/>
          <w:numId w:val="7"/>
        </w:numPr>
        <w:tabs>
          <w:tab w:val="clear" w:pos="288"/>
        </w:tabs>
        <w:ind w:left="360"/>
        <w:contextualSpacing/>
        <w:rPr>
          <w:i/>
          <w:color w:val="548DD4"/>
          <w:lang w:val="en-US"/>
        </w:rPr>
      </w:pPr>
      <w:r w:rsidRPr="00F43CB4">
        <w:rPr>
          <w:i/>
          <w:color w:val="548DD4"/>
          <w:lang w:val="en-US"/>
        </w:rPr>
        <w:t>Update the values for each of the data fields in the table below by highlighting the text (including the angle brackets (&lt; &gt;)) and typing in the appropriate value.</w:t>
      </w:r>
    </w:p>
    <w:p w14:paraId="0EEAABBF" w14:textId="77777777" w:rsidR="00F43CB4" w:rsidRPr="00F43CB4" w:rsidRDefault="00F43CB4" w:rsidP="00087598">
      <w:pPr>
        <w:numPr>
          <w:ilvl w:val="0"/>
          <w:numId w:val="7"/>
        </w:numPr>
        <w:tabs>
          <w:tab w:val="clear" w:pos="288"/>
        </w:tabs>
        <w:ind w:left="360"/>
        <w:contextualSpacing/>
        <w:rPr>
          <w:i/>
          <w:color w:val="548DD4"/>
          <w:lang w:val="en-US"/>
        </w:rPr>
      </w:pPr>
      <w:r w:rsidRPr="00F43CB4">
        <w:rPr>
          <w:i/>
          <w:color w:val="548DD4"/>
          <w:lang w:val="en-US"/>
        </w:rPr>
        <w:t xml:space="preserve">Press </w:t>
      </w:r>
      <w:proofErr w:type="spellStart"/>
      <w:r w:rsidRPr="00F43CB4">
        <w:rPr>
          <w:i/>
          <w:color w:val="548DD4"/>
          <w:lang w:val="en-US"/>
        </w:rPr>
        <w:t>Ctrl+A</w:t>
      </w:r>
      <w:proofErr w:type="spellEnd"/>
      <w:r w:rsidRPr="00F43CB4">
        <w:rPr>
          <w:i/>
          <w:color w:val="548DD4"/>
          <w:lang w:val="en-US"/>
        </w:rPr>
        <w:t xml:space="preserve"> to select all text in the main document sections.</w:t>
      </w:r>
    </w:p>
    <w:p w14:paraId="0EEAABC0" w14:textId="77777777" w:rsidR="00F43CB4" w:rsidRPr="00F43CB4" w:rsidRDefault="00F43CB4" w:rsidP="00087598">
      <w:pPr>
        <w:numPr>
          <w:ilvl w:val="0"/>
          <w:numId w:val="7"/>
        </w:numPr>
        <w:tabs>
          <w:tab w:val="clear" w:pos="288"/>
        </w:tabs>
        <w:ind w:left="360"/>
        <w:contextualSpacing/>
        <w:rPr>
          <w:i/>
          <w:color w:val="548DD4"/>
          <w:lang w:val="en-US"/>
        </w:rPr>
      </w:pPr>
      <w:r w:rsidRPr="00F43CB4">
        <w:rPr>
          <w:i/>
          <w:color w:val="548DD4"/>
          <w:lang w:val="en-US"/>
        </w:rPr>
        <w:t>Press F9 to update the field references. If a box appears asking to update the Table of Contents, select “Update entire table” and press OK</w:t>
      </w:r>
    </w:p>
    <w:p w14:paraId="0EEAABC1" w14:textId="77777777" w:rsidR="00F43CB4" w:rsidRPr="00F43CB4" w:rsidRDefault="00F43CB4" w:rsidP="00087598">
      <w:pPr>
        <w:numPr>
          <w:ilvl w:val="0"/>
          <w:numId w:val="7"/>
        </w:numPr>
        <w:tabs>
          <w:tab w:val="clear" w:pos="288"/>
        </w:tabs>
        <w:ind w:left="360"/>
        <w:contextualSpacing/>
        <w:rPr>
          <w:i/>
          <w:color w:val="548DD4"/>
          <w:lang w:val="en-US"/>
        </w:rPr>
      </w:pPr>
      <w:r w:rsidRPr="00F43CB4">
        <w:rPr>
          <w:i/>
          <w:color w:val="548DD4"/>
          <w:lang w:val="en-US"/>
        </w:rPr>
        <w:t xml:space="preserve">Double click on the header. Press </w:t>
      </w:r>
      <w:proofErr w:type="spellStart"/>
      <w:r w:rsidRPr="00F43CB4">
        <w:rPr>
          <w:i/>
          <w:color w:val="548DD4"/>
          <w:lang w:val="en-US"/>
        </w:rPr>
        <w:t>Ctrl+A</w:t>
      </w:r>
      <w:proofErr w:type="spellEnd"/>
      <w:r w:rsidRPr="00F43CB4">
        <w:rPr>
          <w:i/>
          <w:color w:val="548DD4"/>
          <w:lang w:val="en-US"/>
        </w:rPr>
        <w:t xml:space="preserve"> to select all header text.</w:t>
      </w:r>
    </w:p>
    <w:p w14:paraId="0EEAABC2" w14:textId="77777777" w:rsidR="00F43CB4" w:rsidRPr="00F43CB4" w:rsidRDefault="00F43CB4" w:rsidP="00087598">
      <w:pPr>
        <w:numPr>
          <w:ilvl w:val="0"/>
          <w:numId w:val="7"/>
        </w:numPr>
        <w:tabs>
          <w:tab w:val="clear" w:pos="288"/>
        </w:tabs>
        <w:ind w:left="360"/>
        <w:contextualSpacing/>
        <w:rPr>
          <w:i/>
          <w:color w:val="548DD4"/>
          <w:lang w:val="en-US"/>
        </w:rPr>
      </w:pPr>
      <w:r w:rsidRPr="00F43CB4">
        <w:rPr>
          <w:i/>
          <w:color w:val="548DD4"/>
          <w:lang w:val="en-US"/>
        </w:rPr>
        <w:t>Press F9 to update the field references in the header.</w:t>
      </w:r>
    </w:p>
    <w:p w14:paraId="0EEAABC3" w14:textId="77777777" w:rsidR="00F43CB4" w:rsidRPr="00F43CB4" w:rsidRDefault="00F43CB4" w:rsidP="00087598">
      <w:pPr>
        <w:numPr>
          <w:ilvl w:val="0"/>
          <w:numId w:val="7"/>
        </w:numPr>
        <w:tabs>
          <w:tab w:val="clear" w:pos="288"/>
        </w:tabs>
        <w:ind w:left="360"/>
        <w:contextualSpacing/>
        <w:rPr>
          <w:i/>
          <w:color w:val="548DD4"/>
          <w:lang w:val="en-US"/>
        </w:rPr>
      </w:pPr>
      <w:r w:rsidRPr="00F43CB4">
        <w:rPr>
          <w:i/>
          <w:color w:val="548DD4"/>
          <w:lang w:val="en-US"/>
        </w:rPr>
        <w:t>If the header does not populate throughout the document, steps 5 and 6 should be repeated for each header section in the document.</w:t>
      </w:r>
    </w:p>
    <w:p w14:paraId="0EEAABC4" w14:textId="77777777" w:rsidR="00F43CB4" w:rsidRPr="00F43CB4" w:rsidRDefault="00F43CB4" w:rsidP="00087598">
      <w:pPr>
        <w:numPr>
          <w:ilvl w:val="0"/>
          <w:numId w:val="7"/>
        </w:numPr>
        <w:tabs>
          <w:tab w:val="clear" w:pos="288"/>
        </w:tabs>
        <w:ind w:left="360"/>
        <w:contextualSpacing/>
        <w:rPr>
          <w:i/>
          <w:color w:val="548DD4"/>
          <w:lang w:val="en-US"/>
        </w:rPr>
      </w:pPr>
      <w:r w:rsidRPr="00F43CB4">
        <w:rPr>
          <w:i/>
          <w:color w:val="548DD4"/>
          <w:lang w:val="en-US"/>
        </w:rPr>
        <w:t xml:space="preserve">Double click on the footer, and press </w:t>
      </w:r>
      <w:proofErr w:type="spellStart"/>
      <w:r w:rsidRPr="00F43CB4">
        <w:rPr>
          <w:i/>
          <w:color w:val="548DD4"/>
          <w:lang w:val="en-US"/>
        </w:rPr>
        <w:t>Ctrl+A</w:t>
      </w:r>
      <w:proofErr w:type="spellEnd"/>
      <w:r w:rsidRPr="00F43CB4">
        <w:rPr>
          <w:i/>
          <w:color w:val="548DD4"/>
          <w:lang w:val="en-US"/>
        </w:rPr>
        <w:t xml:space="preserve"> to select all footer text.</w:t>
      </w:r>
    </w:p>
    <w:p w14:paraId="0EEAABC5" w14:textId="77777777" w:rsidR="00F43CB4" w:rsidRPr="00F43CB4" w:rsidRDefault="00F43CB4" w:rsidP="00087598">
      <w:pPr>
        <w:numPr>
          <w:ilvl w:val="0"/>
          <w:numId w:val="7"/>
        </w:numPr>
        <w:tabs>
          <w:tab w:val="clear" w:pos="288"/>
        </w:tabs>
        <w:ind w:left="360"/>
        <w:contextualSpacing/>
        <w:rPr>
          <w:i/>
          <w:color w:val="548DD4"/>
          <w:lang w:val="en-US"/>
        </w:rPr>
      </w:pPr>
      <w:r w:rsidRPr="00F43CB4">
        <w:rPr>
          <w:i/>
          <w:color w:val="548DD4"/>
          <w:lang w:val="en-US"/>
        </w:rPr>
        <w:t>Press F9 to update the field references in the footer.</w:t>
      </w:r>
    </w:p>
    <w:p w14:paraId="0EEAABC6" w14:textId="77777777" w:rsidR="00F43CB4" w:rsidRPr="00F43CB4" w:rsidRDefault="00F43CB4" w:rsidP="00087598">
      <w:pPr>
        <w:numPr>
          <w:ilvl w:val="0"/>
          <w:numId w:val="7"/>
        </w:numPr>
        <w:tabs>
          <w:tab w:val="clear" w:pos="288"/>
        </w:tabs>
        <w:ind w:left="360"/>
        <w:contextualSpacing/>
        <w:rPr>
          <w:i/>
          <w:color w:val="548DD4"/>
          <w:lang w:val="en-US"/>
        </w:rPr>
      </w:pPr>
      <w:r w:rsidRPr="00F43CB4">
        <w:rPr>
          <w:i/>
          <w:color w:val="548DD4"/>
          <w:lang w:val="en-US"/>
        </w:rPr>
        <w:t>If the footer does not populate throughout the document, steps 8 and 9 should be repeated for each footer section in the document.</w:t>
      </w:r>
    </w:p>
    <w:p w14:paraId="0EEAABC7" w14:textId="77777777" w:rsidR="00F43CB4" w:rsidRPr="00F43CB4" w:rsidRDefault="00F43CB4" w:rsidP="00F43CB4">
      <w:pPr>
        <w:tabs>
          <w:tab w:val="clear" w:pos="288"/>
        </w:tabs>
        <w:spacing w:after="0" w:line="240" w:lineRule="auto"/>
        <w:ind w:right="0"/>
        <w:rPr>
          <w:lang w:val="en-US"/>
        </w:rPr>
      </w:pPr>
    </w:p>
    <w:tbl>
      <w:tblPr>
        <w:tblStyle w:val="TableGrid1"/>
        <w:tblpPr w:leftFromText="180" w:rightFromText="180" w:vertAnchor="page" w:horzAnchor="margin" w:tblpY="6151"/>
        <w:tblW w:w="0" w:type="auto"/>
        <w:tblInd w:w="0" w:type="dxa"/>
        <w:tblLayout w:type="fixed"/>
        <w:tblLook w:val="04A0" w:firstRow="1" w:lastRow="0" w:firstColumn="1" w:lastColumn="0" w:noHBand="0" w:noVBand="1"/>
        <w:tblCaption w:val="Tabla"/>
        <w:tblDescription w:val="Tabla con información e instrucciones de cómo popular la información en el documento. "/>
      </w:tblPr>
      <w:tblGrid>
        <w:gridCol w:w="5918"/>
        <w:gridCol w:w="3355"/>
      </w:tblGrid>
      <w:tr w:rsidR="00F43CB4" w:rsidRPr="00F43CB4" w14:paraId="0EEAABCA" w14:textId="77777777" w:rsidTr="00BE7164">
        <w:trPr>
          <w:trHeight w:val="506"/>
          <w:tblHeader/>
        </w:trPr>
        <w:tc>
          <w:tcPr>
            <w:tcW w:w="5918" w:type="dxa"/>
            <w:tcBorders>
              <w:top w:val="single" w:sz="4" w:space="0" w:color="auto"/>
              <w:left w:val="single" w:sz="4" w:space="0" w:color="auto"/>
              <w:bottom w:val="single" w:sz="4" w:space="0" w:color="auto"/>
              <w:right w:val="single" w:sz="4" w:space="0" w:color="auto"/>
            </w:tcBorders>
            <w:vAlign w:val="center"/>
            <w:hideMark/>
          </w:tcPr>
          <w:p w14:paraId="0EEAABC8" w14:textId="77777777" w:rsidR="00F43CB4" w:rsidRPr="00F43CB4" w:rsidRDefault="00F43CB4" w:rsidP="00F43CB4">
            <w:pPr>
              <w:tabs>
                <w:tab w:val="clear" w:pos="288"/>
              </w:tabs>
              <w:spacing w:after="0" w:line="240" w:lineRule="auto"/>
              <w:ind w:right="0"/>
              <w:rPr>
                <w:b/>
                <w:lang w:val="en-US"/>
              </w:rPr>
            </w:pPr>
            <w:r w:rsidRPr="00F43CB4">
              <w:rPr>
                <w:b/>
                <w:lang w:val="en-US"/>
              </w:rPr>
              <w:t>Data Field (</w:t>
            </w:r>
            <w:proofErr w:type="spellStart"/>
            <w:r w:rsidRPr="00F43CB4">
              <w:rPr>
                <w:b/>
                <w:lang w:val="en-US"/>
              </w:rPr>
              <w:t>bookmarkName</w:t>
            </w:r>
            <w:proofErr w:type="spellEnd"/>
            <w:r w:rsidRPr="00F43CB4">
              <w:rPr>
                <w:b/>
                <w:lang w:val="en-US"/>
              </w:rPr>
              <w:t>)</w:t>
            </w:r>
          </w:p>
        </w:tc>
        <w:tc>
          <w:tcPr>
            <w:tcW w:w="3355" w:type="dxa"/>
            <w:tcBorders>
              <w:top w:val="single" w:sz="4" w:space="0" w:color="auto"/>
              <w:left w:val="single" w:sz="4" w:space="0" w:color="auto"/>
              <w:bottom w:val="single" w:sz="4" w:space="0" w:color="auto"/>
              <w:right w:val="single" w:sz="4" w:space="0" w:color="auto"/>
            </w:tcBorders>
            <w:vAlign w:val="center"/>
            <w:hideMark/>
          </w:tcPr>
          <w:p w14:paraId="0EEAABC9" w14:textId="77777777" w:rsidR="00F43CB4" w:rsidRPr="00F43CB4" w:rsidRDefault="00F43CB4" w:rsidP="00F43CB4">
            <w:pPr>
              <w:tabs>
                <w:tab w:val="clear" w:pos="288"/>
              </w:tabs>
              <w:spacing w:after="0" w:line="240" w:lineRule="auto"/>
              <w:ind w:right="0"/>
              <w:rPr>
                <w:b/>
                <w:lang w:val="en-US"/>
              </w:rPr>
            </w:pPr>
            <w:r w:rsidRPr="00F43CB4">
              <w:rPr>
                <w:b/>
                <w:lang w:val="en-US"/>
              </w:rPr>
              <w:t>Value</w:t>
            </w:r>
          </w:p>
        </w:tc>
      </w:tr>
      <w:tr w:rsidR="00F43CB4" w:rsidRPr="00F43CB4" w14:paraId="0EEAABCD" w14:textId="77777777" w:rsidTr="00BE7164">
        <w:trPr>
          <w:trHeight w:val="506"/>
        </w:trPr>
        <w:tc>
          <w:tcPr>
            <w:tcW w:w="5918" w:type="dxa"/>
            <w:tcBorders>
              <w:top w:val="single" w:sz="4" w:space="0" w:color="auto"/>
              <w:left w:val="single" w:sz="4" w:space="0" w:color="auto"/>
              <w:bottom w:val="single" w:sz="4" w:space="0" w:color="auto"/>
              <w:right w:val="single" w:sz="4" w:space="0" w:color="auto"/>
            </w:tcBorders>
            <w:vAlign w:val="center"/>
            <w:hideMark/>
          </w:tcPr>
          <w:p w14:paraId="0EEAABCB" w14:textId="77777777" w:rsidR="00F43CB4" w:rsidRPr="00F43CB4" w:rsidRDefault="00F43CB4" w:rsidP="00F43CB4">
            <w:pPr>
              <w:tabs>
                <w:tab w:val="clear" w:pos="288"/>
              </w:tabs>
              <w:spacing w:after="0" w:line="240" w:lineRule="auto"/>
              <w:ind w:right="0"/>
              <w:rPr>
                <w:lang w:val="en-US"/>
              </w:rPr>
            </w:pPr>
            <w:r w:rsidRPr="00F43CB4">
              <w:rPr>
                <w:lang w:val="en-US"/>
              </w:rPr>
              <w:t>Plan name (</w:t>
            </w:r>
            <w:proofErr w:type="spellStart"/>
            <w:r w:rsidRPr="00F43CB4">
              <w:rPr>
                <w:lang w:val="en-US"/>
              </w:rPr>
              <w:t>planName</w:t>
            </w:r>
            <w:proofErr w:type="spellEnd"/>
            <w:r w:rsidRPr="00F43CB4">
              <w:rPr>
                <w:lang w:val="en-US"/>
              </w:rPr>
              <w:t>)</w:t>
            </w:r>
          </w:p>
        </w:tc>
        <w:tc>
          <w:tcPr>
            <w:tcW w:w="3355" w:type="dxa"/>
            <w:tcBorders>
              <w:top w:val="single" w:sz="4" w:space="0" w:color="auto"/>
              <w:left w:val="single" w:sz="4" w:space="0" w:color="auto"/>
              <w:bottom w:val="single" w:sz="4" w:space="0" w:color="auto"/>
              <w:right w:val="single" w:sz="4" w:space="0" w:color="auto"/>
            </w:tcBorders>
            <w:vAlign w:val="center"/>
            <w:hideMark/>
          </w:tcPr>
          <w:p w14:paraId="0EEAABCC" w14:textId="77777777" w:rsidR="00F43CB4" w:rsidRPr="00F43CB4" w:rsidRDefault="00F43CB4" w:rsidP="00F43CB4">
            <w:pPr>
              <w:tabs>
                <w:tab w:val="clear" w:pos="288"/>
              </w:tabs>
              <w:spacing w:after="0" w:line="240" w:lineRule="auto"/>
              <w:ind w:right="0"/>
              <w:rPr>
                <w:lang w:val="en-US"/>
              </w:rPr>
            </w:pPr>
            <w:bookmarkStart w:id="0" w:name="planName"/>
            <w:r w:rsidRPr="00F43CB4">
              <w:rPr>
                <w:lang w:val="en-US"/>
              </w:rPr>
              <w:t>&lt;plan name&gt;</w:t>
            </w:r>
            <w:bookmarkEnd w:id="0"/>
          </w:p>
        </w:tc>
      </w:tr>
      <w:tr w:rsidR="00F43CB4" w:rsidRPr="00F43CB4" w14:paraId="0EEAABD0" w14:textId="77777777" w:rsidTr="00BE7164">
        <w:trPr>
          <w:trHeight w:val="506"/>
        </w:trPr>
        <w:tc>
          <w:tcPr>
            <w:tcW w:w="5918" w:type="dxa"/>
            <w:tcBorders>
              <w:top w:val="single" w:sz="4" w:space="0" w:color="auto"/>
              <w:left w:val="single" w:sz="4" w:space="0" w:color="auto"/>
              <w:bottom w:val="single" w:sz="4" w:space="0" w:color="auto"/>
              <w:right w:val="single" w:sz="4" w:space="0" w:color="auto"/>
            </w:tcBorders>
            <w:vAlign w:val="center"/>
            <w:hideMark/>
          </w:tcPr>
          <w:p w14:paraId="0EEAABCE" w14:textId="77777777" w:rsidR="00F43CB4" w:rsidRPr="00F43CB4" w:rsidRDefault="00F43CB4" w:rsidP="00F43CB4">
            <w:pPr>
              <w:tabs>
                <w:tab w:val="clear" w:pos="288"/>
              </w:tabs>
              <w:spacing w:after="0" w:line="240" w:lineRule="auto"/>
              <w:ind w:right="0"/>
              <w:rPr>
                <w:lang w:val="en-US"/>
              </w:rPr>
            </w:pPr>
            <w:r w:rsidRPr="00F43CB4">
              <w:rPr>
                <w:lang w:val="en-US"/>
              </w:rPr>
              <w:t>Toll-free Number (</w:t>
            </w:r>
            <w:proofErr w:type="spellStart"/>
            <w:r w:rsidRPr="00F43CB4">
              <w:rPr>
                <w:lang w:val="en-US"/>
              </w:rPr>
              <w:t>tollFreeNumber</w:t>
            </w:r>
            <w:proofErr w:type="spellEnd"/>
            <w:r w:rsidRPr="00F43CB4">
              <w:rPr>
                <w:lang w:val="en-US"/>
              </w:rPr>
              <w:t>)</w:t>
            </w:r>
          </w:p>
        </w:tc>
        <w:tc>
          <w:tcPr>
            <w:tcW w:w="3355" w:type="dxa"/>
            <w:tcBorders>
              <w:top w:val="single" w:sz="4" w:space="0" w:color="auto"/>
              <w:left w:val="single" w:sz="4" w:space="0" w:color="auto"/>
              <w:bottom w:val="single" w:sz="4" w:space="0" w:color="auto"/>
              <w:right w:val="single" w:sz="4" w:space="0" w:color="auto"/>
            </w:tcBorders>
            <w:vAlign w:val="center"/>
            <w:hideMark/>
          </w:tcPr>
          <w:p w14:paraId="0EEAABCF" w14:textId="77777777" w:rsidR="00F43CB4" w:rsidRPr="00F43CB4" w:rsidRDefault="00F43CB4" w:rsidP="00F43CB4">
            <w:pPr>
              <w:tabs>
                <w:tab w:val="clear" w:pos="288"/>
              </w:tabs>
              <w:spacing w:after="0" w:line="240" w:lineRule="auto"/>
              <w:ind w:right="0"/>
              <w:rPr>
                <w:lang w:val="en-US"/>
              </w:rPr>
            </w:pPr>
            <w:bookmarkStart w:id="1" w:name="tollFreNumber"/>
            <w:r w:rsidRPr="00F43CB4">
              <w:rPr>
                <w:lang w:val="en-US"/>
              </w:rPr>
              <w:t>&lt;toll free number&gt;</w:t>
            </w:r>
            <w:bookmarkEnd w:id="1"/>
          </w:p>
        </w:tc>
      </w:tr>
      <w:tr w:rsidR="00F43CB4" w:rsidRPr="00A93F52" w14:paraId="0EEAABD3" w14:textId="77777777" w:rsidTr="00BE7164">
        <w:trPr>
          <w:trHeight w:val="506"/>
        </w:trPr>
        <w:tc>
          <w:tcPr>
            <w:tcW w:w="5918" w:type="dxa"/>
            <w:tcBorders>
              <w:top w:val="single" w:sz="4" w:space="0" w:color="auto"/>
              <w:left w:val="single" w:sz="4" w:space="0" w:color="auto"/>
              <w:bottom w:val="single" w:sz="4" w:space="0" w:color="auto"/>
              <w:right w:val="single" w:sz="4" w:space="0" w:color="auto"/>
            </w:tcBorders>
            <w:vAlign w:val="center"/>
            <w:hideMark/>
          </w:tcPr>
          <w:p w14:paraId="0EEAABD1" w14:textId="77777777" w:rsidR="00F43CB4" w:rsidRPr="00F43CB4" w:rsidRDefault="00F43CB4" w:rsidP="00F43CB4">
            <w:pPr>
              <w:tabs>
                <w:tab w:val="clear" w:pos="288"/>
              </w:tabs>
              <w:spacing w:after="0" w:line="240" w:lineRule="auto"/>
              <w:ind w:right="0"/>
              <w:rPr>
                <w:lang w:val="en-US"/>
              </w:rPr>
            </w:pPr>
            <w:r w:rsidRPr="00F43CB4">
              <w:rPr>
                <w:lang w:val="en-US"/>
              </w:rPr>
              <w:t>Days and hours of operation (</w:t>
            </w:r>
            <w:proofErr w:type="spellStart"/>
            <w:r w:rsidRPr="00F43CB4">
              <w:rPr>
                <w:lang w:val="en-US"/>
              </w:rPr>
              <w:t>daysAndHoursOfOperation</w:t>
            </w:r>
            <w:proofErr w:type="spellEnd"/>
            <w:r w:rsidRPr="00F43CB4">
              <w:rPr>
                <w:lang w:val="en-US"/>
              </w:rPr>
              <w:t>)</w:t>
            </w:r>
          </w:p>
        </w:tc>
        <w:tc>
          <w:tcPr>
            <w:tcW w:w="3355" w:type="dxa"/>
            <w:tcBorders>
              <w:top w:val="single" w:sz="4" w:space="0" w:color="auto"/>
              <w:left w:val="single" w:sz="4" w:space="0" w:color="auto"/>
              <w:bottom w:val="single" w:sz="4" w:space="0" w:color="auto"/>
              <w:right w:val="single" w:sz="4" w:space="0" w:color="auto"/>
            </w:tcBorders>
            <w:vAlign w:val="center"/>
            <w:hideMark/>
          </w:tcPr>
          <w:p w14:paraId="0EEAABD2" w14:textId="77777777" w:rsidR="00F43CB4" w:rsidRPr="00F43CB4" w:rsidRDefault="00F43CB4" w:rsidP="00F43CB4">
            <w:pPr>
              <w:tabs>
                <w:tab w:val="clear" w:pos="288"/>
              </w:tabs>
              <w:spacing w:after="0" w:line="240" w:lineRule="auto"/>
              <w:ind w:right="0"/>
              <w:rPr>
                <w:lang w:val="en-US"/>
              </w:rPr>
            </w:pPr>
            <w:bookmarkStart w:id="2" w:name="daysAndHoursOfOperation"/>
            <w:r w:rsidRPr="00F43CB4">
              <w:rPr>
                <w:lang w:val="en-US"/>
              </w:rPr>
              <w:t>&lt;days and hours of operation&gt;</w:t>
            </w:r>
            <w:bookmarkEnd w:id="2"/>
          </w:p>
        </w:tc>
      </w:tr>
      <w:tr w:rsidR="00F43CB4" w:rsidRPr="00F43CB4" w14:paraId="0EEAABD6" w14:textId="77777777" w:rsidTr="00BE7164">
        <w:trPr>
          <w:trHeight w:val="506"/>
        </w:trPr>
        <w:tc>
          <w:tcPr>
            <w:tcW w:w="5918" w:type="dxa"/>
            <w:tcBorders>
              <w:top w:val="single" w:sz="4" w:space="0" w:color="auto"/>
              <w:left w:val="single" w:sz="4" w:space="0" w:color="auto"/>
              <w:bottom w:val="single" w:sz="4" w:space="0" w:color="auto"/>
              <w:right w:val="single" w:sz="4" w:space="0" w:color="auto"/>
            </w:tcBorders>
            <w:vAlign w:val="center"/>
            <w:hideMark/>
          </w:tcPr>
          <w:p w14:paraId="0EEAABD4" w14:textId="77777777" w:rsidR="00F43CB4" w:rsidRPr="00F43CB4" w:rsidRDefault="00F43CB4" w:rsidP="00F43CB4">
            <w:pPr>
              <w:tabs>
                <w:tab w:val="clear" w:pos="288"/>
              </w:tabs>
              <w:spacing w:after="0" w:line="240" w:lineRule="auto"/>
              <w:ind w:right="0"/>
              <w:rPr>
                <w:lang w:val="en-US"/>
              </w:rPr>
            </w:pPr>
            <w:r w:rsidRPr="00F43CB4">
              <w:rPr>
                <w:lang w:val="en-US"/>
              </w:rPr>
              <w:t>Web Address (</w:t>
            </w:r>
            <w:proofErr w:type="spellStart"/>
            <w:r w:rsidRPr="00F43CB4">
              <w:rPr>
                <w:lang w:val="en-US"/>
              </w:rPr>
              <w:t>webAddress</w:t>
            </w:r>
            <w:proofErr w:type="spellEnd"/>
            <w:r w:rsidRPr="00F43CB4">
              <w:rPr>
                <w:lang w:val="en-US"/>
              </w:rPr>
              <w:t>)</w:t>
            </w:r>
          </w:p>
        </w:tc>
        <w:tc>
          <w:tcPr>
            <w:tcW w:w="3355" w:type="dxa"/>
            <w:tcBorders>
              <w:top w:val="single" w:sz="4" w:space="0" w:color="auto"/>
              <w:left w:val="single" w:sz="4" w:space="0" w:color="auto"/>
              <w:bottom w:val="single" w:sz="4" w:space="0" w:color="auto"/>
              <w:right w:val="single" w:sz="4" w:space="0" w:color="auto"/>
            </w:tcBorders>
            <w:vAlign w:val="center"/>
            <w:hideMark/>
          </w:tcPr>
          <w:p w14:paraId="0EEAABD5" w14:textId="77777777" w:rsidR="00F43CB4" w:rsidRPr="00F43CB4" w:rsidRDefault="00F43CB4" w:rsidP="00F43CB4">
            <w:pPr>
              <w:tabs>
                <w:tab w:val="clear" w:pos="288"/>
              </w:tabs>
              <w:spacing w:after="0" w:line="240" w:lineRule="auto"/>
              <w:ind w:right="0"/>
              <w:rPr>
                <w:lang w:val="en-US"/>
              </w:rPr>
            </w:pPr>
            <w:bookmarkStart w:id="3" w:name="webAddress"/>
            <w:r w:rsidRPr="00F43CB4">
              <w:rPr>
                <w:lang w:val="en-US"/>
              </w:rPr>
              <w:t>&lt;web address&gt;</w:t>
            </w:r>
            <w:bookmarkEnd w:id="3"/>
          </w:p>
        </w:tc>
      </w:tr>
      <w:tr w:rsidR="00F43CB4" w:rsidRPr="00F43CB4" w14:paraId="0EEAABD9" w14:textId="77777777" w:rsidTr="00BE7164">
        <w:trPr>
          <w:trHeight w:val="506"/>
        </w:trPr>
        <w:tc>
          <w:tcPr>
            <w:tcW w:w="5918" w:type="dxa"/>
            <w:tcBorders>
              <w:top w:val="single" w:sz="4" w:space="0" w:color="auto"/>
              <w:left w:val="single" w:sz="4" w:space="0" w:color="auto"/>
              <w:bottom w:val="single" w:sz="4" w:space="0" w:color="auto"/>
              <w:right w:val="single" w:sz="4" w:space="0" w:color="auto"/>
            </w:tcBorders>
            <w:vAlign w:val="center"/>
            <w:hideMark/>
          </w:tcPr>
          <w:p w14:paraId="0EEAABD7" w14:textId="77777777" w:rsidR="00F43CB4" w:rsidRPr="00F43CB4" w:rsidRDefault="00F43CB4" w:rsidP="00F43CB4">
            <w:pPr>
              <w:tabs>
                <w:tab w:val="clear" w:pos="288"/>
              </w:tabs>
              <w:spacing w:after="0" w:line="240" w:lineRule="auto"/>
              <w:ind w:right="0"/>
              <w:rPr>
                <w:lang w:val="en-US"/>
              </w:rPr>
            </w:pPr>
            <w:r w:rsidRPr="00F43CB4">
              <w:rPr>
                <w:lang w:val="en-US"/>
              </w:rPr>
              <w:t>Member Services Name (</w:t>
            </w:r>
            <w:proofErr w:type="spellStart"/>
            <w:r w:rsidRPr="00F43CB4">
              <w:rPr>
                <w:lang w:val="en-US"/>
              </w:rPr>
              <w:t>memberServicesName</w:t>
            </w:r>
            <w:proofErr w:type="spellEnd"/>
            <w:r w:rsidRPr="00F43CB4">
              <w:rPr>
                <w:lang w:val="en-US"/>
              </w:rPr>
              <w:t>)</w:t>
            </w:r>
          </w:p>
        </w:tc>
        <w:tc>
          <w:tcPr>
            <w:tcW w:w="3355" w:type="dxa"/>
            <w:tcBorders>
              <w:top w:val="single" w:sz="4" w:space="0" w:color="auto"/>
              <w:left w:val="single" w:sz="4" w:space="0" w:color="auto"/>
              <w:bottom w:val="single" w:sz="4" w:space="0" w:color="auto"/>
              <w:right w:val="single" w:sz="4" w:space="0" w:color="auto"/>
            </w:tcBorders>
            <w:vAlign w:val="center"/>
            <w:hideMark/>
          </w:tcPr>
          <w:p w14:paraId="0EEAABD8" w14:textId="77777777" w:rsidR="00F43CB4" w:rsidRPr="00F43CB4" w:rsidRDefault="00F43CB4" w:rsidP="00F43CB4">
            <w:pPr>
              <w:tabs>
                <w:tab w:val="clear" w:pos="288"/>
              </w:tabs>
              <w:spacing w:after="0" w:line="240" w:lineRule="auto"/>
              <w:ind w:right="0"/>
              <w:rPr>
                <w:lang w:val="en-US"/>
              </w:rPr>
            </w:pPr>
            <w:bookmarkStart w:id="4" w:name="memberServicesName"/>
            <w:r w:rsidRPr="00F43CB4">
              <w:rPr>
                <w:lang w:val="en-US"/>
              </w:rPr>
              <w:t>&lt;member services name&gt;</w:t>
            </w:r>
            <w:bookmarkEnd w:id="4"/>
          </w:p>
        </w:tc>
      </w:tr>
      <w:tr w:rsidR="00F43CB4" w:rsidRPr="00F43CB4" w14:paraId="0EEAABDC" w14:textId="77777777" w:rsidTr="00BE7164">
        <w:trPr>
          <w:trHeight w:val="506"/>
        </w:trPr>
        <w:tc>
          <w:tcPr>
            <w:tcW w:w="5918" w:type="dxa"/>
            <w:tcBorders>
              <w:top w:val="single" w:sz="4" w:space="0" w:color="auto"/>
              <w:left w:val="single" w:sz="4" w:space="0" w:color="auto"/>
              <w:bottom w:val="single" w:sz="4" w:space="0" w:color="auto"/>
              <w:right w:val="single" w:sz="4" w:space="0" w:color="auto"/>
            </w:tcBorders>
            <w:vAlign w:val="center"/>
            <w:hideMark/>
          </w:tcPr>
          <w:p w14:paraId="0EEAABDA" w14:textId="77777777" w:rsidR="00F43CB4" w:rsidRPr="00F43CB4" w:rsidRDefault="00F43CB4" w:rsidP="00F43CB4">
            <w:pPr>
              <w:tabs>
                <w:tab w:val="clear" w:pos="288"/>
              </w:tabs>
              <w:spacing w:after="0" w:line="240" w:lineRule="auto"/>
              <w:ind w:right="0"/>
              <w:rPr>
                <w:lang w:val="en-US"/>
              </w:rPr>
            </w:pPr>
            <w:r w:rsidRPr="00F43CB4">
              <w:rPr>
                <w:lang w:val="en-US"/>
              </w:rPr>
              <w:t>Physician or Provider (</w:t>
            </w:r>
            <w:proofErr w:type="spellStart"/>
            <w:r w:rsidRPr="00F43CB4">
              <w:rPr>
                <w:lang w:val="en-US"/>
              </w:rPr>
              <w:t>physicianOrProvider</w:t>
            </w:r>
            <w:proofErr w:type="spellEnd"/>
            <w:r w:rsidRPr="00F43CB4">
              <w:rPr>
                <w:lang w:val="en-US"/>
              </w:rPr>
              <w:t>)</w:t>
            </w:r>
          </w:p>
        </w:tc>
        <w:tc>
          <w:tcPr>
            <w:tcW w:w="3355" w:type="dxa"/>
            <w:tcBorders>
              <w:top w:val="single" w:sz="4" w:space="0" w:color="auto"/>
              <w:left w:val="single" w:sz="4" w:space="0" w:color="auto"/>
              <w:bottom w:val="single" w:sz="4" w:space="0" w:color="auto"/>
              <w:right w:val="single" w:sz="4" w:space="0" w:color="auto"/>
            </w:tcBorders>
            <w:vAlign w:val="center"/>
            <w:hideMark/>
          </w:tcPr>
          <w:p w14:paraId="0EEAABDB" w14:textId="77777777" w:rsidR="00F43CB4" w:rsidRPr="00F43CB4" w:rsidRDefault="00F43CB4" w:rsidP="00F43CB4">
            <w:pPr>
              <w:tabs>
                <w:tab w:val="clear" w:pos="288"/>
              </w:tabs>
              <w:spacing w:after="0" w:line="240" w:lineRule="auto"/>
              <w:ind w:right="0"/>
              <w:rPr>
                <w:lang w:val="en-US"/>
              </w:rPr>
            </w:pPr>
            <w:bookmarkStart w:id="5" w:name="physicianOrProvider"/>
            <w:r w:rsidRPr="00F43CB4">
              <w:rPr>
                <w:lang w:val="en-US"/>
              </w:rPr>
              <w:t>provider</w:t>
            </w:r>
            <w:bookmarkEnd w:id="5"/>
          </w:p>
        </w:tc>
      </w:tr>
      <w:tr w:rsidR="00F43CB4" w:rsidRPr="00F43CB4" w14:paraId="0EEAABDF" w14:textId="77777777" w:rsidTr="00BE7164">
        <w:trPr>
          <w:trHeight w:val="506"/>
        </w:trPr>
        <w:tc>
          <w:tcPr>
            <w:tcW w:w="5918" w:type="dxa"/>
            <w:tcBorders>
              <w:top w:val="single" w:sz="4" w:space="0" w:color="auto"/>
              <w:left w:val="single" w:sz="4" w:space="0" w:color="auto"/>
              <w:bottom w:val="single" w:sz="4" w:space="0" w:color="auto"/>
              <w:right w:val="single" w:sz="4" w:space="0" w:color="auto"/>
            </w:tcBorders>
            <w:hideMark/>
          </w:tcPr>
          <w:p w14:paraId="0EEAABDD" w14:textId="77777777" w:rsidR="00F43CB4" w:rsidRPr="00F43CB4" w:rsidRDefault="00F43CB4" w:rsidP="00F43CB4">
            <w:pPr>
              <w:tabs>
                <w:tab w:val="clear" w:pos="288"/>
              </w:tabs>
              <w:spacing w:after="0" w:line="240" w:lineRule="auto"/>
              <w:ind w:right="0"/>
              <w:rPr>
                <w:rFonts w:cs="Arial"/>
                <w:color w:val="000000"/>
                <w:lang w:val="en-US"/>
              </w:rPr>
            </w:pPr>
            <w:r w:rsidRPr="00F43CB4">
              <w:rPr>
                <w:lang w:val="en-US"/>
              </w:rPr>
              <w:t>Ombudsman Program Name (</w:t>
            </w:r>
            <w:proofErr w:type="spellStart"/>
            <w:r w:rsidRPr="00F43CB4">
              <w:rPr>
                <w:lang w:val="en-US"/>
              </w:rPr>
              <w:t>ombudsmanProgramName</w:t>
            </w:r>
            <w:proofErr w:type="spellEnd"/>
            <w:r w:rsidRPr="00F43CB4">
              <w:rPr>
                <w:lang w:val="en-US"/>
              </w:rPr>
              <w:t>)</w:t>
            </w:r>
          </w:p>
        </w:tc>
        <w:tc>
          <w:tcPr>
            <w:tcW w:w="3355" w:type="dxa"/>
            <w:tcBorders>
              <w:top w:val="single" w:sz="4" w:space="0" w:color="auto"/>
              <w:left w:val="single" w:sz="4" w:space="0" w:color="auto"/>
              <w:bottom w:val="single" w:sz="4" w:space="0" w:color="auto"/>
              <w:right w:val="single" w:sz="4" w:space="0" w:color="auto"/>
            </w:tcBorders>
            <w:hideMark/>
          </w:tcPr>
          <w:p w14:paraId="0EEAABDE" w14:textId="77777777" w:rsidR="00F43CB4" w:rsidRPr="00F43CB4" w:rsidRDefault="00F43CB4" w:rsidP="00F43CB4">
            <w:pPr>
              <w:tabs>
                <w:tab w:val="clear" w:pos="288"/>
              </w:tabs>
              <w:spacing w:after="0" w:line="240" w:lineRule="auto"/>
              <w:ind w:right="0"/>
              <w:contextualSpacing/>
              <w:rPr>
                <w:rFonts w:eastAsia="Times New Roman" w:cs="Arial"/>
                <w:b/>
                <w:lang w:val="en-US"/>
              </w:rPr>
            </w:pPr>
            <w:bookmarkStart w:id="6" w:name="ombudsmanProgramName"/>
            <w:r w:rsidRPr="00F43CB4">
              <w:rPr>
                <w:lang w:val="en-US"/>
              </w:rPr>
              <w:t>RIPIN Healthcare Advocate</w:t>
            </w:r>
            <w:bookmarkEnd w:id="6"/>
          </w:p>
        </w:tc>
      </w:tr>
      <w:tr w:rsidR="00F43CB4" w:rsidRPr="00F43CB4" w14:paraId="0EEAABE2" w14:textId="77777777" w:rsidTr="00BE7164">
        <w:trPr>
          <w:trHeight w:val="506"/>
        </w:trPr>
        <w:tc>
          <w:tcPr>
            <w:tcW w:w="5918" w:type="dxa"/>
            <w:tcBorders>
              <w:top w:val="single" w:sz="4" w:space="0" w:color="auto"/>
              <w:left w:val="single" w:sz="4" w:space="0" w:color="auto"/>
              <w:bottom w:val="single" w:sz="4" w:space="0" w:color="auto"/>
              <w:right w:val="single" w:sz="4" w:space="0" w:color="auto"/>
            </w:tcBorders>
            <w:vAlign w:val="center"/>
            <w:hideMark/>
          </w:tcPr>
          <w:p w14:paraId="0EEAABE0" w14:textId="77777777" w:rsidR="00F43CB4" w:rsidRPr="00F43CB4" w:rsidRDefault="00F43CB4" w:rsidP="00F43CB4">
            <w:pPr>
              <w:tabs>
                <w:tab w:val="clear" w:pos="288"/>
              </w:tabs>
              <w:spacing w:after="0" w:line="240" w:lineRule="auto"/>
              <w:ind w:right="0"/>
              <w:rPr>
                <w:lang w:val="en-US"/>
              </w:rPr>
            </w:pPr>
            <w:r w:rsidRPr="00F43CB4">
              <w:rPr>
                <w:rFonts w:cs="Arial"/>
                <w:color w:val="000000"/>
                <w:lang w:val="en-US"/>
              </w:rPr>
              <w:t>Name of plan members (</w:t>
            </w:r>
            <w:proofErr w:type="spellStart"/>
            <w:r w:rsidRPr="00F43CB4">
              <w:rPr>
                <w:rFonts w:cs="Arial"/>
                <w:color w:val="000000"/>
                <w:lang w:val="en-US"/>
              </w:rPr>
              <w:t>memberName</w:t>
            </w:r>
            <w:proofErr w:type="spellEnd"/>
            <w:r w:rsidRPr="00F43CB4">
              <w:rPr>
                <w:rFonts w:cs="Arial"/>
                <w:color w:val="000000"/>
                <w:lang w:val="en-US"/>
              </w:rPr>
              <w:t>)</w:t>
            </w:r>
          </w:p>
        </w:tc>
        <w:tc>
          <w:tcPr>
            <w:tcW w:w="3355" w:type="dxa"/>
            <w:tcBorders>
              <w:top w:val="single" w:sz="4" w:space="0" w:color="auto"/>
              <w:left w:val="single" w:sz="4" w:space="0" w:color="auto"/>
              <w:bottom w:val="single" w:sz="4" w:space="0" w:color="auto"/>
              <w:right w:val="single" w:sz="4" w:space="0" w:color="auto"/>
            </w:tcBorders>
            <w:vAlign w:val="center"/>
            <w:hideMark/>
          </w:tcPr>
          <w:p w14:paraId="0EEAABE1" w14:textId="77777777" w:rsidR="00F43CB4" w:rsidRPr="00F43CB4" w:rsidRDefault="00F43CB4" w:rsidP="00F43CB4">
            <w:pPr>
              <w:tabs>
                <w:tab w:val="clear" w:pos="288"/>
              </w:tabs>
              <w:spacing w:after="0" w:line="240" w:lineRule="auto"/>
              <w:ind w:right="0"/>
              <w:contextualSpacing/>
              <w:rPr>
                <w:lang w:val="en-US"/>
              </w:rPr>
            </w:pPr>
            <w:bookmarkStart w:id="7" w:name="memberName"/>
            <w:r w:rsidRPr="00F43CB4">
              <w:rPr>
                <w:rFonts w:eastAsia="Times New Roman" w:cs="Arial"/>
                <w:lang w:val="en-US"/>
              </w:rPr>
              <w:t>Member</w:t>
            </w:r>
            <w:bookmarkEnd w:id="7"/>
          </w:p>
        </w:tc>
      </w:tr>
    </w:tbl>
    <w:p w14:paraId="0EEAABE3" w14:textId="77777777" w:rsidR="00F43CB4" w:rsidRPr="00F43CB4" w:rsidRDefault="00F43CB4" w:rsidP="00087598">
      <w:pPr>
        <w:tabs>
          <w:tab w:val="clear" w:pos="288"/>
        </w:tabs>
        <w:ind w:right="0"/>
        <w:rPr>
          <w:i/>
          <w:color w:val="548DD4"/>
          <w:lang w:val="en-US"/>
        </w:rPr>
      </w:pPr>
      <w:r w:rsidRPr="00F43CB4">
        <w:rPr>
          <w:i/>
          <w:color w:val="548DD4"/>
          <w:lang w:val="en-US"/>
        </w:rPr>
        <w:t xml:space="preserve">Note: Plan should be cognizant of grammar and capitalization and review the document to ensure the populated bookmarks appear appropriately throughout. </w:t>
      </w:r>
    </w:p>
    <w:p w14:paraId="0EEAABE5" w14:textId="77777777" w:rsidR="00F43CB4" w:rsidRPr="00F43CB4" w:rsidRDefault="00F43CB4" w:rsidP="00087598">
      <w:pPr>
        <w:tabs>
          <w:tab w:val="clear" w:pos="288"/>
        </w:tabs>
        <w:ind w:right="0"/>
        <w:rPr>
          <w:i/>
          <w:color w:val="548DD4"/>
          <w:lang w:val="en-US"/>
        </w:rPr>
      </w:pPr>
      <w:r w:rsidRPr="00F43CB4">
        <w:rPr>
          <w:i/>
          <w:color w:val="548DD4"/>
          <w:lang w:val="en-US"/>
        </w:rPr>
        <w:t xml:space="preserve">If an error message appears in the document indicating that the source could not be found (shown below), a bookmark may have been deleted.  </w:t>
      </w:r>
    </w:p>
    <w:p w14:paraId="0EEAABE7" w14:textId="77777777" w:rsidR="00F43CB4" w:rsidRPr="00F43CB4" w:rsidRDefault="00BE7164" w:rsidP="00F43CB4">
      <w:pPr>
        <w:tabs>
          <w:tab w:val="clear" w:pos="288"/>
        </w:tabs>
        <w:spacing w:after="0" w:line="240" w:lineRule="auto"/>
        <w:ind w:right="0"/>
        <w:jc w:val="center"/>
        <w:rPr>
          <w:i/>
          <w:color w:val="548DD4"/>
          <w:lang w:val="en-US"/>
        </w:rPr>
      </w:pPr>
      <w:r w:rsidRPr="00F43CB4">
        <w:rPr>
          <w:i/>
          <w:noProof/>
          <w:color w:val="548DD4"/>
          <w:lang w:val="en-US"/>
        </w:rPr>
        <w:drawing>
          <wp:inline distT="0" distB="0" distL="0" distR="0" wp14:anchorId="0EEAACA9" wp14:editId="0EEAACAA">
            <wp:extent cx="3714750" cy="371095"/>
            <wp:effectExtent l="0" t="0" r="0" b="0"/>
            <wp:docPr id="28" name="Picture 8" descr="Error icon above instructions" title="error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8" descr="Error icon above instructions" title="error icon"/>
                    <pic:cNvPicPr/>
                  </pic:nvPicPr>
                  <pic:blipFill>
                    <a:blip r:embed="rId11"/>
                    <a:stretch>
                      <a:fillRect/>
                    </a:stretch>
                  </pic:blipFill>
                  <pic:spPr>
                    <a:xfrm>
                      <a:off x="0" y="0"/>
                      <a:ext cx="3714750" cy="370840"/>
                    </a:xfrm>
                    <a:prstGeom prst="rect">
                      <a:avLst/>
                    </a:prstGeom>
                  </pic:spPr>
                </pic:pic>
              </a:graphicData>
            </a:graphic>
          </wp:inline>
        </w:drawing>
      </w:r>
    </w:p>
    <w:p w14:paraId="0EEAABE8" w14:textId="77777777" w:rsidR="00F43CB4" w:rsidRPr="00F43CB4" w:rsidRDefault="00F43CB4" w:rsidP="00F43CB4">
      <w:pPr>
        <w:tabs>
          <w:tab w:val="clear" w:pos="288"/>
        </w:tabs>
        <w:spacing w:after="0" w:line="240" w:lineRule="auto"/>
        <w:ind w:right="0"/>
        <w:rPr>
          <w:i/>
          <w:color w:val="548DD4"/>
          <w:lang w:val="en-US"/>
        </w:rPr>
      </w:pPr>
    </w:p>
    <w:p w14:paraId="0EEAABE9" w14:textId="77777777" w:rsidR="00F43CB4" w:rsidRPr="00F43CB4" w:rsidRDefault="00F43CB4" w:rsidP="00087598">
      <w:pPr>
        <w:tabs>
          <w:tab w:val="clear" w:pos="288"/>
        </w:tabs>
        <w:ind w:right="0"/>
        <w:rPr>
          <w:i/>
          <w:color w:val="548DD4"/>
          <w:lang w:val="en-US"/>
        </w:rPr>
      </w:pPr>
      <w:r w:rsidRPr="00F43CB4">
        <w:rPr>
          <w:i/>
          <w:color w:val="548DD4"/>
          <w:lang w:val="en-US"/>
        </w:rPr>
        <w:t>To recreate a bookmark, the plan should use the following steps:</w:t>
      </w:r>
    </w:p>
    <w:p w14:paraId="0EEAABEA" w14:textId="77777777" w:rsidR="00F43CB4" w:rsidRPr="00F43CB4" w:rsidRDefault="00F43CB4" w:rsidP="00087598">
      <w:pPr>
        <w:numPr>
          <w:ilvl w:val="0"/>
          <w:numId w:val="8"/>
        </w:numPr>
        <w:tabs>
          <w:tab w:val="clear" w:pos="288"/>
        </w:tabs>
        <w:ind w:left="360"/>
        <w:contextualSpacing/>
        <w:rPr>
          <w:i/>
          <w:color w:val="548DD4"/>
          <w:lang w:val="en-US"/>
        </w:rPr>
      </w:pPr>
      <w:r w:rsidRPr="00F43CB4">
        <w:rPr>
          <w:i/>
          <w:color w:val="548DD4"/>
          <w:lang w:val="en-US"/>
        </w:rPr>
        <w:lastRenderedPageBreak/>
        <w:t>Highlight the value that is not updating.</w:t>
      </w:r>
    </w:p>
    <w:p w14:paraId="0EEAABEB" w14:textId="77777777" w:rsidR="00F43CB4" w:rsidRPr="00F43CB4" w:rsidRDefault="00F43CB4" w:rsidP="00087598">
      <w:pPr>
        <w:numPr>
          <w:ilvl w:val="0"/>
          <w:numId w:val="8"/>
        </w:numPr>
        <w:tabs>
          <w:tab w:val="clear" w:pos="288"/>
        </w:tabs>
        <w:ind w:left="360"/>
        <w:contextualSpacing/>
        <w:rPr>
          <w:i/>
          <w:color w:val="548DD4"/>
          <w:lang w:val="en-US"/>
        </w:rPr>
      </w:pPr>
      <w:r w:rsidRPr="00F43CB4">
        <w:rPr>
          <w:i/>
          <w:color w:val="548DD4"/>
          <w:lang w:val="en-US"/>
        </w:rPr>
        <w:t>On the Insert ribbon tab, in the Links group, select Bookmark.</w:t>
      </w:r>
    </w:p>
    <w:p w14:paraId="0EEAABEC" w14:textId="77777777" w:rsidR="00F43CB4" w:rsidRPr="00F43CB4" w:rsidRDefault="00F43CB4" w:rsidP="00087598">
      <w:pPr>
        <w:numPr>
          <w:ilvl w:val="0"/>
          <w:numId w:val="8"/>
        </w:numPr>
        <w:tabs>
          <w:tab w:val="clear" w:pos="288"/>
        </w:tabs>
        <w:ind w:left="360"/>
        <w:contextualSpacing/>
        <w:rPr>
          <w:i/>
          <w:color w:val="548DD4"/>
          <w:lang w:val="en-US"/>
        </w:rPr>
      </w:pPr>
      <w:r w:rsidRPr="00F43CB4">
        <w:rPr>
          <w:i/>
          <w:color w:val="548DD4"/>
          <w:lang w:val="en-US"/>
        </w:rPr>
        <w:t>Enter the bookmark name in parentheses after the data field name.</w:t>
      </w:r>
    </w:p>
    <w:p w14:paraId="0EEAABED" w14:textId="77777777" w:rsidR="00F43CB4" w:rsidRPr="00F43CB4" w:rsidRDefault="00F43CB4" w:rsidP="00087598">
      <w:pPr>
        <w:numPr>
          <w:ilvl w:val="0"/>
          <w:numId w:val="8"/>
        </w:numPr>
        <w:tabs>
          <w:tab w:val="clear" w:pos="288"/>
        </w:tabs>
        <w:ind w:left="360"/>
        <w:contextualSpacing/>
        <w:rPr>
          <w:i/>
          <w:color w:val="548DD4"/>
          <w:lang w:val="en-US"/>
        </w:rPr>
      </w:pPr>
      <w:r w:rsidRPr="00F43CB4">
        <w:rPr>
          <w:i/>
          <w:color w:val="548DD4"/>
          <w:lang w:val="en-US"/>
        </w:rPr>
        <w:t>Follow the steps above to update the bookmarks.</w:t>
      </w:r>
      <w:r w:rsidRPr="00F43CB4">
        <w:rPr>
          <w:color w:val="548DD4"/>
          <w:lang w:val="en-US"/>
        </w:rPr>
        <w:t>]</w:t>
      </w:r>
    </w:p>
    <w:p w14:paraId="0EEAABEE" w14:textId="77777777" w:rsidR="004A56BD" w:rsidRPr="004656BF" w:rsidRDefault="004A56BD" w:rsidP="004A56BD">
      <w:pPr>
        <w:spacing w:after="0" w:line="240" w:lineRule="auto"/>
        <w:ind w:right="0"/>
        <w:rPr>
          <w:noProof/>
          <w:lang w:val="en-US"/>
        </w:rPr>
      </w:pPr>
      <w:r w:rsidRPr="004656BF">
        <w:rPr>
          <w:noProof/>
          <w:lang w:val="en-US"/>
        </w:rPr>
        <w:br w:type="page"/>
      </w:r>
    </w:p>
    <w:p w14:paraId="5D7DAD9F" w14:textId="77777777" w:rsidR="00723F58" w:rsidRPr="00723F58" w:rsidRDefault="00723F58" w:rsidP="00723F58">
      <w:pPr>
        <w:pStyle w:val="Header"/>
        <w:spacing w:before="360" w:after="200" w:line="360" w:lineRule="exact"/>
        <w:rPr>
          <w:lang w:val="es-US"/>
        </w:rPr>
      </w:pPr>
      <w:r w:rsidRPr="00723F58">
        <w:rPr>
          <w:lang w:val="es-US"/>
        </w:rPr>
        <w:lastRenderedPageBreak/>
        <w:t xml:space="preserve">Capítulo 8: Sus </w:t>
      </w:r>
      <w:r w:rsidRPr="00BF4BC0">
        <w:t xml:space="preserve">derechos </w:t>
      </w:r>
      <w:r w:rsidRPr="00723F58">
        <w:rPr>
          <w:lang w:val="es-US"/>
        </w:rPr>
        <w:t>y responsabilidades</w:t>
      </w:r>
    </w:p>
    <w:p w14:paraId="15414F77" w14:textId="77777777" w:rsidR="00723F58" w:rsidRPr="00723F58" w:rsidRDefault="00723F58" w:rsidP="00EC5D18">
      <w:pPr>
        <w:pStyle w:val="TOCHead"/>
        <w:tabs>
          <w:tab w:val="left" w:pos="4138"/>
        </w:tabs>
        <w:spacing w:before="360" w:after="200" w:line="360" w:lineRule="exact"/>
        <w:ind w:left="360" w:hanging="360"/>
        <w:rPr>
          <w:rStyle w:val="PlanInstructions"/>
          <w:i w:val="0"/>
          <w:color w:val="auto"/>
          <w:sz w:val="27"/>
          <w:lang w:val="es-US"/>
        </w:rPr>
      </w:pPr>
      <w:bookmarkStart w:id="8" w:name="_Toc109299876"/>
      <w:bookmarkStart w:id="9" w:name="_Toc109300175"/>
      <w:bookmarkStart w:id="10" w:name="_Toc190801550"/>
      <w:bookmarkStart w:id="11" w:name="_Toc199361768"/>
      <w:r w:rsidRPr="00723F58">
        <w:rPr>
          <w:rStyle w:val="PlanInstructions"/>
          <w:i w:val="0"/>
          <w:color w:val="auto"/>
          <w:sz w:val="27"/>
          <w:lang w:val="es-US"/>
        </w:rPr>
        <w:t>Introducción</w:t>
      </w:r>
    </w:p>
    <w:p w14:paraId="059255A3" w14:textId="3DAFE3BC" w:rsidR="00723F58" w:rsidRPr="00E163AF" w:rsidRDefault="00723F58" w:rsidP="00EC5D18">
      <w:pPr>
        <w:pStyle w:val="TOCHead"/>
        <w:tabs>
          <w:tab w:val="left" w:pos="4138"/>
        </w:tabs>
        <w:spacing w:after="200" w:line="300" w:lineRule="exact"/>
        <w:rPr>
          <w:rStyle w:val="PlanInstructions"/>
          <w:b w:val="0"/>
          <w:i w:val="0"/>
          <w:color w:val="auto"/>
          <w:szCs w:val="22"/>
          <w:lang w:val="es-ES"/>
        </w:rPr>
      </w:pPr>
      <w:r w:rsidRPr="00DF037C">
        <w:rPr>
          <w:b w:val="0"/>
          <w:sz w:val="22"/>
          <w:szCs w:val="22"/>
        </w:rPr>
        <w:t xml:space="preserve">En este capítulo, encontrará sus derechos y responsabilidades como miembro del plan. </w:t>
      </w:r>
      <w:r w:rsidRPr="00E163AF">
        <w:rPr>
          <w:b w:val="0"/>
          <w:sz w:val="22"/>
          <w:szCs w:val="22"/>
          <w:lang w:val="es-ES"/>
        </w:rPr>
        <w:t>Nosotros debemos respetar sus derechos.</w:t>
      </w:r>
      <w:r w:rsidR="00D22E0E" w:rsidRPr="00E163AF">
        <w:rPr>
          <w:b w:val="0"/>
          <w:sz w:val="22"/>
          <w:szCs w:val="22"/>
          <w:lang w:val="es-ES"/>
        </w:rPr>
        <w:t xml:space="preserve"> </w:t>
      </w:r>
      <w:bookmarkStart w:id="12" w:name="_Hlk518293658"/>
      <w:r w:rsidR="00E32632">
        <w:rPr>
          <w:b w:val="0"/>
          <w:sz w:val="22"/>
          <w:szCs w:val="22"/>
          <w:lang w:val="es-ES"/>
        </w:rPr>
        <w:t>Términos clave</w:t>
      </w:r>
      <w:bookmarkEnd w:id="12"/>
      <w:r w:rsidR="00D22E0E" w:rsidRPr="00D22E0E">
        <w:rPr>
          <w:b w:val="0"/>
          <w:sz w:val="22"/>
          <w:szCs w:val="22"/>
          <w:lang w:val="es-ES"/>
        </w:rPr>
        <w:t xml:space="preserve"> y sus definiciones se encuentra</w:t>
      </w:r>
      <w:r w:rsidR="00C8352C">
        <w:rPr>
          <w:b w:val="0"/>
          <w:sz w:val="22"/>
          <w:szCs w:val="22"/>
          <w:lang w:val="es-ES"/>
        </w:rPr>
        <w:t>n</w:t>
      </w:r>
      <w:r w:rsidR="00D22E0E" w:rsidRPr="00D22E0E">
        <w:rPr>
          <w:b w:val="0"/>
          <w:sz w:val="22"/>
          <w:szCs w:val="22"/>
          <w:lang w:val="es-ES"/>
        </w:rPr>
        <w:t xml:space="preserve"> en orden alfabétic</w:t>
      </w:r>
      <w:r w:rsidR="00E32632">
        <w:rPr>
          <w:b w:val="0"/>
          <w:sz w:val="22"/>
          <w:szCs w:val="22"/>
          <w:lang w:val="es-ES"/>
        </w:rPr>
        <w:t>o</w:t>
      </w:r>
      <w:r w:rsidR="00D22E0E" w:rsidRPr="00D22E0E">
        <w:rPr>
          <w:b w:val="0"/>
          <w:sz w:val="22"/>
          <w:szCs w:val="22"/>
          <w:lang w:val="es-ES"/>
        </w:rPr>
        <w:t xml:space="preserve"> en el último capítulo del </w:t>
      </w:r>
      <w:r w:rsidR="00D22E0E" w:rsidRPr="005952FF">
        <w:rPr>
          <w:b w:val="0"/>
          <w:i/>
          <w:sz w:val="22"/>
          <w:szCs w:val="22"/>
          <w:lang w:val="es-ES"/>
        </w:rPr>
        <w:t>Manual del Miembro</w:t>
      </w:r>
      <w:r w:rsidR="00D22E0E" w:rsidRPr="00D22E0E">
        <w:rPr>
          <w:b w:val="0"/>
          <w:sz w:val="22"/>
          <w:szCs w:val="22"/>
          <w:lang w:val="es-ES"/>
        </w:rPr>
        <w:t>.</w:t>
      </w:r>
    </w:p>
    <w:p w14:paraId="59EBF3AE" w14:textId="77777777" w:rsidR="00723F58" w:rsidRPr="00B879EB" w:rsidRDefault="00723F58" w:rsidP="00EC5D18">
      <w:pPr>
        <w:ind w:right="0"/>
        <w:rPr>
          <w:rStyle w:val="PlanInstructions"/>
        </w:rPr>
      </w:pPr>
      <w:r w:rsidRPr="00B879EB">
        <w:rPr>
          <w:rStyle w:val="PlanInstructions"/>
          <w:i w:val="0"/>
        </w:rPr>
        <w:t>[</w:t>
      </w:r>
      <w:r w:rsidRPr="00B879EB">
        <w:rPr>
          <w:rStyle w:val="PlanInstructions"/>
          <w:b/>
        </w:rPr>
        <w:t>Note:</w:t>
      </w:r>
      <w:r w:rsidRPr="00B879EB">
        <w:rPr>
          <w:rStyle w:val="PlanInstructions"/>
        </w:rPr>
        <w:t xml:space="preserve"> Plans may add to or revise this chapter as needed to reflect NCQA-required language.</w:t>
      </w:r>
      <w:r w:rsidRPr="00B879EB">
        <w:rPr>
          <w:rStyle w:val="PlanInstructions"/>
          <w:i w:val="0"/>
        </w:rPr>
        <w:t>]</w:t>
      </w:r>
    </w:p>
    <w:p w14:paraId="4BF02D28" w14:textId="66033E42" w:rsidR="00723F58" w:rsidRDefault="00723F58" w:rsidP="00EC5D18">
      <w:pPr>
        <w:ind w:right="0"/>
        <w:rPr>
          <w:rStyle w:val="PlanInstructions"/>
          <w:i w:val="0"/>
        </w:rPr>
      </w:pPr>
      <w:r w:rsidRPr="00B879EB">
        <w:rPr>
          <w:rStyle w:val="PlanInstructions"/>
          <w:i w:val="0"/>
        </w:rPr>
        <w:t>[</w:t>
      </w:r>
      <w:r w:rsidRPr="00B879EB">
        <w:rPr>
          <w:rStyle w:val="PlanInstructions"/>
        </w:rPr>
        <w:t>Plans should refer members to other parts of the handbook using the appropriate chapter number, section, and/or page number. For example, "</w:t>
      </w:r>
      <w:r w:rsidRPr="00D769C7">
        <w:rPr>
          <w:rStyle w:val="PlanInstructions"/>
        </w:rPr>
        <w:t>ver Capítulo 9, Sección A, página 1</w:t>
      </w:r>
      <w:r w:rsidRPr="00B879EB">
        <w:rPr>
          <w:rStyle w:val="PlanInstructions"/>
        </w:rPr>
        <w:t>"</w:t>
      </w:r>
      <w:r>
        <w:rPr>
          <w:rStyle w:val="PlanInstructions"/>
        </w:rPr>
        <w:t xml:space="preserve">. </w:t>
      </w:r>
      <w:r w:rsidRPr="00B879EB">
        <w:rPr>
          <w:rStyle w:val="PlanInstructions"/>
        </w:rPr>
        <w:t xml:space="preserve">An instruction </w:t>
      </w:r>
      <w:r w:rsidRPr="005952FF">
        <w:rPr>
          <w:rStyle w:val="PlanInstructions"/>
          <w:i w:val="0"/>
        </w:rPr>
        <w:t>[</w:t>
      </w:r>
      <w:r w:rsidRPr="00B879EB">
        <w:rPr>
          <w:rStyle w:val="PlanInstructions"/>
        </w:rPr>
        <w:t>plans may insert reference, as applicable</w:t>
      </w:r>
      <w:r w:rsidRPr="005952FF">
        <w:rPr>
          <w:rStyle w:val="PlanInstructions"/>
          <w:i w:val="0"/>
        </w:rPr>
        <w:t>]</w:t>
      </w:r>
      <w:r w:rsidRPr="00B879EB">
        <w:rPr>
          <w:rStyle w:val="PlanInstructions"/>
        </w:rPr>
        <w:t xml:space="preserve"> is listed next to each cross reference throughout the handbook.</w:t>
      </w:r>
      <w:r w:rsidRPr="00B879EB">
        <w:rPr>
          <w:rStyle w:val="PlanInstructions"/>
          <w:i w:val="0"/>
        </w:rPr>
        <w:t>]</w:t>
      </w:r>
    </w:p>
    <w:p w14:paraId="257846AA" w14:textId="451F1286" w:rsidR="00D22E0E" w:rsidRPr="00E163AF" w:rsidRDefault="00D22E0E" w:rsidP="00EC5D18">
      <w:pPr>
        <w:ind w:right="0"/>
        <w:rPr>
          <w:rStyle w:val="PlanInstructions"/>
          <w:b/>
        </w:rPr>
      </w:pPr>
      <w:bookmarkStart w:id="13" w:name="_Hlk503515176"/>
      <w:r w:rsidRPr="00E163AF">
        <w:rPr>
          <w:color w:val="548DD4"/>
          <w:lang w:val="en-US"/>
        </w:rPr>
        <w:t>[</w:t>
      </w:r>
      <w:r w:rsidRPr="00E163AF">
        <w:rPr>
          <w:i/>
          <w:color w:val="548DD4"/>
          <w:lang w:val="en-US"/>
        </w:rPr>
        <w:t>Plan must update the Table of Contents to this document to accurately reflect where the information is found on each page after plan adds plan-customized information to this template.</w:t>
      </w:r>
      <w:r w:rsidRPr="00E163AF">
        <w:rPr>
          <w:color w:val="548DD4"/>
          <w:lang w:val="en-US"/>
        </w:rPr>
        <w:t>]</w:t>
      </w:r>
      <w:bookmarkEnd w:id="13"/>
    </w:p>
    <w:bookmarkEnd w:id="11" w:displacedByCustomXml="next"/>
    <w:bookmarkEnd w:id="10" w:displacedByCustomXml="next"/>
    <w:bookmarkEnd w:id="9" w:displacedByCustomXml="next"/>
    <w:bookmarkEnd w:id="8" w:displacedByCustomXml="next"/>
    <w:bookmarkStart w:id="14" w:name="_Toc335904848" w:displacedByCustomXml="next"/>
    <w:sdt>
      <w:sdtPr>
        <w:rPr>
          <w:rFonts w:ascii="Arial" w:eastAsia="Calibri" w:hAnsi="Arial"/>
          <w:b w:val="0"/>
          <w:bCs w:val="0"/>
          <w:color w:val="auto"/>
          <w:sz w:val="22"/>
          <w:szCs w:val="22"/>
          <w:lang w:eastAsia="en-US"/>
        </w:rPr>
        <w:id w:val="-386109290"/>
        <w:docPartObj>
          <w:docPartGallery w:val="Table of Contents"/>
          <w:docPartUnique/>
        </w:docPartObj>
      </w:sdtPr>
      <w:sdtEndPr>
        <w:rPr>
          <w:noProof/>
        </w:rPr>
      </w:sdtEndPr>
      <w:sdtContent>
        <w:p w14:paraId="496D27A2" w14:textId="6AAC3F1B" w:rsidR="000B0E00" w:rsidRPr="000B0E00" w:rsidRDefault="00E32632" w:rsidP="000B0E00">
          <w:pPr>
            <w:pStyle w:val="TOCHeading"/>
            <w:spacing w:after="200" w:line="360" w:lineRule="exact"/>
            <w:ind w:left="360" w:hanging="360"/>
            <w:rPr>
              <w:rFonts w:ascii="Arial" w:hAnsi="Arial" w:cs="Arial"/>
              <w:color w:val="auto"/>
            </w:rPr>
          </w:pPr>
          <w:r>
            <w:rPr>
              <w:rFonts w:ascii="Arial" w:hAnsi="Arial" w:cs="Arial"/>
              <w:color w:val="auto"/>
            </w:rPr>
            <w:t>Tabl</w:t>
          </w:r>
          <w:r w:rsidR="005A0528">
            <w:rPr>
              <w:rFonts w:ascii="Arial" w:hAnsi="Arial" w:cs="Arial"/>
              <w:color w:val="auto"/>
            </w:rPr>
            <w:t>a de C</w:t>
          </w:r>
          <w:r w:rsidR="000B0E00" w:rsidRPr="000B0E00">
            <w:rPr>
              <w:rFonts w:ascii="Arial" w:hAnsi="Arial" w:cs="Arial"/>
              <w:color w:val="auto"/>
            </w:rPr>
            <w:t>ontenido</w:t>
          </w:r>
        </w:p>
        <w:p w14:paraId="09E6E401" w14:textId="2C95C763" w:rsidR="000B0E00" w:rsidRDefault="000B0E00">
          <w:pPr>
            <w:pStyle w:val="TOC1"/>
            <w:rPr>
              <w:rFonts w:asciiTheme="minorHAnsi" w:eastAsiaTheme="minorEastAsia" w:hAnsiTheme="minorHAnsi" w:cstheme="minorBidi"/>
              <w:lang w:val="en-US"/>
            </w:rPr>
          </w:pPr>
          <w:r>
            <w:fldChar w:fldCharType="begin"/>
          </w:r>
          <w:r>
            <w:instrText xml:space="preserve"> TOC \o "1-3" \h \z \u </w:instrText>
          </w:r>
          <w:r>
            <w:fldChar w:fldCharType="separate"/>
          </w:r>
          <w:hyperlink w:anchor="_Toc517696548" w:history="1">
            <w:r w:rsidRPr="006A02DE">
              <w:rPr>
                <w:rStyle w:val="Hyperlink"/>
              </w:rPr>
              <w:t>A. Su derecho a obtener información de una manera que se adapte a sus necesidades</w:t>
            </w:r>
            <w:r>
              <w:rPr>
                <w:webHidden/>
              </w:rPr>
              <w:tab/>
            </w:r>
            <w:r>
              <w:rPr>
                <w:webHidden/>
              </w:rPr>
              <w:fldChar w:fldCharType="begin"/>
            </w:r>
            <w:r>
              <w:rPr>
                <w:webHidden/>
              </w:rPr>
              <w:instrText xml:space="preserve"> PAGEREF _Toc517696548 \h </w:instrText>
            </w:r>
            <w:r>
              <w:rPr>
                <w:webHidden/>
              </w:rPr>
            </w:r>
            <w:r>
              <w:rPr>
                <w:webHidden/>
              </w:rPr>
              <w:fldChar w:fldCharType="separate"/>
            </w:r>
            <w:r>
              <w:rPr>
                <w:webHidden/>
              </w:rPr>
              <w:t>4</w:t>
            </w:r>
            <w:r>
              <w:rPr>
                <w:webHidden/>
              </w:rPr>
              <w:fldChar w:fldCharType="end"/>
            </w:r>
          </w:hyperlink>
        </w:p>
        <w:p w14:paraId="79C5A359" w14:textId="14871786" w:rsidR="000B0E00" w:rsidRDefault="00A93F52">
          <w:pPr>
            <w:pStyle w:val="TOC1"/>
            <w:rPr>
              <w:rFonts w:asciiTheme="minorHAnsi" w:eastAsiaTheme="minorEastAsia" w:hAnsiTheme="minorHAnsi" w:cstheme="minorBidi"/>
              <w:lang w:val="en-US"/>
            </w:rPr>
          </w:pPr>
          <w:hyperlink w:anchor="_Toc517696549" w:history="1">
            <w:r w:rsidR="000B0E00" w:rsidRPr="006A02DE">
              <w:rPr>
                <w:rStyle w:val="Hyperlink"/>
              </w:rPr>
              <w:t>B. Nuestra responsabilidad de tratarlo con respeto, justicia y dignidad en todo momento</w:t>
            </w:r>
            <w:r w:rsidR="000B0E00">
              <w:rPr>
                <w:webHidden/>
              </w:rPr>
              <w:tab/>
            </w:r>
            <w:r w:rsidR="000B0E00">
              <w:rPr>
                <w:webHidden/>
              </w:rPr>
              <w:fldChar w:fldCharType="begin"/>
            </w:r>
            <w:r w:rsidR="000B0E00">
              <w:rPr>
                <w:webHidden/>
              </w:rPr>
              <w:instrText xml:space="preserve"> PAGEREF _Toc517696549 \h </w:instrText>
            </w:r>
            <w:r w:rsidR="000B0E00">
              <w:rPr>
                <w:webHidden/>
              </w:rPr>
            </w:r>
            <w:r w:rsidR="000B0E00">
              <w:rPr>
                <w:webHidden/>
              </w:rPr>
              <w:fldChar w:fldCharType="separate"/>
            </w:r>
            <w:r w:rsidR="000B0E00">
              <w:rPr>
                <w:webHidden/>
              </w:rPr>
              <w:t>4</w:t>
            </w:r>
            <w:r w:rsidR="000B0E00">
              <w:rPr>
                <w:webHidden/>
              </w:rPr>
              <w:fldChar w:fldCharType="end"/>
            </w:r>
          </w:hyperlink>
        </w:p>
        <w:p w14:paraId="2E1874E2" w14:textId="44277BD2" w:rsidR="000B0E00" w:rsidRDefault="00A93F52">
          <w:pPr>
            <w:pStyle w:val="TOC1"/>
            <w:rPr>
              <w:rFonts w:asciiTheme="minorHAnsi" w:eastAsiaTheme="minorEastAsia" w:hAnsiTheme="minorHAnsi" w:cstheme="minorBidi"/>
              <w:lang w:val="en-US"/>
            </w:rPr>
          </w:pPr>
          <w:hyperlink w:anchor="_Toc517696550" w:history="1">
            <w:r w:rsidR="000B0E00" w:rsidRPr="006A02DE">
              <w:rPr>
                <w:rStyle w:val="Hyperlink"/>
              </w:rPr>
              <w:t>C. Nuestra responsabilidad de asegurarnos de que obtenga acceso oportuno a los servicios y medicamentos cubiertos</w:t>
            </w:r>
            <w:r w:rsidR="000B0E00">
              <w:rPr>
                <w:webHidden/>
              </w:rPr>
              <w:tab/>
            </w:r>
            <w:r w:rsidR="000B0E00">
              <w:rPr>
                <w:webHidden/>
              </w:rPr>
              <w:fldChar w:fldCharType="begin"/>
            </w:r>
            <w:r w:rsidR="000B0E00">
              <w:rPr>
                <w:webHidden/>
              </w:rPr>
              <w:instrText xml:space="preserve"> PAGEREF _Toc517696550 \h </w:instrText>
            </w:r>
            <w:r w:rsidR="000B0E00">
              <w:rPr>
                <w:webHidden/>
              </w:rPr>
            </w:r>
            <w:r w:rsidR="000B0E00">
              <w:rPr>
                <w:webHidden/>
              </w:rPr>
              <w:fldChar w:fldCharType="separate"/>
            </w:r>
            <w:r w:rsidR="000B0E00">
              <w:rPr>
                <w:webHidden/>
              </w:rPr>
              <w:t>5</w:t>
            </w:r>
            <w:r w:rsidR="000B0E00">
              <w:rPr>
                <w:webHidden/>
              </w:rPr>
              <w:fldChar w:fldCharType="end"/>
            </w:r>
          </w:hyperlink>
        </w:p>
        <w:p w14:paraId="7B48DD23" w14:textId="380F23F3" w:rsidR="000B0E00" w:rsidRDefault="00A93F52">
          <w:pPr>
            <w:pStyle w:val="TOC1"/>
            <w:rPr>
              <w:rFonts w:asciiTheme="minorHAnsi" w:eastAsiaTheme="minorEastAsia" w:hAnsiTheme="minorHAnsi" w:cstheme="minorBidi"/>
              <w:lang w:val="en-US"/>
            </w:rPr>
          </w:pPr>
          <w:hyperlink w:anchor="_Toc517696551" w:history="1">
            <w:r w:rsidR="000B0E00" w:rsidRPr="006A02DE">
              <w:rPr>
                <w:rStyle w:val="Hyperlink"/>
              </w:rPr>
              <w:t>D. Nuestra responsabilidad de proteger su privacidad y su información médica (PHI)</w:t>
            </w:r>
            <w:r w:rsidR="000B0E00">
              <w:rPr>
                <w:webHidden/>
              </w:rPr>
              <w:tab/>
            </w:r>
            <w:r w:rsidR="000B0E00">
              <w:rPr>
                <w:webHidden/>
              </w:rPr>
              <w:fldChar w:fldCharType="begin"/>
            </w:r>
            <w:r w:rsidR="000B0E00">
              <w:rPr>
                <w:webHidden/>
              </w:rPr>
              <w:instrText xml:space="preserve"> PAGEREF _Toc517696551 \h </w:instrText>
            </w:r>
            <w:r w:rsidR="000B0E00">
              <w:rPr>
                <w:webHidden/>
              </w:rPr>
            </w:r>
            <w:r w:rsidR="000B0E00">
              <w:rPr>
                <w:webHidden/>
              </w:rPr>
              <w:fldChar w:fldCharType="separate"/>
            </w:r>
            <w:r w:rsidR="000B0E00">
              <w:rPr>
                <w:webHidden/>
              </w:rPr>
              <w:t>6</w:t>
            </w:r>
            <w:r w:rsidR="000B0E00">
              <w:rPr>
                <w:webHidden/>
              </w:rPr>
              <w:fldChar w:fldCharType="end"/>
            </w:r>
          </w:hyperlink>
        </w:p>
        <w:p w14:paraId="35587C28" w14:textId="53C79FC7" w:rsidR="000B0E00" w:rsidRDefault="00A93F52">
          <w:pPr>
            <w:pStyle w:val="TOC2"/>
            <w:rPr>
              <w:rFonts w:asciiTheme="minorHAnsi" w:eastAsiaTheme="minorEastAsia" w:hAnsiTheme="minorHAnsi" w:cstheme="minorBidi"/>
              <w:lang w:val="en-US"/>
            </w:rPr>
          </w:pPr>
          <w:hyperlink w:anchor="_Toc517696552" w:history="1">
            <w:r w:rsidR="000B0E00" w:rsidRPr="006A02DE">
              <w:rPr>
                <w:rStyle w:val="Hyperlink"/>
              </w:rPr>
              <w:t>D1. Cómo protegemos su PHI</w:t>
            </w:r>
            <w:r w:rsidR="000B0E00">
              <w:rPr>
                <w:webHidden/>
              </w:rPr>
              <w:tab/>
            </w:r>
            <w:r w:rsidR="000B0E00">
              <w:rPr>
                <w:webHidden/>
              </w:rPr>
              <w:fldChar w:fldCharType="begin"/>
            </w:r>
            <w:r w:rsidR="000B0E00">
              <w:rPr>
                <w:webHidden/>
              </w:rPr>
              <w:instrText xml:space="preserve"> PAGEREF _Toc517696552 \h </w:instrText>
            </w:r>
            <w:r w:rsidR="000B0E00">
              <w:rPr>
                <w:webHidden/>
              </w:rPr>
            </w:r>
            <w:r w:rsidR="000B0E00">
              <w:rPr>
                <w:webHidden/>
              </w:rPr>
              <w:fldChar w:fldCharType="separate"/>
            </w:r>
            <w:r w:rsidR="000B0E00">
              <w:rPr>
                <w:webHidden/>
              </w:rPr>
              <w:t>7</w:t>
            </w:r>
            <w:r w:rsidR="000B0E00">
              <w:rPr>
                <w:webHidden/>
              </w:rPr>
              <w:fldChar w:fldCharType="end"/>
            </w:r>
          </w:hyperlink>
        </w:p>
        <w:p w14:paraId="1E9FC880" w14:textId="4D0CCCE2" w:rsidR="000B0E00" w:rsidRDefault="00A93F52">
          <w:pPr>
            <w:pStyle w:val="TOC2"/>
            <w:rPr>
              <w:rFonts w:asciiTheme="minorHAnsi" w:eastAsiaTheme="minorEastAsia" w:hAnsiTheme="minorHAnsi" w:cstheme="minorBidi"/>
              <w:lang w:val="en-US"/>
            </w:rPr>
          </w:pPr>
          <w:hyperlink w:anchor="_Toc517696553" w:history="1">
            <w:r w:rsidR="000B0E00" w:rsidRPr="006A02DE">
              <w:rPr>
                <w:rStyle w:val="Hyperlink"/>
              </w:rPr>
              <w:t>D2. Usted tiene derecho a ver sus expedientes médicos</w:t>
            </w:r>
            <w:r w:rsidR="000B0E00">
              <w:rPr>
                <w:webHidden/>
              </w:rPr>
              <w:tab/>
            </w:r>
            <w:r w:rsidR="000B0E00">
              <w:rPr>
                <w:webHidden/>
              </w:rPr>
              <w:fldChar w:fldCharType="begin"/>
            </w:r>
            <w:r w:rsidR="000B0E00">
              <w:rPr>
                <w:webHidden/>
              </w:rPr>
              <w:instrText xml:space="preserve"> PAGEREF _Toc517696553 \h </w:instrText>
            </w:r>
            <w:r w:rsidR="000B0E00">
              <w:rPr>
                <w:webHidden/>
              </w:rPr>
            </w:r>
            <w:r w:rsidR="000B0E00">
              <w:rPr>
                <w:webHidden/>
              </w:rPr>
              <w:fldChar w:fldCharType="separate"/>
            </w:r>
            <w:r w:rsidR="000B0E00">
              <w:rPr>
                <w:webHidden/>
              </w:rPr>
              <w:t>7</w:t>
            </w:r>
            <w:r w:rsidR="000B0E00">
              <w:rPr>
                <w:webHidden/>
              </w:rPr>
              <w:fldChar w:fldCharType="end"/>
            </w:r>
          </w:hyperlink>
        </w:p>
        <w:p w14:paraId="72DB924A" w14:textId="3DE6D2D2" w:rsidR="000B0E00" w:rsidRDefault="00A93F52">
          <w:pPr>
            <w:pStyle w:val="TOC1"/>
            <w:rPr>
              <w:rFonts w:asciiTheme="minorHAnsi" w:eastAsiaTheme="minorEastAsia" w:hAnsiTheme="minorHAnsi" w:cstheme="minorBidi"/>
              <w:lang w:val="en-US"/>
            </w:rPr>
          </w:pPr>
          <w:hyperlink w:anchor="_Toc517696554" w:history="1">
            <w:r w:rsidR="000B0E00" w:rsidRPr="006A02DE">
              <w:rPr>
                <w:rStyle w:val="Hyperlink"/>
              </w:rPr>
              <w:t>E. Nuestra responsabilidad de darle información sobre el plan, sus proveedores de la red y los servicios cubiertos para usted</w:t>
            </w:r>
            <w:r w:rsidR="000B0E00">
              <w:rPr>
                <w:webHidden/>
              </w:rPr>
              <w:tab/>
            </w:r>
            <w:r w:rsidR="000B0E00">
              <w:rPr>
                <w:webHidden/>
              </w:rPr>
              <w:fldChar w:fldCharType="begin"/>
            </w:r>
            <w:r w:rsidR="000B0E00">
              <w:rPr>
                <w:webHidden/>
              </w:rPr>
              <w:instrText xml:space="preserve"> PAGEREF _Toc517696554 \h </w:instrText>
            </w:r>
            <w:r w:rsidR="000B0E00">
              <w:rPr>
                <w:webHidden/>
              </w:rPr>
            </w:r>
            <w:r w:rsidR="000B0E00">
              <w:rPr>
                <w:webHidden/>
              </w:rPr>
              <w:fldChar w:fldCharType="separate"/>
            </w:r>
            <w:r w:rsidR="000B0E00">
              <w:rPr>
                <w:webHidden/>
              </w:rPr>
              <w:t>7</w:t>
            </w:r>
            <w:r w:rsidR="000B0E00">
              <w:rPr>
                <w:webHidden/>
              </w:rPr>
              <w:fldChar w:fldCharType="end"/>
            </w:r>
          </w:hyperlink>
        </w:p>
        <w:p w14:paraId="6C881F22" w14:textId="0F12304C" w:rsidR="000B0E00" w:rsidRDefault="00A93F52">
          <w:pPr>
            <w:pStyle w:val="TOC1"/>
            <w:rPr>
              <w:rFonts w:asciiTheme="minorHAnsi" w:eastAsiaTheme="minorEastAsia" w:hAnsiTheme="minorHAnsi" w:cstheme="minorBidi"/>
              <w:lang w:val="en-US"/>
            </w:rPr>
          </w:pPr>
          <w:hyperlink w:anchor="_Toc517696555" w:history="1">
            <w:r w:rsidR="000B0E00" w:rsidRPr="006A02DE">
              <w:rPr>
                <w:rStyle w:val="Hyperlink"/>
              </w:rPr>
              <w:t>F. La incapacidad de proveedores de la red para cobrarle directamente</w:t>
            </w:r>
            <w:r w:rsidR="000B0E00">
              <w:rPr>
                <w:webHidden/>
              </w:rPr>
              <w:tab/>
            </w:r>
            <w:r w:rsidR="000B0E00">
              <w:rPr>
                <w:webHidden/>
              </w:rPr>
              <w:fldChar w:fldCharType="begin"/>
            </w:r>
            <w:r w:rsidR="000B0E00">
              <w:rPr>
                <w:webHidden/>
              </w:rPr>
              <w:instrText xml:space="preserve"> PAGEREF _Toc517696555 \h </w:instrText>
            </w:r>
            <w:r w:rsidR="000B0E00">
              <w:rPr>
                <w:webHidden/>
              </w:rPr>
            </w:r>
            <w:r w:rsidR="000B0E00">
              <w:rPr>
                <w:webHidden/>
              </w:rPr>
              <w:fldChar w:fldCharType="separate"/>
            </w:r>
            <w:r w:rsidR="000B0E00">
              <w:rPr>
                <w:webHidden/>
              </w:rPr>
              <w:t>9</w:t>
            </w:r>
            <w:r w:rsidR="000B0E00">
              <w:rPr>
                <w:webHidden/>
              </w:rPr>
              <w:fldChar w:fldCharType="end"/>
            </w:r>
          </w:hyperlink>
        </w:p>
        <w:p w14:paraId="3D1F5E1A" w14:textId="22CA418C" w:rsidR="000B0E00" w:rsidRDefault="00A93F52">
          <w:pPr>
            <w:pStyle w:val="TOC1"/>
            <w:rPr>
              <w:rFonts w:asciiTheme="minorHAnsi" w:eastAsiaTheme="minorEastAsia" w:hAnsiTheme="minorHAnsi" w:cstheme="minorBidi"/>
              <w:lang w:val="en-US"/>
            </w:rPr>
          </w:pPr>
          <w:hyperlink w:anchor="_Toc517696556" w:history="1">
            <w:r w:rsidR="000B0E00" w:rsidRPr="006A02DE">
              <w:rPr>
                <w:rStyle w:val="Hyperlink"/>
              </w:rPr>
              <w:t>G. Su derecho a retirarse del plan</w:t>
            </w:r>
            <w:r w:rsidR="000B0E00">
              <w:rPr>
                <w:webHidden/>
              </w:rPr>
              <w:tab/>
            </w:r>
            <w:r w:rsidR="000B0E00">
              <w:rPr>
                <w:webHidden/>
              </w:rPr>
              <w:fldChar w:fldCharType="begin"/>
            </w:r>
            <w:r w:rsidR="000B0E00">
              <w:rPr>
                <w:webHidden/>
              </w:rPr>
              <w:instrText xml:space="preserve"> PAGEREF _Toc517696556 \h </w:instrText>
            </w:r>
            <w:r w:rsidR="000B0E00">
              <w:rPr>
                <w:webHidden/>
              </w:rPr>
            </w:r>
            <w:r w:rsidR="000B0E00">
              <w:rPr>
                <w:webHidden/>
              </w:rPr>
              <w:fldChar w:fldCharType="separate"/>
            </w:r>
            <w:r w:rsidR="000B0E00">
              <w:rPr>
                <w:webHidden/>
              </w:rPr>
              <w:t>9</w:t>
            </w:r>
            <w:r w:rsidR="000B0E00">
              <w:rPr>
                <w:webHidden/>
              </w:rPr>
              <w:fldChar w:fldCharType="end"/>
            </w:r>
          </w:hyperlink>
        </w:p>
        <w:p w14:paraId="7769E3EF" w14:textId="79B924DC" w:rsidR="000B0E00" w:rsidRDefault="00A93F52">
          <w:pPr>
            <w:pStyle w:val="TOC1"/>
            <w:rPr>
              <w:rFonts w:asciiTheme="minorHAnsi" w:eastAsiaTheme="minorEastAsia" w:hAnsiTheme="minorHAnsi" w:cstheme="minorBidi"/>
              <w:lang w:val="en-US"/>
            </w:rPr>
          </w:pPr>
          <w:hyperlink w:anchor="_Toc517696557" w:history="1">
            <w:r w:rsidR="000B0E00" w:rsidRPr="006A02DE">
              <w:rPr>
                <w:rStyle w:val="Hyperlink"/>
              </w:rPr>
              <w:t>H. Usted tiene derecho a decidir sobre su cuidado de salud</w:t>
            </w:r>
            <w:r w:rsidR="000B0E00">
              <w:rPr>
                <w:webHidden/>
              </w:rPr>
              <w:tab/>
            </w:r>
            <w:r w:rsidR="000B0E00">
              <w:rPr>
                <w:webHidden/>
              </w:rPr>
              <w:fldChar w:fldCharType="begin"/>
            </w:r>
            <w:r w:rsidR="000B0E00">
              <w:rPr>
                <w:webHidden/>
              </w:rPr>
              <w:instrText xml:space="preserve"> PAGEREF _Toc517696557 \h </w:instrText>
            </w:r>
            <w:r w:rsidR="000B0E00">
              <w:rPr>
                <w:webHidden/>
              </w:rPr>
            </w:r>
            <w:r w:rsidR="000B0E00">
              <w:rPr>
                <w:webHidden/>
              </w:rPr>
              <w:fldChar w:fldCharType="separate"/>
            </w:r>
            <w:r w:rsidR="000B0E00">
              <w:rPr>
                <w:webHidden/>
              </w:rPr>
              <w:t>9</w:t>
            </w:r>
            <w:r w:rsidR="000B0E00">
              <w:rPr>
                <w:webHidden/>
              </w:rPr>
              <w:fldChar w:fldCharType="end"/>
            </w:r>
          </w:hyperlink>
        </w:p>
        <w:p w14:paraId="345A3585" w14:textId="4F6431E0" w:rsidR="000B0E00" w:rsidRDefault="00A93F52" w:rsidP="00196E13">
          <w:pPr>
            <w:pStyle w:val="TOC2"/>
            <w:ind w:left="648" w:hanging="360"/>
            <w:rPr>
              <w:rFonts w:asciiTheme="minorHAnsi" w:eastAsiaTheme="minorEastAsia" w:hAnsiTheme="minorHAnsi" w:cstheme="minorBidi"/>
              <w:lang w:val="en-US"/>
            </w:rPr>
          </w:pPr>
          <w:hyperlink w:anchor="_Toc517696558" w:history="1">
            <w:r w:rsidR="000B0E00" w:rsidRPr="006A02DE">
              <w:rPr>
                <w:rStyle w:val="Hyperlink"/>
                <w:lang w:val="es-ES"/>
              </w:rPr>
              <w:t xml:space="preserve">H1. </w:t>
            </w:r>
            <w:r w:rsidR="000B0E00" w:rsidRPr="006A02DE">
              <w:rPr>
                <w:rStyle w:val="Hyperlink"/>
              </w:rPr>
              <w:t>Usted tiene derecho a conocer sus opciones de tratamiento y a decidir sobre su cuidado de salud</w:t>
            </w:r>
            <w:r w:rsidR="000B0E00">
              <w:rPr>
                <w:webHidden/>
              </w:rPr>
              <w:tab/>
            </w:r>
            <w:r w:rsidR="000B0E00">
              <w:rPr>
                <w:webHidden/>
              </w:rPr>
              <w:fldChar w:fldCharType="begin"/>
            </w:r>
            <w:r w:rsidR="000B0E00">
              <w:rPr>
                <w:webHidden/>
              </w:rPr>
              <w:instrText xml:space="preserve"> PAGEREF _Toc517696558 \h </w:instrText>
            </w:r>
            <w:r w:rsidR="000B0E00">
              <w:rPr>
                <w:webHidden/>
              </w:rPr>
            </w:r>
            <w:r w:rsidR="000B0E00">
              <w:rPr>
                <w:webHidden/>
              </w:rPr>
              <w:fldChar w:fldCharType="separate"/>
            </w:r>
            <w:r w:rsidR="000B0E00">
              <w:rPr>
                <w:webHidden/>
              </w:rPr>
              <w:t>10</w:t>
            </w:r>
            <w:r w:rsidR="000B0E00">
              <w:rPr>
                <w:webHidden/>
              </w:rPr>
              <w:fldChar w:fldCharType="end"/>
            </w:r>
          </w:hyperlink>
        </w:p>
        <w:p w14:paraId="03C4062A" w14:textId="26C0DFAF" w:rsidR="000B0E00" w:rsidRDefault="00A93F52" w:rsidP="00196E13">
          <w:pPr>
            <w:pStyle w:val="TOC2"/>
            <w:ind w:left="720" w:hanging="432"/>
            <w:rPr>
              <w:rFonts w:asciiTheme="minorHAnsi" w:eastAsiaTheme="minorEastAsia" w:hAnsiTheme="minorHAnsi" w:cstheme="minorBidi"/>
              <w:lang w:val="en-US"/>
            </w:rPr>
          </w:pPr>
          <w:hyperlink w:anchor="_Toc517696559" w:history="1">
            <w:r w:rsidR="000B0E00" w:rsidRPr="006A02DE">
              <w:rPr>
                <w:rStyle w:val="Hyperlink"/>
                <w:lang w:val="es-ES"/>
              </w:rPr>
              <w:t>H2. Su derecho a decir qué quiere que ocurra si usted no puede tomar decisiones sobre su cuidado de salud</w:t>
            </w:r>
            <w:r w:rsidR="000B0E00">
              <w:rPr>
                <w:webHidden/>
              </w:rPr>
              <w:tab/>
            </w:r>
            <w:r w:rsidR="000B0E00">
              <w:rPr>
                <w:webHidden/>
              </w:rPr>
              <w:fldChar w:fldCharType="begin"/>
            </w:r>
            <w:r w:rsidR="000B0E00">
              <w:rPr>
                <w:webHidden/>
              </w:rPr>
              <w:instrText xml:space="preserve"> PAGEREF _Toc517696559 \h </w:instrText>
            </w:r>
            <w:r w:rsidR="000B0E00">
              <w:rPr>
                <w:webHidden/>
              </w:rPr>
            </w:r>
            <w:r w:rsidR="000B0E00">
              <w:rPr>
                <w:webHidden/>
              </w:rPr>
              <w:fldChar w:fldCharType="separate"/>
            </w:r>
            <w:r w:rsidR="000B0E00">
              <w:rPr>
                <w:webHidden/>
              </w:rPr>
              <w:t>10</w:t>
            </w:r>
            <w:r w:rsidR="000B0E00">
              <w:rPr>
                <w:webHidden/>
              </w:rPr>
              <w:fldChar w:fldCharType="end"/>
            </w:r>
          </w:hyperlink>
        </w:p>
        <w:p w14:paraId="122D1A61" w14:textId="1849EFBB" w:rsidR="000B0E00" w:rsidRDefault="00A93F52" w:rsidP="00196E13">
          <w:pPr>
            <w:pStyle w:val="TOC2"/>
            <w:ind w:left="720" w:hanging="432"/>
            <w:rPr>
              <w:rFonts w:asciiTheme="minorHAnsi" w:eastAsiaTheme="minorEastAsia" w:hAnsiTheme="minorHAnsi" w:cstheme="minorBidi"/>
              <w:lang w:val="en-US"/>
            </w:rPr>
          </w:pPr>
          <w:hyperlink w:anchor="_Toc517696560" w:history="1">
            <w:r w:rsidR="000B0E00" w:rsidRPr="006A02DE">
              <w:rPr>
                <w:rStyle w:val="Hyperlink"/>
                <w:lang w:val="es-ES"/>
              </w:rPr>
              <w:t>H3. Qué hacer si no se siguen sus instrucciones</w:t>
            </w:r>
            <w:r w:rsidR="000B0E00">
              <w:rPr>
                <w:webHidden/>
              </w:rPr>
              <w:tab/>
            </w:r>
            <w:r w:rsidR="000B0E00">
              <w:rPr>
                <w:webHidden/>
              </w:rPr>
              <w:fldChar w:fldCharType="begin"/>
            </w:r>
            <w:r w:rsidR="000B0E00">
              <w:rPr>
                <w:webHidden/>
              </w:rPr>
              <w:instrText xml:space="preserve"> PAGEREF _Toc517696560 \h </w:instrText>
            </w:r>
            <w:r w:rsidR="000B0E00">
              <w:rPr>
                <w:webHidden/>
              </w:rPr>
            </w:r>
            <w:r w:rsidR="000B0E00">
              <w:rPr>
                <w:webHidden/>
              </w:rPr>
              <w:fldChar w:fldCharType="separate"/>
            </w:r>
            <w:r w:rsidR="000B0E00">
              <w:rPr>
                <w:webHidden/>
              </w:rPr>
              <w:t>11</w:t>
            </w:r>
            <w:r w:rsidR="000B0E00">
              <w:rPr>
                <w:webHidden/>
              </w:rPr>
              <w:fldChar w:fldCharType="end"/>
            </w:r>
          </w:hyperlink>
        </w:p>
        <w:p w14:paraId="6759B9A7" w14:textId="78335D4D" w:rsidR="000B0E00" w:rsidRDefault="00A93F52" w:rsidP="00196E13">
          <w:pPr>
            <w:pStyle w:val="TOC1"/>
            <w:ind w:left="216" w:hanging="216"/>
            <w:rPr>
              <w:rFonts w:asciiTheme="minorHAnsi" w:eastAsiaTheme="minorEastAsia" w:hAnsiTheme="minorHAnsi" w:cstheme="minorBidi"/>
              <w:lang w:val="en-US"/>
            </w:rPr>
          </w:pPr>
          <w:hyperlink w:anchor="_Toc517696561" w:history="1">
            <w:r w:rsidR="000B0E00" w:rsidRPr="006A02DE">
              <w:rPr>
                <w:rStyle w:val="Hyperlink"/>
              </w:rPr>
              <w:t>I. Su derecho a presentar quejas y a pedirnos que reconsideremos decisiones que ya tomamos</w:t>
            </w:r>
            <w:r w:rsidR="000B0E00">
              <w:rPr>
                <w:webHidden/>
              </w:rPr>
              <w:tab/>
            </w:r>
            <w:r w:rsidR="000B0E00">
              <w:rPr>
                <w:webHidden/>
              </w:rPr>
              <w:fldChar w:fldCharType="begin"/>
            </w:r>
            <w:r w:rsidR="000B0E00">
              <w:rPr>
                <w:webHidden/>
              </w:rPr>
              <w:instrText xml:space="preserve"> PAGEREF _Toc517696561 \h </w:instrText>
            </w:r>
            <w:r w:rsidR="000B0E00">
              <w:rPr>
                <w:webHidden/>
              </w:rPr>
            </w:r>
            <w:r w:rsidR="000B0E00">
              <w:rPr>
                <w:webHidden/>
              </w:rPr>
              <w:fldChar w:fldCharType="separate"/>
            </w:r>
            <w:r w:rsidR="000B0E00">
              <w:rPr>
                <w:webHidden/>
              </w:rPr>
              <w:t>11</w:t>
            </w:r>
            <w:r w:rsidR="000B0E00">
              <w:rPr>
                <w:webHidden/>
              </w:rPr>
              <w:fldChar w:fldCharType="end"/>
            </w:r>
          </w:hyperlink>
        </w:p>
        <w:p w14:paraId="78342145" w14:textId="6BC9D63C" w:rsidR="000B0E00" w:rsidRDefault="00A93F52" w:rsidP="00196E13">
          <w:pPr>
            <w:pStyle w:val="TOC2"/>
            <w:ind w:left="576" w:hanging="288"/>
            <w:rPr>
              <w:rFonts w:asciiTheme="minorHAnsi" w:eastAsiaTheme="minorEastAsia" w:hAnsiTheme="minorHAnsi" w:cstheme="minorBidi"/>
              <w:lang w:val="en-US"/>
            </w:rPr>
          </w:pPr>
          <w:hyperlink w:anchor="_Toc517696562" w:history="1">
            <w:r w:rsidR="000B0E00" w:rsidRPr="006A02DE">
              <w:rPr>
                <w:rStyle w:val="Hyperlink"/>
                <w:lang w:val="es-ES"/>
              </w:rPr>
              <w:t>I1. Qué hacer si cree que le están tratando injustamente o que no se están respetando sus derechos</w:t>
            </w:r>
            <w:r w:rsidR="000B0E00">
              <w:rPr>
                <w:webHidden/>
              </w:rPr>
              <w:tab/>
            </w:r>
            <w:r w:rsidR="000B0E00">
              <w:rPr>
                <w:webHidden/>
              </w:rPr>
              <w:fldChar w:fldCharType="begin"/>
            </w:r>
            <w:r w:rsidR="000B0E00">
              <w:rPr>
                <w:webHidden/>
              </w:rPr>
              <w:instrText xml:space="preserve"> PAGEREF _Toc517696562 \h </w:instrText>
            </w:r>
            <w:r w:rsidR="000B0E00">
              <w:rPr>
                <w:webHidden/>
              </w:rPr>
            </w:r>
            <w:r w:rsidR="000B0E00">
              <w:rPr>
                <w:webHidden/>
              </w:rPr>
              <w:fldChar w:fldCharType="separate"/>
            </w:r>
            <w:r w:rsidR="000B0E00">
              <w:rPr>
                <w:webHidden/>
              </w:rPr>
              <w:t>12</w:t>
            </w:r>
            <w:r w:rsidR="000B0E00">
              <w:rPr>
                <w:webHidden/>
              </w:rPr>
              <w:fldChar w:fldCharType="end"/>
            </w:r>
          </w:hyperlink>
        </w:p>
        <w:p w14:paraId="02ED3999" w14:textId="5408A314" w:rsidR="000B0E00" w:rsidRDefault="00A93F52" w:rsidP="00196E13">
          <w:pPr>
            <w:pStyle w:val="TOC2"/>
            <w:ind w:left="648" w:hanging="360"/>
            <w:rPr>
              <w:rFonts w:asciiTheme="minorHAnsi" w:eastAsiaTheme="minorEastAsia" w:hAnsiTheme="minorHAnsi" w:cstheme="minorBidi"/>
              <w:lang w:val="en-US"/>
            </w:rPr>
          </w:pPr>
          <w:hyperlink w:anchor="_Toc517696563" w:history="1">
            <w:r w:rsidR="000B0E00" w:rsidRPr="006A02DE">
              <w:rPr>
                <w:rStyle w:val="Hyperlink"/>
                <w:lang w:val="es-ES"/>
              </w:rPr>
              <w:t>I2. Cómo obtener más información sobre sus derechos</w:t>
            </w:r>
            <w:r w:rsidR="000B0E00">
              <w:rPr>
                <w:webHidden/>
              </w:rPr>
              <w:tab/>
            </w:r>
            <w:r w:rsidR="000B0E00">
              <w:rPr>
                <w:webHidden/>
              </w:rPr>
              <w:fldChar w:fldCharType="begin"/>
            </w:r>
            <w:r w:rsidR="000B0E00">
              <w:rPr>
                <w:webHidden/>
              </w:rPr>
              <w:instrText xml:space="preserve"> PAGEREF _Toc517696563 \h </w:instrText>
            </w:r>
            <w:r w:rsidR="000B0E00">
              <w:rPr>
                <w:webHidden/>
              </w:rPr>
            </w:r>
            <w:r w:rsidR="000B0E00">
              <w:rPr>
                <w:webHidden/>
              </w:rPr>
              <w:fldChar w:fldCharType="separate"/>
            </w:r>
            <w:r w:rsidR="000B0E00">
              <w:rPr>
                <w:webHidden/>
              </w:rPr>
              <w:t>12</w:t>
            </w:r>
            <w:r w:rsidR="000B0E00">
              <w:rPr>
                <w:webHidden/>
              </w:rPr>
              <w:fldChar w:fldCharType="end"/>
            </w:r>
          </w:hyperlink>
        </w:p>
        <w:p w14:paraId="61C75ADA" w14:textId="155C418A" w:rsidR="000B0E00" w:rsidRDefault="00A93F52">
          <w:pPr>
            <w:pStyle w:val="TOC1"/>
            <w:rPr>
              <w:rFonts w:asciiTheme="minorHAnsi" w:eastAsiaTheme="minorEastAsia" w:hAnsiTheme="minorHAnsi" w:cstheme="minorBidi"/>
              <w:lang w:val="en-US"/>
            </w:rPr>
          </w:pPr>
          <w:hyperlink w:anchor="_Toc517696564" w:history="1">
            <w:r w:rsidR="000B0E00" w:rsidRPr="006A02DE">
              <w:rPr>
                <w:rStyle w:val="Hyperlink"/>
              </w:rPr>
              <w:t>J. Sus responsabilidades como Miembro del plan</w:t>
            </w:r>
            <w:r w:rsidR="000B0E00">
              <w:rPr>
                <w:webHidden/>
              </w:rPr>
              <w:tab/>
            </w:r>
            <w:r w:rsidR="000B0E00">
              <w:rPr>
                <w:webHidden/>
              </w:rPr>
              <w:fldChar w:fldCharType="begin"/>
            </w:r>
            <w:r w:rsidR="000B0E00">
              <w:rPr>
                <w:webHidden/>
              </w:rPr>
              <w:instrText xml:space="preserve"> PAGEREF _Toc517696564 \h </w:instrText>
            </w:r>
            <w:r w:rsidR="000B0E00">
              <w:rPr>
                <w:webHidden/>
              </w:rPr>
            </w:r>
            <w:r w:rsidR="000B0E00">
              <w:rPr>
                <w:webHidden/>
              </w:rPr>
              <w:fldChar w:fldCharType="separate"/>
            </w:r>
            <w:r w:rsidR="000B0E00">
              <w:rPr>
                <w:webHidden/>
              </w:rPr>
              <w:t>13</w:t>
            </w:r>
            <w:r w:rsidR="000B0E00">
              <w:rPr>
                <w:webHidden/>
              </w:rPr>
              <w:fldChar w:fldCharType="end"/>
            </w:r>
          </w:hyperlink>
        </w:p>
        <w:p w14:paraId="7B964073" w14:textId="0F4B17CA" w:rsidR="000B0E00" w:rsidRDefault="000B0E00">
          <w:r>
            <w:rPr>
              <w:b/>
              <w:bCs/>
              <w:noProof/>
            </w:rPr>
            <w:fldChar w:fldCharType="end"/>
          </w:r>
        </w:p>
      </w:sdtContent>
    </w:sdt>
    <w:p w14:paraId="0EEAAC06" w14:textId="01740590" w:rsidR="00C0117B" w:rsidRDefault="00C0117B" w:rsidP="00E41D4C">
      <w:pPr>
        <w:rPr>
          <w:b/>
          <w:bCs/>
          <w:noProof/>
        </w:rPr>
      </w:pPr>
    </w:p>
    <w:p w14:paraId="70986355" w14:textId="77777777" w:rsidR="00C0117B" w:rsidRDefault="00C0117B">
      <w:pPr>
        <w:tabs>
          <w:tab w:val="clear" w:pos="288"/>
        </w:tabs>
        <w:spacing w:after="0" w:line="240" w:lineRule="auto"/>
        <w:ind w:right="0"/>
        <w:rPr>
          <w:b/>
          <w:bCs/>
          <w:noProof/>
        </w:rPr>
      </w:pPr>
      <w:r>
        <w:rPr>
          <w:b/>
          <w:bCs/>
          <w:noProof/>
        </w:rPr>
        <w:br w:type="page"/>
      </w:r>
    </w:p>
    <w:p w14:paraId="0EEAAC07" w14:textId="61CD5A08" w:rsidR="00834357" w:rsidRPr="00C0117B" w:rsidRDefault="00E02D5C" w:rsidP="00EC5D18">
      <w:pPr>
        <w:pStyle w:val="Heading1"/>
        <w:rPr>
          <w:noProof/>
        </w:rPr>
      </w:pPr>
      <w:bookmarkStart w:id="15" w:name="_Toc348620201"/>
      <w:bookmarkStart w:id="16" w:name="_Toc361065170"/>
      <w:bookmarkStart w:id="17" w:name="_Toc364957971"/>
      <w:bookmarkStart w:id="18" w:name="_Toc376711199"/>
      <w:bookmarkStart w:id="19" w:name="_Toc453095174"/>
      <w:bookmarkStart w:id="20" w:name="_Toc517696548"/>
      <w:bookmarkEnd w:id="14"/>
      <w:r>
        <w:rPr>
          <w:noProof/>
        </w:rPr>
        <w:lastRenderedPageBreak/>
        <w:t xml:space="preserve">A. </w:t>
      </w:r>
      <w:r w:rsidR="00D22E0E">
        <w:rPr>
          <w:noProof/>
        </w:rPr>
        <w:t>Su</w:t>
      </w:r>
      <w:r w:rsidR="00834357" w:rsidRPr="00C0117B">
        <w:rPr>
          <w:noProof/>
        </w:rPr>
        <w:t xml:space="preserve"> derecho a obtener información de una manera que se adapte a sus necesidades</w:t>
      </w:r>
      <w:bookmarkEnd w:id="15"/>
      <w:bookmarkEnd w:id="16"/>
      <w:bookmarkEnd w:id="17"/>
      <w:bookmarkEnd w:id="18"/>
      <w:bookmarkEnd w:id="19"/>
      <w:bookmarkEnd w:id="20"/>
    </w:p>
    <w:p w14:paraId="3167F32B" w14:textId="3EE168C3" w:rsidR="00723F58" w:rsidRPr="00B879EB" w:rsidRDefault="00723F58" w:rsidP="00723F58">
      <w:pPr>
        <w:ind w:right="0"/>
        <w:rPr>
          <w:rStyle w:val="PlanInstructions"/>
        </w:rPr>
      </w:pPr>
      <w:bookmarkStart w:id="21" w:name="_Toc335904849"/>
      <w:r w:rsidRPr="00B879EB">
        <w:rPr>
          <w:rStyle w:val="PlanInstructions"/>
          <w:i w:val="0"/>
        </w:rPr>
        <w:t>[</w:t>
      </w:r>
      <w:r w:rsidRPr="00B879EB">
        <w:rPr>
          <w:rStyle w:val="PlanInstructions"/>
        </w:rPr>
        <w:t>Plans may edit the section heading and content to reflect the types of alternate format materials available to plan members. Plans may not edit references to language except as noted below.</w:t>
      </w:r>
      <w:bookmarkEnd w:id="21"/>
      <w:r w:rsidRPr="00B879EB">
        <w:rPr>
          <w:rStyle w:val="PlanInstructions"/>
          <w:i w:val="0"/>
        </w:rPr>
        <w:t>]</w:t>
      </w:r>
    </w:p>
    <w:p w14:paraId="7BE8953B" w14:textId="77777777" w:rsidR="00723F58" w:rsidRPr="00B879EB" w:rsidRDefault="00723F58" w:rsidP="00723F58">
      <w:pPr>
        <w:ind w:right="0"/>
        <w:rPr>
          <w:rStyle w:val="PlanInstructions"/>
        </w:rPr>
      </w:pPr>
      <w:r w:rsidRPr="00B879EB">
        <w:rPr>
          <w:rStyle w:val="PlanInstructions"/>
          <w:i w:val="0"/>
        </w:rPr>
        <w:t>[</w:t>
      </w:r>
      <w:r w:rsidRPr="00B879EB">
        <w:rPr>
          <w:rStyle w:val="PlanInstructions"/>
        </w:rPr>
        <w:t>Plans must insert a translation of this section in all languages that meet the language threshold.</w:t>
      </w:r>
      <w:r w:rsidRPr="00B879EB">
        <w:rPr>
          <w:rStyle w:val="PlanInstructions"/>
          <w:i w:val="0"/>
        </w:rPr>
        <w:t>]</w:t>
      </w:r>
    </w:p>
    <w:p w14:paraId="5156D614" w14:textId="16559CF2" w:rsidR="00723F58" w:rsidRDefault="00723F58" w:rsidP="00723F58">
      <w:pPr>
        <w:ind w:right="0"/>
      </w:pPr>
      <w:r w:rsidRPr="00602836">
        <w:t>Tenemos la obligación de avisarle sobre los beneficios del plan, su salud, sus opciones de tratamiento y sus derechos, de una manera que usted pueda entenderlo. Tenemos la obligación de avisarle cuáles son sus derechos cada año que usted esté en nuestro plan.</w:t>
      </w:r>
    </w:p>
    <w:p w14:paraId="4D2D8694" w14:textId="77777777" w:rsidR="00723F58" w:rsidRDefault="00723F58" w:rsidP="00CF2F57">
      <w:pPr>
        <w:pStyle w:val="Specialnote"/>
        <w:numPr>
          <w:ilvl w:val="0"/>
          <w:numId w:val="10"/>
        </w:numPr>
      </w:pPr>
      <w:r w:rsidRPr="00602836">
        <w:t>Para obtener información de una manera que pueda entender, llame a Servicios al miembro. Nuestro plan tiene personas que pueden responder preguntas en diferentes idiomas.</w:t>
      </w:r>
    </w:p>
    <w:p w14:paraId="5B3A60F1" w14:textId="39330EEE" w:rsidR="00723F58" w:rsidRPr="00723F58" w:rsidRDefault="00723F58" w:rsidP="00CF2F57">
      <w:pPr>
        <w:pStyle w:val="Specialnote"/>
        <w:numPr>
          <w:ilvl w:val="0"/>
          <w:numId w:val="10"/>
        </w:numPr>
        <w:rPr>
          <w:rStyle w:val="PlanInstructions"/>
          <w:i w:val="0"/>
          <w:noProof w:val="0"/>
          <w:color w:val="auto"/>
        </w:rPr>
      </w:pPr>
      <w:r w:rsidRPr="00723F58">
        <w:rPr>
          <w:noProof/>
        </w:rPr>
        <w:t xml:space="preserve"> </w:t>
      </w:r>
      <w:r w:rsidRPr="00E0245B">
        <w:rPr>
          <w:noProof/>
        </w:rPr>
        <w:t xml:space="preserve">Nuestro plan también puede darle materiales </w:t>
      </w:r>
      <w:r w:rsidRPr="007171B8">
        <w:rPr>
          <w:rStyle w:val="PlanInstructions"/>
          <w:i w:val="0"/>
          <w:noProof w:val="0"/>
          <w:lang w:val="es-US"/>
        </w:rPr>
        <w:t>[</w:t>
      </w:r>
      <w:r w:rsidRPr="007171B8">
        <w:rPr>
          <w:rStyle w:val="PlanInstructions"/>
          <w:noProof w:val="0"/>
          <w:lang w:val="es-US"/>
        </w:rPr>
        <w:t>p</w:t>
      </w:r>
      <w:r w:rsidRPr="00784EDC">
        <w:rPr>
          <w:rStyle w:val="PlanInstructions"/>
          <w:noProof w:val="0"/>
          <w:lang w:val="es-US"/>
        </w:rPr>
        <w:t>lan</w:t>
      </w:r>
      <w:r w:rsidRPr="00DD657B">
        <w:rPr>
          <w:rStyle w:val="PlanInstructions"/>
          <w:noProof w:val="0"/>
          <w:lang w:val="es-US"/>
        </w:rPr>
        <w:t xml:space="preserve"> </w:t>
      </w:r>
      <w:proofErr w:type="spellStart"/>
      <w:r w:rsidRPr="00DD657B">
        <w:rPr>
          <w:rStyle w:val="PlanInstructions"/>
          <w:noProof w:val="0"/>
          <w:lang w:val="es-US"/>
        </w:rPr>
        <w:t>must</w:t>
      </w:r>
      <w:proofErr w:type="spellEnd"/>
      <w:r w:rsidRPr="00DD657B">
        <w:rPr>
          <w:rStyle w:val="PlanInstructions"/>
          <w:noProof w:val="0"/>
          <w:lang w:val="es-US"/>
        </w:rPr>
        <w:t xml:space="preserve"> </w:t>
      </w:r>
      <w:proofErr w:type="spellStart"/>
      <w:r w:rsidRPr="00DD657B">
        <w:rPr>
          <w:rStyle w:val="PlanInstructions"/>
          <w:noProof w:val="0"/>
          <w:lang w:val="es-US"/>
        </w:rPr>
        <w:t>insert</w:t>
      </w:r>
      <w:proofErr w:type="spellEnd"/>
      <w:r w:rsidRPr="00DD657B">
        <w:rPr>
          <w:rStyle w:val="PlanInstructions"/>
          <w:noProof w:val="0"/>
          <w:lang w:val="es-US"/>
        </w:rPr>
        <w:t xml:space="preserve"> </w:t>
      </w:r>
      <w:proofErr w:type="spellStart"/>
      <w:r w:rsidRPr="00DD657B">
        <w:rPr>
          <w:rStyle w:val="PlanInstructions"/>
          <w:noProof w:val="0"/>
          <w:lang w:val="es-US"/>
        </w:rPr>
        <w:t>if</w:t>
      </w:r>
      <w:proofErr w:type="spellEnd"/>
      <w:r w:rsidRPr="00DD657B">
        <w:rPr>
          <w:rStyle w:val="PlanInstructions"/>
          <w:noProof w:val="0"/>
          <w:lang w:val="es-US"/>
        </w:rPr>
        <w:t xml:space="preserve"> </w:t>
      </w:r>
      <w:proofErr w:type="spellStart"/>
      <w:r w:rsidRPr="00DD657B">
        <w:rPr>
          <w:rStyle w:val="PlanInstructions"/>
          <w:noProof w:val="0"/>
          <w:lang w:val="es-US"/>
        </w:rPr>
        <w:t>they</w:t>
      </w:r>
      <w:proofErr w:type="spellEnd"/>
      <w:r w:rsidRPr="00DD657B">
        <w:rPr>
          <w:rStyle w:val="PlanInstructions"/>
          <w:noProof w:val="0"/>
          <w:lang w:val="es-US"/>
        </w:rPr>
        <w:t xml:space="preserve"> are </w:t>
      </w:r>
      <w:proofErr w:type="spellStart"/>
      <w:r w:rsidRPr="00DD657B">
        <w:rPr>
          <w:rStyle w:val="PlanInstructions"/>
          <w:noProof w:val="0"/>
          <w:lang w:val="es-US"/>
        </w:rPr>
        <w:t>required</w:t>
      </w:r>
      <w:proofErr w:type="spellEnd"/>
      <w:r w:rsidRPr="00DD657B">
        <w:rPr>
          <w:rStyle w:val="PlanInstructions"/>
          <w:noProof w:val="0"/>
          <w:lang w:val="es-US"/>
        </w:rPr>
        <w:t xml:space="preserve"> to </w:t>
      </w:r>
      <w:proofErr w:type="spellStart"/>
      <w:r w:rsidRPr="00DD657B">
        <w:rPr>
          <w:rStyle w:val="PlanInstructions"/>
          <w:noProof w:val="0"/>
          <w:lang w:val="es-US"/>
        </w:rPr>
        <w:t>provide</w:t>
      </w:r>
      <w:proofErr w:type="spellEnd"/>
      <w:r w:rsidRPr="00DD657B">
        <w:rPr>
          <w:rStyle w:val="PlanInstructions"/>
          <w:noProof w:val="0"/>
          <w:lang w:val="es-US"/>
        </w:rPr>
        <w:t xml:space="preserve"> </w:t>
      </w:r>
      <w:proofErr w:type="spellStart"/>
      <w:r w:rsidRPr="00DD657B">
        <w:rPr>
          <w:rStyle w:val="PlanInstructions"/>
          <w:noProof w:val="0"/>
          <w:lang w:val="es-US"/>
        </w:rPr>
        <w:t>materials</w:t>
      </w:r>
      <w:proofErr w:type="spellEnd"/>
      <w:r w:rsidRPr="00DD657B">
        <w:rPr>
          <w:rStyle w:val="PlanInstructions"/>
          <w:noProof w:val="0"/>
          <w:lang w:val="es-US"/>
        </w:rPr>
        <w:t xml:space="preserve"> in </w:t>
      </w:r>
      <w:proofErr w:type="spellStart"/>
      <w:r w:rsidRPr="00DD657B">
        <w:rPr>
          <w:rStyle w:val="PlanInstructions"/>
          <w:noProof w:val="0"/>
          <w:lang w:val="es-US"/>
        </w:rPr>
        <w:t>any</w:t>
      </w:r>
      <w:proofErr w:type="spellEnd"/>
      <w:r w:rsidRPr="00DD657B">
        <w:rPr>
          <w:rStyle w:val="PlanInstructions"/>
          <w:noProof w:val="0"/>
          <w:lang w:val="es-US"/>
        </w:rPr>
        <w:t xml:space="preserve"> non-English </w:t>
      </w:r>
      <w:proofErr w:type="spellStart"/>
      <w:r w:rsidRPr="00DD657B">
        <w:rPr>
          <w:rStyle w:val="PlanInstructions"/>
          <w:noProof w:val="0"/>
          <w:lang w:val="es-US"/>
        </w:rPr>
        <w:t>langu</w:t>
      </w:r>
      <w:r w:rsidRPr="004656BF">
        <w:rPr>
          <w:rStyle w:val="PlanInstructions"/>
          <w:noProof w:val="0"/>
          <w:lang w:val="es-US"/>
        </w:rPr>
        <w:t>ages</w:t>
      </w:r>
      <w:proofErr w:type="spellEnd"/>
      <w:r w:rsidRPr="004656BF">
        <w:rPr>
          <w:rStyle w:val="PlanInstructions"/>
          <w:noProof w:val="0"/>
          <w:lang w:val="es-US"/>
        </w:rPr>
        <w:t>:</w:t>
      </w:r>
      <w:r w:rsidRPr="0075778C">
        <w:rPr>
          <w:rStyle w:val="PlanInstructions"/>
          <w:noProof w:val="0"/>
          <w:lang w:val="es-US"/>
        </w:rPr>
        <w:t xml:space="preserve"> </w:t>
      </w:r>
      <w:r w:rsidRPr="0075778C">
        <w:rPr>
          <w:rStyle w:val="PlanInstructions"/>
          <w:i w:val="0"/>
          <w:noProof w:val="0"/>
          <w:lang w:val="es-US"/>
        </w:rPr>
        <w:t xml:space="preserve">en idiomas que no son </w:t>
      </w:r>
      <w:r w:rsidR="003D7ADE" w:rsidRPr="0075778C">
        <w:rPr>
          <w:rStyle w:val="PlanInstructions"/>
          <w:i w:val="0"/>
          <w:noProof w:val="0"/>
          <w:lang w:val="es-US"/>
        </w:rPr>
        <w:t>inglés</w:t>
      </w:r>
      <w:r w:rsidRPr="0075778C">
        <w:rPr>
          <w:rStyle w:val="PlanInstructions"/>
          <w:i w:val="0"/>
          <w:noProof w:val="0"/>
          <w:lang w:val="es-US"/>
        </w:rPr>
        <w:t xml:space="preserve"> y</w:t>
      </w:r>
      <w:r w:rsidRPr="007171B8">
        <w:rPr>
          <w:rStyle w:val="PlanInstructions"/>
          <w:i w:val="0"/>
          <w:noProof w:val="0"/>
          <w:lang w:val="es-US"/>
        </w:rPr>
        <w:t xml:space="preserve">] </w:t>
      </w:r>
      <w:r w:rsidRPr="00E0245B">
        <w:rPr>
          <w:noProof/>
        </w:rPr>
        <w:t xml:space="preserve">en formatos como letras grandes, braille o audio. </w:t>
      </w:r>
      <w:r w:rsidRPr="00E0245B">
        <w:rPr>
          <w:rStyle w:val="PlanInstructions"/>
          <w:i w:val="0"/>
          <w:noProof w:val="0"/>
        </w:rPr>
        <w:t>[</w:t>
      </w:r>
      <w:r w:rsidRPr="00E0245B">
        <w:rPr>
          <w:rStyle w:val="PlanInstructions"/>
          <w:noProof w:val="0"/>
        </w:rPr>
        <w:t>Plan must specifically state which languages are offered. Plan must also describe how members can make a standing request to get materials, now and in the future, in a language other than English or in an alternate format.</w:t>
      </w:r>
      <w:r w:rsidRPr="00E0245B">
        <w:rPr>
          <w:rStyle w:val="PlanInstructions"/>
          <w:i w:val="0"/>
          <w:noProof w:val="0"/>
        </w:rPr>
        <w:t>]</w:t>
      </w:r>
    </w:p>
    <w:p w14:paraId="7D00EF19" w14:textId="782E88B4" w:rsidR="00723F58" w:rsidRPr="00723F58" w:rsidRDefault="00723F58" w:rsidP="00CF2F57">
      <w:pPr>
        <w:pStyle w:val="Specialnote"/>
        <w:numPr>
          <w:ilvl w:val="0"/>
          <w:numId w:val="10"/>
        </w:numPr>
        <w:rPr>
          <w:lang w:val="en-US"/>
        </w:rPr>
      </w:pPr>
      <w:r w:rsidRPr="00E0245B">
        <w:rPr>
          <w:noProof/>
        </w:rPr>
        <w:t xml:space="preserve">Si tiene problemas para obtener información de su plan por problemas de idioma o alguna discapacidad y quiere presentar una queja, llame a Medicare al 1-800-MEDICARE (1-800-633-4227). Puede llamar las 24 horas </w:t>
      </w:r>
      <w:r>
        <w:rPr>
          <w:noProof/>
        </w:rPr>
        <w:t>de</w:t>
      </w:r>
      <w:r w:rsidRPr="00E0245B">
        <w:rPr>
          <w:noProof/>
        </w:rPr>
        <w:t>l día, 7 días a la semana. Los usuarios de TTY (</w:t>
      </w:r>
      <w:r>
        <w:rPr>
          <w:noProof/>
        </w:rPr>
        <w:t xml:space="preserve">las </w:t>
      </w:r>
      <w:r w:rsidRPr="00E0245B">
        <w:rPr>
          <w:noProof/>
        </w:rPr>
        <w:t xml:space="preserve">personas con dificultades para oír o hablar) deben llamar al 1-877-486-2048. </w:t>
      </w:r>
      <w:r w:rsidRPr="00E0245B">
        <w:rPr>
          <w:rStyle w:val="PlanInstructions"/>
          <w:i w:val="0"/>
          <w:iCs/>
          <w:noProof w:val="0"/>
        </w:rPr>
        <w:t>[</w:t>
      </w:r>
      <w:r w:rsidRPr="00E0245B">
        <w:rPr>
          <w:rStyle w:val="PlanInstructions"/>
          <w:noProof w:val="0"/>
        </w:rPr>
        <w:t>Plan should insert information about filing a complaint with Medicaid</w:t>
      </w:r>
      <w:r w:rsidRPr="00E0245B">
        <w:rPr>
          <w:rStyle w:val="PlanInstructions"/>
          <w:i w:val="0"/>
          <w:iCs/>
          <w:noProof w:val="0"/>
        </w:rPr>
        <w:t>.]</w:t>
      </w:r>
    </w:p>
    <w:p w14:paraId="0EEAAC0E" w14:textId="76D09953" w:rsidR="00834357" w:rsidRPr="00E0245B" w:rsidRDefault="00E02D5C" w:rsidP="00EC5D18">
      <w:pPr>
        <w:pStyle w:val="Heading1"/>
        <w:rPr>
          <w:noProof/>
        </w:rPr>
      </w:pPr>
      <w:bookmarkStart w:id="22" w:name="_Toc364957972"/>
      <w:bookmarkStart w:id="23" w:name="_Toc376711200"/>
      <w:bookmarkStart w:id="24" w:name="_Toc453095175"/>
      <w:bookmarkStart w:id="25" w:name="_Toc517696549"/>
      <w:r w:rsidRPr="00E02D5C">
        <w:rPr>
          <w:noProof/>
          <w:lang w:val="es-US"/>
        </w:rPr>
        <w:t xml:space="preserve">B. </w:t>
      </w:r>
      <w:r w:rsidR="00D22E0E">
        <w:rPr>
          <w:noProof/>
        </w:rPr>
        <w:t>Nuestra responsabilidad de</w:t>
      </w:r>
      <w:r w:rsidR="00D22E0E" w:rsidRPr="00E0245B">
        <w:rPr>
          <w:noProof/>
        </w:rPr>
        <w:t xml:space="preserve"> </w:t>
      </w:r>
      <w:r w:rsidR="00834357" w:rsidRPr="00E0245B">
        <w:rPr>
          <w:noProof/>
        </w:rPr>
        <w:t>tratarlo con respeto, justicia y dignidad en todo momento</w:t>
      </w:r>
      <w:bookmarkEnd w:id="22"/>
      <w:bookmarkEnd w:id="23"/>
      <w:bookmarkEnd w:id="24"/>
      <w:bookmarkEnd w:id="25"/>
    </w:p>
    <w:p w14:paraId="0EEAAC0F" w14:textId="77777777" w:rsidR="00834357" w:rsidRPr="00E0245B" w:rsidRDefault="00834357" w:rsidP="00723F58">
      <w:pPr>
        <w:ind w:right="0"/>
        <w:rPr>
          <w:noProof/>
        </w:rPr>
      </w:pPr>
      <w:r w:rsidRPr="00E0245B">
        <w:rPr>
          <w:noProof/>
        </w:rPr>
        <w:t xml:space="preserve">Nuestro plan debe respetar las leyes que le protegen de la discriminación o del tratamiento injusto. </w:t>
      </w:r>
      <w:r w:rsidRPr="00E0245B">
        <w:rPr>
          <w:b/>
          <w:bCs/>
          <w:noProof/>
        </w:rPr>
        <w:t>Nosotros no discriminamos</w:t>
      </w:r>
      <w:r w:rsidRPr="00E0245B">
        <w:rPr>
          <w:noProof/>
        </w:rPr>
        <w:t xml:space="preserve"> en contra de nuestros </w:t>
      </w:r>
      <w:r w:rsidR="00AA78F7" w:rsidRPr="00E0245B">
        <w:rPr>
          <w:noProof/>
        </w:rPr>
        <w:t>M</w:t>
      </w:r>
      <w:r w:rsidR="002A7B39" w:rsidRPr="00E0245B">
        <w:rPr>
          <w:noProof/>
        </w:rPr>
        <w:t>iembro</w:t>
      </w:r>
      <w:r w:rsidRPr="00E0245B">
        <w:rPr>
          <w:noProof/>
        </w:rPr>
        <w:t>s sobre ninguno de lo siguiente:</w:t>
      </w:r>
    </w:p>
    <w:p w14:paraId="0EEAAC10" w14:textId="77777777" w:rsidR="00834357" w:rsidRPr="00E0245B" w:rsidRDefault="00834357" w:rsidP="00834357">
      <w:pPr>
        <w:pStyle w:val="ListBullet"/>
        <w:rPr>
          <w:noProof/>
        </w:rPr>
        <w:sectPr w:rsidR="00834357" w:rsidRPr="00E0245B" w:rsidSect="00834357">
          <w:headerReference w:type="default" r:id="rId12"/>
          <w:footerReference w:type="default" r:id="rId13"/>
          <w:headerReference w:type="first" r:id="rId14"/>
          <w:footerReference w:type="first" r:id="rId15"/>
          <w:pgSz w:w="12240" w:h="15840"/>
          <w:pgMar w:top="1138" w:right="994" w:bottom="1080" w:left="1440" w:header="360" w:footer="360" w:gutter="0"/>
          <w:cols w:space="720"/>
          <w:noEndnote/>
          <w:titlePg/>
        </w:sectPr>
      </w:pPr>
    </w:p>
    <w:p w14:paraId="296C5B28" w14:textId="77777777" w:rsidR="00723F58" w:rsidRPr="00602836" w:rsidRDefault="00723F58" w:rsidP="00CF2F57">
      <w:pPr>
        <w:pStyle w:val="ListBullet"/>
        <w:numPr>
          <w:ilvl w:val="0"/>
          <w:numId w:val="11"/>
        </w:numPr>
        <w:spacing w:after="200"/>
      </w:pPr>
      <w:r>
        <w:t>A</w:t>
      </w:r>
      <w:r w:rsidRPr="00602836">
        <w:t xml:space="preserve">pelaciones </w:t>
      </w:r>
    </w:p>
    <w:p w14:paraId="3CF1E293" w14:textId="77777777" w:rsidR="00723F58" w:rsidRPr="00602836" w:rsidRDefault="00723F58" w:rsidP="00CF2F57">
      <w:pPr>
        <w:pStyle w:val="ListBullet"/>
        <w:numPr>
          <w:ilvl w:val="0"/>
          <w:numId w:val="11"/>
        </w:numPr>
        <w:spacing w:after="200"/>
      </w:pPr>
      <w:r>
        <w:t>C</w:t>
      </w:r>
      <w:r w:rsidRPr="00602836">
        <w:t xml:space="preserve">apacidad mental </w:t>
      </w:r>
    </w:p>
    <w:p w14:paraId="268E0176" w14:textId="77777777" w:rsidR="00723F58" w:rsidRPr="00602836" w:rsidRDefault="00723F58" w:rsidP="00CF2F57">
      <w:pPr>
        <w:pStyle w:val="ListBullet"/>
        <w:numPr>
          <w:ilvl w:val="0"/>
          <w:numId w:val="11"/>
        </w:numPr>
        <w:spacing w:after="200"/>
      </w:pPr>
      <w:r>
        <w:t>C</w:t>
      </w:r>
      <w:r w:rsidRPr="00602836">
        <w:t xml:space="preserve">onducta </w:t>
      </w:r>
    </w:p>
    <w:p w14:paraId="30DAE076" w14:textId="77777777" w:rsidR="00723F58" w:rsidRPr="00602836" w:rsidRDefault="00723F58" w:rsidP="00CF2F57">
      <w:pPr>
        <w:pStyle w:val="ListBullet"/>
        <w:numPr>
          <w:ilvl w:val="0"/>
          <w:numId w:val="11"/>
        </w:numPr>
        <w:spacing w:after="200"/>
      </w:pPr>
      <w:r>
        <w:t>D</w:t>
      </w:r>
      <w:r w:rsidRPr="00602836">
        <w:t xml:space="preserve">iscapacidad mental o física </w:t>
      </w:r>
    </w:p>
    <w:p w14:paraId="57E1EB7A" w14:textId="77777777" w:rsidR="00723F58" w:rsidRPr="00602836" w:rsidRDefault="00723F58" w:rsidP="00CF2F57">
      <w:pPr>
        <w:pStyle w:val="ListBullet"/>
        <w:numPr>
          <w:ilvl w:val="0"/>
          <w:numId w:val="11"/>
        </w:numPr>
        <w:spacing w:after="200"/>
      </w:pPr>
      <w:r>
        <w:t>E</w:t>
      </w:r>
      <w:r w:rsidRPr="00602836">
        <w:t xml:space="preserve">dad </w:t>
      </w:r>
    </w:p>
    <w:p w14:paraId="111394A5" w14:textId="77777777" w:rsidR="00723F58" w:rsidRPr="00602836" w:rsidRDefault="00723F58" w:rsidP="00CF2F57">
      <w:pPr>
        <w:pStyle w:val="ListBullet"/>
        <w:numPr>
          <w:ilvl w:val="0"/>
          <w:numId w:val="11"/>
        </w:numPr>
        <w:spacing w:after="200"/>
      </w:pPr>
      <w:r>
        <w:t>E</w:t>
      </w:r>
      <w:r w:rsidRPr="00602836">
        <w:t xml:space="preserve">stado de salud </w:t>
      </w:r>
    </w:p>
    <w:p w14:paraId="373A31F1" w14:textId="77777777" w:rsidR="00723F58" w:rsidRPr="00602836" w:rsidRDefault="00723F58" w:rsidP="00CF2F57">
      <w:pPr>
        <w:pStyle w:val="ListBullet"/>
        <w:numPr>
          <w:ilvl w:val="0"/>
          <w:numId w:val="11"/>
        </w:numPr>
        <w:spacing w:after="200"/>
      </w:pPr>
      <w:r>
        <w:t>E</w:t>
      </w:r>
      <w:r w:rsidRPr="00602836">
        <w:t>tnicidad</w:t>
      </w:r>
      <w:r w:rsidRPr="00602836" w:rsidDel="000F375D">
        <w:t xml:space="preserve"> </w:t>
      </w:r>
    </w:p>
    <w:p w14:paraId="4E9AC6A3" w14:textId="77777777" w:rsidR="00723F58" w:rsidRPr="00602836" w:rsidRDefault="00723F58" w:rsidP="00CF2F57">
      <w:pPr>
        <w:pStyle w:val="ListBullet"/>
        <w:numPr>
          <w:ilvl w:val="0"/>
          <w:numId w:val="11"/>
        </w:numPr>
        <w:spacing w:after="200"/>
      </w:pPr>
      <w:r>
        <w:t>E</w:t>
      </w:r>
      <w:r w:rsidRPr="00602836">
        <w:t xml:space="preserve">videncia de </w:t>
      </w:r>
      <w:proofErr w:type="spellStart"/>
      <w:r w:rsidRPr="00602836">
        <w:t>asegurabilidad</w:t>
      </w:r>
      <w:proofErr w:type="spellEnd"/>
      <w:r w:rsidRPr="00602836" w:rsidDel="000F375D">
        <w:t xml:space="preserve"> </w:t>
      </w:r>
    </w:p>
    <w:p w14:paraId="22C33E1F" w14:textId="77777777" w:rsidR="00723F58" w:rsidRPr="00602836" w:rsidRDefault="00723F58" w:rsidP="00CF2F57">
      <w:pPr>
        <w:pStyle w:val="ListBullet"/>
        <w:numPr>
          <w:ilvl w:val="0"/>
          <w:numId w:val="11"/>
        </w:numPr>
        <w:spacing w:after="200"/>
      </w:pPr>
      <w:r>
        <w:t>E</w:t>
      </w:r>
      <w:r w:rsidRPr="00602836">
        <w:t>xperiencia con reclamos</w:t>
      </w:r>
      <w:r w:rsidRPr="00602836" w:rsidDel="000F375D">
        <w:t xml:space="preserve"> </w:t>
      </w:r>
    </w:p>
    <w:p w14:paraId="3732FC1C" w14:textId="77777777" w:rsidR="00723F58" w:rsidRPr="00602836" w:rsidRDefault="00723F58" w:rsidP="00CF2F57">
      <w:pPr>
        <w:pStyle w:val="ListBullet"/>
        <w:numPr>
          <w:ilvl w:val="0"/>
          <w:numId w:val="11"/>
        </w:numPr>
        <w:spacing w:after="200"/>
      </w:pPr>
      <w:r>
        <w:t>H</w:t>
      </w:r>
      <w:r w:rsidRPr="00602836">
        <w:t>istorial médico</w:t>
      </w:r>
      <w:r w:rsidRPr="00602836" w:rsidDel="000F375D">
        <w:t xml:space="preserve"> </w:t>
      </w:r>
    </w:p>
    <w:p w14:paraId="39FE97A3" w14:textId="77777777" w:rsidR="00723F58" w:rsidRDefault="00723F58" w:rsidP="00CF2F57">
      <w:pPr>
        <w:pStyle w:val="ListBullet"/>
        <w:numPr>
          <w:ilvl w:val="0"/>
          <w:numId w:val="11"/>
        </w:numPr>
        <w:spacing w:after="200"/>
      </w:pPr>
      <w:r>
        <w:lastRenderedPageBreak/>
        <w:t>Identidad sexual</w:t>
      </w:r>
    </w:p>
    <w:p w14:paraId="770C1D68" w14:textId="77777777" w:rsidR="00723F58" w:rsidRPr="00602836" w:rsidRDefault="00723F58" w:rsidP="00CF2F57">
      <w:pPr>
        <w:pStyle w:val="ListBullet"/>
        <w:numPr>
          <w:ilvl w:val="0"/>
          <w:numId w:val="11"/>
        </w:numPr>
        <w:spacing w:after="200"/>
      </w:pPr>
      <w:r>
        <w:t>I</w:t>
      </w:r>
      <w:r w:rsidRPr="00602836">
        <w:t>nformación genética</w:t>
      </w:r>
      <w:r w:rsidRPr="00602836" w:rsidDel="000F375D">
        <w:t xml:space="preserve"> </w:t>
      </w:r>
    </w:p>
    <w:p w14:paraId="26D10CC7" w14:textId="77777777" w:rsidR="00723F58" w:rsidRDefault="00723F58" w:rsidP="00CF2F57">
      <w:pPr>
        <w:pStyle w:val="ListBullet"/>
        <w:numPr>
          <w:ilvl w:val="0"/>
          <w:numId w:val="11"/>
        </w:numPr>
        <w:spacing w:after="200"/>
      </w:pPr>
      <w:r>
        <w:t>O</w:t>
      </w:r>
      <w:r w:rsidRPr="00602836">
        <w:t xml:space="preserve">rientación sexual </w:t>
      </w:r>
    </w:p>
    <w:p w14:paraId="3CE3FAA5" w14:textId="77777777" w:rsidR="00723F58" w:rsidRPr="00602836" w:rsidRDefault="00723F58" w:rsidP="00CF2F57">
      <w:pPr>
        <w:pStyle w:val="ListBullet"/>
        <w:numPr>
          <w:ilvl w:val="0"/>
          <w:numId w:val="11"/>
        </w:numPr>
        <w:spacing w:after="200"/>
      </w:pPr>
      <w:r>
        <w:t>O</w:t>
      </w:r>
      <w:r w:rsidRPr="00602836">
        <w:t xml:space="preserve">rigen nacional </w:t>
      </w:r>
    </w:p>
    <w:p w14:paraId="1113694E" w14:textId="77777777" w:rsidR="00723F58" w:rsidRPr="00602836" w:rsidRDefault="00723F58" w:rsidP="00CF2F57">
      <w:pPr>
        <w:pStyle w:val="ListBullet"/>
        <w:numPr>
          <w:ilvl w:val="0"/>
          <w:numId w:val="11"/>
        </w:numPr>
        <w:spacing w:after="200"/>
      </w:pPr>
      <w:r>
        <w:t>R</w:t>
      </w:r>
      <w:r w:rsidRPr="00602836">
        <w:t>aza</w:t>
      </w:r>
      <w:r w:rsidRPr="00602836" w:rsidDel="000F375D">
        <w:t xml:space="preserve"> </w:t>
      </w:r>
    </w:p>
    <w:p w14:paraId="30BB9540" w14:textId="77777777" w:rsidR="00723F58" w:rsidRPr="00602836" w:rsidRDefault="00723F58" w:rsidP="00CF2F57">
      <w:pPr>
        <w:pStyle w:val="ListBullet"/>
        <w:numPr>
          <w:ilvl w:val="0"/>
          <w:numId w:val="11"/>
        </w:numPr>
        <w:spacing w:after="200"/>
      </w:pPr>
      <w:r>
        <w:t>R</w:t>
      </w:r>
      <w:r w:rsidRPr="00602836">
        <w:t>ecibo de atención de salud</w:t>
      </w:r>
      <w:r w:rsidRPr="00602836" w:rsidDel="000F375D">
        <w:t xml:space="preserve"> </w:t>
      </w:r>
    </w:p>
    <w:p w14:paraId="27598FC5" w14:textId="77777777" w:rsidR="00723F58" w:rsidRPr="00602836" w:rsidRDefault="00723F58" w:rsidP="00CF2F57">
      <w:pPr>
        <w:pStyle w:val="ListBullet"/>
        <w:numPr>
          <w:ilvl w:val="0"/>
          <w:numId w:val="11"/>
        </w:numPr>
        <w:spacing w:after="200"/>
      </w:pPr>
      <w:r>
        <w:t>R</w:t>
      </w:r>
      <w:r w:rsidRPr="00602836">
        <w:t>eligión</w:t>
      </w:r>
      <w:r w:rsidRPr="00602836" w:rsidDel="000F375D">
        <w:t xml:space="preserve"> </w:t>
      </w:r>
    </w:p>
    <w:p w14:paraId="31ED320A" w14:textId="77777777" w:rsidR="00723F58" w:rsidRPr="00602836" w:rsidRDefault="00723F58" w:rsidP="00CF2F57">
      <w:pPr>
        <w:pStyle w:val="ListBullet"/>
        <w:numPr>
          <w:ilvl w:val="0"/>
          <w:numId w:val="11"/>
        </w:numPr>
        <w:spacing w:after="200"/>
      </w:pPr>
      <w:r>
        <w:t>S</w:t>
      </w:r>
      <w:r w:rsidRPr="00602836">
        <w:t>exo</w:t>
      </w:r>
      <w:r w:rsidRPr="00602836" w:rsidDel="000F375D">
        <w:t xml:space="preserve"> </w:t>
      </w:r>
    </w:p>
    <w:p w14:paraId="73A56952" w14:textId="77777777" w:rsidR="00723F58" w:rsidRPr="00602836" w:rsidRDefault="00723F58" w:rsidP="00CF2F57">
      <w:pPr>
        <w:pStyle w:val="ListBullet"/>
        <w:numPr>
          <w:ilvl w:val="0"/>
          <w:numId w:val="11"/>
        </w:numPr>
        <w:spacing w:after="200"/>
      </w:pPr>
      <w:r>
        <w:t>U</w:t>
      </w:r>
      <w:r w:rsidRPr="00602836">
        <w:t>bicación geográfica dentro del área de servicio</w:t>
      </w:r>
      <w:r w:rsidRPr="00602836" w:rsidDel="000F375D">
        <w:t xml:space="preserve"> </w:t>
      </w:r>
    </w:p>
    <w:p w14:paraId="2BC657C4" w14:textId="77777777" w:rsidR="00723F58" w:rsidRPr="00602836" w:rsidRDefault="00723F58" w:rsidP="00CF2F57">
      <w:pPr>
        <w:pStyle w:val="ListBullet"/>
        <w:numPr>
          <w:ilvl w:val="0"/>
          <w:numId w:val="11"/>
        </w:numPr>
        <w:spacing w:after="200"/>
      </w:pPr>
      <w:r>
        <w:t>U</w:t>
      </w:r>
      <w:r w:rsidRPr="00602836">
        <w:t>so de servicios</w:t>
      </w:r>
      <w:r w:rsidRPr="00602836" w:rsidDel="000F375D">
        <w:t xml:space="preserve"> </w:t>
      </w:r>
    </w:p>
    <w:p w14:paraId="0EEAAC26" w14:textId="77777777" w:rsidR="00834357" w:rsidRPr="00E0245B" w:rsidRDefault="00834357" w:rsidP="00834357">
      <w:pPr>
        <w:rPr>
          <w:noProof/>
        </w:rPr>
        <w:sectPr w:rsidR="00834357" w:rsidRPr="00E0245B" w:rsidSect="00834357">
          <w:type w:val="continuous"/>
          <w:pgSz w:w="12240" w:h="15840"/>
          <w:pgMar w:top="1138" w:right="994" w:bottom="1080" w:left="1440" w:header="360" w:footer="360" w:gutter="0"/>
          <w:cols w:num="2" w:space="454"/>
          <w:noEndnote/>
          <w:titlePg/>
        </w:sectPr>
      </w:pPr>
    </w:p>
    <w:p w14:paraId="0EEAAC27" w14:textId="77777777" w:rsidR="00834357" w:rsidRPr="00E0245B" w:rsidRDefault="00834357" w:rsidP="00723F58">
      <w:pPr>
        <w:ind w:right="0"/>
        <w:rPr>
          <w:noProof/>
        </w:rPr>
      </w:pPr>
      <w:r w:rsidRPr="00E0245B">
        <w:rPr>
          <w:noProof/>
        </w:rPr>
        <w:t>Según las reglas del plan, usted tiene derecho a mantenerse libre de toda restricción o reclusión física que pudiera ser usada como medio de coerción, fuerza, disciplina, conveniencia o represalia.</w:t>
      </w:r>
    </w:p>
    <w:p w14:paraId="0EEAAC28" w14:textId="77777777" w:rsidR="00834357" w:rsidRPr="00E0245B" w:rsidRDefault="00834357" w:rsidP="00723F58">
      <w:pPr>
        <w:ind w:right="0"/>
        <w:rPr>
          <w:noProof/>
        </w:rPr>
      </w:pPr>
      <w:r w:rsidRPr="00E0245B">
        <w:rPr>
          <w:noProof/>
        </w:rPr>
        <w:t>No podemos negarle servicios ni castigarle por ejercer sus derechos.</w:t>
      </w:r>
    </w:p>
    <w:p w14:paraId="0EEAAC29" w14:textId="6C2AB93C" w:rsidR="002D54BD" w:rsidRDefault="00834357" w:rsidP="00CF2F57">
      <w:pPr>
        <w:pStyle w:val="ListBullet"/>
        <w:numPr>
          <w:ilvl w:val="0"/>
          <w:numId w:val="11"/>
        </w:numPr>
        <w:spacing w:after="200"/>
      </w:pPr>
      <w:r w:rsidRPr="00E0245B">
        <w:t>Para obtener más información</w:t>
      </w:r>
      <w:r w:rsidR="00AC5D9B" w:rsidRPr="00E0245B">
        <w:t>,</w:t>
      </w:r>
      <w:r w:rsidRPr="00E0245B">
        <w:t xml:space="preserve"> o si cree que usted podría tener una queja por discriminación o por haber recibido un tratamiento injusto</w:t>
      </w:r>
      <w:r w:rsidR="00AC5D9B" w:rsidRPr="00E0245B">
        <w:t>,</w:t>
      </w:r>
      <w:r w:rsidRPr="00E0245B">
        <w:t xml:space="preserve"> llame a </w:t>
      </w:r>
      <w:r w:rsidRPr="00723F58">
        <w:rPr>
          <w:b/>
        </w:rPr>
        <w:t>la Oficina de derechos civiles</w:t>
      </w:r>
      <w:r w:rsidRPr="00E0245B">
        <w:t xml:space="preserve"> del Departamento de salud y servicios humanos al 1-800-368-1019 </w:t>
      </w:r>
      <w:r w:rsidR="00AC5D9B" w:rsidRPr="00E0245B">
        <w:t>(</w:t>
      </w:r>
      <w:r w:rsidR="00D00641" w:rsidRPr="00E0245B">
        <w:t xml:space="preserve">para </w:t>
      </w:r>
      <w:r w:rsidR="002A4051" w:rsidRPr="00E0245B">
        <w:t xml:space="preserve">los usuarios </w:t>
      </w:r>
      <w:r w:rsidR="00AC5D9B" w:rsidRPr="00E0245B">
        <w:t xml:space="preserve">de </w:t>
      </w:r>
      <w:r w:rsidRPr="00E0245B">
        <w:t>TTY</w:t>
      </w:r>
      <w:r w:rsidR="00AC5D9B" w:rsidRPr="00E0245B">
        <w:t>,</w:t>
      </w:r>
      <w:r w:rsidRPr="00E0245B">
        <w:t xml:space="preserve"> </w:t>
      </w:r>
      <w:r w:rsidR="0075778C">
        <w:t xml:space="preserve">las </w:t>
      </w:r>
      <w:r w:rsidRPr="00E0245B">
        <w:t>personas con problemas para oír o hablar</w:t>
      </w:r>
      <w:r w:rsidR="00AC5D9B" w:rsidRPr="00E0245B">
        <w:t xml:space="preserve">, deben llamar al </w:t>
      </w:r>
      <w:r w:rsidRPr="00E0245B">
        <w:t>1-800-537-7697</w:t>
      </w:r>
      <w:r w:rsidR="008F4E4F" w:rsidRPr="00E0245B">
        <w:t>)</w:t>
      </w:r>
      <w:r w:rsidRPr="00E0245B">
        <w:t xml:space="preserve">. </w:t>
      </w:r>
      <w:r w:rsidR="002D54BD" w:rsidRPr="00E0245B">
        <w:t xml:space="preserve">También puede visitar </w:t>
      </w:r>
      <w:hyperlink r:id="rId16" w:history="1">
        <w:r w:rsidR="002D54BD" w:rsidRPr="00D22E0E">
          <w:rPr>
            <w:rStyle w:val="Hyperlink"/>
          </w:rPr>
          <w:t>http://www.hhs.gov/ocr</w:t>
        </w:r>
      </w:hyperlink>
      <w:r w:rsidR="002D54BD" w:rsidRPr="00E0245B">
        <w:t xml:space="preserve"> </w:t>
      </w:r>
      <w:r w:rsidR="002A4051" w:rsidRPr="00E0245B">
        <w:t>para</w:t>
      </w:r>
      <w:r w:rsidR="002D54BD" w:rsidRPr="00E0245B">
        <w:t xml:space="preserve"> obtener más información.</w:t>
      </w:r>
    </w:p>
    <w:p w14:paraId="73B099C9" w14:textId="419DF819" w:rsidR="00723F58" w:rsidRDefault="00723F58" w:rsidP="00CF2F57">
      <w:pPr>
        <w:pStyle w:val="ListBullet"/>
        <w:numPr>
          <w:ilvl w:val="0"/>
          <w:numId w:val="11"/>
        </w:numPr>
        <w:spacing w:after="200"/>
      </w:pPr>
      <w:r w:rsidRPr="00E0245B">
        <w:rPr>
          <w:noProof/>
        </w:rPr>
        <w:t xml:space="preserve">También puede llamar a su Oficina local de derechos civiles </w:t>
      </w:r>
      <w:r>
        <w:t xml:space="preserve">Comisión de derechos humanos de Rhode Island, </w:t>
      </w:r>
      <w:r w:rsidRPr="005245CF">
        <w:t>a</w:t>
      </w:r>
      <w:r>
        <w:t>l</w:t>
      </w:r>
      <w:r w:rsidRPr="005245CF">
        <w:t xml:space="preserve"> 1-401-222-2661. </w:t>
      </w:r>
      <w:r>
        <w:t xml:space="preserve">Los usuarios de </w:t>
      </w:r>
      <w:r w:rsidRPr="005245CF">
        <w:t xml:space="preserve">TTY </w:t>
      </w:r>
      <w:r>
        <w:t>deben llamar a</w:t>
      </w:r>
      <w:r w:rsidRPr="005245CF">
        <w:t>l 1-401-222-2664.</w:t>
      </w:r>
    </w:p>
    <w:p w14:paraId="0EEAAC2B" w14:textId="38CD7695" w:rsidR="00834357" w:rsidRDefault="00723F58" w:rsidP="00CF2F57">
      <w:pPr>
        <w:pStyle w:val="ListBullet"/>
        <w:numPr>
          <w:ilvl w:val="0"/>
          <w:numId w:val="11"/>
        </w:numPr>
        <w:spacing w:after="200"/>
      </w:pPr>
      <w:r>
        <w:t xml:space="preserve">Funcionario de enlace de relaciones comunitarias del Departamento de servicios humanos de </w:t>
      </w:r>
      <w:r w:rsidRPr="005245CF">
        <w:t>Rhode Island</w:t>
      </w:r>
      <w:r>
        <w:t xml:space="preserve"> al</w:t>
      </w:r>
      <w:r w:rsidRPr="005245CF">
        <w:t xml:space="preserve"> 1-401-415-8216. </w:t>
      </w:r>
      <w:r>
        <w:t xml:space="preserve">Los usuarios de </w:t>
      </w:r>
      <w:r w:rsidRPr="005245CF">
        <w:t xml:space="preserve">TTY </w:t>
      </w:r>
      <w:r>
        <w:t>deben llamar a</w:t>
      </w:r>
      <w:r w:rsidRPr="005245CF">
        <w:t xml:space="preserve">l 1-401-462-6239 </w:t>
      </w:r>
      <w:r>
        <w:t>o</w:t>
      </w:r>
      <w:r w:rsidRPr="005245CF">
        <w:t xml:space="preserve"> 711</w:t>
      </w:r>
      <w:r>
        <w:t>.</w:t>
      </w:r>
    </w:p>
    <w:p w14:paraId="730472E4" w14:textId="798A859A" w:rsidR="00723F58" w:rsidRPr="00E0245B" w:rsidRDefault="00723F58" w:rsidP="00CF2F57">
      <w:pPr>
        <w:pStyle w:val="ListBullet"/>
        <w:numPr>
          <w:ilvl w:val="0"/>
          <w:numId w:val="11"/>
        </w:numPr>
        <w:spacing w:after="200"/>
      </w:pPr>
      <w:r w:rsidRPr="00E0245B">
        <w:rPr>
          <w:noProof/>
        </w:rPr>
        <w:t>Si usted tiene una discapacidad y necesita ayuda para recibir cuidados o comunicarse con un proveedor, llame a &lt;member services name&gt;. Si usted tiene alguna queja, como un problema con el acceso en silla de ruedas, &lt;member services name&gt; puede ayudarle.</w:t>
      </w:r>
    </w:p>
    <w:p w14:paraId="0EEAAC2D" w14:textId="6FDBDCB8" w:rsidR="00834357" w:rsidRPr="00E02D5C" w:rsidRDefault="00E02D5C" w:rsidP="00EC5D18">
      <w:pPr>
        <w:pStyle w:val="Heading1"/>
        <w:rPr>
          <w:noProof/>
        </w:rPr>
      </w:pPr>
      <w:bookmarkStart w:id="26" w:name="_Toc335904851"/>
      <w:bookmarkStart w:id="27" w:name="_Toc348620203"/>
      <w:bookmarkStart w:id="28" w:name="_Toc517696550"/>
      <w:r>
        <w:rPr>
          <w:noProof/>
        </w:rPr>
        <w:t xml:space="preserve">C. </w:t>
      </w:r>
      <w:bookmarkStart w:id="29" w:name="_Toc361065172"/>
      <w:bookmarkStart w:id="30" w:name="_Toc364957973"/>
      <w:bookmarkStart w:id="31" w:name="_Toc376711201"/>
      <w:bookmarkStart w:id="32" w:name="_Toc453095176"/>
      <w:bookmarkEnd w:id="26"/>
      <w:bookmarkEnd w:id="27"/>
      <w:r w:rsidR="00D22E0E">
        <w:rPr>
          <w:noProof/>
        </w:rPr>
        <w:t>Nuestra responsabilidad de</w:t>
      </w:r>
      <w:r w:rsidR="00D22E0E" w:rsidRPr="00E02D5C">
        <w:rPr>
          <w:noProof/>
        </w:rPr>
        <w:t xml:space="preserve"> </w:t>
      </w:r>
      <w:r w:rsidR="00834357" w:rsidRPr="00E02D5C">
        <w:rPr>
          <w:noProof/>
        </w:rPr>
        <w:t>asegurarnos de que obtenga acceso oportuno a los servicios y medicamentos cubiertos</w:t>
      </w:r>
      <w:bookmarkEnd w:id="28"/>
      <w:bookmarkEnd w:id="29"/>
      <w:bookmarkEnd w:id="30"/>
      <w:bookmarkEnd w:id="31"/>
      <w:bookmarkEnd w:id="32"/>
    </w:p>
    <w:p w14:paraId="0EEAAC2E" w14:textId="77777777" w:rsidR="00834357" w:rsidRPr="007171B8" w:rsidRDefault="00834357" w:rsidP="00723F58">
      <w:pPr>
        <w:ind w:right="0"/>
        <w:rPr>
          <w:rStyle w:val="PlanInstructions"/>
          <w:i w:val="0"/>
          <w:noProof w:val="0"/>
          <w:lang w:val="es-US"/>
        </w:rPr>
      </w:pPr>
      <w:r w:rsidRPr="00E0245B">
        <w:rPr>
          <w:rStyle w:val="PlanInstructions"/>
          <w:i w:val="0"/>
          <w:noProof w:val="0"/>
        </w:rPr>
        <w:t>[</w:t>
      </w:r>
      <w:r w:rsidR="006646C2" w:rsidRPr="00E0245B">
        <w:rPr>
          <w:rStyle w:val="PlanInstructions"/>
          <w:noProof w:val="0"/>
        </w:rPr>
        <w:t>The p</w:t>
      </w:r>
      <w:r w:rsidR="00EE7F6E" w:rsidRPr="00E0245B">
        <w:rPr>
          <w:rStyle w:val="PlanInstructions"/>
          <w:noProof w:val="0"/>
        </w:rPr>
        <w:t>lan</w:t>
      </w:r>
      <w:r w:rsidRPr="00E0245B">
        <w:rPr>
          <w:rStyle w:val="PlanInstructions"/>
          <w:noProof w:val="0"/>
        </w:rPr>
        <w:t xml:space="preserve"> may edit this section to add specific requirements for minimum access to care and remedies. </w:t>
      </w:r>
      <w:proofErr w:type="spellStart"/>
      <w:r w:rsidRPr="007171B8">
        <w:rPr>
          <w:rStyle w:val="PlanInstructions"/>
          <w:noProof w:val="0"/>
          <w:lang w:val="es-US"/>
        </w:rPr>
        <w:t>Include</w:t>
      </w:r>
      <w:proofErr w:type="spellEnd"/>
      <w:r w:rsidRPr="007171B8">
        <w:rPr>
          <w:rStyle w:val="PlanInstructions"/>
          <w:noProof w:val="0"/>
          <w:lang w:val="es-US"/>
        </w:rPr>
        <w:t xml:space="preserve"> </w:t>
      </w:r>
      <w:proofErr w:type="spellStart"/>
      <w:r w:rsidRPr="007171B8">
        <w:rPr>
          <w:rStyle w:val="PlanInstructions"/>
          <w:noProof w:val="0"/>
          <w:lang w:val="es-US"/>
        </w:rPr>
        <w:t>the</w:t>
      </w:r>
      <w:proofErr w:type="spellEnd"/>
      <w:r w:rsidRPr="007171B8">
        <w:rPr>
          <w:rStyle w:val="PlanInstructions"/>
          <w:noProof w:val="0"/>
          <w:lang w:val="es-US"/>
        </w:rPr>
        <w:t xml:space="preserve"> </w:t>
      </w:r>
      <w:proofErr w:type="spellStart"/>
      <w:r w:rsidRPr="007171B8">
        <w:rPr>
          <w:rStyle w:val="PlanInstructions"/>
          <w:noProof w:val="0"/>
          <w:lang w:val="es-US"/>
        </w:rPr>
        <w:t>following</w:t>
      </w:r>
      <w:proofErr w:type="spellEnd"/>
      <w:r w:rsidRPr="007171B8">
        <w:rPr>
          <w:rStyle w:val="PlanInstructions"/>
          <w:noProof w:val="0"/>
          <w:lang w:val="es-US"/>
        </w:rPr>
        <w:t xml:space="preserve"> </w:t>
      </w:r>
      <w:proofErr w:type="spellStart"/>
      <w:r w:rsidRPr="007171B8">
        <w:rPr>
          <w:rStyle w:val="PlanInstructions"/>
          <w:noProof w:val="0"/>
          <w:lang w:val="es-US"/>
        </w:rPr>
        <w:t>sentence</w:t>
      </w:r>
      <w:proofErr w:type="spellEnd"/>
      <w:r w:rsidRPr="007171B8">
        <w:rPr>
          <w:rStyle w:val="PlanInstructions"/>
          <w:noProof w:val="0"/>
          <w:lang w:val="es-US"/>
        </w:rPr>
        <w:t>:</w:t>
      </w:r>
      <w:r w:rsidRPr="0075778C">
        <w:rPr>
          <w:rStyle w:val="PlanInstructions"/>
          <w:noProof w:val="0"/>
          <w:lang w:val="es-US"/>
        </w:rPr>
        <w:t xml:space="preserve"> </w:t>
      </w:r>
      <w:r w:rsidRPr="0075778C">
        <w:rPr>
          <w:rStyle w:val="PlanInstructions"/>
          <w:i w:val="0"/>
          <w:noProof w:val="0"/>
          <w:lang w:val="es-US"/>
        </w:rPr>
        <w:t>Si no puede recibir servicios en un tiempo razonable, tenemos que pag</w:t>
      </w:r>
      <w:r w:rsidRPr="007171B8">
        <w:rPr>
          <w:rStyle w:val="PlanInstructions"/>
          <w:i w:val="0"/>
          <w:noProof w:val="0"/>
          <w:lang w:val="es-US"/>
        </w:rPr>
        <w:t>ar</w:t>
      </w:r>
      <w:r w:rsidR="00B65BCF" w:rsidRPr="007171B8">
        <w:rPr>
          <w:rStyle w:val="PlanInstructions"/>
          <w:i w:val="0"/>
          <w:noProof w:val="0"/>
          <w:lang w:val="es-US"/>
        </w:rPr>
        <w:t xml:space="preserve"> por </w:t>
      </w:r>
      <w:r w:rsidRPr="007171B8">
        <w:rPr>
          <w:rStyle w:val="PlanInstructions"/>
          <w:i w:val="0"/>
          <w:noProof w:val="0"/>
          <w:lang w:val="es-US"/>
        </w:rPr>
        <w:t>el cuidado fuera de la red.]</w:t>
      </w:r>
    </w:p>
    <w:p w14:paraId="0EEAAC2F" w14:textId="77777777" w:rsidR="00834357" w:rsidRPr="00E0245B" w:rsidRDefault="00834357" w:rsidP="00723F58">
      <w:pPr>
        <w:ind w:right="0"/>
        <w:rPr>
          <w:noProof/>
        </w:rPr>
      </w:pPr>
      <w:r w:rsidRPr="00E0245B">
        <w:rPr>
          <w:noProof/>
        </w:rPr>
        <w:t xml:space="preserve">Como </w:t>
      </w:r>
      <w:r w:rsidR="00AA78F7" w:rsidRPr="00E0245B">
        <w:rPr>
          <w:noProof/>
        </w:rPr>
        <w:t>M</w:t>
      </w:r>
      <w:r w:rsidR="002A7B39" w:rsidRPr="00E0245B">
        <w:rPr>
          <w:noProof/>
        </w:rPr>
        <w:t>iembro</w:t>
      </w:r>
      <w:r w:rsidRPr="00E0245B">
        <w:rPr>
          <w:noProof/>
        </w:rPr>
        <w:t xml:space="preserve"> de nuestro plan, estos son sus derechos:</w:t>
      </w:r>
    </w:p>
    <w:p w14:paraId="0EEAAC30" w14:textId="05E5A29F" w:rsidR="00834357" w:rsidRPr="00E0245B" w:rsidRDefault="00834357" w:rsidP="00CF2F57">
      <w:pPr>
        <w:pStyle w:val="ListBullet"/>
        <w:numPr>
          <w:ilvl w:val="0"/>
          <w:numId w:val="11"/>
        </w:numPr>
        <w:spacing w:after="200"/>
        <w:rPr>
          <w:noProof/>
        </w:rPr>
      </w:pPr>
      <w:r w:rsidRPr="001773F2">
        <w:rPr>
          <w:noProof/>
        </w:rPr>
        <w:lastRenderedPageBreak/>
        <w:t xml:space="preserve">Usted tiene derecho a elegir a su </w:t>
      </w:r>
      <w:r w:rsidR="006646C2" w:rsidRPr="001773F2">
        <w:rPr>
          <w:noProof/>
        </w:rPr>
        <w:t xml:space="preserve">proveedor </w:t>
      </w:r>
      <w:r w:rsidRPr="001773F2">
        <w:rPr>
          <w:noProof/>
        </w:rPr>
        <w:t>de cuidados primarios (PCP) en la red del plan.</w:t>
      </w:r>
      <w:r w:rsidRPr="00E0245B">
        <w:rPr>
          <w:noProof/>
        </w:rPr>
        <w:t xml:space="preserve"> Un </w:t>
      </w:r>
      <w:r w:rsidRPr="00723F58">
        <w:rPr>
          <w:noProof/>
        </w:rPr>
        <w:t>proveedor de la red</w:t>
      </w:r>
      <w:r w:rsidRPr="00E0245B">
        <w:rPr>
          <w:noProof/>
        </w:rPr>
        <w:t xml:space="preserve"> es un proveedor </w:t>
      </w:r>
      <w:r w:rsidRPr="00E0245B">
        <w:t>que trabaja con el plan de salud.</w:t>
      </w:r>
      <w:r w:rsidR="00D22E0E">
        <w:t xml:space="preserve"> Puede encontrar más información sobre eligiendo un PCP en el Capítulo 3 </w:t>
      </w:r>
      <w:r w:rsidR="00D22E0E" w:rsidRPr="00C71AA2">
        <w:rPr>
          <w:rFonts w:eastAsia="Times New Roman"/>
          <w:color w:val="548DD4"/>
        </w:rPr>
        <w:t>[</w:t>
      </w:r>
      <w:r w:rsidR="00D22E0E" w:rsidRPr="00C71AA2">
        <w:rPr>
          <w:rFonts w:eastAsia="Times New Roman"/>
          <w:i/>
          <w:color w:val="548DD4"/>
        </w:rPr>
        <w:t xml:space="preserve">plan </w:t>
      </w:r>
      <w:proofErr w:type="spellStart"/>
      <w:r w:rsidR="00D22E0E" w:rsidRPr="00C71AA2">
        <w:rPr>
          <w:rFonts w:eastAsia="Times New Roman"/>
          <w:i/>
          <w:color w:val="548DD4"/>
        </w:rPr>
        <w:t>may</w:t>
      </w:r>
      <w:proofErr w:type="spellEnd"/>
      <w:r w:rsidR="00D22E0E" w:rsidRPr="00C71AA2">
        <w:rPr>
          <w:rFonts w:eastAsia="Times New Roman"/>
          <w:i/>
          <w:color w:val="548DD4"/>
        </w:rPr>
        <w:t xml:space="preserve"> </w:t>
      </w:r>
      <w:proofErr w:type="spellStart"/>
      <w:r w:rsidR="00D22E0E" w:rsidRPr="00C71AA2">
        <w:rPr>
          <w:rFonts w:eastAsia="Times New Roman"/>
          <w:i/>
          <w:color w:val="548DD4"/>
        </w:rPr>
        <w:t>insert</w:t>
      </w:r>
      <w:proofErr w:type="spellEnd"/>
      <w:r w:rsidR="00D22E0E" w:rsidRPr="00C71AA2">
        <w:rPr>
          <w:rFonts w:eastAsia="Times New Roman"/>
          <w:i/>
          <w:color w:val="548DD4"/>
        </w:rPr>
        <w:t xml:space="preserve"> </w:t>
      </w:r>
      <w:proofErr w:type="spellStart"/>
      <w:r w:rsidR="00D22E0E" w:rsidRPr="00C71AA2">
        <w:rPr>
          <w:rFonts w:eastAsia="Times New Roman"/>
          <w:i/>
          <w:color w:val="548DD4"/>
        </w:rPr>
        <w:t>reference</w:t>
      </w:r>
      <w:proofErr w:type="spellEnd"/>
      <w:r w:rsidR="00D22E0E" w:rsidRPr="00C71AA2">
        <w:rPr>
          <w:rFonts w:eastAsia="Times New Roman"/>
          <w:i/>
          <w:color w:val="548DD4"/>
        </w:rPr>
        <w:t xml:space="preserve">, as </w:t>
      </w:r>
      <w:proofErr w:type="spellStart"/>
      <w:r w:rsidR="00D22E0E" w:rsidRPr="00C71AA2">
        <w:rPr>
          <w:rFonts w:eastAsia="Times New Roman"/>
          <w:i/>
          <w:color w:val="548DD4"/>
        </w:rPr>
        <w:t>applicable</w:t>
      </w:r>
      <w:proofErr w:type="spellEnd"/>
      <w:r w:rsidR="00D22E0E" w:rsidRPr="00C71AA2">
        <w:rPr>
          <w:rFonts w:eastAsia="Times New Roman"/>
          <w:color w:val="548DD4"/>
        </w:rPr>
        <w:t>]</w:t>
      </w:r>
      <w:r w:rsidR="00D22E0E" w:rsidRPr="00C71AA2">
        <w:rPr>
          <w:rFonts w:eastAsia="Times New Roman"/>
        </w:rPr>
        <w:t>.</w:t>
      </w:r>
    </w:p>
    <w:p w14:paraId="0EEAAC31" w14:textId="6DB67155" w:rsidR="00834357" w:rsidRDefault="00834357" w:rsidP="00167931">
      <w:pPr>
        <w:pStyle w:val="ListBullet"/>
        <w:numPr>
          <w:ilvl w:val="1"/>
          <w:numId w:val="11"/>
        </w:numPr>
        <w:spacing w:after="200"/>
        <w:ind w:left="1080"/>
        <w:rPr>
          <w:noProof/>
        </w:rPr>
      </w:pPr>
      <w:r w:rsidRPr="00E0245B">
        <w:rPr>
          <w:noProof/>
        </w:rPr>
        <w:t xml:space="preserve">Llame a </w:t>
      </w:r>
      <w:r w:rsidR="002A7B39" w:rsidRPr="00E0245B">
        <w:rPr>
          <w:noProof/>
        </w:rPr>
        <w:t>&lt;member services name&gt;</w:t>
      </w:r>
      <w:r w:rsidRPr="00E0245B">
        <w:rPr>
          <w:noProof/>
        </w:rPr>
        <w:t xml:space="preserve"> o busque en el </w:t>
      </w:r>
      <w:r w:rsidRPr="00723F58">
        <w:rPr>
          <w:noProof/>
        </w:rPr>
        <w:t xml:space="preserve">Directorio de proveedores y farmacias </w:t>
      </w:r>
      <w:r w:rsidRPr="00E0245B">
        <w:rPr>
          <w:noProof/>
        </w:rPr>
        <w:t xml:space="preserve">para saber </w:t>
      </w:r>
      <w:r w:rsidR="00D22E0E">
        <w:rPr>
          <w:noProof/>
        </w:rPr>
        <w:t xml:space="preserve">más información sobre proveedores de red y </w:t>
      </w:r>
      <w:r w:rsidRPr="00E0245B">
        <w:rPr>
          <w:noProof/>
        </w:rPr>
        <w:t xml:space="preserve">cuáles </w:t>
      </w:r>
      <w:r w:rsidR="006646C2" w:rsidRPr="00E0245B">
        <w:rPr>
          <w:noProof/>
        </w:rPr>
        <w:t xml:space="preserve">proveedores </w:t>
      </w:r>
      <w:r w:rsidRPr="00E0245B">
        <w:rPr>
          <w:noProof/>
        </w:rPr>
        <w:t>están aceptando nuevos pacientes.</w:t>
      </w:r>
    </w:p>
    <w:p w14:paraId="6BF24E1D" w14:textId="5D6AF66B" w:rsidR="00723F58" w:rsidRPr="00723F58" w:rsidRDefault="00723F58" w:rsidP="00CF2F57">
      <w:pPr>
        <w:pStyle w:val="ListBullet"/>
        <w:numPr>
          <w:ilvl w:val="0"/>
          <w:numId w:val="11"/>
        </w:numPr>
        <w:spacing w:after="200"/>
        <w:rPr>
          <w:rStyle w:val="PlanInstructions"/>
          <w:i w:val="0"/>
          <w:color w:val="auto"/>
          <w:lang w:val="es-US"/>
        </w:rPr>
      </w:pPr>
      <w:r w:rsidRPr="00E0245B">
        <w:rPr>
          <w:rStyle w:val="PlanInstructions"/>
          <w:i w:val="0"/>
          <w:noProof w:val="0"/>
        </w:rPr>
        <w:t>[</w:t>
      </w:r>
      <w:r w:rsidRPr="00E0245B">
        <w:rPr>
          <w:rStyle w:val="PlanInstructions"/>
          <w:noProof w:val="0"/>
        </w:rPr>
        <w:t>Plan may edit this sentence to add other types of providers that members may see without a referral.</w:t>
      </w:r>
      <w:r w:rsidRPr="00E0245B">
        <w:rPr>
          <w:rStyle w:val="PlanInstructions"/>
          <w:i w:val="0"/>
          <w:noProof w:val="0"/>
        </w:rPr>
        <w:t>]</w:t>
      </w:r>
      <w:r w:rsidRPr="004656BF">
        <w:rPr>
          <w:noProof/>
          <w:lang w:val="en-US"/>
        </w:rPr>
        <w:t xml:space="preserve"> </w:t>
      </w:r>
      <w:r w:rsidRPr="00E0245B">
        <w:rPr>
          <w:noProof/>
        </w:rPr>
        <w:t>Usted tiene derecho a ir a ver un proveedor de salud del comportamiento</w:t>
      </w:r>
      <w:r w:rsidR="00D22E0E">
        <w:rPr>
          <w:noProof/>
        </w:rPr>
        <w:t xml:space="preserve"> o</w:t>
      </w:r>
      <w:r w:rsidRPr="00E0245B">
        <w:rPr>
          <w:noProof/>
        </w:rPr>
        <w:t xml:space="preserve"> </w:t>
      </w:r>
      <w:r w:rsidR="00D22E0E">
        <w:rPr>
          <w:noProof/>
        </w:rPr>
        <w:t xml:space="preserve">un </w:t>
      </w:r>
      <w:r w:rsidRPr="00E0245B">
        <w:rPr>
          <w:noProof/>
        </w:rPr>
        <w:t xml:space="preserve">especialista en salud femenina sin tener que obtener una preautorización. Una </w:t>
      </w:r>
      <w:r w:rsidRPr="00E163AF">
        <w:rPr>
          <w:noProof/>
        </w:rPr>
        <w:t>preautorización</w:t>
      </w:r>
      <w:r w:rsidRPr="00E0245B">
        <w:rPr>
          <w:i/>
          <w:noProof/>
        </w:rPr>
        <w:t xml:space="preserve"> </w:t>
      </w:r>
      <w:r w:rsidRPr="00E0245B">
        <w:rPr>
          <w:noProof/>
        </w:rPr>
        <w:t xml:space="preserve">es una aprobación escrita de su </w:t>
      </w:r>
      <w:r w:rsidR="00D22E0E">
        <w:rPr>
          <w:noProof/>
        </w:rPr>
        <w:t>PCP</w:t>
      </w:r>
      <w:r w:rsidR="00D22E0E" w:rsidRPr="00E0245B">
        <w:rPr>
          <w:noProof/>
        </w:rPr>
        <w:t xml:space="preserve"> </w:t>
      </w:r>
      <w:r w:rsidR="00D22E0E">
        <w:rPr>
          <w:noProof/>
        </w:rPr>
        <w:t xml:space="preserve">para </w:t>
      </w:r>
      <w:r w:rsidR="0065617C">
        <w:rPr>
          <w:noProof/>
        </w:rPr>
        <w:t>visitar</w:t>
      </w:r>
      <w:r w:rsidR="00D22E0E">
        <w:rPr>
          <w:noProof/>
        </w:rPr>
        <w:t xml:space="preserve"> un médico que no es su PCP</w:t>
      </w:r>
      <w:r w:rsidRPr="00E0245B">
        <w:rPr>
          <w:noProof/>
        </w:rPr>
        <w:t xml:space="preserve">. </w:t>
      </w:r>
      <w:r w:rsidRPr="007171B8">
        <w:rPr>
          <w:rStyle w:val="PlanInstructions"/>
          <w:i w:val="0"/>
          <w:noProof w:val="0"/>
          <w:lang w:val="es-US"/>
        </w:rPr>
        <w:t>[</w:t>
      </w:r>
      <w:proofErr w:type="spellStart"/>
      <w:r w:rsidRPr="007171B8">
        <w:rPr>
          <w:rStyle w:val="PlanInstructions"/>
          <w:noProof w:val="0"/>
          <w:lang w:val="es-US"/>
        </w:rPr>
        <w:t>If</w:t>
      </w:r>
      <w:proofErr w:type="spellEnd"/>
      <w:r w:rsidRPr="007171B8">
        <w:rPr>
          <w:rStyle w:val="PlanInstructions"/>
          <w:noProof w:val="0"/>
          <w:lang w:val="es-US"/>
        </w:rPr>
        <w:t xml:space="preserve"> </w:t>
      </w:r>
      <w:proofErr w:type="spellStart"/>
      <w:r w:rsidRPr="007171B8">
        <w:rPr>
          <w:rStyle w:val="PlanInstructions"/>
          <w:noProof w:val="0"/>
          <w:lang w:val="es-US"/>
        </w:rPr>
        <w:t>applicable</w:t>
      </w:r>
      <w:proofErr w:type="spellEnd"/>
      <w:r w:rsidRPr="007171B8">
        <w:rPr>
          <w:rStyle w:val="PlanInstructions"/>
          <w:noProof w:val="0"/>
          <w:lang w:val="es-US"/>
        </w:rPr>
        <w:t xml:space="preserve">, </w:t>
      </w:r>
      <w:proofErr w:type="spellStart"/>
      <w:r w:rsidRPr="007171B8">
        <w:rPr>
          <w:rStyle w:val="PlanInstructions"/>
          <w:noProof w:val="0"/>
          <w:lang w:val="es-US"/>
        </w:rPr>
        <w:t>replace</w:t>
      </w:r>
      <w:proofErr w:type="spellEnd"/>
      <w:r w:rsidRPr="007171B8">
        <w:rPr>
          <w:rStyle w:val="PlanInstructions"/>
          <w:noProof w:val="0"/>
          <w:lang w:val="es-US"/>
        </w:rPr>
        <w:t xml:space="preserve"> </w:t>
      </w:r>
      <w:proofErr w:type="spellStart"/>
      <w:r w:rsidRPr="007171B8">
        <w:rPr>
          <w:rStyle w:val="PlanInstructions"/>
          <w:noProof w:val="0"/>
          <w:lang w:val="es-US"/>
        </w:rPr>
        <w:t>the</w:t>
      </w:r>
      <w:proofErr w:type="spellEnd"/>
      <w:r w:rsidRPr="007171B8">
        <w:rPr>
          <w:rStyle w:val="PlanInstructions"/>
          <w:noProof w:val="0"/>
          <w:lang w:val="es-US"/>
        </w:rPr>
        <w:t xml:space="preserve"> </w:t>
      </w:r>
      <w:proofErr w:type="spellStart"/>
      <w:r w:rsidRPr="007171B8">
        <w:rPr>
          <w:rStyle w:val="PlanInstructions"/>
          <w:noProof w:val="0"/>
          <w:lang w:val="es-US"/>
        </w:rPr>
        <w:t>previous</w:t>
      </w:r>
      <w:proofErr w:type="spellEnd"/>
      <w:r w:rsidRPr="007171B8">
        <w:rPr>
          <w:rStyle w:val="PlanInstructions"/>
          <w:noProof w:val="0"/>
          <w:lang w:val="es-US"/>
        </w:rPr>
        <w:t xml:space="preserve"> </w:t>
      </w:r>
      <w:proofErr w:type="spellStart"/>
      <w:r w:rsidRPr="007171B8">
        <w:rPr>
          <w:rStyle w:val="PlanInstructions"/>
          <w:noProof w:val="0"/>
          <w:lang w:val="es-US"/>
        </w:rPr>
        <w:t>sentences</w:t>
      </w:r>
      <w:proofErr w:type="spellEnd"/>
      <w:r w:rsidRPr="007171B8">
        <w:rPr>
          <w:rStyle w:val="PlanInstructions"/>
          <w:noProof w:val="0"/>
          <w:lang w:val="es-US"/>
        </w:rPr>
        <w:t xml:space="preserve"> </w:t>
      </w:r>
      <w:proofErr w:type="spellStart"/>
      <w:r w:rsidRPr="007171B8">
        <w:rPr>
          <w:rStyle w:val="PlanInstructions"/>
          <w:noProof w:val="0"/>
          <w:lang w:val="es-US"/>
        </w:rPr>
        <w:t>with</w:t>
      </w:r>
      <w:proofErr w:type="spellEnd"/>
      <w:r w:rsidRPr="007171B8">
        <w:rPr>
          <w:rStyle w:val="PlanInstructions"/>
          <w:noProof w:val="0"/>
          <w:lang w:val="es-US"/>
        </w:rPr>
        <w:t>:</w:t>
      </w:r>
      <w:r w:rsidRPr="007171B8">
        <w:rPr>
          <w:rStyle w:val="PlanInstructions"/>
          <w:i w:val="0"/>
          <w:noProof w:val="0"/>
          <w:lang w:val="es-US"/>
        </w:rPr>
        <w:t xml:space="preserve"> </w:t>
      </w:r>
      <w:r w:rsidRPr="0075778C">
        <w:rPr>
          <w:rStyle w:val="PlanInstructions"/>
          <w:i w:val="0"/>
          <w:noProof w:val="0"/>
          <w:lang w:val="es-US"/>
        </w:rPr>
        <w:t>No le exigimos que obtenga pre</w:t>
      </w:r>
      <w:r>
        <w:rPr>
          <w:rStyle w:val="PlanInstructions"/>
          <w:i w:val="0"/>
          <w:noProof w:val="0"/>
          <w:lang w:val="es-US"/>
        </w:rPr>
        <w:t>-</w:t>
      </w:r>
      <w:r w:rsidRPr="0075778C">
        <w:rPr>
          <w:rStyle w:val="PlanInstructions"/>
          <w:i w:val="0"/>
          <w:noProof w:val="0"/>
          <w:lang w:val="es-US"/>
        </w:rPr>
        <w:t>autorizaciones</w:t>
      </w:r>
      <w:r w:rsidRPr="007171B8">
        <w:rPr>
          <w:rStyle w:val="PlanInstructions"/>
          <w:i w:val="0"/>
          <w:noProof w:val="0"/>
          <w:lang w:val="es-US"/>
        </w:rPr>
        <w:t xml:space="preserve"> </w:t>
      </w:r>
      <w:proofErr w:type="spellStart"/>
      <w:r w:rsidRPr="00EC5D18">
        <w:rPr>
          <w:rStyle w:val="PlanInstructions"/>
          <w:b/>
          <w:noProof w:val="0"/>
          <w:lang w:val="es-US"/>
        </w:rPr>
        <w:t>or</w:t>
      </w:r>
      <w:proofErr w:type="spellEnd"/>
      <w:r w:rsidRPr="007171B8">
        <w:rPr>
          <w:rStyle w:val="PlanInstructions"/>
          <w:i w:val="0"/>
          <w:noProof w:val="0"/>
          <w:lang w:val="es-US"/>
        </w:rPr>
        <w:t xml:space="preserve"> </w:t>
      </w:r>
      <w:r w:rsidRPr="0075778C">
        <w:rPr>
          <w:rStyle w:val="PlanInstructions"/>
          <w:i w:val="0"/>
          <w:noProof w:val="0"/>
          <w:lang w:val="es-US"/>
        </w:rPr>
        <w:t>No le exigimos que visite proveedores de la red.]</w:t>
      </w:r>
    </w:p>
    <w:p w14:paraId="7E471379" w14:textId="4EB141AC" w:rsidR="00723F58" w:rsidRDefault="00723F58" w:rsidP="00CF2F57">
      <w:pPr>
        <w:pStyle w:val="ListBullet"/>
        <w:numPr>
          <w:ilvl w:val="0"/>
          <w:numId w:val="11"/>
        </w:numPr>
        <w:spacing w:after="200"/>
        <w:rPr>
          <w:noProof/>
        </w:rPr>
      </w:pPr>
      <w:r w:rsidRPr="00E0245B">
        <w:rPr>
          <w:noProof/>
        </w:rPr>
        <w:t>Usted tiene derecho a obtener servicios cubiertos de proveedores de la red en un tiempo razonable.</w:t>
      </w:r>
    </w:p>
    <w:p w14:paraId="6861F835" w14:textId="77777777" w:rsidR="00723F58" w:rsidRDefault="00723F58" w:rsidP="00CF2F57">
      <w:pPr>
        <w:pStyle w:val="Specialnote"/>
        <w:numPr>
          <w:ilvl w:val="1"/>
          <w:numId w:val="11"/>
        </w:numPr>
        <w:ind w:left="1080"/>
      </w:pPr>
      <w:r w:rsidRPr="00602836">
        <w:t>Esto incluye el derecho a obtener servicios oportunos de especialistas.</w:t>
      </w:r>
    </w:p>
    <w:p w14:paraId="0EEAAC35" w14:textId="77777777" w:rsidR="00834357" w:rsidRPr="00E0245B" w:rsidRDefault="00834357" w:rsidP="00CF2F57">
      <w:pPr>
        <w:pStyle w:val="ListBullet"/>
        <w:numPr>
          <w:ilvl w:val="0"/>
          <w:numId w:val="11"/>
        </w:numPr>
        <w:spacing w:after="200"/>
        <w:rPr>
          <w:noProof/>
        </w:rPr>
      </w:pPr>
      <w:r w:rsidRPr="00E0245B">
        <w:rPr>
          <w:noProof/>
        </w:rPr>
        <w:t>Usted tiene derecho a recibir servicios de emergencia o cuidados de urgencia sin una autorización previa.</w:t>
      </w:r>
    </w:p>
    <w:p w14:paraId="0EEAAC36" w14:textId="5276F3ED" w:rsidR="00834357" w:rsidRDefault="00834357" w:rsidP="00CF2F57">
      <w:pPr>
        <w:pStyle w:val="ListBullet"/>
        <w:numPr>
          <w:ilvl w:val="0"/>
          <w:numId w:val="11"/>
        </w:numPr>
        <w:spacing w:after="200"/>
        <w:rPr>
          <w:noProof/>
        </w:rPr>
      </w:pPr>
      <w:r w:rsidRPr="00E0245B">
        <w:rPr>
          <w:noProof/>
        </w:rPr>
        <w:t>Usted tiene derecho a que sus recetas sean surtidas sin demoras largas en cualquiera de las farmacias de nuestra red.</w:t>
      </w:r>
    </w:p>
    <w:p w14:paraId="0EEAAC37" w14:textId="2704DDD8" w:rsidR="00834357" w:rsidRPr="00E0245B" w:rsidRDefault="00723F58" w:rsidP="00CF2F57">
      <w:pPr>
        <w:pStyle w:val="ListBullet"/>
        <w:numPr>
          <w:ilvl w:val="0"/>
          <w:numId w:val="11"/>
        </w:numPr>
        <w:spacing w:after="200"/>
        <w:rPr>
          <w:noProof/>
        </w:rPr>
      </w:pPr>
      <w:r w:rsidRPr="00E0245B">
        <w:rPr>
          <w:noProof/>
        </w:rPr>
        <w:t xml:space="preserve">Usted tiene derecho a saber cuándo puede ver a un proveedor fuera de la red. Para saber sobre los proveedores fuera de la red, lea el Capítulo 3 </w:t>
      </w:r>
      <w:r w:rsidRPr="007171B8">
        <w:rPr>
          <w:rStyle w:val="PlanInstructions"/>
          <w:i w:val="0"/>
          <w:noProof w:val="0"/>
          <w:lang w:val="es-US"/>
        </w:rPr>
        <w:t>[</w:t>
      </w:r>
      <w:r w:rsidRPr="007171B8">
        <w:rPr>
          <w:rStyle w:val="PlanInstructions"/>
          <w:noProof w:val="0"/>
          <w:lang w:val="es-US"/>
        </w:rPr>
        <w:t xml:space="preserve">plan </w:t>
      </w:r>
      <w:proofErr w:type="spellStart"/>
      <w:r w:rsidRPr="007171B8">
        <w:rPr>
          <w:rStyle w:val="PlanInstructions"/>
          <w:noProof w:val="0"/>
          <w:lang w:val="es-US"/>
        </w:rPr>
        <w:t>may</w:t>
      </w:r>
      <w:proofErr w:type="spellEnd"/>
      <w:r w:rsidRPr="007171B8">
        <w:rPr>
          <w:rStyle w:val="PlanInstructions"/>
          <w:noProof w:val="0"/>
          <w:lang w:val="es-US"/>
        </w:rPr>
        <w:t xml:space="preserve"> </w:t>
      </w:r>
      <w:proofErr w:type="spellStart"/>
      <w:r w:rsidRPr="007171B8">
        <w:rPr>
          <w:rStyle w:val="PlanInstructions"/>
          <w:noProof w:val="0"/>
          <w:lang w:val="es-US"/>
        </w:rPr>
        <w:t>insert</w:t>
      </w:r>
      <w:proofErr w:type="spellEnd"/>
      <w:r w:rsidRPr="007171B8">
        <w:rPr>
          <w:rStyle w:val="PlanInstructions"/>
          <w:noProof w:val="0"/>
          <w:lang w:val="es-US"/>
        </w:rPr>
        <w:t xml:space="preserve"> </w:t>
      </w:r>
      <w:proofErr w:type="spellStart"/>
      <w:r w:rsidRPr="007171B8">
        <w:rPr>
          <w:rStyle w:val="PlanInstructions"/>
          <w:noProof w:val="0"/>
          <w:lang w:val="es-US"/>
        </w:rPr>
        <w:t>reference</w:t>
      </w:r>
      <w:proofErr w:type="spellEnd"/>
      <w:r w:rsidRPr="007171B8">
        <w:rPr>
          <w:rStyle w:val="PlanInstructions"/>
          <w:noProof w:val="0"/>
          <w:lang w:val="es-US"/>
        </w:rPr>
        <w:t xml:space="preserve">, as </w:t>
      </w:r>
      <w:proofErr w:type="spellStart"/>
      <w:r w:rsidRPr="007171B8">
        <w:rPr>
          <w:rStyle w:val="PlanInstructions"/>
          <w:noProof w:val="0"/>
          <w:lang w:val="es-US"/>
        </w:rPr>
        <w:t>applicable</w:t>
      </w:r>
      <w:proofErr w:type="spellEnd"/>
      <w:r w:rsidRPr="00784EDC">
        <w:rPr>
          <w:rStyle w:val="PlanInstructions"/>
          <w:i w:val="0"/>
          <w:noProof w:val="0"/>
          <w:lang w:val="es-US"/>
        </w:rPr>
        <w:t>]</w:t>
      </w:r>
      <w:r w:rsidRPr="00E0245B">
        <w:rPr>
          <w:noProof/>
        </w:rPr>
        <w:t>.</w:t>
      </w:r>
    </w:p>
    <w:p w14:paraId="0EEAAC38" w14:textId="77777777" w:rsidR="00834357" w:rsidRPr="00E0245B" w:rsidRDefault="00834357" w:rsidP="00723F58">
      <w:pPr>
        <w:ind w:right="0"/>
        <w:rPr>
          <w:noProof/>
        </w:rPr>
      </w:pPr>
      <w:r w:rsidRPr="00E0245B">
        <w:rPr>
          <w:noProof/>
        </w:rPr>
        <w:t xml:space="preserve">El Capítulo 9 </w:t>
      </w:r>
      <w:r w:rsidRPr="007171B8">
        <w:rPr>
          <w:rStyle w:val="PlanInstructions"/>
          <w:i w:val="0"/>
          <w:noProof w:val="0"/>
          <w:lang w:val="es-US"/>
        </w:rPr>
        <w:t>[</w:t>
      </w:r>
      <w:r w:rsidR="00EE7F6E" w:rsidRPr="007171B8">
        <w:rPr>
          <w:rStyle w:val="PlanInstructions"/>
          <w:noProof w:val="0"/>
          <w:lang w:val="es-US"/>
        </w:rPr>
        <w:t>plan</w:t>
      </w:r>
      <w:r w:rsidRPr="007171B8">
        <w:rPr>
          <w:rStyle w:val="PlanInstructions"/>
          <w:noProof w:val="0"/>
          <w:lang w:val="es-US"/>
        </w:rPr>
        <w:t xml:space="preserve"> </w:t>
      </w:r>
      <w:proofErr w:type="spellStart"/>
      <w:r w:rsidRPr="007171B8">
        <w:rPr>
          <w:rStyle w:val="PlanInstructions"/>
          <w:noProof w:val="0"/>
          <w:lang w:val="es-US"/>
        </w:rPr>
        <w:t>may</w:t>
      </w:r>
      <w:proofErr w:type="spellEnd"/>
      <w:r w:rsidRPr="007171B8">
        <w:rPr>
          <w:rStyle w:val="PlanInstructions"/>
          <w:noProof w:val="0"/>
          <w:lang w:val="es-US"/>
        </w:rPr>
        <w:t xml:space="preserve"> </w:t>
      </w:r>
      <w:proofErr w:type="spellStart"/>
      <w:r w:rsidRPr="007171B8">
        <w:rPr>
          <w:rStyle w:val="PlanInstructions"/>
          <w:noProof w:val="0"/>
          <w:lang w:val="es-US"/>
        </w:rPr>
        <w:t>insert</w:t>
      </w:r>
      <w:proofErr w:type="spellEnd"/>
      <w:r w:rsidRPr="007171B8">
        <w:rPr>
          <w:rStyle w:val="PlanInstructions"/>
          <w:noProof w:val="0"/>
          <w:lang w:val="es-US"/>
        </w:rPr>
        <w:t xml:space="preserve"> </w:t>
      </w:r>
      <w:proofErr w:type="spellStart"/>
      <w:r w:rsidRPr="007171B8">
        <w:rPr>
          <w:rStyle w:val="PlanInstructions"/>
          <w:noProof w:val="0"/>
          <w:lang w:val="es-US"/>
        </w:rPr>
        <w:t>refere</w:t>
      </w:r>
      <w:r w:rsidRPr="00784EDC">
        <w:rPr>
          <w:rStyle w:val="PlanInstructions"/>
          <w:noProof w:val="0"/>
          <w:lang w:val="es-US"/>
        </w:rPr>
        <w:t>nce</w:t>
      </w:r>
      <w:proofErr w:type="spellEnd"/>
      <w:r w:rsidRPr="00784EDC">
        <w:rPr>
          <w:rStyle w:val="PlanInstructions"/>
          <w:noProof w:val="0"/>
          <w:lang w:val="es-US"/>
        </w:rPr>
        <w:t xml:space="preserve">, as </w:t>
      </w:r>
      <w:proofErr w:type="spellStart"/>
      <w:r w:rsidRPr="00784EDC">
        <w:rPr>
          <w:rStyle w:val="PlanInstructions"/>
          <w:noProof w:val="0"/>
          <w:lang w:val="es-US"/>
        </w:rPr>
        <w:t>applicable</w:t>
      </w:r>
      <w:proofErr w:type="spellEnd"/>
      <w:r w:rsidRPr="00784EDC">
        <w:rPr>
          <w:rStyle w:val="PlanInstructions"/>
          <w:i w:val="0"/>
          <w:noProof w:val="0"/>
          <w:lang w:val="es-US"/>
        </w:rPr>
        <w:t>]</w:t>
      </w:r>
      <w:r w:rsidRPr="00E0245B">
        <w:rPr>
          <w:noProof/>
        </w:rPr>
        <w:t xml:space="preserve"> dice qué puede hacer si cree que no está recibiendo sus servicios o medicamentos en un tiempo razonable. </w:t>
      </w:r>
      <w:r w:rsidR="00AB5F4A" w:rsidRPr="00E0245B">
        <w:rPr>
          <w:noProof/>
        </w:rPr>
        <w:t>El Capítulo 9</w:t>
      </w:r>
      <w:r w:rsidR="00DC64D6" w:rsidRPr="00E0245B">
        <w:rPr>
          <w:noProof/>
        </w:rPr>
        <w:t xml:space="preserve"> </w:t>
      </w:r>
      <w:r w:rsidRPr="007171B8">
        <w:rPr>
          <w:rStyle w:val="PlanInstructions"/>
          <w:i w:val="0"/>
          <w:noProof w:val="0"/>
          <w:lang w:val="es-US"/>
        </w:rPr>
        <w:t>[</w:t>
      </w:r>
      <w:r w:rsidR="00EE7F6E" w:rsidRPr="007171B8">
        <w:rPr>
          <w:rStyle w:val="PlanInstructions"/>
          <w:noProof w:val="0"/>
          <w:lang w:val="es-US"/>
        </w:rPr>
        <w:t>plan</w:t>
      </w:r>
      <w:r w:rsidR="00E740C5" w:rsidRPr="007171B8">
        <w:rPr>
          <w:rStyle w:val="PlanInstructions"/>
          <w:noProof w:val="0"/>
          <w:lang w:val="es-US"/>
        </w:rPr>
        <w:t xml:space="preserve"> </w:t>
      </w:r>
      <w:proofErr w:type="spellStart"/>
      <w:r w:rsidRPr="00784EDC">
        <w:rPr>
          <w:rStyle w:val="PlanInstructions"/>
          <w:noProof w:val="0"/>
          <w:lang w:val="es-US"/>
        </w:rPr>
        <w:t>may</w:t>
      </w:r>
      <w:proofErr w:type="spellEnd"/>
      <w:r w:rsidRPr="00784EDC">
        <w:rPr>
          <w:rStyle w:val="PlanInstructions"/>
          <w:noProof w:val="0"/>
          <w:lang w:val="es-US"/>
        </w:rPr>
        <w:t xml:space="preserve"> </w:t>
      </w:r>
      <w:proofErr w:type="spellStart"/>
      <w:r w:rsidRPr="00784EDC">
        <w:rPr>
          <w:rStyle w:val="PlanInstructions"/>
          <w:noProof w:val="0"/>
          <w:lang w:val="es-US"/>
        </w:rPr>
        <w:t>insert</w:t>
      </w:r>
      <w:proofErr w:type="spellEnd"/>
      <w:r w:rsidRPr="00784EDC">
        <w:rPr>
          <w:rStyle w:val="PlanInstructions"/>
          <w:noProof w:val="0"/>
          <w:lang w:val="es-US"/>
        </w:rPr>
        <w:t xml:space="preserve"> </w:t>
      </w:r>
      <w:proofErr w:type="spellStart"/>
      <w:r w:rsidRPr="00784EDC">
        <w:rPr>
          <w:rStyle w:val="PlanInstructions"/>
          <w:noProof w:val="0"/>
          <w:lang w:val="es-US"/>
        </w:rPr>
        <w:t>reference</w:t>
      </w:r>
      <w:proofErr w:type="spellEnd"/>
      <w:r w:rsidRPr="00784EDC">
        <w:rPr>
          <w:rStyle w:val="PlanInstructions"/>
          <w:noProof w:val="0"/>
          <w:lang w:val="es-US"/>
        </w:rPr>
        <w:t xml:space="preserve">, as </w:t>
      </w:r>
      <w:proofErr w:type="spellStart"/>
      <w:r w:rsidRPr="00784EDC">
        <w:rPr>
          <w:rStyle w:val="PlanInstructions"/>
          <w:noProof w:val="0"/>
          <w:lang w:val="es-US"/>
        </w:rPr>
        <w:t>applicable</w:t>
      </w:r>
      <w:proofErr w:type="spellEnd"/>
      <w:r w:rsidR="006458AB" w:rsidRPr="00784EDC">
        <w:rPr>
          <w:rStyle w:val="PlanInstructions"/>
          <w:noProof w:val="0"/>
          <w:lang w:val="es-US"/>
        </w:rPr>
        <w:t>.</w:t>
      </w:r>
      <w:r w:rsidRPr="00DD657B">
        <w:rPr>
          <w:rStyle w:val="PlanInstructions"/>
          <w:i w:val="0"/>
          <w:noProof w:val="0"/>
          <w:lang w:val="es-US"/>
        </w:rPr>
        <w:t>]</w:t>
      </w:r>
      <w:r w:rsidRPr="00E0245B">
        <w:rPr>
          <w:noProof/>
        </w:rPr>
        <w:t xml:space="preserve"> </w:t>
      </w:r>
      <w:r w:rsidR="00AB5F4A" w:rsidRPr="00E0245B">
        <w:rPr>
          <w:noProof/>
        </w:rPr>
        <w:t>también le</w:t>
      </w:r>
      <w:r w:rsidRPr="00E0245B">
        <w:rPr>
          <w:noProof/>
        </w:rPr>
        <w:t xml:space="preserve"> dice qué puede hacer si le negamos cobertura para sus servicios o medicamentos y usted no está de acuerdo con nuestra decisión.</w:t>
      </w:r>
    </w:p>
    <w:p w14:paraId="0EEAAC39" w14:textId="1C8E4C78" w:rsidR="00834357" w:rsidRPr="00E0245B" w:rsidRDefault="00E02D5C" w:rsidP="00EC5D18">
      <w:pPr>
        <w:pStyle w:val="Heading1"/>
        <w:rPr>
          <w:noProof/>
        </w:rPr>
      </w:pPr>
      <w:bookmarkStart w:id="33" w:name="_Toc335904852"/>
      <w:bookmarkStart w:id="34" w:name="_Toc348620204"/>
      <w:bookmarkStart w:id="35" w:name="_Toc517696551"/>
      <w:r>
        <w:rPr>
          <w:noProof/>
        </w:rPr>
        <w:t xml:space="preserve">D. </w:t>
      </w:r>
      <w:bookmarkStart w:id="36" w:name="_Toc376711202"/>
      <w:bookmarkStart w:id="37" w:name="_Toc453095177"/>
      <w:bookmarkStart w:id="38" w:name="_Toc361065173"/>
      <w:bookmarkStart w:id="39" w:name="_Toc364957974"/>
      <w:bookmarkEnd w:id="33"/>
      <w:bookmarkEnd w:id="34"/>
      <w:r w:rsidR="00D22E0E">
        <w:rPr>
          <w:noProof/>
        </w:rPr>
        <w:t>Nuestra responsabilidad de</w:t>
      </w:r>
      <w:r w:rsidR="00D22E0E" w:rsidRPr="00E0245B">
        <w:rPr>
          <w:noProof/>
        </w:rPr>
        <w:t xml:space="preserve"> </w:t>
      </w:r>
      <w:r w:rsidR="00834357" w:rsidRPr="00E0245B">
        <w:rPr>
          <w:noProof/>
        </w:rPr>
        <w:t>proteger su privacidad y su información médica</w:t>
      </w:r>
      <w:bookmarkEnd w:id="36"/>
      <w:bookmarkEnd w:id="37"/>
      <w:r w:rsidR="00834357" w:rsidRPr="00E0245B">
        <w:rPr>
          <w:noProof/>
        </w:rPr>
        <w:t xml:space="preserve"> </w:t>
      </w:r>
      <w:bookmarkEnd w:id="38"/>
      <w:bookmarkEnd w:id="39"/>
      <w:r w:rsidR="00D22E0E">
        <w:rPr>
          <w:noProof/>
        </w:rPr>
        <w:t>(PHI</w:t>
      </w:r>
      <w:r w:rsidR="00E32632">
        <w:rPr>
          <w:noProof/>
        </w:rPr>
        <w:t>, por sus siglas en inglés</w:t>
      </w:r>
      <w:r w:rsidR="00D22E0E">
        <w:rPr>
          <w:noProof/>
        </w:rPr>
        <w:t>)</w:t>
      </w:r>
      <w:bookmarkEnd w:id="35"/>
    </w:p>
    <w:p w14:paraId="0EEAAC3A" w14:textId="055CF517" w:rsidR="00834357" w:rsidRPr="00E0245B" w:rsidRDefault="00834357" w:rsidP="00723F58">
      <w:pPr>
        <w:ind w:right="0"/>
        <w:rPr>
          <w:noProof/>
        </w:rPr>
      </w:pPr>
      <w:r w:rsidRPr="00E0245B">
        <w:rPr>
          <w:noProof/>
        </w:rPr>
        <w:t xml:space="preserve">Nosotros protegemos su información médica personal </w:t>
      </w:r>
      <w:r w:rsidR="00D22E0E">
        <w:rPr>
          <w:noProof/>
        </w:rPr>
        <w:t>(PHI</w:t>
      </w:r>
      <w:r w:rsidR="00E32632">
        <w:rPr>
          <w:noProof/>
        </w:rPr>
        <w:t xml:space="preserve">, </w:t>
      </w:r>
      <w:bookmarkStart w:id="40" w:name="_Hlk518293802"/>
      <w:r w:rsidR="00E32632">
        <w:rPr>
          <w:noProof/>
        </w:rPr>
        <w:t>por sus siglas en inglés</w:t>
      </w:r>
      <w:bookmarkEnd w:id="40"/>
      <w:r w:rsidR="00D22E0E">
        <w:rPr>
          <w:noProof/>
        </w:rPr>
        <w:t xml:space="preserve">) </w:t>
      </w:r>
      <w:r w:rsidRPr="00E0245B">
        <w:rPr>
          <w:noProof/>
        </w:rPr>
        <w:t>tal como lo exigen las leyes federales y estatales.</w:t>
      </w:r>
    </w:p>
    <w:p w14:paraId="0EEAAC3B" w14:textId="5065CF99" w:rsidR="00834357" w:rsidRPr="00E0245B" w:rsidRDefault="00834357" w:rsidP="00723F58">
      <w:pPr>
        <w:pStyle w:val="ListBullet"/>
        <w:numPr>
          <w:ilvl w:val="0"/>
          <w:numId w:val="0"/>
        </w:numPr>
        <w:tabs>
          <w:tab w:val="clear" w:pos="432"/>
        </w:tabs>
        <w:spacing w:after="200"/>
        <w:ind w:right="0"/>
        <w:rPr>
          <w:noProof/>
        </w:rPr>
      </w:pPr>
      <w:r w:rsidRPr="00E0245B">
        <w:rPr>
          <w:noProof/>
        </w:rPr>
        <w:t xml:space="preserve">Su </w:t>
      </w:r>
      <w:r w:rsidR="00D22E0E">
        <w:rPr>
          <w:noProof/>
        </w:rPr>
        <w:t>PHI</w:t>
      </w:r>
      <w:r w:rsidRPr="00E0245B">
        <w:rPr>
          <w:noProof/>
        </w:rPr>
        <w:t xml:space="preserve"> incluye la información que usted nos dio cuando se inscribió en este plan. También incluye sus expedientes médicos y otra información médica y de salud.</w:t>
      </w:r>
    </w:p>
    <w:p w14:paraId="0EEAAC3C" w14:textId="77777777" w:rsidR="00834357" w:rsidRPr="00E0245B" w:rsidRDefault="00834357" w:rsidP="00723F58">
      <w:pPr>
        <w:pStyle w:val="ListBullet"/>
        <w:numPr>
          <w:ilvl w:val="0"/>
          <w:numId w:val="0"/>
        </w:numPr>
        <w:tabs>
          <w:tab w:val="clear" w:pos="432"/>
        </w:tabs>
        <w:spacing w:after="200"/>
        <w:ind w:right="0"/>
        <w:rPr>
          <w:noProof/>
        </w:rPr>
      </w:pPr>
      <w:r w:rsidRPr="00E0245B">
        <w:rPr>
          <w:noProof/>
        </w:rPr>
        <w:lastRenderedPageBreak/>
        <w:t xml:space="preserve">Usted tiene derecho a recibir información y a controlar la forma en que se usa la información sobre su salud. Le enviaremos un aviso por escrito para informarle sobre estos derechos. Este aviso se llama </w:t>
      </w:r>
      <w:r w:rsidRPr="00C0117B">
        <w:rPr>
          <w:noProof/>
        </w:rPr>
        <w:t>Aviso de prácticas de privacidad. En</w:t>
      </w:r>
      <w:r w:rsidRPr="00E0245B">
        <w:rPr>
          <w:noProof/>
        </w:rPr>
        <w:t xml:space="preserve"> el aviso también se explica la forma en que protegemos la privacidad de su información médica.</w:t>
      </w:r>
    </w:p>
    <w:p w14:paraId="52D52A20" w14:textId="00ED3879" w:rsidR="00723F58" w:rsidRPr="00602836" w:rsidRDefault="00723F58" w:rsidP="00723F58">
      <w:pPr>
        <w:pStyle w:val="Heading2"/>
        <w:spacing w:before="0" w:line="320" w:lineRule="exact"/>
        <w:rPr>
          <w:lang w:val="es-US"/>
        </w:rPr>
      </w:pPr>
      <w:bookmarkStart w:id="41" w:name="_Toc361065174"/>
      <w:bookmarkStart w:id="42" w:name="_Toc364957975"/>
      <w:bookmarkStart w:id="43" w:name="_Toc376711203"/>
      <w:bookmarkStart w:id="44" w:name="_Toc453095178"/>
      <w:bookmarkStart w:id="45" w:name="_Toc488836791"/>
      <w:bookmarkStart w:id="46" w:name="_Toc517696552"/>
      <w:r>
        <w:rPr>
          <w:lang w:val="es-US"/>
        </w:rPr>
        <w:t xml:space="preserve">D1. </w:t>
      </w:r>
      <w:r w:rsidRPr="00602836">
        <w:rPr>
          <w:lang w:val="es-US"/>
        </w:rPr>
        <w:t xml:space="preserve">Cómo protegemos </w:t>
      </w:r>
      <w:bookmarkEnd w:id="41"/>
      <w:bookmarkEnd w:id="42"/>
      <w:bookmarkEnd w:id="43"/>
      <w:bookmarkEnd w:id="44"/>
      <w:bookmarkEnd w:id="45"/>
      <w:r w:rsidR="00D22E0E">
        <w:rPr>
          <w:lang w:val="es-US"/>
        </w:rPr>
        <w:t>su PHI</w:t>
      </w:r>
      <w:bookmarkEnd w:id="46"/>
    </w:p>
    <w:p w14:paraId="0EEAAC3E" w14:textId="77777777" w:rsidR="00834357" w:rsidRPr="00E0245B" w:rsidRDefault="00834357" w:rsidP="00723F58">
      <w:pPr>
        <w:pStyle w:val="ListBullet"/>
        <w:numPr>
          <w:ilvl w:val="0"/>
          <w:numId w:val="0"/>
        </w:numPr>
        <w:tabs>
          <w:tab w:val="clear" w:pos="432"/>
        </w:tabs>
        <w:spacing w:after="200"/>
        <w:ind w:right="0"/>
        <w:rPr>
          <w:noProof/>
        </w:rPr>
      </w:pPr>
      <w:r w:rsidRPr="00E0245B">
        <w:rPr>
          <w:noProof/>
        </w:rPr>
        <w:t>Nos aseguramos de que ninguna persona sin autorización, lea ni cambie sus expedientes.</w:t>
      </w:r>
    </w:p>
    <w:p w14:paraId="0EEAAC3F" w14:textId="77777777" w:rsidR="00834357" w:rsidRPr="00E0245B" w:rsidRDefault="00834357" w:rsidP="00723F58">
      <w:pPr>
        <w:pStyle w:val="ListBullet"/>
        <w:numPr>
          <w:ilvl w:val="0"/>
          <w:numId w:val="0"/>
        </w:numPr>
        <w:tabs>
          <w:tab w:val="clear" w:pos="432"/>
        </w:tabs>
        <w:spacing w:after="200"/>
        <w:ind w:right="0"/>
        <w:rPr>
          <w:noProof/>
        </w:rPr>
      </w:pPr>
      <w:r w:rsidRPr="00E0245B">
        <w:rPr>
          <w:noProof/>
        </w:rPr>
        <w:t xml:space="preserve">En casi ninguna </w:t>
      </w:r>
      <w:r w:rsidRPr="00C0117B">
        <w:rPr>
          <w:noProof/>
        </w:rPr>
        <w:t>situación le daremos información sobre su salud a alguien que no esté proporcionándole cuidado o pagando por su cuidado. Si lo hacemos, estamos obligados a obtener primero su permiso por escrito. El permiso por escrito puede darlo usted u otra persona que tenga el poder legal para tomar decisiones en su nombre</w:t>
      </w:r>
      <w:r w:rsidRPr="00E0245B">
        <w:rPr>
          <w:noProof/>
        </w:rPr>
        <w:t>.</w:t>
      </w:r>
    </w:p>
    <w:p w14:paraId="0EEAAC40" w14:textId="77777777" w:rsidR="00834357" w:rsidRPr="00E0245B" w:rsidRDefault="00834357" w:rsidP="00723F58">
      <w:pPr>
        <w:pStyle w:val="ListBullet"/>
        <w:numPr>
          <w:ilvl w:val="0"/>
          <w:numId w:val="0"/>
        </w:numPr>
        <w:tabs>
          <w:tab w:val="clear" w:pos="432"/>
        </w:tabs>
        <w:spacing w:after="200"/>
        <w:ind w:right="0"/>
        <w:rPr>
          <w:noProof/>
        </w:rPr>
      </w:pPr>
      <w:r w:rsidRPr="00E0245B">
        <w:rPr>
          <w:noProof/>
        </w:rPr>
        <w:t>Hay algunos casos en los que no tenemos que obtener primero su permiso por escrito. La ley permite o exige estas excepciones.</w:t>
      </w:r>
    </w:p>
    <w:p w14:paraId="0EEAAC41" w14:textId="0F572E25" w:rsidR="00834357" w:rsidRDefault="00834357" w:rsidP="00CF2F57">
      <w:pPr>
        <w:pStyle w:val="ListBullet"/>
        <w:numPr>
          <w:ilvl w:val="0"/>
          <w:numId w:val="11"/>
        </w:numPr>
        <w:spacing w:after="200"/>
        <w:rPr>
          <w:noProof/>
        </w:rPr>
      </w:pPr>
      <w:r w:rsidRPr="00E0245B">
        <w:rPr>
          <w:noProof/>
        </w:rPr>
        <w:t xml:space="preserve">Debemos revelar </w:t>
      </w:r>
      <w:r w:rsidR="00D22E0E">
        <w:rPr>
          <w:noProof/>
        </w:rPr>
        <w:t xml:space="preserve">PHI </w:t>
      </w:r>
      <w:r w:rsidRPr="00E0245B">
        <w:rPr>
          <w:noProof/>
        </w:rPr>
        <w:t>a instituciones gubernamentales que estén verificando nuestra calidad de cuidado.</w:t>
      </w:r>
    </w:p>
    <w:p w14:paraId="0EEAAC42" w14:textId="6E430367" w:rsidR="00834357" w:rsidRPr="00723F58" w:rsidRDefault="00723F58" w:rsidP="00CF2F57">
      <w:pPr>
        <w:pStyle w:val="ListBullet"/>
        <w:numPr>
          <w:ilvl w:val="0"/>
          <w:numId w:val="11"/>
        </w:numPr>
        <w:spacing w:after="200"/>
        <w:rPr>
          <w:noProof/>
          <w:lang w:val="en-US"/>
        </w:rPr>
      </w:pPr>
      <w:r w:rsidRPr="00E0245B">
        <w:rPr>
          <w:noProof/>
        </w:rPr>
        <w:t xml:space="preserve">Debemos darle a Medicare </w:t>
      </w:r>
      <w:r w:rsidR="00D22E0E">
        <w:rPr>
          <w:noProof/>
        </w:rPr>
        <w:t>su PHI</w:t>
      </w:r>
      <w:r w:rsidRPr="00E0245B">
        <w:rPr>
          <w:noProof/>
        </w:rPr>
        <w:t xml:space="preserve">. Si Medicare revela su </w:t>
      </w:r>
      <w:r w:rsidR="00D22E0E">
        <w:rPr>
          <w:noProof/>
        </w:rPr>
        <w:t>PHI</w:t>
      </w:r>
      <w:r w:rsidR="00D22E0E" w:rsidRPr="00E0245B">
        <w:rPr>
          <w:noProof/>
        </w:rPr>
        <w:t xml:space="preserve"> </w:t>
      </w:r>
      <w:r w:rsidRPr="00E0245B">
        <w:rPr>
          <w:noProof/>
        </w:rPr>
        <w:t xml:space="preserve">con fines de investigación u otros fines, se hará de acuerdo con las Leyes federales. </w:t>
      </w:r>
      <w:r w:rsidRPr="00E0245B">
        <w:rPr>
          <w:rStyle w:val="PlanInstructions"/>
          <w:i w:val="0"/>
          <w:noProof w:val="0"/>
        </w:rPr>
        <w:t>[</w:t>
      </w:r>
      <w:r w:rsidRPr="00E0245B">
        <w:rPr>
          <w:rStyle w:val="PlanInstructions"/>
          <w:noProof w:val="0"/>
        </w:rPr>
        <w:t>Plan may insert similar information about sharing medical records with Medicaid as appropriate.</w:t>
      </w:r>
      <w:r w:rsidRPr="00E0245B">
        <w:rPr>
          <w:rStyle w:val="PlanInstructions"/>
          <w:i w:val="0"/>
          <w:noProof w:val="0"/>
        </w:rPr>
        <w:t>]</w:t>
      </w:r>
    </w:p>
    <w:p w14:paraId="0EEAAC43" w14:textId="1349D845" w:rsidR="00834357" w:rsidRPr="00E0245B" w:rsidRDefault="00723F58" w:rsidP="00723F58">
      <w:pPr>
        <w:pStyle w:val="Heading2"/>
        <w:spacing w:before="0" w:line="320" w:lineRule="exact"/>
        <w:rPr>
          <w:lang w:val="es-US"/>
        </w:rPr>
      </w:pPr>
      <w:bookmarkStart w:id="47" w:name="_Toc361065175"/>
      <w:bookmarkStart w:id="48" w:name="_Toc364957976"/>
      <w:bookmarkStart w:id="49" w:name="_Toc376711204"/>
      <w:bookmarkStart w:id="50" w:name="_Toc453095179"/>
      <w:bookmarkStart w:id="51" w:name="_Toc517696553"/>
      <w:r>
        <w:rPr>
          <w:lang w:val="es-US"/>
        </w:rPr>
        <w:t xml:space="preserve">D2. </w:t>
      </w:r>
      <w:r w:rsidR="00834357" w:rsidRPr="00E0245B">
        <w:rPr>
          <w:lang w:val="es-US"/>
        </w:rPr>
        <w:t>Usted tiene derecho a ver sus expedientes médicos</w:t>
      </w:r>
      <w:bookmarkEnd w:id="47"/>
      <w:bookmarkEnd w:id="48"/>
      <w:bookmarkEnd w:id="49"/>
      <w:bookmarkEnd w:id="50"/>
      <w:bookmarkEnd w:id="51"/>
    </w:p>
    <w:p w14:paraId="0EEAAC44" w14:textId="77777777" w:rsidR="00834357" w:rsidRPr="00E0245B" w:rsidRDefault="00834357" w:rsidP="00723F58">
      <w:pPr>
        <w:pStyle w:val="ListBullet"/>
        <w:numPr>
          <w:ilvl w:val="0"/>
          <w:numId w:val="0"/>
        </w:numPr>
        <w:tabs>
          <w:tab w:val="clear" w:pos="432"/>
        </w:tabs>
        <w:spacing w:after="200"/>
        <w:ind w:right="0"/>
        <w:rPr>
          <w:noProof/>
        </w:rPr>
      </w:pPr>
      <w:r w:rsidRPr="00E0245B">
        <w:rPr>
          <w:noProof/>
        </w:rPr>
        <w:t>Usted tiene derecho a ver sus expedientes médicos y a obtener una copia de sus expedientes. Se nos permite cobrarle por hacer una copia de sus expedientes médicos.</w:t>
      </w:r>
    </w:p>
    <w:p w14:paraId="0EEAAC45" w14:textId="77777777" w:rsidR="00834357" w:rsidRPr="00E0245B" w:rsidRDefault="00834357" w:rsidP="00723F58">
      <w:pPr>
        <w:pStyle w:val="ListBullet"/>
        <w:numPr>
          <w:ilvl w:val="0"/>
          <w:numId w:val="0"/>
        </w:numPr>
        <w:tabs>
          <w:tab w:val="clear" w:pos="432"/>
        </w:tabs>
        <w:spacing w:after="200"/>
        <w:ind w:right="0"/>
        <w:rPr>
          <w:noProof/>
        </w:rPr>
      </w:pPr>
      <w:r w:rsidRPr="00E0245B">
        <w:rPr>
          <w:noProof/>
        </w:rPr>
        <w:t>Usted tiene derecho a pedirnos que actualicemos o corrijamos sus expedientes médicos. Si nos pide hacerlo, trabajaremos con su proveedor de cuidado de salud para decidir si se deben hacer los cambios.</w:t>
      </w:r>
    </w:p>
    <w:p w14:paraId="0EEAAC46" w14:textId="1BE687F9" w:rsidR="00834357" w:rsidRPr="00E0245B" w:rsidRDefault="00834357" w:rsidP="00723F58">
      <w:pPr>
        <w:pStyle w:val="ListBullet"/>
        <w:numPr>
          <w:ilvl w:val="0"/>
          <w:numId w:val="0"/>
        </w:numPr>
        <w:tabs>
          <w:tab w:val="clear" w:pos="432"/>
        </w:tabs>
        <w:spacing w:after="200"/>
        <w:ind w:right="0"/>
        <w:rPr>
          <w:noProof/>
        </w:rPr>
      </w:pPr>
      <w:r w:rsidRPr="00E0245B">
        <w:rPr>
          <w:noProof/>
        </w:rPr>
        <w:t xml:space="preserve">Usted tiene derecho a saber si su </w:t>
      </w:r>
      <w:r w:rsidR="00D22E0E">
        <w:rPr>
          <w:noProof/>
        </w:rPr>
        <w:t xml:space="preserve">PHI </w:t>
      </w:r>
      <w:r w:rsidRPr="00E0245B">
        <w:rPr>
          <w:noProof/>
        </w:rPr>
        <w:t>ha sido compartida con otros y cómo se ha hecho.</w:t>
      </w:r>
    </w:p>
    <w:p w14:paraId="0EEAAC47" w14:textId="75FB112D" w:rsidR="00834357" w:rsidRPr="00E0245B" w:rsidRDefault="00834357" w:rsidP="00723F58">
      <w:pPr>
        <w:ind w:right="0"/>
        <w:rPr>
          <w:noProof/>
        </w:rPr>
      </w:pPr>
      <w:r w:rsidRPr="00E0245B">
        <w:rPr>
          <w:noProof/>
        </w:rPr>
        <w:t xml:space="preserve">Si tiene alguna pregunta o inquietud sobre la privacidad de su </w:t>
      </w:r>
      <w:r w:rsidR="00D22E0E">
        <w:rPr>
          <w:noProof/>
        </w:rPr>
        <w:t>PHI</w:t>
      </w:r>
      <w:r w:rsidRPr="00E0245B">
        <w:rPr>
          <w:noProof/>
        </w:rPr>
        <w:t xml:space="preserve">, llame a </w:t>
      </w:r>
      <w:r w:rsidR="002A7B39" w:rsidRPr="00E0245B">
        <w:rPr>
          <w:noProof/>
        </w:rPr>
        <w:t>&lt;member services name&gt;</w:t>
      </w:r>
      <w:r w:rsidRPr="00E0245B">
        <w:rPr>
          <w:noProof/>
        </w:rPr>
        <w:t>.</w:t>
      </w:r>
    </w:p>
    <w:p w14:paraId="0EEAAC48" w14:textId="77777777" w:rsidR="00834357" w:rsidRPr="00E0245B" w:rsidRDefault="00834357" w:rsidP="00723F58">
      <w:pPr>
        <w:ind w:right="0"/>
        <w:rPr>
          <w:rStyle w:val="PlanInstructions"/>
          <w:i w:val="0"/>
          <w:noProof w:val="0"/>
        </w:rPr>
      </w:pPr>
      <w:r w:rsidRPr="00E0245B">
        <w:rPr>
          <w:rStyle w:val="PlanInstructions"/>
          <w:i w:val="0"/>
          <w:noProof w:val="0"/>
        </w:rPr>
        <w:t>[</w:t>
      </w:r>
      <w:r w:rsidR="006646C2" w:rsidRPr="00E0245B">
        <w:rPr>
          <w:rStyle w:val="PlanInstructions"/>
          <w:noProof w:val="0"/>
        </w:rPr>
        <w:t>The p</w:t>
      </w:r>
      <w:r w:rsidR="00EE7F6E" w:rsidRPr="00E0245B">
        <w:rPr>
          <w:rStyle w:val="PlanInstructions"/>
          <w:noProof w:val="0"/>
        </w:rPr>
        <w:t>lan</w:t>
      </w:r>
      <w:r w:rsidRPr="00E0245B">
        <w:rPr>
          <w:rStyle w:val="PlanInstructions"/>
          <w:noProof w:val="0"/>
        </w:rPr>
        <w:t xml:space="preserve"> may insert custom privacy practices.</w:t>
      </w:r>
      <w:r w:rsidRPr="00E0245B">
        <w:rPr>
          <w:rStyle w:val="PlanInstructions"/>
          <w:i w:val="0"/>
          <w:noProof w:val="0"/>
        </w:rPr>
        <w:t>]</w:t>
      </w:r>
    </w:p>
    <w:p w14:paraId="0EEAAC49" w14:textId="3BCEF49E" w:rsidR="00834357" w:rsidRPr="00E0245B" w:rsidRDefault="00E02D5C" w:rsidP="00EC5D18">
      <w:pPr>
        <w:pStyle w:val="Heading1"/>
        <w:rPr>
          <w:noProof/>
        </w:rPr>
      </w:pPr>
      <w:bookmarkStart w:id="52" w:name="_Toc335904853"/>
      <w:bookmarkStart w:id="53" w:name="_Toc348620207"/>
      <w:bookmarkStart w:id="54" w:name="_Toc361065176"/>
      <w:bookmarkStart w:id="55" w:name="_Toc364957977"/>
      <w:bookmarkStart w:id="56" w:name="_Toc376711205"/>
      <w:bookmarkStart w:id="57" w:name="_Toc453095180"/>
      <w:bookmarkStart w:id="58" w:name="_Toc517696554"/>
      <w:r>
        <w:rPr>
          <w:noProof/>
        </w:rPr>
        <w:t xml:space="preserve">E. </w:t>
      </w:r>
      <w:r w:rsidR="00D22E0E">
        <w:rPr>
          <w:noProof/>
        </w:rPr>
        <w:t>Nuestra responsabilidad de</w:t>
      </w:r>
      <w:r w:rsidR="00D22E0E" w:rsidRPr="00E0245B">
        <w:rPr>
          <w:noProof/>
        </w:rPr>
        <w:t xml:space="preserve"> </w:t>
      </w:r>
      <w:r w:rsidR="00834357" w:rsidRPr="00E0245B">
        <w:rPr>
          <w:noProof/>
        </w:rPr>
        <w:t>darle información sobre el plan, sus proveedores de la red y los servicios cubiertos para usted</w:t>
      </w:r>
      <w:bookmarkEnd w:id="52"/>
      <w:bookmarkEnd w:id="53"/>
      <w:bookmarkEnd w:id="54"/>
      <w:bookmarkEnd w:id="55"/>
      <w:bookmarkEnd w:id="56"/>
      <w:bookmarkEnd w:id="57"/>
      <w:bookmarkEnd w:id="58"/>
    </w:p>
    <w:p w14:paraId="0EEAAC4A" w14:textId="77777777" w:rsidR="00834357" w:rsidRPr="00E0245B" w:rsidRDefault="00834357" w:rsidP="00723F58">
      <w:pPr>
        <w:ind w:right="0"/>
        <w:rPr>
          <w:rStyle w:val="PlanInstructions"/>
          <w:noProof w:val="0"/>
        </w:rPr>
      </w:pPr>
      <w:r w:rsidRPr="00E0245B">
        <w:rPr>
          <w:rStyle w:val="PlanInstructions"/>
          <w:i w:val="0"/>
          <w:noProof w:val="0"/>
        </w:rPr>
        <w:t>[</w:t>
      </w:r>
      <w:r w:rsidR="00EE7F6E" w:rsidRPr="00E0245B">
        <w:rPr>
          <w:rStyle w:val="PlanInstructions"/>
          <w:noProof w:val="0"/>
        </w:rPr>
        <w:t>Plan</w:t>
      </w:r>
      <w:r w:rsidRPr="00E0245B">
        <w:rPr>
          <w:rStyle w:val="PlanInstructions"/>
          <w:noProof w:val="0"/>
        </w:rPr>
        <w:t xml:space="preserve"> may edit the section to reflect the types of alternate-format materials available to plan members and/or languages primarily spoken in the plan’s service area.</w:t>
      </w:r>
      <w:r w:rsidRPr="00E0245B">
        <w:rPr>
          <w:rStyle w:val="PlanInstructions"/>
          <w:i w:val="0"/>
          <w:noProof w:val="0"/>
        </w:rPr>
        <w:t>]</w:t>
      </w:r>
    </w:p>
    <w:p w14:paraId="0EEAAC4B" w14:textId="77777777" w:rsidR="00834357" w:rsidRPr="004656BF" w:rsidRDefault="006646C2" w:rsidP="00723F58">
      <w:pPr>
        <w:ind w:right="0"/>
        <w:rPr>
          <w:noProof/>
          <w:lang w:val="en-US"/>
        </w:rPr>
      </w:pPr>
      <w:r w:rsidRPr="00E0245B">
        <w:rPr>
          <w:noProof/>
        </w:rPr>
        <w:lastRenderedPageBreak/>
        <w:t xml:space="preserve">Como </w:t>
      </w:r>
      <w:r w:rsidR="00AA78F7" w:rsidRPr="00E0245B">
        <w:rPr>
          <w:noProof/>
        </w:rPr>
        <w:t>M</w:t>
      </w:r>
      <w:r w:rsidR="002A7B39" w:rsidRPr="00E0245B">
        <w:rPr>
          <w:noProof/>
        </w:rPr>
        <w:t>iembro</w:t>
      </w:r>
      <w:r w:rsidRPr="00E0245B">
        <w:rPr>
          <w:noProof/>
        </w:rPr>
        <w:t xml:space="preserve"> de &lt;plan name&gt;</w:t>
      </w:r>
      <w:r w:rsidR="00834357" w:rsidRPr="00E0245B">
        <w:rPr>
          <w:noProof/>
        </w:rPr>
        <w:t>, usted tiene derecho a pedirnos información. Si no habla inglés, tenemos servicios gratuitos de intérpretes para responder a cualquier pregunta que usted pudiera tener sobre nuestro plan de salud. Para obtener los servicios de un intérpret</w:t>
      </w:r>
      <w:r w:rsidR="0087748B" w:rsidRPr="00E0245B">
        <w:rPr>
          <w:noProof/>
        </w:rPr>
        <w:t>e, llámenos al</w:t>
      </w:r>
      <w:r w:rsidR="00D00641" w:rsidRPr="00E0245B">
        <w:rPr>
          <w:noProof/>
        </w:rPr>
        <w:t xml:space="preserve"> </w:t>
      </w:r>
      <w:r w:rsidRPr="00E0245B">
        <w:rPr>
          <w:noProof/>
        </w:rPr>
        <w:t>&lt;toll free number&gt;</w:t>
      </w:r>
      <w:r w:rsidR="0087748B" w:rsidRPr="00E0245B">
        <w:rPr>
          <w:noProof/>
        </w:rPr>
        <w:t xml:space="preserve">. </w:t>
      </w:r>
      <w:r w:rsidR="00834357" w:rsidRPr="004656BF">
        <w:rPr>
          <w:noProof/>
          <w:lang w:val="en-US"/>
        </w:rPr>
        <w:t xml:space="preserve">Este servicio es gratuito. </w:t>
      </w:r>
      <w:r w:rsidR="00834357" w:rsidRPr="00E0245B">
        <w:rPr>
          <w:rStyle w:val="PlanInstructions"/>
          <w:i w:val="0"/>
          <w:noProof w:val="0"/>
        </w:rPr>
        <w:t>[</w:t>
      </w:r>
      <w:r w:rsidR="00EE7F6E" w:rsidRPr="00E0245B">
        <w:rPr>
          <w:rStyle w:val="PlanInstructions"/>
          <w:noProof w:val="0"/>
        </w:rPr>
        <w:t>Plan</w:t>
      </w:r>
      <w:r w:rsidR="00834357" w:rsidRPr="00E0245B">
        <w:rPr>
          <w:rStyle w:val="PlanInstructions"/>
          <w:noProof w:val="0"/>
        </w:rPr>
        <w:t xml:space="preserve"> must insert information about the availability of written materials in languages other than English, stating specifically what languages are offered.</w:t>
      </w:r>
      <w:r w:rsidR="00834357" w:rsidRPr="00E0245B">
        <w:rPr>
          <w:rStyle w:val="PlanInstructions"/>
          <w:i w:val="0"/>
          <w:noProof w:val="0"/>
        </w:rPr>
        <w:t>]</w:t>
      </w:r>
      <w:r w:rsidR="00834357" w:rsidRPr="00E0245B">
        <w:rPr>
          <w:rStyle w:val="PlanInstructions"/>
          <w:noProof w:val="0"/>
        </w:rPr>
        <w:t xml:space="preserve"> </w:t>
      </w:r>
      <w:r w:rsidR="00834357" w:rsidRPr="00E0245B">
        <w:rPr>
          <w:noProof/>
        </w:rPr>
        <w:t>También le podemos dar información sin costo en letras grandes</w:t>
      </w:r>
      <w:r w:rsidR="000F375D" w:rsidRPr="00E0245B">
        <w:rPr>
          <w:noProof/>
        </w:rPr>
        <w:t>, braille o audio</w:t>
      </w:r>
      <w:r w:rsidR="00834357" w:rsidRPr="00E0245B">
        <w:rPr>
          <w:noProof/>
        </w:rPr>
        <w:t xml:space="preserve">. </w:t>
      </w:r>
      <w:r w:rsidR="00834357" w:rsidRPr="00E0245B">
        <w:rPr>
          <w:rStyle w:val="PlanInstructions"/>
          <w:i w:val="0"/>
          <w:noProof w:val="0"/>
        </w:rPr>
        <w:t>[</w:t>
      </w:r>
      <w:r w:rsidR="00834357" w:rsidRPr="00E0245B">
        <w:rPr>
          <w:rStyle w:val="PlanInstructions"/>
          <w:noProof w:val="0"/>
        </w:rPr>
        <w:t xml:space="preserve">If applicable, </w:t>
      </w:r>
      <w:r w:rsidR="00EE7F6E" w:rsidRPr="00E0245B">
        <w:rPr>
          <w:rStyle w:val="PlanInstructions"/>
          <w:noProof w:val="0"/>
        </w:rPr>
        <w:t>plan</w:t>
      </w:r>
      <w:r w:rsidR="00834357" w:rsidRPr="00E0245B">
        <w:rPr>
          <w:rStyle w:val="PlanInstructions"/>
          <w:noProof w:val="0"/>
        </w:rPr>
        <w:t xml:space="preserve"> should insert information about the availability of written materials in other formats.</w:t>
      </w:r>
      <w:r w:rsidR="00834357" w:rsidRPr="00E0245B">
        <w:rPr>
          <w:rStyle w:val="PlanInstructions"/>
          <w:i w:val="0"/>
          <w:noProof w:val="0"/>
        </w:rPr>
        <w:t>]</w:t>
      </w:r>
    </w:p>
    <w:p w14:paraId="0EEAAC4C" w14:textId="54018179" w:rsidR="00834357" w:rsidRPr="007171B8" w:rsidRDefault="00834357" w:rsidP="00723F58">
      <w:pPr>
        <w:ind w:right="0"/>
        <w:rPr>
          <w:rStyle w:val="PlanInstructions"/>
          <w:i w:val="0"/>
          <w:noProof w:val="0"/>
          <w:color w:val="auto"/>
          <w:lang w:val="es-US"/>
        </w:rPr>
      </w:pPr>
      <w:r w:rsidRPr="0075778C">
        <w:rPr>
          <w:rStyle w:val="PlanInstructions"/>
          <w:i w:val="0"/>
          <w:noProof w:val="0"/>
          <w:color w:val="auto"/>
          <w:lang w:val="es-US"/>
        </w:rPr>
        <w:t xml:space="preserve">Si desea saber </w:t>
      </w:r>
      <w:r w:rsidR="00D22E0E">
        <w:rPr>
          <w:rStyle w:val="PlanInstructions"/>
          <w:i w:val="0"/>
          <w:noProof w:val="0"/>
          <w:color w:val="auto"/>
          <w:lang w:val="es-US"/>
        </w:rPr>
        <w:t xml:space="preserve">información </w:t>
      </w:r>
      <w:r w:rsidRPr="0075778C">
        <w:rPr>
          <w:rStyle w:val="PlanInstructions"/>
          <w:i w:val="0"/>
          <w:noProof w:val="0"/>
          <w:color w:val="auto"/>
          <w:lang w:val="es-US"/>
        </w:rPr>
        <w:t xml:space="preserve">sobre cualquiera de lo siguiente, llame a </w:t>
      </w:r>
      <w:r w:rsidR="002A7B39" w:rsidRPr="007171B8">
        <w:rPr>
          <w:rStyle w:val="PlanInstructions"/>
          <w:i w:val="0"/>
          <w:noProof w:val="0"/>
          <w:color w:val="auto"/>
          <w:lang w:val="es-US"/>
        </w:rPr>
        <w:t>&lt;</w:t>
      </w:r>
      <w:proofErr w:type="spellStart"/>
      <w:r w:rsidR="002A7B39" w:rsidRPr="007171B8">
        <w:rPr>
          <w:rStyle w:val="PlanInstructions"/>
          <w:i w:val="0"/>
          <w:noProof w:val="0"/>
          <w:color w:val="auto"/>
          <w:lang w:val="es-US"/>
        </w:rPr>
        <w:t>member</w:t>
      </w:r>
      <w:proofErr w:type="spellEnd"/>
      <w:r w:rsidR="002A7B39" w:rsidRPr="007171B8">
        <w:rPr>
          <w:rStyle w:val="PlanInstructions"/>
          <w:i w:val="0"/>
          <w:noProof w:val="0"/>
          <w:color w:val="auto"/>
          <w:lang w:val="es-US"/>
        </w:rPr>
        <w:t xml:space="preserve"> </w:t>
      </w:r>
      <w:proofErr w:type="spellStart"/>
      <w:r w:rsidR="002A7B39" w:rsidRPr="007171B8">
        <w:rPr>
          <w:rStyle w:val="PlanInstructions"/>
          <w:i w:val="0"/>
          <w:noProof w:val="0"/>
          <w:color w:val="auto"/>
          <w:lang w:val="es-US"/>
        </w:rPr>
        <w:t>services</w:t>
      </w:r>
      <w:proofErr w:type="spellEnd"/>
      <w:r w:rsidR="002A7B39" w:rsidRPr="007171B8">
        <w:rPr>
          <w:rStyle w:val="PlanInstructions"/>
          <w:i w:val="0"/>
          <w:noProof w:val="0"/>
          <w:color w:val="auto"/>
          <w:lang w:val="es-US"/>
        </w:rPr>
        <w:t xml:space="preserve"> </w:t>
      </w:r>
      <w:proofErr w:type="spellStart"/>
      <w:r w:rsidR="002A7B39" w:rsidRPr="007171B8">
        <w:rPr>
          <w:rStyle w:val="PlanInstructions"/>
          <w:i w:val="0"/>
          <w:noProof w:val="0"/>
          <w:color w:val="auto"/>
          <w:lang w:val="es-US"/>
        </w:rPr>
        <w:t>name</w:t>
      </w:r>
      <w:proofErr w:type="spellEnd"/>
      <w:r w:rsidR="002A7B39" w:rsidRPr="007171B8">
        <w:rPr>
          <w:rStyle w:val="PlanInstructions"/>
          <w:i w:val="0"/>
          <w:noProof w:val="0"/>
          <w:color w:val="auto"/>
          <w:lang w:val="es-US"/>
        </w:rPr>
        <w:t>&gt;</w:t>
      </w:r>
      <w:r w:rsidRPr="007171B8">
        <w:rPr>
          <w:rStyle w:val="PlanInstructions"/>
          <w:i w:val="0"/>
          <w:noProof w:val="0"/>
          <w:color w:val="auto"/>
          <w:lang w:val="es-US"/>
        </w:rPr>
        <w:t>:</w:t>
      </w:r>
    </w:p>
    <w:p w14:paraId="0EEAAC4D" w14:textId="5EB5B60C" w:rsidR="00834357" w:rsidRPr="00D818DC" w:rsidRDefault="00D22E0E" w:rsidP="00CF2F57">
      <w:pPr>
        <w:pStyle w:val="ListBullet"/>
        <w:numPr>
          <w:ilvl w:val="0"/>
          <w:numId w:val="11"/>
        </w:numPr>
        <w:spacing w:after="200"/>
        <w:rPr>
          <w:noProof/>
        </w:rPr>
      </w:pPr>
      <w:r>
        <w:rPr>
          <w:noProof/>
        </w:rPr>
        <w:t>N</w:t>
      </w:r>
      <w:r w:rsidR="00834357" w:rsidRPr="00D818DC">
        <w:rPr>
          <w:noProof/>
        </w:rPr>
        <w:t>uestro plan, incluyendo:</w:t>
      </w:r>
    </w:p>
    <w:p w14:paraId="0EEAAC4E" w14:textId="77777777" w:rsidR="00834357" w:rsidRPr="00E0245B" w:rsidRDefault="00AB5F4A" w:rsidP="00CF2F57">
      <w:pPr>
        <w:pStyle w:val="Specialnote"/>
        <w:numPr>
          <w:ilvl w:val="1"/>
          <w:numId w:val="11"/>
        </w:numPr>
        <w:ind w:left="1080"/>
      </w:pPr>
      <w:r w:rsidRPr="00E0245B">
        <w:t xml:space="preserve">Información </w:t>
      </w:r>
      <w:r w:rsidR="00E740C5" w:rsidRPr="00E0245B">
        <w:t>f</w:t>
      </w:r>
      <w:r w:rsidRPr="00E0245B">
        <w:t>inanciera</w:t>
      </w:r>
    </w:p>
    <w:p w14:paraId="0EEAAC4F" w14:textId="77777777" w:rsidR="00834357" w:rsidRPr="00E0245B" w:rsidRDefault="00834357" w:rsidP="00CF2F57">
      <w:pPr>
        <w:pStyle w:val="Specialnote"/>
        <w:numPr>
          <w:ilvl w:val="1"/>
          <w:numId w:val="11"/>
        </w:numPr>
        <w:ind w:left="1080"/>
      </w:pPr>
      <w:r w:rsidRPr="00E0245B">
        <w:t xml:space="preserve">Cómo ha sido calificado el plan por los </w:t>
      </w:r>
      <w:r w:rsidR="00AA78F7" w:rsidRPr="00E0245B">
        <w:t>M</w:t>
      </w:r>
      <w:r w:rsidR="00CD5E13" w:rsidRPr="00E0245B">
        <w:t xml:space="preserve">iembros </w:t>
      </w:r>
      <w:r w:rsidRPr="00E0245B">
        <w:t>del plan</w:t>
      </w:r>
    </w:p>
    <w:p w14:paraId="0EEAAC50" w14:textId="77777777" w:rsidR="00834357" w:rsidRPr="00E0245B" w:rsidRDefault="00834357" w:rsidP="00CF2F57">
      <w:pPr>
        <w:pStyle w:val="Specialnote"/>
        <w:numPr>
          <w:ilvl w:val="1"/>
          <w:numId w:val="11"/>
        </w:numPr>
        <w:ind w:left="1080"/>
      </w:pPr>
      <w:r w:rsidRPr="00E0245B">
        <w:t xml:space="preserve">Cuántas apelaciones han hecho los </w:t>
      </w:r>
      <w:r w:rsidR="00AA78F7" w:rsidRPr="00E0245B">
        <w:t>M</w:t>
      </w:r>
      <w:r w:rsidR="00CD5E13" w:rsidRPr="00E0245B">
        <w:t>iembros</w:t>
      </w:r>
    </w:p>
    <w:p w14:paraId="0EEAAC51" w14:textId="77777777" w:rsidR="00834357" w:rsidRPr="00E0245B" w:rsidRDefault="00834357" w:rsidP="00CF2F57">
      <w:pPr>
        <w:pStyle w:val="Specialnote"/>
        <w:numPr>
          <w:ilvl w:val="1"/>
          <w:numId w:val="11"/>
        </w:numPr>
        <w:ind w:left="1080"/>
      </w:pPr>
      <w:r w:rsidRPr="00E0245B">
        <w:t>Cómo retirarse del plan.</w:t>
      </w:r>
    </w:p>
    <w:p w14:paraId="0EEAAC52" w14:textId="6BE9351E" w:rsidR="00834357" w:rsidRPr="00D818DC" w:rsidRDefault="00D22E0E" w:rsidP="00CF2F57">
      <w:pPr>
        <w:pStyle w:val="ListBullet"/>
        <w:numPr>
          <w:ilvl w:val="0"/>
          <w:numId w:val="11"/>
        </w:numPr>
        <w:spacing w:after="200"/>
        <w:rPr>
          <w:noProof/>
        </w:rPr>
      </w:pPr>
      <w:r>
        <w:rPr>
          <w:noProof/>
        </w:rPr>
        <w:t>N</w:t>
      </w:r>
      <w:r w:rsidR="00834357" w:rsidRPr="00D818DC">
        <w:rPr>
          <w:noProof/>
        </w:rPr>
        <w:t>uestros proveedores de la red y las farmacias de nuestra red, incluyendo:</w:t>
      </w:r>
    </w:p>
    <w:p w14:paraId="0EEAAC53" w14:textId="4D0715BC" w:rsidR="00834357" w:rsidRPr="00E0245B" w:rsidRDefault="00834357" w:rsidP="00CF2F57">
      <w:pPr>
        <w:pStyle w:val="Specialnote"/>
        <w:numPr>
          <w:ilvl w:val="1"/>
          <w:numId w:val="11"/>
        </w:numPr>
        <w:ind w:left="1080"/>
      </w:pPr>
      <w:r w:rsidRPr="00E0245B">
        <w:t xml:space="preserve">Cómo elegir o cambiar sus </w:t>
      </w:r>
      <w:r w:rsidR="006646C2" w:rsidRPr="00E0245B">
        <w:t xml:space="preserve">proveedores </w:t>
      </w:r>
      <w:r w:rsidRPr="00E0245B">
        <w:t xml:space="preserve">de cuidados primarios </w:t>
      </w:r>
      <w:r w:rsidR="00D22E0E" w:rsidRPr="00E163AF">
        <w:rPr>
          <w:rStyle w:val="PlanInstructions"/>
          <w:i w:val="0"/>
          <w:lang w:val="es-ES"/>
        </w:rPr>
        <w:t>[</w:t>
      </w:r>
      <w:r w:rsidR="00D22E0E" w:rsidRPr="00E163AF">
        <w:rPr>
          <w:rStyle w:val="PlanInstructions"/>
          <w:lang w:val="es-ES"/>
        </w:rPr>
        <w:t xml:space="preserve">insert as appropriate: </w:t>
      </w:r>
      <w:r w:rsidR="00D22E0E" w:rsidRPr="003D1D73">
        <w:rPr>
          <w:rStyle w:val="PlanInstructions"/>
          <w:i w:val="0"/>
          <w:lang w:val="es-ES"/>
        </w:rPr>
        <w:t>médico</w:t>
      </w:r>
      <w:r w:rsidR="00D22E0E" w:rsidRPr="00E163AF">
        <w:rPr>
          <w:rStyle w:val="PlanInstructions"/>
          <w:lang w:val="es-ES"/>
        </w:rPr>
        <w:t xml:space="preserve"> </w:t>
      </w:r>
      <w:r w:rsidR="00D22E0E" w:rsidRPr="00E163AF">
        <w:rPr>
          <w:rStyle w:val="PlanInstructions"/>
          <w:b/>
          <w:lang w:val="es-ES"/>
        </w:rPr>
        <w:t>or</w:t>
      </w:r>
      <w:r w:rsidR="00D22E0E" w:rsidRPr="00E163AF">
        <w:rPr>
          <w:rStyle w:val="PlanInstructions"/>
          <w:lang w:val="es-ES"/>
        </w:rPr>
        <w:t xml:space="preserve"> </w:t>
      </w:r>
      <w:r w:rsidR="00D22E0E" w:rsidRPr="003D1D73">
        <w:rPr>
          <w:rStyle w:val="PlanInstructions"/>
          <w:i w:val="0"/>
          <w:lang w:val="es-ES"/>
        </w:rPr>
        <w:t>proveedores</w:t>
      </w:r>
      <w:r w:rsidR="00D22E0E" w:rsidRPr="00E163AF">
        <w:rPr>
          <w:rStyle w:val="PlanInstructions"/>
          <w:i w:val="0"/>
          <w:lang w:val="es-ES"/>
        </w:rPr>
        <w:t>]</w:t>
      </w:r>
    </w:p>
    <w:p w14:paraId="0EEAAC54" w14:textId="6CA7AC2B" w:rsidR="00834357" w:rsidRPr="00D818DC" w:rsidRDefault="00D22E0E" w:rsidP="00CF2F57">
      <w:pPr>
        <w:pStyle w:val="Specialnote"/>
        <w:numPr>
          <w:ilvl w:val="1"/>
          <w:numId w:val="11"/>
        </w:numPr>
        <w:ind w:left="1080"/>
      </w:pPr>
      <w:r>
        <w:t>C</w:t>
      </w:r>
      <w:r w:rsidR="00834357" w:rsidRPr="00E0245B">
        <w:t>ertificaciones de nuestros proveedores y farmacias de nuestra red</w:t>
      </w:r>
    </w:p>
    <w:p w14:paraId="0EEAAC55" w14:textId="3B509807" w:rsidR="00834357" w:rsidRDefault="00834357" w:rsidP="00CF2F57">
      <w:pPr>
        <w:pStyle w:val="Specialnote"/>
        <w:numPr>
          <w:ilvl w:val="1"/>
          <w:numId w:val="11"/>
        </w:numPr>
        <w:ind w:left="1080"/>
      </w:pPr>
      <w:r w:rsidRPr="00E0245B">
        <w:t>Cómo les pagamos a los proveedores de nuestra red</w:t>
      </w:r>
    </w:p>
    <w:p w14:paraId="0EEAAC56" w14:textId="3E9C6C51" w:rsidR="00834357" w:rsidRPr="00E0245B" w:rsidRDefault="00D818DC" w:rsidP="00CF2F57">
      <w:pPr>
        <w:pStyle w:val="Specialnote"/>
        <w:numPr>
          <w:ilvl w:val="1"/>
          <w:numId w:val="11"/>
        </w:numPr>
        <w:ind w:left="1080"/>
      </w:pPr>
      <w:r w:rsidRPr="00E0245B">
        <w:rPr>
          <w:noProof/>
        </w:rPr>
        <w:t>Para ver una lista de proveedores y farmacias de la red del plan, lea el</w:t>
      </w:r>
      <w:r w:rsidRPr="00E0245B">
        <w:rPr>
          <w:i/>
          <w:noProof/>
        </w:rPr>
        <w:t xml:space="preserve"> Directorio de proveedores y farmacias</w:t>
      </w:r>
      <w:r w:rsidRPr="00E0245B">
        <w:rPr>
          <w:noProof/>
        </w:rPr>
        <w:t xml:space="preserve">. Para obtener información más detallada sobre nuestros proveedores y farmacias, llame </w:t>
      </w:r>
      <w:r w:rsidR="00D22E0E">
        <w:rPr>
          <w:noProof/>
        </w:rPr>
        <w:t>a Servicios al Miembro</w:t>
      </w:r>
      <w:r w:rsidRPr="00E0245B">
        <w:rPr>
          <w:noProof/>
        </w:rPr>
        <w:t xml:space="preserve"> o, visite nuestro sitio web &lt;web address&gt;.</w:t>
      </w:r>
    </w:p>
    <w:p w14:paraId="0EEAAC57" w14:textId="11F44003" w:rsidR="00834357" w:rsidRPr="00D818DC" w:rsidRDefault="00D22E0E" w:rsidP="00CF2F57">
      <w:pPr>
        <w:pStyle w:val="ListBullet"/>
        <w:numPr>
          <w:ilvl w:val="0"/>
          <w:numId w:val="11"/>
        </w:numPr>
        <w:spacing w:after="200"/>
        <w:rPr>
          <w:noProof/>
        </w:rPr>
      </w:pPr>
      <w:r>
        <w:rPr>
          <w:noProof/>
        </w:rPr>
        <w:t>S</w:t>
      </w:r>
      <w:r w:rsidR="00834357" w:rsidRPr="00D818DC">
        <w:rPr>
          <w:noProof/>
        </w:rPr>
        <w:t>ervicios cubiertos y medicamentos y sobre las reglas que usted debe seguir, incluyendo:</w:t>
      </w:r>
    </w:p>
    <w:p w14:paraId="0EEAAC58" w14:textId="77777777" w:rsidR="00834357" w:rsidRPr="00E0245B" w:rsidRDefault="00834357" w:rsidP="00CF2F57">
      <w:pPr>
        <w:pStyle w:val="Specialnote"/>
        <w:numPr>
          <w:ilvl w:val="1"/>
          <w:numId w:val="11"/>
        </w:numPr>
        <w:ind w:left="1080"/>
      </w:pPr>
      <w:r w:rsidRPr="00E0245B">
        <w:t>Los servicios y medicamentos cubiertos por el plan</w:t>
      </w:r>
    </w:p>
    <w:p w14:paraId="0EEAAC59" w14:textId="77777777" w:rsidR="00834357" w:rsidRPr="00E0245B" w:rsidRDefault="00834357" w:rsidP="00CF2F57">
      <w:pPr>
        <w:pStyle w:val="Specialnote"/>
        <w:numPr>
          <w:ilvl w:val="1"/>
          <w:numId w:val="11"/>
        </w:numPr>
        <w:ind w:left="1080"/>
      </w:pPr>
      <w:r w:rsidRPr="00E0245B">
        <w:t>Los límites de su cobertura y de sus medicamentos</w:t>
      </w:r>
    </w:p>
    <w:p w14:paraId="0EEAAC5A" w14:textId="77777777" w:rsidR="00834357" w:rsidRPr="00E0245B" w:rsidRDefault="00834357" w:rsidP="00CF2F57">
      <w:pPr>
        <w:pStyle w:val="Specialnote"/>
        <w:numPr>
          <w:ilvl w:val="1"/>
          <w:numId w:val="11"/>
        </w:numPr>
        <w:ind w:left="1080"/>
      </w:pPr>
      <w:r w:rsidRPr="00E0245B">
        <w:t>Las reglas que debe seguir para obtener servicios y medicamentos cubiertos</w:t>
      </w:r>
    </w:p>
    <w:p w14:paraId="0EEAAC5B" w14:textId="62486BBC" w:rsidR="00834357" w:rsidRPr="00D818DC" w:rsidRDefault="00D22E0E" w:rsidP="00CF2F57">
      <w:pPr>
        <w:pStyle w:val="ListBullet"/>
        <w:numPr>
          <w:ilvl w:val="0"/>
          <w:numId w:val="11"/>
        </w:numPr>
        <w:spacing w:after="200"/>
        <w:rPr>
          <w:noProof/>
        </w:rPr>
      </w:pPr>
      <w:r>
        <w:rPr>
          <w:noProof/>
        </w:rPr>
        <w:t>P</w:t>
      </w:r>
      <w:r w:rsidR="00834357" w:rsidRPr="00D818DC">
        <w:rPr>
          <w:noProof/>
        </w:rPr>
        <w:t>or qué un medicamento o servicio no está cubierto y qué puede hacer al respecto, incluyendo</w:t>
      </w:r>
      <w:r>
        <w:rPr>
          <w:noProof/>
        </w:rPr>
        <w:t xml:space="preserve"> pedirnos que</w:t>
      </w:r>
      <w:r w:rsidR="00834357" w:rsidRPr="00D818DC">
        <w:rPr>
          <w:noProof/>
        </w:rPr>
        <w:t>:</w:t>
      </w:r>
    </w:p>
    <w:p w14:paraId="0EEAAC5C" w14:textId="088FAC2E" w:rsidR="00834357" w:rsidRPr="00E0245B" w:rsidRDefault="00D22E0E" w:rsidP="00CF2F57">
      <w:pPr>
        <w:pStyle w:val="Specialnote"/>
        <w:numPr>
          <w:ilvl w:val="1"/>
          <w:numId w:val="11"/>
        </w:numPr>
        <w:ind w:left="1080"/>
      </w:pPr>
      <w:r>
        <w:t>E</w:t>
      </w:r>
      <w:r w:rsidR="00834357" w:rsidRPr="00E0245B">
        <w:t>xpliquemos por escrito por qué el medicamento o servicio no está cubierto</w:t>
      </w:r>
    </w:p>
    <w:p w14:paraId="0EEAAC5D" w14:textId="0ACD226D" w:rsidR="00834357" w:rsidRPr="00E0245B" w:rsidRDefault="00D22E0E" w:rsidP="00CF2F57">
      <w:pPr>
        <w:pStyle w:val="Specialnote"/>
        <w:numPr>
          <w:ilvl w:val="1"/>
          <w:numId w:val="11"/>
        </w:numPr>
        <w:ind w:left="1080"/>
      </w:pPr>
      <w:r>
        <w:lastRenderedPageBreak/>
        <w:t>C</w:t>
      </w:r>
      <w:r w:rsidR="00834357" w:rsidRPr="00E0245B">
        <w:t>ambiemos una decisión que hayamos tomado</w:t>
      </w:r>
    </w:p>
    <w:p w14:paraId="0EEAAC5E" w14:textId="7AAE6E89" w:rsidR="00834357" w:rsidRPr="00E0245B" w:rsidRDefault="00834357" w:rsidP="00CF2F57">
      <w:pPr>
        <w:pStyle w:val="Specialnote"/>
        <w:numPr>
          <w:ilvl w:val="1"/>
          <w:numId w:val="11"/>
        </w:numPr>
        <w:ind w:left="1080"/>
      </w:pPr>
      <w:r w:rsidRPr="00E0245B">
        <w:t>Paguemos una factura que usted recibió</w:t>
      </w:r>
    </w:p>
    <w:p w14:paraId="0EEAAC5F" w14:textId="0AD6F78F" w:rsidR="00834357" w:rsidRPr="00E0245B" w:rsidRDefault="00E02D5C" w:rsidP="00EC5D18">
      <w:pPr>
        <w:pStyle w:val="Heading1"/>
        <w:rPr>
          <w:noProof/>
        </w:rPr>
      </w:pPr>
      <w:bookmarkStart w:id="59" w:name="_Toc335904854"/>
      <w:bookmarkStart w:id="60" w:name="_Toc348620208"/>
      <w:bookmarkStart w:id="61" w:name="_Toc361065177"/>
      <w:bookmarkStart w:id="62" w:name="_Toc364957978"/>
      <w:bookmarkStart w:id="63" w:name="_Toc376711206"/>
      <w:bookmarkStart w:id="64" w:name="_Toc453095181"/>
      <w:bookmarkStart w:id="65" w:name="_Toc517696555"/>
      <w:r>
        <w:rPr>
          <w:noProof/>
        </w:rPr>
        <w:t xml:space="preserve">F. </w:t>
      </w:r>
      <w:r w:rsidR="00C15395">
        <w:rPr>
          <w:noProof/>
        </w:rPr>
        <w:t>La incapacidad de p</w:t>
      </w:r>
      <w:r w:rsidR="00834357" w:rsidRPr="00E0245B">
        <w:rPr>
          <w:noProof/>
        </w:rPr>
        <w:t xml:space="preserve">roveedores de la red </w:t>
      </w:r>
      <w:r w:rsidR="00C15395">
        <w:rPr>
          <w:noProof/>
        </w:rPr>
        <w:t xml:space="preserve">para </w:t>
      </w:r>
      <w:r w:rsidR="00834357" w:rsidRPr="00E0245B">
        <w:rPr>
          <w:noProof/>
        </w:rPr>
        <w:t>cobrarle directamente</w:t>
      </w:r>
      <w:bookmarkEnd w:id="59"/>
      <w:bookmarkEnd w:id="60"/>
      <w:bookmarkEnd w:id="61"/>
      <w:bookmarkEnd w:id="62"/>
      <w:bookmarkEnd w:id="63"/>
      <w:bookmarkEnd w:id="64"/>
      <w:bookmarkEnd w:id="65"/>
    </w:p>
    <w:p w14:paraId="0EEAAC60" w14:textId="4E8A8FFC" w:rsidR="00834357" w:rsidRPr="00E0245B" w:rsidRDefault="00834357" w:rsidP="00D818DC">
      <w:pPr>
        <w:ind w:right="0"/>
        <w:rPr>
          <w:noProof/>
        </w:rPr>
      </w:pPr>
      <w:r w:rsidRPr="00E0245B">
        <w:rPr>
          <w:noProof/>
        </w:rPr>
        <w:t>Los médicos, hospitales y otros proveedores no pueden hacer que usted pague por los servicios cubiertos. Tampoco pueden cobrarle a usted si les pagamos menos de lo que nos cobraron.</w:t>
      </w:r>
      <w:r w:rsidR="0097589D">
        <w:rPr>
          <w:noProof/>
        </w:rPr>
        <w:t xml:space="preserve"> La única excepción es si usted está recibiendo servicios y respaldos a largo plazo</w:t>
      </w:r>
      <w:r w:rsidR="00C15395">
        <w:rPr>
          <w:noProof/>
        </w:rPr>
        <w:t xml:space="preserve"> (LTSS</w:t>
      </w:r>
      <w:r w:rsidR="00E32632">
        <w:rPr>
          <w:noProof/>
        </w:rPr>
        <w:t>, por sus siglas en inglés</w:t>
      </w:r>
      <w:r w:rsidR="00C15395">
        <w:rPr>
          <w:noProof/>
        </w:rPr>
        <w:t>)</w:t>
      </w:r>
      <w:r w:rsidR="0097589D">
        <w:rPr>
          <w:noProof/>
        </w:rPr>
        <w:t xml:space="preserve"> y Medicaid de Rhode I</w:t>
      </w:r>
      <w:r w:rsidR="000855B6">
        <w:rPr>
          <w:noProof/>
        </w:rPr>
        <w:t>s</w:t>
      </w:r>
      <w:r w:rsidR="0097589D">
        <w:rPr>
          <w:noProof/>
        </w:rPr>
        <w:t>land dice que usted tiene que pagar parte del costo de esos servicios.</w:t>
      </w:r>
      <w:r w:rsidRPr="00E0245B">
        <w:rPr>
          <w:noProof/>
        </w:rPr>
        <w:t xml:space="preserve"> Para saber qué hacer si un proveedor trata de cobrarle por servicios cubiertos, lea el Capítulo 7 </w:t>
      </w:r>
      <w:r w:rsidRPr="007171B8">
        <w:rPr>
          <w:rStyle w:val="PlanInstructions"/>
          <w:i w:val="0"/>
          <w:noProof w:val="0"/>
          <w:lang w:val="es-US"/>
        </w:rPr>
        <w:t>[</w:t>
      </w:r>
      <w:r w:rsidR="00EE7F6E" w:rsidRPr="007171B8">
        <w:rPr>
          <w:rStyle w:val="PlanInstructions"/>
          <w:noProof w:val="0"/>
          <w:lang w:val="es-US"/>
        </w:rPr>
        <w:t>plan</w:t>
      </w:r>
      <w:r w:rsidRPr="007171B8">
        <w:rPr>
          <w:rStyle w:val="PlanInstructions"/>
          <w:noProof w:val="0"/>
          <w:lang w:val="es-US"/>
        </w:rPr>
        <w:t xml:space="preserve"> </w:t>
      </w:r>
      <w:proofErr w:type="spellStart"/>
      <w:r w:rsidRPr="007171B8">
        <w:rPr>
          <w:rStyle w:val="PlanInstructions"/>
          <w:noProof w:val="0"/>
          <w:lang w:val="es-US"/>
        </w:rPr>
        <w:t>may</w:t>
      </w:r>
      <w:proofErr w:type="spellEnd"/>
      <w:r w:rsidRPr="007171B8">
        <w:rPr>
          <w:rStyle w:val="PlanInstructions"/>
          <w:noProof w:val="0"/>
          <w:lang w:val="es-US"/>
        </w:rPr>
        <w:t xml:space="preserve"> </w:t>
      </w:r>
      <w:proofErr w:type="spellStart"/>
      <w:r w:rsidRPr="007171B8">
        <w:rPr>
          <w:rStyle w:val="PlanInstructions"/>
          <w:noProof w:val="0"/>
          <w:lang w:val="es-US"/>
        </w:rPr>
        <w:t>insert</w:t>
      </w:r>
      <w:proofErr w:type="spellEnd"/>
      <w:r w:rsidRPr="007171B8">
        <w:rPr>
          <w:rStyle w:val="PlanInstructions"/>
          <w:noProof w:val="0"/>
          <w:lang w:val="es-US"/>
        </w:rPr>
        <w:t xml:space="preserve"> </w:t>
      </w:r>
      <w:proofErr w:type="spellStart"/>
      <w:r w:rsidRPr="007171B8">
        <w:rPr>
          <w:rStyle w:val="PlanInstructions"/>
          <w:noProof w:val="0"/>
          <w:lang w:val="es-US"/>
        </w:rPr>
        <w:t>reference</w:t>
      </w:r>
      <w:proofErr w:type="spellEnd"/>
      <w:r w:rsidRPr="007171B8">
        <w:rPr>
          <w:rStyle w:val="PlanInstructions"/>
          <w:noProof w:val="0"/>
          <w:lang w:val="es-US"/>
        </w:rPr>
        <w:t xml:space="preserve">, as </w:t>
      </w:r>
      <w:proofErr w:type="spellStart"/>
      <w:r w:rsidRPr="007171B8">
        <w:rPr>
          <w:rStyle w:val="PlanInstructions"/>
          <w:noProof w:val="0"/>
          <w:lang w:val="es-US"/>
        </w:rPr>
        <w:t>applicable</w:t>
      </w:r>
      <w:proofErr w:type="spellEnd"/>
      <w:r w:rsidRPr="007171B8">
        <w:rPr>
          <w:rStyle w:val="PlanInstructions"/>
          <w:i w:val="0"/>
          <w:noProof w:val="0"/>
          <w:lang w:val="es-US"/>
        </w:rPr>
        <w:t>]</w:t>
      </w:r>
      <w:r w:rsidRPr="00E0245B">
        <w:rPr>
          <w:noProof/>
        </w:rPr>
        <w:t>.</w:t>
      </w:r>
    </w:p>
    <w:p w14:paraId="0EEAAC61" w14:textId="6F0D77EB" w:rsidR="00834357" w:rsidRPr="00E0245B" w:rsidRDefault="00E02D5C" w:rsidP="00EC5D18">
      <w:pPr>
        <w:pStyle w:val="Heading1"/>
        <w:rPr>
          <w:noProof/>
        </w:rPr>
      </w:pPr>
      <w:bookmarkStart w:id="66" w:name="_Toc361065178"/>
      <w:bookmarkStart w:id="67" w:name="_Toc364957979"/>
      <w:bookmarkStart w:id="68" w:name="_Toc376711207"/>
      <w:bookmarkStart w:id="69" w:name="_Toc453095182"/>
      <w:bookmarkStart w:id="70" w:name="_Toc517696556"/>
      <w:bookmarkStart w:id="71" w:name="_Toc335904855"/>
      <w:r>
        <w:rPr>
          <w:noProof/>
        </w:rPr>
        <w:t xml:space="preserve">G. </w:t>
      </w:r>
      <w:r w:rsidR="00C15395">
        <w:rPr>
          <w:noProof/>
        </w:rPr>
        <w:t>Su</w:t>
      </w:r>
      <w:r w:rsidR="00834357" w:rsidRPr="00E0245B">
        <w:rPr>
          <w:noProof/>
        </w:rPr>
        <w:t xml:space="preserve"> derecho a retirarse del plan</w:t>
      </w:r>
      <w:bookmarkEnd w:id="66"/>
      <w:bookmarkEnd w:id="67"/>
      <w:bookmarkEnd w:id="68"/>
      <w:bookmarkEnd w:id="69"/>
      <w:bookmarkEnd w:id="70"/>
    </w:p>
    <w:p w14:paraId="0C002D05" w14:textId="77777777" w:rsidR="00C15395" w:rsidRDefault="00834357" w:rsidP="00D818DC">
      <w:pPr>
        <w:ind w:right="0"/>
        <w:rPr>
          <w:noProof/>
        </w:rPr>
      </w:pPr>
      <w:r w:rsidRPr="00E0245B">
        <w:rPr>
          <w:noProof/>
        </w:rPr>
        <w:t xml:space="preserve">Nadie puede obligarle a permanecer en nuestro plan si usted no lo desea. </w:t>
      </w:r>
    </w:p>
    <w:p w14:paraId="1259ECA9" w14:textId="6849B0CE" w:rsidR="00C15395" w:rsidRDefault="006646C2" w:rsidP="00E163AF">
      <w:pPr>
        <w:pStyle w:val="ListParagraph"/>
        <w:numPr>
          <w:ilvl w:val="0"/>
          <w:numId w:val="17"/>
        </w:numPr>
        <w:contextualSpacing w:val="0"/>
        <w:rPr>
          <w:lang w:val="es-ES"/>
        </w:rPr>
      </w:pPr>
      <w:r w:rsidRPr="00E163AF">
        <w:rPr>
          <w:noProof/>
          <w:lang w:val="es-ES"/>
        </w:rPr>
        <w:t xml:space="preserve">Usted tiene derecho a recibir la mayoría de sus servicios de cuidado de salud a través de </w:t>
      </w:r>
      <w:del w:id="72" w:author="MMCO" w:date="2018-07-05T10:50:00Z">
        <w:r w:rsidRPr="00E163AF" w:rsidDel="00A93F52">
          <w:rPr>
            <w:noProof/>
            <w:lang w:val="es-ES"/>
          </w:rPr>
          <w:delText>Original Medicare</w:delText>
        </w:r>
      </w:del>
      <w:ins w:id="73" w:author="MMCO" w:date="2018-07-05T10:50:00Z">
        <w:r w:rsidR="00A93F52">
          <w:rPr>
            <w:noProof/>
            <w:lang w:val="es-ES"/>
          </w:rPr>
          <w:t>Medicare Original</w:t>
        </w:r>
      </w:ins>
      <w:r w:rsidRPr="00E163AF">
        <w:rPr>
          <w:noProof/>
          <w:lang w:val="es-ES"/>
        </w:rPr>
        <w:t xml:space="preserve"> o un plan de Medicare Advantage.</w:t>
      </w:r>
    </w:p>
    <w:p w14:paraId="5DD7DC25" w14:textId="536B0C50" w:rsidR="00C15395" w:rsidRPr="00E163AF" w:rsidRDefault="006646C2" w:rsidP="00E163AF">
      <w:pPr>
        <w:pStyle w:val="ListParagraph"/>
        <w:numPr>
          <w:ilvl w:val="0"/>
          <w:numId w:val="17"/>
        </w:numPr>
        <w:contextualSpacing w:val="0"/>
        <w:rPr>
          <w:lang w:val="es-ES"/>
        </w:rPr>
      </w:pPr>
      <w:r w:rsidRPr="00E163AF">
        <w:rPr>
          <w:noProof/>
          <w:lang w:val="es-ES"/>
        </w:rPr>
        <w:t>Usted puede recibir beneficios de medicamentos de receta de Medicare Parte D de un plan de medicamentos de receta o de un plan de Medicare Advantage.</w:t>
      </w:r>
    </w:p>
    <w:p w14:paraId="5F58007D" w14:textId="772BD16F" w:rsidR="00C15395" w:rsidRPr="00E163AF" w:rsidRDefault="00C15395" w:rsidP="00E163AF">
      <w:pPr>
        <w:pStyle w:val="ListParagraph"/>
        <w:numPr>
          <w:ilvl w:val="0"/>
          <w:numId w:val="17"/>
        </w:numPr>
        <w:contextualSpacing w:val="0"/>
        <w:rPr>
          <w:lang w:val="es-ES"/>
        </w:rPr>
      </w:pPr>
      <w:r>
        <w:rPr>
          <w:lang w:val="es-ES"/>
        </w:rPr>
        <w:t xml:space="preserve">Consulte el Capítulo 10 </w:t>
      </w:r>
      <w:r w:rsidRPr="00E163AF">
        <w:rPr>
          <w:rStyle w:val="PlanInstructions"/>
          <w:i w:val="0"/>
          <w:lang w:val="es-ES"/>
        </w:rPr>
        <w:t>[</w:t>
      </w:r>
      <w:r w:rsidRPr="00E163AF">
        <w:rPr>
          <w:rStyle w:val="PlanInstructions"/>
          <w:lang w:val="es-ES"/>
        </w:rPr>
        <w:t>plan may insert reference, as applicable</w:t>
      </w:r>
      <w:r w:rsidRPr="00E163AF">
        <w:rPr>
          <w:rStyle w:val="PlanInstructions"/>
          <w:i w:val="0"/>
          <w:lang w:val="es-ES"/>
        </w:rPr>
        <w:t>]</w:t>
      </w:r>
      <w:r>
        <w:rPr>
          <w:lang w:val="es-ES"/>
        </w:rPr>
        <w:t xml:space="preserve"> para más información sobre cómo puede unirse a un nuevo plan de Medicare </w:t>
      </w:r>
      <w:proofErr w:type="spellStart"/>
      <w:r>
        <w:rPr>
          <w:lang w:val="es-ES"/>
        </w:rPr>
        <w:t>Advantage</w:t>
      </w:r>
      <w:proofErr w:type="spellEnd"/>
      <w:r>
        <w:rPr>
          <w:lang w:val="es-ES"/>
        </w:rPr>
        <w:t xml:space="preserve"> o </w:t>
      </w:r>
      <w:r w:rsidRPr="00360E54">
        <w:rPr>
          <w:noProof/>
          <w:lang w:val="es-ES"/>
        </w:rPr>
        <w:t>de medicamentos de receta</w:t>
      </w:r>
      <w:r>
        <w:rPr>
          <w:noProof/>
          <w:lang w:val="es-ES"/>
        </w:rPr>
        <w:t>.</w:t>
      </w:r>
    </w:p>
    <w:p w14:paraId="0EEAAC63" w14:textId="7EC1EA7E" w:rsidR="008A2429" w:rsidRPr="00E163AF" w:rsidRDefault="00834357" w:rsidP="00E163AF">
      <w:pPr>
        <w:pStyle w:val="ListParagraph"/>
        <w:numPr>
          <w:ilvl w:val="0"/>
          <w:numId w:val="17"/>
        </w:numPr>
        <w:contextualSpacing w:val="0"/>
        <w:rPr>
          <w:noProof/>
        </w:rPr>
      </w:pPr>
      <w:r w:rsidRPr="00E163AF">
        <w:rPr>
          <w:noProof/>
          <w:lang w:val="es-ES"/>
        </w:rPr>
        <w:t xml:space="preserve">Si usted </w:t>
      </w:r>
      <w:r w:rsidR="00555654" w:rsidRPr="00E163AF">
        <w:rPr>
          <w:noProof/>
          <w:lang w:val="es-ES"/>
        </w:rPr>
        <w:t xml:space="preserve">deja </w:t>
      </w:r>
      <w:r w:rsidRPr="00E163AF">
        <w:rPr>
          <w:noProof/>
          <w:lang w:val="es-ES"/>
        </w:rPr>
        <w:t>nuestro plan</w:t>
      </w:r>
      <w:r w:rsidR="001A5FA4" w:rsidRPr="00E163AF">
        <w:rPr>
          <w:noProof/>
          <w:lang w:val="es-ES"/>
        </w:rPr>
        <w:t xml:space="preserve"> usted </w:t>
      </w:r>
      <w:r w:rsidR="00555654" w:rsidRPr="00E163AF">
        <w:rPr>
          <w:noProof/>
          <w:lang w:val="es-ES"/>
        </w:rPr>
        <w:t xml:space="preserve">será inscrito en Neighborhood UNITY para recibir sus servicios de Medicaid. </w:t>
      </w:r>
      <w:r w:rsidR="00555654" w:rsidRPr="00E163AF">
        <w:rPr>
          <w:noProof/>
        </w:rPr>
        <w:t xml:space="preserve">Si quiere </w:t>
      </w:r>
      <w:r w:rsidR="001A5FA4" w:rsidRPr="00E163AF">
        <w:rPr>
          <w:noProof/>
        </w:rPr>
        <w:t>más información</w:t>
      </w:r>
      <w:r w:rsidR="00555654" w:rsidRPr="00E163AF">
        <w:rPr>
          <w:noProof/>
        </w:rPr>
        <w:t xml:space="preserve"> sobre Neighborhood UNITY, llame al &lt;phone number&gt; &lt;days and hours of operation&gt;.</w:t>
      </w:r>
    </w:p>
    <w:p w14:paraId="0EEAAC64" w14:textId="2959926E" w:rsidR="00834357" w:rsidRPr="00E0245B" w:rsidRDefault="00E02D5C" w:rsidP="00EC5D18">
      <w:pPr>
        <w:pStyle w:val="Heading1"/>
        <w:rPr>
          <w:noProof/>
        </w:rPr>
      </w:pPr>
      <w:bookmarkStart w:id="74" w:name="_Toc348620210"/>
      <w:bookmarkStart w:id="75" w:name="_Toc361065179"/>
      <w:bookmarkStart w:id="76" w:name="_Toc364957980"/>
      <w:bookmarkStart w:id="77" w:name="_Toc376711208"/>
      <w:bookmarkStart w:id="78" w:name="_Toc453095183"/>
      <w:bookmarkStart w:id="79" w:name="_Toc517696557"/>
      <w:bookmarkEnd w:id="71"/>
      <w:r>
        <w:rPr>
          <w:noProof/>
        </w:rPr>
        <w:t xml:space="preserve">H. </w:t>
      </w:r>
      <w:r w:rsidR="00D04119" w:rsidRPr="00E0245B">
        <w:rPr>
          <w:noProof/>
        </w:rPr>
        <w:t>U</w:t>
      </w:r>
      <w:r w:rsidR="00834357" w:rsidRPr="00E0245B">
        <w:rPr>
          <w:noProof/>
        </w:rPr>
        <w:t>sted tiene derecho a decidir sobre su cuidado de salud</w:t>
      </w:r>
      <w:bookmarkEnd w:id="74"/>
      <w:bookmarkEnd w:id="75"/>
      <w:bookmarkEnd w:id="76"/>
      <w:bookmarkEnd w:id="77"/>
      <w:bookmarkEnd w:id="78"/>
      <w:bookmarkEnd w:id="79"/>
    </w:p>
    <w:p w14:paraId="0EEAAC65" w14:textId="45433DD3" w:rsidR="00834357" w:rsidRPr="00E0245B" w:rsidRDefault="00D818DC" w:rsidP="00D818DC">
      <w:pPr>
        <w:pStyle w:val="Heading2"/>
        <w:spacing w:before="0" w:line="320" w:lineRule="exact"/>
        <w:ind w:left="432" w:hanging="432"/>
        <w:rPr>
          <w:lang w:val="es-US"/>
        </w:rPr>
      </w:pPr>
      <w:bookmarkStart w:id="80" w:name="_Toc361065180"/>
      <w:bookmarkStart w:id="81" w:name="_Toc364957981"/>
      <w:bookmarkStart w:id="82" w:name="_Toc376711209"/>
      <w:bookmarkStart w:id="83" w:name="_Toc453095184"/>
      <w:bookmarkStart w:id="84" w:name="_Toc517696558"/>
      <w:r>
        <w:rPr>
          <w:lang w:val="es-ES"/>
        </w:rPr>
        <w:t xml:space="preserve">H1. </w:t>
      </w:r>
      <w:r w:rsidR="00834357" w:rsidRPr="00E0245B">
        <w:rPr>
          <w:lang w:val="es-US"/>
        </w:rPr>
        <w:t>Usted tiene derecho a conocer sus opciones de tratamiento y a decidir sobre su cuidado de salud</w:t>
      </w:r>
      <w:bookmarkEnd w:id="80"/>
      <w:bookmarkEnd w:id="81"/>
      <w:bookmarkEnd w:id="82"/>
      <w:bookmarkEnd w:id="83"/>
      <w:bookmarkEnd w:id="84"/>
    </w:p>
    <w:p w14:paraId="0EEAAC66" w14:textId="195AD39D" w:rsidR="00834357" w:rsidRPr="00E163AF" w:rsidRDefault="00834357" w:rsidP="00D818DC">
      <w:pPr>
        <w:ind w:right="0"/>
        <w:rPr>
          <w:noProof/>
        </w:rPr>
      </w:pPr>
      <w:r w:rsidRPr="00E0245B">
        <w:rPr>
          <w:noProof/>
        </w:rPr>
        <w:t xml:space="preserve">Usted tiene derecho a obtener información completa de sus médicos y otros proveedores de cuidado de salud cuando reciba servicios. Sus proveedores deben explicarle su enfermedad y sus opciones de tratamiento </w:t>
      </w:r>
      <w:r w:rsidRPr="00E163AF">
        <w:rPr>
          <w:noProof/>
        </w:rPr>
        <w:t>de una manera que usted pueda entender.</w:t>
      </w:r>
      <w:r w:rsidR="00E556AD">
        <w:rPr>
          <w:noProof/>
        </w:rPr>
        <w:t xml:space="preserve"> Usted tiene el derecho a:</w:t>
      </w:r>
    </w:p>
    <w:p w14:paraId="0EEAAC67" w14:textId="20338C98" w:rsidR="00834357" w:rsidRPr="00E0245B" w:rsidRDefault="00834357" w:rsidP="00CF2F57">
      <w:pPr>
        <w:pStyle w:val="ListBullet"/>
        <w:numPr>
          <w:ilvl w:val="0"/>
          <w:numId w:val="11"/>
        </w:numPr>
        <w:spacing w:after="200"/>
        <w:rPr>
          <w:noProof/>
        </w:rPr>
      </w:pPr>
      <w:r w:rsidRPr="00D818DC">
        <w:rPr>
          <w:b/>
          <w:noProof/>
        </w:rPr>
        <w:t>Cono</w:t>
      </w:r>
      <w:r w:rsidR="0065617C">
        <w:rPr>
          <w:b/>
          <w:noProof/>
        </w:rPr>
        <w:t>cer</w:t>
      </w:r>
      <w:r w:rsidRPr="00D818DC">
        <w:rPr>
          <w:b/>
          <w:noProof/>
        </w:rPr>
        <w:t xml:space="preserve"> sus opciones.</w:t>
      </w:r>
      <w:r w:rsidRPr="00E0245B">
        <w:rPr>
          <w:noProof/>
        </w:rPr>
        <w:t xml:space="preserve"> Usted tiene derecho a que se le informe sobre todos los tipos de tratamiento</w:t>
      </w:r>
      <w:r w:rsidR="00BE6A69" w:rsidRPr="00E0245B">
        <w:rPr>
          <w:noProof/>
        </w:rPr>
        <w:t xml:space="preserve"> para sus enfermedades</w:t>
      </w:r>
      <w:r w:rsidRPr="00E0245B">
        <w:rPr>
          <w:noProof/>
        </w:rPr>
        <w:t>.</w:t>
      </w:r>
    </w:p>
    <w:p w14:paraId="0EEAAC68" w14:textId="74A55D83" w:rsidR="00834357" w:rsidRPr="00E0245B" w:rsidRDefault="00834357" w:rsidP="00CF2F57">
      <w:pPr>
        <w:pStyle w:val="ListBullet"/>
        <w:numPr>
          <w:ilvl w:val="0"/>
          <w:numId w:val="11"/>
        </w:numPr>
        <w:spacing w:after="200"/>
        <w:rPr>
          <w:noProof/>
        </w:rPr>
      </w:pPr>
      <w:r w:rsidRPr="00D818DC">
        <w:rPr>
          <w:b/>
          <w:noProof/>
        </w:rPr>
        <w:lastRenderedPageBreak/>
        <w:t>Cono</w:t>
      </w:r>
      <w:r w:rsidR="0065617C">
        <w:rPr>
          <w:b/>
          <w:noProof/>
        </w:rPr>
        <w:t>cer</w:t>
      </w:r>
      <w:r w:rsidRPr="00D818DC">
        <w:rPr>
          <w:b/>
          <w:noProof/>
        </w:rPr>
        <w:t xml:space="preserve"> los riesgos</w:t>
      </w:r>
      <w:r w:rsidR="000855B6" w:rsidRPr="00D818DC">
        <w:rPr>
          <w:b/>
          <w:noProof/>
        </w:rPr>
        <w:t>.</w:t>
      </w:r>
      <w:r w:rsidRPr="00D818DC">
        <w:rPr>
          <w:noProof/>
        </w:rPr>
        <w:t xml:space="preserve"> </w:t>
      </w:r>
      <w:r w:rsidRPr="00E0245B">
        <w:rPr>
          <w:noProof/>
        </w:rPr>
        <w:t>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0EEAAC69" w14:textId="07015092" w:rsidR="00834357" w:rsidRPr="00E0245B" w:rsidRDefault="00E556AD" w:rsidP="00CF2F57">
      <w:pPr>
        <w:pStyle w:val="ListBullet"/>
        <w:numPr>
          <w:ilvl w:val="0"/>
          <w:numId w:val="11"/>
        </w:numPr>
        <w:spacing w:after="200"/>
        <w:rPr>
          <w:noProof/>
        </w:rPr>
      </w:pPr>
      <w:r>
        <w:rPr>
          <w:b/>
          <w:noProof/>
        </w:rPr>
        <w:t>Pedir</w:t>
      </w:r>
      <w:r w:rsidRPr="00D818DC">
        <w:rPr>
          <w:b/>
          <w:noProof/>
        </w:rPr>
        <w:t xml:space="preserve"> </w:t>
      </w:r>
      <w:r w:rsidR="00834357" w:rsidRPr="00D818DC">
        <w:rPr>
          <w:b/>
          <w:noProof/>
        </w:rPr>
        <w:t>una segunda opinión.</w:t>
      </w:r>
      <w:r w:rsidR="00834357" w:rsidRPr="00D818DC">
        <w:rPr>
          <w:noProof/>
        </w:rPr>
        <w:t xml:space="preserve"> </w:t>
      </w:r>
      <w:r w:rsidR="00834357" w:rsidRPr="00E0245B">
        <w:rPr>
          <w:noProof/>
        </w:rPr>
        <w:t xml:space="preserve">Usted tiene derecho a ver a otro </w:t>
      </w:r>
      <w:r w:rsidR="0097589D">
        <w:rPr>
          <w:noProof/>
        </w:rPr>
        <w:t xml:space="preserve">proveedor </w:t>
      </w:r>
      <w:r w:rsidR="00834357" w:rsidRPr="00E0245B">
        <w:rPr>
          <w:noProof/>
        </w:rPr>
        <w:t>antes de tomar una decisión sobre un tratamiento.</w:t>
      </w:r>
    </w:p>
    <w:p w14:paraId="0EEAAC6A" w14:textId="587CACC1" w:rsidR="00834357" w:rsidRPr="00E0245B" w:rsidRDefault="00E556AD" w:rsidP="00CF2F57">
      <w:pPr>
        <w:pStyle w:val="ListBullet"/>
        <w:numPr>
          <w:ilvl w:val="0"/>
          <w:numId w:val="11"/>
        </w:numPr>
        <w:spacing w:after="200"/>
        <w:rPr>
          <w:noProof/>
        </w:rPr>
      </w:pPr>
      <w:r>
        <w:rPr>
          <w:b/>
          <w:noProof/>
        </w:rPr>
        <w:t>D</w:t>
      </w:r>
      <w:r w:rsidR="00834357" w:rsidRPr="00D818DC">
        <w:rPr>
          <w:b/>
          <w:noProof/>
        </w:rPr>
        <w:t>ecir que “no”.</w:t>
      </w:r>
      <w:r w:rsidR="00834357" w:rsidRPr="00E0245B">
        <w:rPr>
          <w:noProof/>
        </w:rPr>
        <w:t xml:space="preserve"> Usted tiene derecho a rechazar cualquier tratamiento. Esto incluye el derecho a abandonar un hospital u otra institución médica, incluso si su </w:t>
      </w:r>
      <w:r w:rsidR="0097589D">
        <w:rPr>
          <w:noProof/>
        </w:rPr>
        <w:t xml:space="preserve">proveedor </w:t>
      </w:r>
      <w:r w:rsidR="00834357" w:rsidRPr="00E0245B">
        <w:rPr>
          <w:noProof/>
        </w:rPr>
        <w:t xml:space="preserve">le aconseja que no lo haga. También tiene derecho a dejar de tomar un medicamento. Si usted rechaza un tratamiento o deja de tomar un medicamento, no </w:t>
      </w:r>
      <w:r w:rsidR="00E0280A" w:rsidRPr="00E0245B">
        <w:rPr>
          <w:noProof/>
        </w:rPr>
        <w:t>lo quitarán</w:t>
      </w:r>
      <w:r w:rsidR="00834357" w:rsidRPr="00E0245B">
        <w:rPr>
          <w:noProof/>
        </w:rPr>
        <w:t xml:space="preserve"> del plan. No obstante, si usted rechaza el tratamiento o deja de tomar un medicamento, usted deberá aceptar toda la responsabilidad por lo que le ocurra.</w:t>
      </w:r>
    </w:p>
    <w:p w14:paraId="0EEAAC6B" w14:textId="24BA087C" w:rsidR="00834357" w:rsidRDefault="00E556AD" w:rsidP="00CF2F57">
      <w:pPr>
        <w:pStyle w:val="ListBullet"/>
        <w:numPr>
          <w:ilvl w:val="0"/>
          <w:numId w:val="11"/>
        </w:numPr>
        <w:spacing w:after="200"/>
        <w:rPr>
          <w:noProof/>
        </w:rPr>
      </w:pPr>
      <w:r>
        <w:rPr>
          <w:b/>
          <w:noProof/>
        </w:rPr>
        <w:t>P</w:t>
      </w:r>
      <w:r w:rsidR="00481642" w:rsidRPr="00D818DC">
        <w:rPr>
          <w:b/>
          <w:noProof/>
        </w:rPr>
        <w:t xml:space="preserve">edirnos que le expliquemos </w:t>
      </w:r>
      <w:r w:rsidR="00834357" w:rsidRPr="00D818DC">
        <w:rPr>
          <w:b/>
          <w:noProof/>
        </w:rPr>
        <w:t>por qué un proveedor le negó el cuidado.</w:t>
      </w:r>
      <w:r w:rsidR="00834357" w:rsidRPr="00D818DC">
        <w:rPr>
          <w:noProof/>
        </w:rPr>
        <w:t xml:space="preserve"> </w:t>
      </w:r>
      <w:r w:rsidR="00834357" w:rsidRPr="00E0245B">
        <w:rPr>
          <w:noProof/>
        </w:rPr>
        <w:t>Usted tiene derecho a que le demos una explicación si un proveedor le negó un cuidado que usted cree que debería recibir.</w:t>
      </w:r>
    </w:p>
    <w:p w14:paraId="0EEAAC6C" w14:textId="4339F2EB" w:rsidR="00834357" w:rsidRPr="00E0245B" w:rsidRDefault="00E556AD" w:rsidP="00CF2F57">
      <w:pPr>
        <w:pStyle w:val="ListBullet"/>
        <w:numPr>
          <w:ilvl w:val="0"/>
          <w:numId w:val="11"/>
        </w:numPr>
        <w:spacing w:after="200"/>
        <w:rPr>
          <w:noProof/>
        </w:rPr>
      </w:pPr>
      <w:r>
        <w:rPr>
          <w:b/>
          <w:noProof/>
        </w:rPr>
        <w:t>P</w:t>
      </w:r>
      <w:r w:rsidR="00D818DC" w:rsidRPr="00E0245B">
        <w:rPr>
          <w:b/>
          <w:noProof/>
        </w:rPr>
        <w:t xml:space="preserve">edirnos que cubramos un servicio o medicamento que le fue negado o que normalmente no está cubierto. </w:t>
      </w:r>
      <w:r w:rsidR="00D818DC" w:rsidRPr="00E0245B">
        <w:rPr>
          <w:noProof/>
        </w:rPr>
        <w:t xml:space="preserve">Esto se llama </w:t>
      </w:r>
      <w:r w:rsidR="00D818DC" w:rsidRPr="00C0117B">
        <w:rPr>
          <w:noProof/>
        </w:rPr>
        <w:t>decisión de cobertura</w:t>
      </w:r>
      <w:r w:rsidR="00D818DC" w:rsidRPr="00E0245B">
        <w:rPr>
          <w:noProof/>
        </w:rPr>
        <w:t xml:space="preserve">. El Capítulo 9 </w:t>
      </w:r>
      <w:r w:rsidR="00D818DC" w:rsidRPr="00784EDC">
        <w:rPr>
          <w:rStyle w:val="PlanInstructions"/>
          <w:i w:val="0"/>
          <w:noProof w:val="0"/>
          <w:lang w:val="es-US"/>
        </w:rPr>
        <w:t>[</w:t>
      </w:r>
      <w:r w:rsidR="00D818DC" w:rsidRPr="00784EDC">
        <w:rPr>
          <w:rStyle w:val="PlanInstructions"/>
          <w:noProof w:val="0"/>
          <w:lang w:val="es-US"/>
        </w:rPr>
        <w:t>plan</w:t>
      </w:r>
      <w:r w:rsidR="00D818DC" w:rsidRPr="00DD657B">
        <w:rPr>
          <w:rStyle w:val="PlanInstructions"/>
          <w:noProof w:val="0"/>
          <w:lang w:val="es-US"/>
        </w:rPr>
        <w:t xml:space="preserve"> </w:t>
      </w:r>
      <w:proofErr w:type="spellStart"/>
      <w:r w:rsidR="00D818DC" w:rsidRPr="00DD657B">
        <w:rPr>
          <w:rStyle w:val="PlanInstructions"/>
          <w:noProof w:val="0"/>
          <w:lang w:val="es-US"/>
        </w:rPr>
        <w:t>may</w:t>
      </w:r>
      <w:proofErr w:type="spellEnd"/>
      <w:r w:rsidR="00D818DC" w:rsidRPr="00DD657B">
        <w:rPr>
          <w:rStyle w:val="PlanInstructions"/>
          <w:noProof w:val="0"/>
          <w:lang w:val="es-US"/>
        </w:rPr>
        <w:t xml:space="preserve"> </w:t>
      </w:r>
      <w:proofErr w:type="spellStart"/>
      <w:r w:rsidR="00D818DC" w:rsidRPr="00DD657B">
        <w:rPr>
          <w:rStyle w:val="PlanInstructions"/>
          <w:noProof w:val="0"/>
          <w:lang w:val="es-US"/>
        </w:rPr>
        <w:t>insert</w:t>
      </w:r>
      <w:proofErr w:type="spellEnd"/>
      <w:r w:rsidR="00D818DC" w:rsidRPr="00DD657B">
        <w:rPr>
          <w:rStyle w:val="PlanInstructions"/>
          <w:noProof w:val="0"/>
          <w:lang w:val="es-US"/>
        </w:rPr>
        <w:t xml:space="preserve"> </w:t>
      </w:r>
      <w:proofErr w:type="spellStart"/>
      <w:r w:rsidR="00D818DC" w:rsidRPr="00DD657B">
        <w:rPr>
          <w:rStyle w:val="PlanInstructions"/>
          <w:noProof w:val="0"/>
          <w:lang w:val="es-US"/>
        </w:rPr>
        <w:t>reference</w:t>
      </w:r>
      <w:proofErr w:type="spellEnd"/>
      <w:r w:rsidR="00D818DC" w:rsidRPr="00DD657B">
        <w:rPr>
          <w:rStyle w:val="PlanInstructions"/>
          <w:noProof w:val="0"/>
          <w:lang w:val="es-US"/>
        </w:rPr>
        <w:t xml:space="preserve">, as </w:t>
      </w:r>
      <w:proofErr w:type="spellStart"/>
      <w:r w:rsidR="00D818DC" w:rsidRPr="00DD657B">
        <w:rPr>
          <w:rStyle w:val="PlanInstructions"/>
          <w:noProof w:val="0"/>
          <w:lang w:val="es-US"/>
        </w:rPr>
        <w:t>applicable</w:t>
      </w:r>
      <w:proofErr w:type="spellEnd"/>
      <w:r w:rsidR="00D818DC" w:rsidRPr="00DD657B">
        <w:rPr>
          <w:rStyle w:val="PlanInstructions"/>
          <w:i w:val="0"/>
          <w:noProof w:val="0"/>
          <w:lang w:val="es-US"/>
        </w:rPr>
        <w:t>]</w:t>
      </w:r>
      <w:r w:rsidR="00D818DC" w:rsidRPr="00E0245B">
        <w:rPr>
          <w:noProof/>
        </w:rPr>
        <w:t xml:space="preserve"> dice cómo pedir una decisión de cobertura del plan.</w:t>
      </w:r>
    </w:p>
    <w:p w14:paraId="0EEAAC6D" w14:textId="39AAB5C7" w:rsidR="00834357" w:rsidRPr="00D818DC" w:rsidRDefault="00D818DC" w:rsidP="00D818DC">
      <w:pPr>
        <w:pStyle w:val="Heading2"/>
        <w:spacing w:before="0" w:line="320" w:lineRule="exact"/>
        <w:ind w:left="432" w:hanging="432"/>
        <w:rPr>
          <w:lang w:val="es-ES"/>
        </w:rPr>
      </w:pPr>
      <w:bookmarkStart w:id="85" w:name="_Toc361065181"/>
      <w:bookmarkStart w:id="86" w:name="_Toc364957982"/>
      <w:bookmarkStart w:id="87" w:name="_Toc453095185"/>
      <w:bookmarkStart w:id="88" w:name="_Toc517696559"/>
      <w:bookmarkStart w:id="89" w:name="_Toc376711210"/>
      <w:r>
        <w:rPr>
          <w:lang w:val="es-ES"/>
        </w:rPr>
        <w:t xml:space="preserve">H2. </w:t>
      </w:r>
      <w:r w:rsidR="00E556AD">
        <w:rPr>
          <w:lang w:val="es-ES"/>
        </w:rPr>
        <w:t xml:space="preserve">Su </w:t>
      </w:r>
      <w:r w:rsidR="00834357" w:rsidRPr="00D818DC">
        <w:rPr>
          <w:lang w:val="es-ES"/>
        </w:rPr>
        <w:t>derecho a decir qué quiere que ocurra si usted no puede tomar decisiones sobre su cuidado de salud</w:t>
      </w:r>
      <w:bookmarkEnd w:id="85"/>
      <w:bookmarkEnd w:id="86"/>
      <w:bookmarkEnd w:id="87"/>
      <w:bookmarkEnd w:id="88"/>
      <w:r w:rsidR="00834357" w:rsidRPr="00D818DC">
        <w:rPr>
          <w:lang w:val="es-ES"/>
        </w:rPr>
        <w:t xml:space="preserve"> </w:t>
      </w:r>
      <w:bookmarkEnd w:id="89"/>
    </w:p>
    <w:p w14:paraId="0EEAAC6E" w14:textId="77777777" w:rsidR="00BE6A69" w:rsidRPr="007171B8" w:rsidRDefault="00BE6A69" w:rsidP="00D818DC">
      <w:pPr>
        <w:ind w:right="0"/>
        <w:rPr>
          <w:rStyle w:val="PlanInstructions"/>
          <w:noProof w:val="0"/>
          <w:lang w:val="es-US"/>
        </w:rPr>
      </w:pPr>
      <w:r w:rsidRPr="00E0245B">
        <w:rPr>
          <w:rStyle w:val="PlanInstructions"/>
          <w:i w:val="0"/>
          <w:noProof w:val="0"/>
        </w:rPr>
        <w:t>[</w:t>
      </w:r>
      <w:r w:rsidRPr="00E0245B">
        <w:rPr>
          <w:rStyle w:val="PlanInstructions"/>
          <w:b/>
          <w:noProof w:val="0"/>
        </w:rPr>
        <w:t>Note:</w:t>
      </w:r>
      <w:r w:rsidRPr="00E0245B">
        <w:rPr>
          <w:rStyle w:val="PlanInstructions"/>
          <w:noProof w:val="0"/>
        </w:rPr>
        <w:t xml:space="preserve"> If the plan would like to provide members with state-specific information about advance directives it may do so. </w:t>
      </w:r>
      <w:proofErr w:type="spellStart"/>
      <w:r w:rsidRPr="007171B8">
        <w:rPr>
          <w:rStyle w:val="PlanInstructions"/>
          <w:noProof w:val="0"/>
          <w:lang w:val="es-US"/>
        </w:rPr>
        <w:t>Include</w:t>
      </w:r>
      <w:proofErr w:type="spellEnd"/>
      <w:r w:rsidRPr="007171B8">
        <w:rPr>
          <w:rStyle w:val="PlanInstructions"/>
          <w:noProof w:val="0"/>
          <w:lang w:val="es-US"/>
        </w:rPr>
        <w:t xml:space="preserve"> </w:t>
      </w:r>
      <w:proofErr w:type="spellStart"/>
      <w:r w:rsidRPr="007171B8">
        <w:rPr>
          <w:rStyle w:val="PlanInstructions"/>
          <w:noProof w:val="0"/>
          <w:lang w:val="es-US"/>
        </w:rPr>
        <w:t>contact</w:t>
      </w:r>
      <w:proofErr w:type="spellEnd"/>
      <w:r w:rsidRPr="007171B8">
        <w:rPr>
          <w:rStyle w:val="PlanInstructions"/>
          <w:noProof w:val="0"/>
          <w:lang w:val="es-US"/>
        </w:rPr>
        <w:t xml:space="preserve"> </w:t>
      </w:r>
      <w:proofErr w:type="spellStart"/>
      <w:r w:rsidRPr="007171B8">
        <w:rPr>
          <w:rStyle w:val="PlanInstructions"/>
          <w:noProof w:val="0"/>
          <w:lang w:val="es-US"/>
        </w:rPr>
        <w:t>information</w:t>
      </w:r>
      <w:proofErr w:type="spellEnd"/>
      <w:r w:rsidRPr="007171B8">
        <w:rPr>
          <w:rStyle w:val="PlanInstructions"/>
          <w:noProof w:val="0"/>
          <w:lang w:val="es-US"/>
        </w:rPr>
        <w:t xml:space="preserve"> </w:t>
      </w:r>
      <w:proofErr w:type="spellStart"/>
      <w:r w:rsidRPr="007171B8">
        <w:rPr>
          <w:rStyle w:val="PlanInstructions"/>
          <w:noProof w:val="0"/>
          <w:lang w:val="es-US"/>
        </w:rPr>
        <w:t>for</w:t>
      </w:r>
      <w:proofErr w:type="spellEnd"/>
      <w:r w:rsidRPr="007171B8">
        <w:rPr>
          <w:rStyle w:val="PlanInstructions"/>
          <w:noProof w:val="0"/>
          <w:lang w:val="es-US"/>
        </w:rPr>
        <w:t xml:space="preserve"> </w:t>
      </w:r>
      <w:proofErr w:type="spellStart"/>
      <w:r w:rsidRPr="007171B8">
        <w:rPr>
          <w:rStyle w:val="PlanInstructions"/>
          <w:noProof w:val="0"/>
          <w:lang w:val="es-US"/>
        </w:rPr>
        <w:t>the</w:t>
      </w:r>
      <w:proofErr w:type="spellEnd"/>
      <w:r w:rsidRPr="007171B8">
        <w:rPr>
          <w:rStyle w:val="PlanInstructions"/>
          <w:noProof w:val="0"/>
          <w:lang w:val="es-US"/>
        </w:rPr>
        <w:t xml:space="preserve"> </w:t>
      </w:r>
      <w:proofErr w:type="spellStart"/>
      <w:r w:rsidRPr="007171B8">
        <w:rPr>
          <w:rStyle w:val="PlanInstructions"/>
          <w:noProof w:val="0"/>
          <w:lang w:val="es-US"/>
        </w:rPr>
        <w:t>appropriate</w:t>
      </w:r>
      <w:proofErr w:type="spellEnd"/>
      <w:r w:rsidRPr="007171B8">
        <w:rPr>
          <w:rStyle w:val="PlanInstructions"/>
          <w:noProof w:val="0"/>
          <w:lang w:val="es-US"/>
        </w:rPr>
        <w:t xml:space="preserve"> </w:t>
      </w:r>
      <w:proofErr w:type="spellStart"/>
      <w:r w:rsidRPr="007171B8">
        <w:rPr>
          <w:rStyle w:val="PlanInstructions"/>
          <w:noProof w:val="0"/>
          <w:lang w:val="es-US"/>
        </w:rPr>
        <w:t>state</w:t>
      </w:r>
      <w:proofErr w:type="spellEnd"/>
      <w:r w:rsidRPr="007171B8">
        <w:rPr>
          <w:rStyle w:val="PlanInstructions"/>
          <w:noProof w:val="0"/>
          <w:lang w:val="es-US"/>
        </w:rPr>
        <w:t xml:space="preserve"> </w:t>
      </w:r>
      <w:proofErr w:type="spellStart"/>
      <w:r w:rsidRPr="007171B8">
        <w:rPr>
          <w:rStyle w:val="PlanInstructions"/>
          <w:noProof w:val="0"/>
          <w:lang w:val="es-US"/>
        </w:rPr>
        <w:t>agency</w:t>
      </w:r>
      <w:proofErr w:type="spellEnd"/>
      <w:r w:rsidRPr="007171B8">
        <w:rPr>
          <w:rStyle w:val="PlanInstructions"/>
          <w:noProof w:val="0"/>
          <w:lang w:val="es-US"/>
        </w:rPr>
        <w:t>.</w:t>
      </w:r>
      <w:r w:rsidRPr="007171B8">
        <w:rPr>
          <w:rStyle w:val="PlanInstructions"/>
          <w:i w:val="0"/>
          <w:noProof w:val="0"/>
          <w:lang w:val="es-US"/>
        </w:rPr>
        <w:t>]</w:t>
      </w:r>
    </w:p>
    <w:p w14:paraId="0EEAAC6F" w14:textId="7E58F1A5" w:rsidR="00834357" w:rsidRPr="00E0245B" w:rsidRDefault="00834357" w:rsidP="00D818DC">
      <w:pPr>
        <w:ind w:right="0"/>
        <w:rPr>
          <w:noProof/>
        </w:rPr>
      </w:pPr>
      <w:r w:rsidRPr="00E0245B">
        <w:rPr>
          <w:noProof/>
        </w:rPr>
        <w:t xml:space="preserve">A veces las personas no pueden tomar decisiones </w:t>
      </w:r>
      <w:r w:rsidR="00E556AD">
        <w:rPr>
          <w:noProof/>
        </w:rPr>
        <w:t xml:space="preserve">de </w:t>
      </w:r>
      <w:r w:rsidRPr="00E0245B">
        <w:rPr>
          <w:noProof/>
        </w:rPr>
        <w:t>salud por sí mismas. Antes de que esto suceda, usted puede:</w:t>
      </w:r>
    </w:p>
    <w:p w14:paraId="0EEAAC70" w14:textId="77777777" w:rsidR="00834357" w:rsidRPr="00D818DC" w:rsidRDefault="00834357" w:rsidP="00CF2F57">
      <w:pPr>
        <w:pStyle w:val="ListBullet"/>
        <w:numPr>
          <w:ilvl w:val="0"/>
          <w:numId w:val="11"/>
        </w:numPr>
        <w:spacing w:after="200"/>
        <w:rPr>
          <w:b/>
          <w:noProof/>
        </w:rPr>
      </w:pPr>
      <w:r w:rsidRPr="00D818DC">
        <w:rPr>
          <w:noProof/>
        </w:rPr>
        <w:t>Llenar un formulario por escrito para</w:t>
      </w:r>
      <w:r w:rsidRPr="00D818DC">
        <w:rPr>
          <w:b/>
          <w:noProof/>
        </w:rPr>
        <w:t xml:space="preserve"> </w:t>
      </w:r>
      <w:r w:rsidRPr="00E0245B">
        <w:rPr>
          <w:b/>
          <w:noProof/>
        </w:rPr>
        <w:t>darle a otra persona derecho a tomar decisiones sobre su cuidado de salud en su nombre</w:t>
      </w:r>
      <w:r w:rsidR="00932F90" w:rsidRPr="00D818DC">
        <w:rPr>
          <w:b/>
          <w:noProof/>
        </w:rPr>
        <w:t>.</w:t>
      </w:r>
      <w:r w:rsidRPr="00D818DC">
        <w:rPr>
          <w:b/>
          <w:noProof/>
        </w:rPr>
        <w:t xml:space="preserve"> </w:t>
      </w:r>
    </w:p>
    <w:p w14:paraId="0EEAAC71" w14:textId="77777777" w:rsidR="00834357" w:rsidRPr="00D818DC" w:rsidRDefault="00834357" w:rsidP="00CF2F57">
      <w:pPr>
        <w:pStyle w:val="ListBullet"/>
        <w:numPr>
          <w:ilvl w:val="0"/>
          <w:numId w:val="11"/>
        </w:numPr>
        <w:spacing w:after="200"/>
        <w:rPr>
          <w:noProof/>
        </w:rPr>
      </w:pPr>
      <w:r w:rsidRPr="00D818DC">
        <w:rPr>
          <w:b/>
          <w:noProof/>
        </w:rPr>
        <w:t xml:space="preserve">Darles a sus </w:t>
      </w:r>
      <w:r w:rsidR="0097589D" w:rsidRPr="004656BF">
        <w:rPr>
          <w:b/>
          <w:noProof/>
        </w:rPr>
        <w:t>proveedores</w:t>
      </w:r>
      <w:r w:rsidR="0097589D" w:rsidRPr="00D818DC">
        <w:rPr>
          <w:b/>
          <w:noProof/>
        </w:rPr>
        <w:t xml:space="preserve"> </w:t>
      </w:r>
      <w:r w:rsidRPr="00D818DC">
        <w:rPr>
          <w:b/>
          <w:noProof/>
        </w:rPr>
        <w:t xml:space="preserve">instrucciones </w:t>
      </w:r>
      <w:r w:rsidRPr="00D818DC">
        <w:rPr>
          <w:noProof/>
        </w:rPr>
        <w:t>por escrito sobre cómo quiere que administren su cuidado de salud si usted no puede tomar decisiones.</w:t>
      </w:r>
    </w:p>
    <w:p w14:paraId="0EEAAC72" w14:textId="77777777" w:rsidR="00834357" w:rsidRPr="00E0245B" w:rsidRDefault="00834357" w:rsidP="00D818DC">
      <w:pPr>
        <w:ind w:right="0"/>
        <w:rPr>
          <w:noProof/>
        </w:rPr>
      </w:pPr>
      <w:r w:rsidRPr="00E0245B">
        <w:rPr>
          <w:noProof/>
        </w:rPr>
        <w:t xml:space="preserve">El documento legal que puede usar para dar sus instrucciones se llama </w:t>
      </w:r>
      <w:r w:rsidRPr="005952FF">
        <w:rPr>
          <w:noProof/>
        </w:rPr>
        <w:t>directiva anticipada</w:t>
      </w:r>
      <w:r w:rsidRPr="00E0245B">
        <w:rPr>
          <w:i/>
          <w:noProof/>
        </w:rPr>
        <w:t xml:space="preserve">. </w:t>
      </w:r>
      <w:r w:rsidRPr="00E0245B">
        <w:rPr>
          <w:noProof/>
        </w:rPr>
        <w:t>Hay diferentes tipos de directivas anticipadas, que tienen diferentes nombres.</w:t>
      </w:r>
      <w:r w:rsidRPr="00E163AF">
        <w:rPr>
          <w:noProof/>
        </w:rPr>
        <w:t xml:space="preserve"> Algunos ejemplos son un testamento en vida y un poder legal para cuidados de salud.</w:t>
      </w:r>
    </w:p>
    <w:p w14:paraId="0EEAAC73" w14:textId="77777777" w:rsidR="00834357" w:rsidRPr="00E0245B" w:rsidRDefault="00834357" w:rsidP="00D818DC">
      <w:pPr>
        <w:ind w:right="0"/>
        <w:rPr>
          <w:noProof/>
        </w:rPr>
      </w:pPr>
      <w:r w:rsidRPr="00E0245B">
        <w:rPr>
          <w:noProof/>
        </w:rPr>
        <w:t>Usted no tiene que usar una directiva anticipada, pero puede hacerlo si lo desea. Esto es lo que tiene que hacer:</w:t>
      </w:r>
    </w:p>
    <w:p w14:paraId="0EEAAC74" w14:textId="77777777" w:rsidR="00834357" w:rsidRPr="00E0245B" w:rsidRDefault="00834357" w:rsidP="00CF2F57">
      <w:pPr>
        <w:pStyle w:val="ListBullet"/>
        <w:numPr>
          <w:ilvl w:val="0"/>
          <w:numId w:val="12"/>
        </w:numPr>
        <w:tabs>
          <w:tab w:val="clear" w:pos="432"/>
        </w:tabs>
        <w:spacing w:after="200"/>
        <w:rPr>
          <w:noProof/>
        </w:rPr>
      </w:pPr>
      <w:r w:rsidRPr="00E0245B">
        <w:rPr>
          <w:b/>
          <w:noProof/>
        </w:rPr>
        <w:lastRenderedPageBreak/>
        <w:t xml:space="preserve">Obtenga el formulario. </w:t>
      </w:r>
      <w:r w:rsidRPr="00E0245B">
        <w:rPr>
          <w:noProof/>
        </w:rPr>
        <w:t>Puede obtener un formulario de su</w:t>
      </w:r>
      <w:r w:rsidR="0097589D" w:rsidRPr="0097589D">
        <w:rPr>
          <w:noProof/>
        </w:rPr>
        <w:t xml:space="preserve"> </w:t>
      </w:r>
      <w:r w:rsidR="0097589D">
        <w:rPr>
          <w:noProof/>
        </w:rPr>
        <w:t>proveedor</w:t>
      </w:r>
      <w:r w:rsidRPr="00E0245B">
        <w:rPr>
          <w:noProof/>
        </w:rPr>
        <w:t>, un abogado, una agencia de servicios legales o un trabajador social. Es posible que las organizaciones que informan a la gente sobre Medicare o Medicaid</w:t>
      </w:r>
      <w:r w:rsidRPr="00784EDC">
        <w:rPr>
          <w:rStyle w:val="PlanInstructions"/>
          <w:i w:val="0"/>
          <w:noProof w:val="0"/>
          <w:lang w:val="es-US"/>
        </w:rPr>
        <w:t xml:space="preserve"> [</w:t>
      </w:r>
      <w:r w:rsidR="00EE7F6E" w:rsidRPr="00784EDC">
        <w:rPr>
          <w:rStyle w:val="PlanInstructions"/>
          <w:noProof w:val="0"/>
          <w:lang w:val="es-US"/>
        </w:rPr>
        <w:t>plan</w:t>
      </w:r>
      <w:r w:rsidRPr="00DD657B">
        <w:rPr>
          <w:rStyle w:val="PlanInstructions"/>
          <w:noProof w:val="0"/>
          <w:lang w:val="es-US"/>
        </w:rPr>
        <w:t xml:space="preserve"> </w:t>
      </w:r>
      <w:proofErr w:type="spellStart"/>
      <w:r w:rsidRPr="00DD657B">
        <w:rPr>
          <w:rStyle w:val="PlanInstructions"/>
          <w:noProof w:val="0"/>
          <w:lang w:val="es-US"/>
        </w:rPr>
        <w:t>should</w:t>
      </w:r>
      <w:proofErr w:type="spellEnd"/>
      <w:r w:rsidRPr="00DD657B">
        <w:rPr>
          <w:rStyle w:val="PlanInstructions"/>
          <w:noProof w:val="0"/>
          <w:lang w:val="es-US"/>
        </w:rPr>
        <w:t xml:space="preserve"> </w:t>
      </w:r>
      <w:proofErr w:type="spellStart"/>
      <w:r w:rsidRPr="00DD657B">
        <w:rPr>
          <w:rStyle w:val="PlanInstructions"/>
          <w:noProof w:val="0"/>
          <w:lang w:val="es-US"/>
        </w:rPr>
        <w:t>insert</w:t>
      </w:r>
      <w:proofErr w:type="spellEnd"/>
      <w:r w:rsidRPr="00DD657B">
        <w:rPr>
          <w:rStyle w:val="PlanInstructions"/>
          <w:noProof w:val="0"/>
          <w:lang w:val="es-US"/>
        </w:rPr>
        <w:t xml:space="preserve"> </w:t>
      </w:r>
      <w:proofErr w:type="spellStart"/>
      <w:r w:rsidRPr="00DD657B">
        <w:rPr>
          <w:rStyle w:val="PlanInstructions"/>
          <w:noProof w:val="0"/>
          <w:lang w:val="es-US"/>
        </w:rPr>
        <w:t>examples</w:t>
      </w:r>
      <w:proofErr w:type="spellEnd"/>
      <w:r w:rsidRPr="00DD657B">
        <w:rPr>
          <w:rStyle w:val="PlanInstructions"/>
          <w:noProof w:val="0"/>
          <w:lang w:val="es-US"/>
        </w:rPr>
        <w:t xml:space="preserve"> of </w:t>
      </w:r>
      <w:proofErr w:type="spellStart"/>
      <w:r w:rsidRPr="00DD657B">
        <w:rPr>
          <w:rStyle w:val="PlanInstructions"/>
          <w:noProof w:val="0"/>
          <w:lang w:val="es-US"/>
        </w:rPr>
        <w:t>those</w:t>
      </w:r>
      <w:proofErr w:type="spellEnd"/>
      <w:r w:rsidRPr="00DD657B">
        <w:rPr>
          <w:rStyle w:val="PlanInstructions"/>
          <w:noProof w:val="0"/>
          <w:lang w:val="es-US"/>
        </w:rPr>
        <w:t xml:space="preserve"> </w:t>
      </w:r>
      <w:proofErr w:type="spellStart"/>
      <w:r w:rsidRPr="00DD657B">
        <w:rPr>
          <w:rStyle w:val="PlanInstructions"/>
          <w:noProof w:val="0"/>
          <w:lang w:val="es-US"/>
        </w:rPr>
        <w:t>organizations</w:t>
      </w:r>
      <w:proofErr w:type="spellEnd"/>
      <w:r w:rsidRPr="00DD657B">
        <w:rPr>
          <w:rStyle w:val="PlanInstructions"/>
          <w:i w:val="0"/>
          <w:noProof w:val="0"/>
          <w:lang w:val="es-US"/>
        </w:rPr>
        <w:t>]</w:t>
      </w:r>
      <w:r w:rsidRPr="00DD657B">
        <w:rPr>
          <w:rStyle w:val="PlanInstructions"/>
          <w:noProof w:val="0"/>
          <w:lang w:val="es-US"/>
        </w:rPr>
        <w:t xml:space="preserve"> </w:t>
      </w:r>
      <w:r w:rsidRPr="00E0245B">
        <w:rPr>
          <w:noProof/>
        </w:rPr>
        <w:t xml:space="preserve">también tengan formularios de directivas anticipadas. </w:t>
      </w:r>
      <w:r w:rsidRPr="00784EDC">
        <w:rPr>
          <w:rStyle w:val="PlanInstructions"/>
          <w:i w:val="0"/>
          <w:noProof w:val="0"/>
          <w:lang w:val="es-US"/>
        </w:rPr>
        <w:t>[</w:t>
      </w:r>
      <w:proofErr w:type="spellStart"/>
      <w:r w:rsidRPr="00784EDC">
        <w:rPr>
          <w:rStyle w:val="PlanInstructions"/>
          <w:noProof w:val="0"/>
          <w:lang w:val="es-US"/>
        </w:rPr>
        <w:t>Insert</w:t>
      </w:r>
      <w:proofErr w:type="spellEnd"/>
      <w:r w:rsidRPr="00784EDC">
        <w:rPr>
          <w:rStyle w:val="PlanInstructions"/>
          <w:noProof w:val="0"/>
          <w:lang w:val="es-US"/>
        </w:rPr>
        <w:t xml:space="preserve"> </w:t>
      </w:r>
      <w:proofErr w:type="spellStart"/>
      <w:r w:rsidRPr="00784EDC">
        <w:rPr>
          <w:rStyle w:val="PlanInstructions"/>
          <w:noProof w:val="0"/>
          <w:lang w:val="es-US"/>
        </w:rPr>
        <w:t>if</w:t>
      </w:r>
      <w:proofErr w:type="spellEnd"/>
      <w:r w:rsidRPr="00784EDC">
        <w:rPr>
          <w:rStyle w:val="PlanInstructions"/>
          <w:noProof w:val="0"/>
          <w:lang w:val="es-US"/>
        </w:rPr>
        <w:t xml:space="preserve"> </w:t>
      </w:r>
      <w:proofErr w:type="spellStart"/>
      <w:r w:rsidRPr="00784EDC">
        <w:rPr>
          <w:rStyle w:val="PlanInstructions"/>
          <w:noProof w:val="0"/>
          <w:lang w:val="es-US"/>
        </w:rPr>
        <w:t>applicable</w:t>
      </w:r>
      <w:proofErr w:type="spellEnd"/>
      <w:r w:rsidRPr="00784EDC">
        <w:rPr>
          <w:rStyle w:val="PlanInstructions"/>
          <w:noProof w:val="0"/>
          <w:lang w:val="es-US"/>
        </w:rPr>
        <w:t xml:space="preserve">: </w:t>
      </w:r>
      <w:r w:rsidRPr="00784EDC">
        <w:rPr>
          <w:rStyle w:val="PlanInstructions"/>
          <w:i w:val="0"/>
          <w:noProof w:val="0"/>
          <w:lang w:val="es-US"/>
        </w:rPr>
        <w:t xml:space="preserve">Usted también puede comunicarse con </w:t>
      </w:r>
      <w:r w:rsidR="002A7B39" w:rsidRPr="00784EDC">
        <w:rPr>
          <w:rStyle w:val="PlanInstructions"/>
          <w:i w:val="0"/>
          <w:noProof w:val="0"/>
          <w:lang w:val="es-US"/>
        </w:rPr>
        <w:t>&lt;</w:t>
      </w:r>
      <w:proofErr w:type="spellStart"/>
      <w:r w:rsidR="002A7B39" w:rsidRPr="00784EDC">
        <w:rPr>
          <w:rStyle w:val="PlanInstructions"/>
          <w:i w:val="0"/>
          <w:noProof w:val="0"/>
          <w:lang w:val="es-US"/>
        </w:rPr>
        <w:t>member</w:t>
      </w:r>
      <w:proofErr w:type="spellEnd"/>
      <w:r w:rsidR="002A7B39" w:rsidRPr="00784EDC">
        <w:rPr>
          <w:rStyle w:val="PlanInstructions"/>
          <w:i w:val="0"/>
          <w:noProof w:val="0"/>
          <w:lang w:val="es-US"/>
        </w:rPr>
        <w:t xml:space="preserve"> </w:t>
      </w:r>
      <w:proofErr w:type="spellStart"/>
      <w:r w:rsidR="002A7B39" w:rsidRPr="00784EDC">
        <w:rPr>
          <w:rStyle w:val="PlanInstructions"/>
          <w:i w:val="0"/>
          <w:noProof w:val="0"/>
          <w:lang w:val="es-US"/>
        </w:rPr>
        <w:t>services</w:t>
      </w:r>
      <w:proofErr w:type="spellEnd"/>
      <w:r w:rsidR="002A7B39" w:rsidRPr="00784EDC">
        <w:rPr>
          <w:rStyle w:val="PlanInstructions"/>
          <w:i w:val="0"/>
          <w:noProof w:val="0"/>
          <w:lang w:val="es-US"/>
        </w:rPr>
        <w:t xml:space="preserve"> </w:t>
      </w:r>
      <w:proofErr w:type="spellStart"/>
      <w:r w:rsidR="002A7B39" w:rsidRPr="00784EDC">
        <w:rPr>
          <w:rStyle w:val="PlanInstructions"/>
          <w:i w:val="0"/>
          <w:noProof w:val="0"/>
          <w:lang w:val="es-US"/>
        </w:rPr>
        <w:t>name</w:t>
      </w:r>
      <w:proofErr w:type="spellEnd"/>
      <w:r w:rsidR="002A7B39" w:rsidRPr="00784EDC">
        <w:rPr>
          <w:rStyle w:val="PlanInstructions"/>
          <w:i w:val="0"/>
          <w:noProof w:val="0"/>
          <w:lang w:val="es-US"/>
        </w:rPr>
        <w:t>&gt;</w:t>
      </w:r>
      <w:r w:rsidRPr="00784EDC">
        <w:rPr>
          <w:rStyle w:val="PlanInstructions"/>
          <w:i w:val="0"/>
          <w:noProof w:val="0"/>
          <w:lang w:val="es-US"/>
        </w:rPr>
        <w:t xml:space="preserve"> para pedir los formularios.]</w:t>
      </w:r>
    </w:p>
    <w:p w14:paraId="0EEAAC75" w14:textId="77777777" w:rsidR="00834357" w:rsidRPr="00E0245B" w:rsidRDefault="00834357" w:rsidP="00CF2F57">
      <w:pPr>
        <w:pStyle w:val="ListBullet"/>
        <w:numPr>
          <w:ilvl w:val="0"/>
          <w:numId w:val="12"/>
        </w:numPr>
        <w:tabs>
          <w:tab w:val="clear" w:pos="432"/>
        </w:tabs>
        <w:spacing w:after="200"/>
        <w:rPr>
          <w:noProof/>
        </w:rPr>
      </w:pPr>
      <w:r w:rsidRPr="00E0245B">
        <w:rPr>
          <w:b/>
          <w:noProof/>
        </w:rPr>
        <w:t xml:space="preserve">Llene y firme el formulario. </w:t>
      </w:r>
      <w:r w:rsidRPr="00E0245B">
        <w:rPr>
          <w:noProof/>
        </w:rPr>
        <w:t>El formulario es un documento legal. Debería considerar pedirle a un abogado que le ayude a llenarlo.</w:t>
      </w:r>
    </w:p>
    <w:p w14:paraId="59596DE2" w14:textId="185A1740" w:rsidR="00E556AD" w:rsidRPr="00E0245B" w:rsidRDefault="00834357" w:rsidP="00CF2F57">
      <w:pPr>
        <w:pStyle w:val="ListBullet"/>
        <w:numPr>
          <w:ilvl w:val="0"/>
          <w:numId w:val="12"/>
        </w:numPr>
        <w:tabs>
          <w:tab w:val="clear" w:pos="432"/>
        </w:tabs>
        <w:spacing w:after="200"/>
        <w:rPr>
          <w:noProof/>
        </w:rPr>
      </w:pPr>
      <w:r w:rsidRPr="00E0245B">
        <w:rPr>
          <w:b/>
          <w:noProof/>
        </w:rPr>
        <w:t>Déle</w:t>
      </w:r>
      <w:r w:rsidR="006130B3" w:rsidRPr="00E0245B">
        <w:rPr>
          <w:b/>
          <w:noProof/>
        </w:rPr>
        <w:t>s</w:t>
      </w:r>
      <w:r w:rsidRPr="00E0245B">
        <w:rPr>
          <w:b/>
          <w:noProof/>
        </w:rPr>
        <w:t xml:space="preserve"> copias a las personas que tienen que saber sobre el formulario. </w:t>
      </w:r>
      <w:r w:rsidRPr="00E0245B">
        <w:rPr>
          <w:noProof/>
        </w:rPr>
        <w:t>Usted debería darle una copia del formulario a su</w:t>
      </w:r>
      <w:r w:rsidR="0097589D" w:rsidRPr="0097589D">
        <w:rPr>
          <w:noProof/>
        </w:rPr>
        <w:t xml:space="preserve"> </w:t>
      </w:r>
      <w:r w:rsidR="0097589D">
        <w:rPr>
          <w:noProof/>
        </w:rPr>
        <w:t>proveedor</w:t>
      </w:r>
      <w:r w:rsidRPr="00E0245B">
        <w:rPr>
          <w:noProof/>
        </w:rPr>
        <w:t xml:space="preserve">. También debería darle una copia a la persona que nombre para tomar decisiones por usted. Es posible que también quiera darles copias a sus amigos cercanos o a </w:t>
      </w:r>
      <w:r w:rsidR="00AA78F7" w:rsidRPr="00E0245B">
        <w:rPr>
          <w:noProof/>
        </w:rPr>
        <w:t>M</w:t>
      </w:r>
      <w:r w:rsidR="00CD5E13" w:rsidRPr="00E0245B">
        <w:rPr>
          <w:noProof/>
        </w:rPr>
        <w:t xml:space="preserve">iembros </w:t>
      </w:r>
      <w:r w:rsidRPr="00E0245B">
        <w:rPr>
          <w:noProof/>
        </w:rPr>
        <w:t xml:space="preserve">de su familia. Asegúrese de </w:t>
      </w:r>
      <w:r w:rsidR="0003387D" w:rsidRPr="00E0245B">
        <w:rPr>
          <w:noProof/>
        </w:rPr>
        <w:t>guardar</w:t>
      </w:r>
      <w:r w:rsidRPr="00E0245B">
        <w:rPr>
          <w:noProof/>
        </w:rPr>
        <w:t xml:space="preserve"> una copia en su casa.</w:t>
      </w:r>
    </w:p>
    <w:p w14:paraId="0EEAAC77" w14:textId="77777777" w:rsidR="00834357" w:rsidRPr="00E0245B" w:rsidRDefault="00834357" w:rsidP="00E163AF">
      <w:pPr>
        <w:pStyle w:val="ListBullet"/>
        <w:numPr>
          <w:ilvl w:val="0"/>
          <w:numId w:val="12"/>
        </w:numPr>
        <w:tabs>
          <w:tab w:val="clear" w:pos="432"/>
        </w:tabs>
        <w:spacing w:after="200"/>
        <w:rPr>
          <w:noProof/>
        </w:rPr>
      </w:pPr>
      <w:r w:rsidRPr="00E0245B">
        <w:rPr>
          <w:noProof/>
        </w:rPr>
        <w:t xml:space="preserve">Si le van a hospitalizar y firmó una directiva anticipada, </w:t>
      </w:r>
      <w:r w:rsidRPr="00E163AF">
        <w:rPr>
          <w:b/>
          <w:noProof/>
        </w:rPr>
        <w:t>lleve una copia al hospital</w:t>
      </w:r>
      <w:r w:rsidRPr="00E0245B">
        <w:rPr>
          <w:noProof/>
        </w:rPr>
        <w:t>.</w:t>
      </w:r>
    </w:p>
    <w:p w14:paraId="0EEAAC78" w14:textId="7B76DCDE" w:rsidR="00834357" w:rsidRPr="00E163AF" w:rsidRDefault="00834357" w:rsidP="00E163AF">
      <w:pPr>
        <w:pStyle w:val="ListBullet"/>
        <w:numPr>
          <w:ilvl w:val="0"/>
          <w:numId w:val="0"/>
        </w:numPr>
        <w:spacing w:after="200"/>
        <w:ind w:right="0"/>
        <w:rPr>
          <w:bCs/>
          <w:noProof/>
        </w:rPr>
      </w:pPr>
      <w:r w:rsidRPr="00E163AF">
        <w:rPr>
          <w:bCs/>
          <w:noProof/>
        </w:rPr>
        <w:t>En el hospital le preguntarán si firmó un formulario de directiva anticipada y si lo tiene con usted.</w:t>
      </w:r>
    </w:p>
    <w:p w14:paraId="0EEAAC79" w14:textId="7AEABFAD" w:rsidR="00834357" w:rsidRPr="00E163AF" w:rsidRDefault="00834357" w:rsidP="00E163AF">
      <w:pPr>
        <w:pStyle w:val="ListBullet"/>
        <w:numPr>
          <w:ilvl w:val="0"/>
          <w:numId w:val="0"/>
        </w:numPr>
        <w:spacing w:after="200"/>
        <w:ind w:right="0"/>
        <w:rPr>
          <w:bCs/>
          <w:noProof/>
        </w:rPr>
      </w:pPr>
      <w:r w:rsidRPr="00E163AF">
        <w:rPr>
          <w:bCs/>
          <w:noProof/>
        </w:rPr>
        <w:t>Si no firmó un formulario de directiva anticipada, en el hospital tienen formularios disponibles y le preguntarán si quiere firmar uno.</w:t>
      </w:r>
    </w:p>
    <w:p w14:paraId="0EEAAC7A" w14:textId="77777777" w:rsidR="00834357" w:rsidRPr="00D818DC" w:rsidRDefault="00481642" w:rsidP="00D818DC">
      <w:pPr>
        <w:ind w:right="0"/>
        <w:rPr>
          <w:noProof/>
        </w:rPr>
      </w:pPr>
      <w:r w:rsidRPr="00D818DC">
        <w:rPr>
          <w:bCs/>
          <w:noProof/>
        </w:rPr>
        <w:t xml:space="preserve">Recuerde: llenar una directiva </w:t>
      </w:r>
      <w:r w:rsidR="00834357" w:rsidRPr="00D818DC">
        <w:rPr>
          <w:bCs/>
          <w:noProof/>
        </w:rPr>
        <w:t>anticipada es una decisión suya</w:t>
      </w:r>
      <w:r w:rsidR="00834357" w:rsidRPr="00D818DC">
        <w:rPr>
          <w:noProof/>
        </w:rPr>
        <w:t>.</w:t>
      </w:r>
    </w:p>
    <w:p w14:paraId="0EEAAC7B" w14:textId="548754D9" w:rsidR="00834357" w:rsidRPr="00D818DC" w:rsidRDefault="00D818DC" w:rsidP="00D818DC">
      <w:pPr>
        <w:pStyle w:val="Heading2"/>
        <w:spacing w:before="0" w:line="320" w:lineRule="exact"/>
        <w:rPr>
          <w:lang w:val="es-ES"/>
        </w:rPr>
      </w:pPr>
      <w:bookmarkStart w:id="90" w:name="_Toc361065182"/>
      <w:bookmarkStart w:id="91" w:name="_Toc364957983"/>
      <w:bookmarkStart w:id="92" w:name="_Toc376711211"/>
      <w:bookmarkStart w:id="93" w:name="_Toc453095186"/>
      <w:bookmarkStart w:id="94" w:name="_Toc517696560"/>
      <w:r>
        <w:rPr>
          <w:lang w:val="es-ES"/>
        </w:rPr>
        <w:t xml:space="preserve">H3. </w:t>
      </w:r>
      <w:r w:rsidR="00834357" w:rsidRPr="00D818DC">
        <w:rPr>
          <w:lang w:val="es-ES"/>
        </w:rPr>
        <w:t>Qué hacer si no se siguen</w:t>
      </w:r>
      <w:bookmarkEnd w:id="90"/>
      <w:bookmarkEnd w:id="91"/>
      <w:r w:rsidR="00834357" w:rsidRPr="00D818DC">
        <w:rPr>
          <w:lang w:val="es-ES"/>
        </w:rPr>
        <w:t xml:space="preserve"> sus instrucciones</w:t>
      </w:r>
      <w:bookmarkEnd w:id="92"/>
      <w:bookmarkEnd w:id="93"/>
      <w:bookmarkEnd w:id="94"/>
    </w:p>
    <w:p w14:paraId="0EEAAC7C" w14:textId="77777777" w:rsidR="00834357" w:rsidRPr="00E0245B" w:rsidRDefault="00834357" w:rsidP="00D818DC">
      <w:pPr>
        <w:ind w:right="0"/>
        <w:rPr>
          <w:noProof/>
        </w:rPr>
      </w:pPr>
      <w:r w:rsidRPr="00E0245B">
        <w:rPr>
          <w:noProof/>
        </w:rPr>
        <w:t xml:space="preserve">Si usted firmó una directiva anticipada y cree que un </w:t>
      </w:r>
      <w:r w:rsidR="0097589D">
        <w:rPr>
          <w:noProof/>
        </w:rPr>
        <w:t xml:space="preserve">proveedor </w:t>
      </w:r>
      <w:r w:rsidRPr="00E0245B">
        <w:rPr>
          <w:noProof/>
        </w:rPr>
        <w:t>u hospital no siguió las instrucciones que contiene, puede presentar una queja</w:t>
      </w:r>
      <w:r w:rsidR="00BE6A69" w:rsidRPr="00E0245B">
        <w:rPr>
          <w:noProof/>
        </w:rPr>
        <w:t xml:space="preserve"> ante </w:t>
      </w:r>
      <w:r w:rsidR="00BE6A69" w:rsidRPr="007171B8">
        <w:rPr>
          <w:rStyle w:val="PlanInstructions"/>
          <w:i w:val="0"/>
          <w:noProof w:val="0"/>
          <w:lang w:val="es-US"/>
        </w:rPr>
        <w:t>[</w:t>
      </w:r>
      <w:r w:rsidR="00BE6A69" w:rsidRPr="007171B8">
        <w:rPr>
          <w:rStyle w:val="PlanInstructions"/>
          <w:noProof w:val="0"/>
          <w:lang w:val="es-US"/>
        </w:rPr>
        <w:t xml:space="preserve">plan </w:t>
      </w:r>
      <w:proofErr w:type="spellStart"/>
      <w:r w:rsidR="00BE6A69" w:rsidRPr="007171B8">
        <w:rPr>
          <w:rStyle w:val="PlanInstructions"/>
          <w:noProof w:val="0"/>
          <w:lang w:val="es-US"/>
        </w:rPr>
        <w:t>should</w:t>
      </w:r>
      <w:proofErr w:type="spellEnd"/>
      <w:r w:rsidR="00BE6A69" w:rsidRPr="007171B8">
        <w:rPr>
          <w:rStyle w:val="PlanInstructions"/>
          <w:noProof w:val="0"/>
          <w:lang w:val="es-US"/>
        </w:rPr>
        <w:t xml:space="preserve"> </w:t>
      </w:r>
      <w:proofErr w:type="spellStart"/>
      <w:r w:rsidR="00BE6A69" w:rsidRPr="007171B8">
        <w:rPr>
          <w:rStyle w:val="PlanInstructions"/>
          <w:noProof w:val="0"/>
          <w:lang w:val="es-US"/>
        </w:rPr>
        <w:t>insert</w:t>
      </w:r>
      <w:proofErr w:type="spellEnd"/>
      <w:r w:rsidR="00BE6A69" w:rsidRPr="007171B8">
        <w:rPr>
          <w:rStyle w:val="PlanInstructions"/>
          <w:noProof w:val="0"/>
          <w:lang w:val="es-US"/>
        </w:rPr>
        <w:t xml:space="preserve"> </w:t>
      </w:r>
      <w:proofErr w:type="spellStart"/>
      <w:r w:rsidR="00BE6A69" w:rsidRPr="007171B8">
        <w:rPr>
          <w:rStyle w:val="PlanInstructions"/>
          <w:noProof w:val="0"/>
          <w:lang w:val="es-US"/>
        </w:rPr>
        <w:t>the</w:t>
      </w:r>
      <w:proofErr w:type="spellEnd"/>
      <w:r w:rsidR="00BE6A69" w:rsidRPr="007171B8">
        <w:rPr>
          <w:rStyle w:val="PlanInstructions"/>
          <w:noProof w:val="0"/>
          <w:lang w:val="es-US"/>
        </w:rPr>
        <w:t xml:space="preserve"> </w:t>
      </w:r>
      <w:proofErr w:type="spellStart"/>
      <w:r w:rsidR="00BE6A69" w:rsidRPr="007171B8">
        <w:rPr>
          <w:rStyle w:val="PlanInstructions"/>
          <w:noProof w:val="0"/>
          <w:lang w:val="es-US"/>
        </w:rPr>
        <w:t>name</w:t>
      </w:r>
      <w:proofErr w:type="spellEnd"/>
      <w:r w:rsidR="00BE6A69" w:rsidRPr="007171B8">
        <w:rPr>
          <w:rStyle w:val="PlanInstructions"/>
          <w:noProof w:val="0"/>
          <w:lang w:val="es-US"/>
        </w:rPr>
        <w:t xml:space="preserve"> and </w:t>
      </w:r>
      <w:proofErr w:type="spellStart"/>
      <w:r w:rsidR="00BE6A69" w:rsidRPr="007171B8">
        <w:rPr>
          <w:rStyle w:val="PlanInstructions"/>
          <w:noProof w:val="0"/>
          <w:lang w:val="es-US"/>
        </w:rPr>
        <w:t>contact</w:t>
      </w:r>
      <w:proofErr w:type="spellEnd"/>
      <w:r w:rsidR="00BE6A69" w:rsidRPr="007171B8">
        <w:rPr>
          <w:rStyle w:val="PlanInstructions"/>
          <w:noProof w:val="0"/>
          <w:lang w:val="es-US"/>
        </w:rPr>
        <w:t xml:space="preserve"> </w:t>
      </w:r>
      <w:proofErr w:type="spellStart"/>
      <w:r w:rsidR="00BE6A69" w:rsidRPr="007171B8">
        <w:rPr>
          <w:rStyle w:val="PlanInstructions"/>
          <w:noProof w:val="0"/>
          <w:lang w:val="es-US"/>
        </w:rPr>
        <w:t>information</w:t>
      </w:r>
      <w:proofErr w:type="spellEnd"/>
      <w:r w:rsidR="00BE6A69" w:rsidRPr="007171B8">
        <w:rPr>
          <w:rStyle w:val="PlanInstructions"/>
          <w:noProof w:val="0"/>
          <w:lang w:val="es-US"/>
        </w:rPr>
        <w:t xml:space="preserve"> of </w:t>
      </w:r>
      <w:proofErr w:type="spellStart"/>
      <w:r w:rsidR="00BE6A69" w:rsidRPr="007171B8">
        <w:rPr>
          <w:rStyle w:val="PlanInstructions"/>
          <w:noProof w:val="0"/>
          <w:lang w:val="es-US"/>
        </w:rPr>
        <w:t>the</w:t>
      </w:r>
      <w:proofErr w:type="spellEnd"/>
      <w:r w:rsidR="00BE6A69" w:rsidRPr="007171B8">
        <w:rPr>
          <w:rStyle w:val="PlanInstructions"/>
          <w:noProof w:val="0"/>
          <w:lang w:val="es-US"/>
        </w:rPr>
        <w:t xml:space="preserve"> </w:t>
      </w:r>
      <w:proofErr w:type="spellStart"/>
      <w:r w:rsidR="00BE6A69" w:rsidRPr="007171B8">
        <w:rPr>
          <w:rStyle w:val="PlanInstructions"/>
          <w:noProof w:val="0"/>
          <w:lang w:val="es-US"/>
        </w:rPr>
        <w:t>applicable</w:t>
      </w:r>
      <w:proofErr w:type="spellEnd"/>
      <w:r w:rsidR="00BE6A69" w:rsidRPr="007171B8">
        <w:rPr>
          <w:rStyle w:val="PlanInstructions"/>
          <w:noProof w:val="0"/>
          <w:lang w:val="es-US"/>
        </w:rPr>
        <w:t xml:space="preserve"> </w:t>
      </w:r>
      <w:proofErr w:type="spellStart"/>
      <w:r w:rsidR="00BE6A69" w:rsidRPr="007171B8">
        <w:rPr>
          <w:rStyle w:val="PlanInstructions"/>
          <w:noProof w:val="0"/>
          <w:lang w:val="es-US"/>
        </w:rPr>
        <w:t>state-specific</w:t>
      </w:r>
      <w:proofErr w:type="spellEnd"/>
      <w:r w:rsidR="00BE6A69" w:rsidRPr="007171B8">
        <w:rPr>
          <w:rStyle w:val="PlanInstructions"/>
          <w:noProof w:val="0"/>
          <w:lang w:val="es-US"/>
        </w:rPr>
        <w:t xml:space="preserve"> </w:t>
      </w:r>
      <w:proofErr w:type="spellStart"/>
      <w:r w:rsidR="00BE6A69" w:rsidRPr="007171B8">
        <w:rPr>
          <w:rStyle w:val="PlanInstructions"/>
          <w:noProof w:val="0"/>
          <w:lang w:val="es-US"/>
        </w:rPr>
        <w:t>agency</w:t>
      </w:r>
      <w:proofErr w:type="spellEnd"/>
      <w:r w:rsidR="00BE6A69" w:rsidRPr="007171B8">
        <w:rPr>
          <w:rStyle w:val="PlanInstructions"/>
          <w:noProof w:val="0"/>
          <w:lang w:val="es-US"/>
        </w:rPr>
        <w:t xml:space="preserve"> (</w:t>
      </w:r>
      <w:proofErr w:type="spellStart"/>
      <w:r w:rsidR="00BE6A69" w:rsidRPr="007171B8">
        <w:rPr>
          <w:rStyle w:val="PlanInstructions"/>
          <w:noProof w:val="0"/>
          <w:lang w:val="es-US"/>
        </w:rPr>
        <w:t>such</w:t>
      </w:r>
      <w:proofErr w:type="spellEnd"/>
      <w:r w:rsidR="00BE6A69" w:rsidRPr="007171B8">
        <w:rPr>
          <w:rStyle w:val="PlanInstructions"/>
          <w:noProof w:val="0"/>
          <w:lang w:val="es-US"/>
        </w:rPr>
        <w:t xml:space="preserve"> as </w:t>
      </w:r>
      <w:proofErr w:type="spellStart"/>
      <w:r w:rsidR="00BE6A69" w:rsidRPr="007171B8">
        <w:rPr>
          <w:rStyle w:val="PlanInstructions"/>
          <w:noProof w:val="0"/>
          <w:lang w:val="es-US"/>
        </w:rPr>
        <w:t>the</w:t>
      </w:r>
      <w:proofErr w:type="spellEnd"/>
      <w:r w:rsidR="00BE6A69" w:rsidRPr="007171B8">
        <w:rPr>
          <w:rStyle w:val="PlanInstructions"/>
          <w:noProof w:val="0"/>
          <w:lang w:val="es-US"/>
        </w:rPr>
        <w:t xml:space="preserve"> </w:t>
      </w:r>
      <w:proofErr w:type="spellStart"/>
      <w:r w:rsidR="00BE6A69" w:rsidRPr="007171B8">
        <w:rPr>
          <w:rStyle w:val="PlanInstructions"/>
          <w:noProof w:val="0"/>
          <w:lang w:val="es-US"/>
        </w:rPr>
        <w:t>State</w:t>
      </w:r>
      <w:proofErr w:type="spellEnd"/>
      <w:r w:rsidR="00BE6A69" w:rsidRPr="007171B8">
        <w:rPr>
          <w:rStyle w:val="PlanInstructions"/>
          <w:noProof w:val="0"/>
          <w:lang w:val="es-US"/>
        </w:rPr>
        <w:t xml:space="preserve"> </w:t>
      </w:r>
      <w:proofErr w:type="spellStart"/>
      <w:r w:rsidR="00BE6A69" w:rsidRPr="007171B8">
        <w:rPr>
          <w:rStyle w:val="PlanInstructions"/>
          <w:noProof w:val="0"/>
          <w:lang w:val="es-US"/>
        </w:rPr>
        <w:t>Department</w:t>
      </w:r>
      <w:proofErr w:type="spellEnd"/>
      <w:r w:rsidR="00BE6A69" w:rsidRPr="007171B8">
        <w:rPr>
          <w:rStyle w:val="PlanInstructions"/>
          <w:noProof w:val="0"/>
          <w:lang w:val="es-US"/>
        </w:rPr>
        <w:t xml:space="preserve"> of </w:t>
      </w:r>
      <w:proofErr w:type="spellStart"/>
      <w:r w:rsidR="00BE6A69" w:rsidRPr="007171B8">
        <w:rPr>
          <w:rStyle w:val="PlanInstructions"/>
          <w:noProof w:val="0"/>
          <w:lang w:val="es-US"/>
        </w:rPr>
        <w:t>Health</w:t>
      </w:r>
      <w:proofErr w:type="spellEnd"/>
      <w:r w:rsidR="00BE6A69" w:rsidRPr="007171B8">
        <w:rPr>
          <w:rStyle w:val="PlanInstructions"/>
          <w:noProof w:val="0"/>
          <w:lang w:val="es-US"/>
        </w:rPr>
        <w:t>)</w:t>
      </w:r>
      <w:r w:rsidR="00BE6A69" w:rsidRPr="00784EDC">
        <w:rPr>
          <w:rStyle w:val="PlanInstructions"/>
          <w:i w:val="0"/>
          <w:noProof w:val="0"/>
          <w:lang w:val="es-US"/>
        </w:rPr>
        <w:t>]</w:t>
      </w:r>
      <w:r w:rsidR="00BE6A69" w:rsidRPr="00E0245B">
        <w:rPr>
          <w:noProof/>
        </w:rPr>
        <w:t>.</w:t>
      </w:r>
    </w:p>
    <w:p w14:paraId="044A5AC4" w14:textId="6990CBAD" w:rsidR="00EC5D18" w:rsidRDefault="00EC5D18" w:rsidP="00EC5D18">
      <w:pPr>
        <w:pStyle w:val="Heading1"/>
        <w:rPr>
          <w:noProof/>
        </w:rPr>
      </w:pPr>
      <w:bookmarkStart w:id="95" w:name="_Toc517696561"/>
      <w:r w:rsidRPr="00EC5D18">
        <w:rPr>
          <w:noProof/>
        </w:rPr>
        <w:t>I. Su derecho a presentar quejas y a pedirnos que reconsideremos decisiones que ya tomamos</w:t>
      </w:r>
      <w:bookmarkEnd w:id="95"/>
    </w:p>
    <w:p w14:paraId="0EEAAC7E" w14:textId="24EF1D78" w:rsidR="00834357" w:rsidRPr="00E0245B" w:rsidRDefault="00834357" w:rsidP="00D818DC">
      <w:pPr>
        <w:ind w:right="0"/>
        <w:rPr>
          <w:noProof/>
        </w:rPr>
      </w:pPr>
      <w:r w:rsidRPr="00E0245B">
        <w:rPr>
          <w:noProof/>
        </w:rPr>
        <w:t xml:space="preserve">El Capítulo 9 </w:t>
      </w:r>
      <w:r w:rsidRPr="007171B8">
        <w:rPr>
          <w:rStyle w:val="PlanInstructions"/>
          <w:i w:val="0"/>
          <w:noProof w:val="0"/>
          <w:lang w:val="es-US"/>
        </w:rPr>
        <w:t>[</w:t>
      </w:r>
      <w:r w:rsidR="00EE7F6E" w:rsidRPr="007171B8">
        <w:rPr>
          <w:rStyle w:val="PlanInstructions"/>
          <w:noProof w:val="0"/>
          <w:lang w:val="es-US"/>
        </w:rPr>
        <w:t>plan</w:t>
      </w:r>
      <w:r w:rsidRPr="007171B8">
        <w:rPr>
          <w:rStyle w:val="PlanInstructions"/>
          <w:noProof w:val="0"/>
          <w:lang w:val="es-US"/>
        </w:rPr>
        <w:t xml:space="preserve"> </w:t>
      </w:r>
      <w:proofErr w:type="spellStart"/>
      <w:r w:rsidRPr="007171B8">
        <w:rPr>
          <w:rStyle w:val="PlanInstructions"/>
          <w:noProof w:val="0"/>
          <w:lang w:val="es-US"/>
        </w:rPr>
        <w:t>may</w:t>
      </w:r>
      <w:proofErr w:type="spellEnd"/>
      <w:r w:rsidRPr="007171B8">
        <w:rPr>
          <w:rStyle w:val="PlanInstructions"/>
          <w:noProof w:val="0"/>
          <w:lang w:val="es-US"/>
        </w:rPr>
        <w:t xml:space="preserve"> </w:t>
      </w:r>
      <w:proofErr w:type="spellStart"/>
      <w:r w:rsidRPr="007171B8">
        <w:rPr>
          <w:rStyle w:val="PlanInstructions"/>
          <w:noProof w:val="0"/>
          <w:lang w:val="es-US"/>
        </w:rPr>
        <w:t>insert</w:t>
      </w:r>
      <w:proofErr w:type="spellEnd"/>
      <w:r w:rsidRPr="007171B8">
        <w:rPr>
          <w:rStyle w:val="PlanInstructions"/>
          <w:noProof w:val="0"/>
          <w:lang w:val="es-US"/>
        </w:rPr>
        <w:t xml:space="preserve"> </w:t>
      </w:r>
      <w:proofErr w:type="spellStart"/>
      <w:r w:rsidRPr="007171B8">
        <w:rPr>
          <w:rStyle w:val="PlanInstructions"/>
          <w:noProof w:val="0"/>
          <w:lang w:val="es-US"/>
        </w:rPr>
        <w:t>reference</w:t>
      </w:r>
      <w:proofErr w:type="spellEnd"/>
      <w:r w:rsidRPr="007171B8">
        <w:rPr>
          <w:rStyle w:val="PlanInstructions"/>
          <w:noProof w:val="0"/>
          <w:lang w:val="es-US"/>
        </w:rPr>
        <w:t xml:space="preserve">, as </w:t>
      </w:r>
      <w:proofErr w:type="spellStart"/>
      <w:r w:rsidRPr="007171B8">
        <w:rPr>
          <w:rStyle w:val="PlanInstructions"/>
          <w:noProof w:val="0"/>
          <w:lang w:val="es-US"/>
        </w:rPr>
        <w:t>applicable</w:t>
      </w:r>
      <w:proofErr w:type="spellEnd"/>
      <w:r w:rsidRPr="007171B8">
        <w:rPr>
          <w:rStyle w:val="PlanInstructions"/>
          <w:i w:val="0"/>
          <w:noProof w:val="0"/>
          <w:lang w:val="es-US"/>
        </w:rPr>
        <w:t>]</w:t>
      </w:r>
      <w:r w:rsidRPr="00E0245B">
        <w:rPr>
          <w:noProof/>
        </w:rPr>
        <w:t xml:space="preserve"> dice qué puede hacer si usted tiene problemas o inquietudes sobre su cuidado o servicios cubiertos. Por ejemplo, usted podría pedirnos tomar una decisión sobre cobertura, presentar una apelación para que cambiemos una decisión sobre cobertura o presentar una queja.</w:t>
      </w:r>
    </w:p>
    <w:p w14:paraId="0EEAAC7F" w14:textId="77777777" w:rsidR="00834357" w:rsidRPr="00E0245B" w:rsidRDefault="00834357" w:rsidP="00D818DC">
      <w:pPr>
        <w:ind w:right="0"/>
        <w:rPr>
          <w:noProof/>
        </w:rPr>
      </w:pPr>
      <w:r w:rsidRPr="00E0245B">
        <w:rPr>
          <w:noProof/>
        </w:rPr>
        <w:t xml:space="preserve">Usted tiene derecho a obtener información sobre apelaciones y quejas que otros </w:t>
      </w:r>
      <w:r w:rsidR="00AA78F7" w:rsidRPr="00E0245B">
        <w:rPr>
          <w:noProof/>
        </w:rPr>
        <w:t>M</w:t>
      </w:r>
      <w:r w:rsidR="00CD5E13" w:rsidRPr="00E0245B">
        <w:rPr>
          <w:noProof/>
        </w:rPr>
        <w:t xml:space="preserve">iembros </w:t>
      </w:r>
      <w:r w:rsidRPr="00E0245B">
        <w:rPr>
          <w:noProof/>
        </w:rPr>
        <w:t xml:space="preserve">hayan presentado en contra de nuestro plan. Para obtener esta información, llame a </w:t>
      </w:r>
      <w:r w:rsidR="00BE6A69" w:rsidRPr="00E0245B">
        <w:rPr>
          <w:noProof/>
        </w:rPr>
        <w:t>&lt;member services name&gt;.</w:t>
      </w:r>
    </w:p>
    <w:p w14:paraId="0EEAAC80" w14:textId="3DD1CCF4" w:rsidR="00834357" w:rsidRPr="00D818DC" w:rsidRDefault="00D818DC" w:rsidP="00EC5D18">
      <w:pPr>
        <w:pStyle w:val="Heading2"/>
        <w:spacing w:before="0" w:line="320" w:lineRule="exact"/>
        <w:ind w:left="360" w:hanging="360"/>
        <w:rPr>
          <w:lang w:val="es-ES"/>
        </w:rPr>
      </w:pPr>
      <w:bookmarkStart w:id="96" w:name="_Toc361065184"/>
      <w:bookmarkStart w:id="97" w:name="_Toc376711213"/>
      <w:bookmarkStart w:id="98" w:name="_Toc453095188"/>
      <w:bookmarkStart w:id="99" w:name="_Toc517696562"/>
      <w:r w:rsidRPr="00D818DC">
        <w:rPr>
          <w:lang w:val="es-ES"/>
        </w:rPr>
        <w:lastRenderedPageBreak/>
        <w:t xml:space="preserve">I1. </w:t>
      </w:r>
      <w:r w:rsidR="00834357" w:rsidRPr="00D818DC">
        <w:rPr>
          <w:lang w:val="es-ES"/>
        </w:rPr>
        <w:t>Qué hacer si cree que le están tratando injustamente o que no se están respetando sus derechos</w:t>
      </w:r>
      <w:bookmarkEnd w:id="96"/>
      <w:bookmarkEnd w:id="97"/>
      <w:bookmarkEnd w:id="98"/>
      <w:bookmarkEnd w:id="99"/>
    </w:p>
    <w:p w14:paraId="0EEAAC81" w14:textId="04490C90" w:rsidR="00BE6A69" w:rsidRPr="00E0245B" w:rsidRDefault="00834357" w:rsidP="00D77EE3">
      <w:pPr>
        <w:ind w:right="0"/>
        <w:rPr>
          <w:noProof/>
        </w:rPr>
      </w:pPr>
      <w:r w:rsidRPr="00E0245B">
        <w:rPr>
          <w:noProof/>
        </w:rPr>
        <w:t xml:space="preserve">Si cree que le trataron injustamente y </w:t>
      </w:r>
      <w:r w:rsidRPr="00EC5D18">
        <w:rPr>
          <w:noProof/>
        </w:rPr>
        <w:t>no</w:t>
      </w:r>
      <w:r w:rsidRPr="00E0245B">
        <w:rPr>
          <w:i/>
          <w:noProof/>
        </w:rPr>
        <w:t xml:space="preserve"> </w:t>
      </w:r>
      <w:r w:rsidRPr="00E0245B">
        <w:rPr>
          <w:noProof/>
        </w:rPr>
        <w:t>se trata de discriminación por las razones indicadas en la página &lt;page number&gt; puede obtener ayuda de las siguientes maneras</w:t>
      </w:r>
      <w:r w:rsidR="007E2E40">
        <w:rPr>
          <w:noProof/>
        </w:rPr>
        <w:t xml:space="preserve"> llamando a</w:t>
      </w:r>
      <w:r w:rsidRPr="00E0245B">
        <w:rPr>
          <w:noProof/>
        </w:rPr>
        <w:t>:</w:t>
      </w:r>
    </w:p>
    <w:p w14:paraId="0EEAAC82" w14:textId="3F8F57E5" w:rsidR="00BE6A69" w:rsidRPr="00E0245B" w:rsidRDefault="00BE6A69" w:rsidP="00CF2F57">
      <w:pPr>
        <w:pStyle w:val="ListBullet"/>
        <w:numPr>
          <w:ilvl w:val="0"/>
          <w:numId w:val="11"/>
        </w:numPr>
        <w:spacing w:after="200"/>
        <w:rPr>
          <w:noProof/>
        </w:rPr>
      </w:pPr>
      <w:r w:rsidRPr="00D818DC">
        <w:rPr>
          <w:noProof/>
        </w:rPr>
        <w:t>&lt;member services name&gt;</w:t>
      </w:r>
      <w:r w:rsidR="00F9541D" w:rsidRPr="00E0245B">
        <w:rPr>
          <w:noProof/>
        </w:rPr>
        <w:t>.</w:t>
      </w:r>
    </w:p>
    <w:p w14:paraId="0EEAAC83" w14:textId="169AA3B6" w:rsidR="007F2513" w:rsidRPr="00E0245B" w:rsidRDefault="00BE6A69" w:rsidP="00CF2F57">
      <w:pPr>
        <w:pStyle w:val="ListBullet"/>
        <w:numPr>
          <w:ilvl w:val="0"/>
          <w:numId w:val="11"/>
        </w:numPr>
        <w:spacing w:after="200"/>
        <w:rPr>
          <w:noProof/>
        </w:rPr>
      </w:pPr>
      <w:r w:rsidRPr="00D818DC">
        <w:rPr>
          <w:noProof/>
        </w:rPr>
        <w:t xml:space="preserve">The POINT, </w:t>
      </w:r>
      <w:r w:rsidR="00885890" w:rsidRPr="00E0245B">
        <w:rPr>
          <w:noProof/>
        </w:rPr>
        <w:t>al 1-</w:t>
      </w:r>
      <w:r w:rsidRPr="00E0245B">
        <w:rPr>
          <w:noProof/>
        </w:rPr>
        <w:t>401-462-4444.</w:t>
      </w:r>
      <w:r w:rsidR="00885890" w:rsidRPr="00E0245B">
        <w:rPr>
          <w:noProof/>
        </w:rPr>
        <w:t xml:space="preserve"> Los usuarios de TTY </w:t>
      </w:r>
      <w:r w:rsidR="003A7C23" w:rsidRPr="00E0245B">
        <w:rPr>
          <w:noProof/>
        </w:rPr>
        <w:t>debe</w:t>
      </w:r>
      <w:r w:rsidR="00D9243E" w:rsidRPr="00E0245B">
        <w:rPr>
          <w:noProof/>
        </w:rPr>
        <w:t>n</w:t>
      </w:r>
      <w:r w:rsidR="00885890" w:rsidRPr="00E0245B">
        <w:rPr>
          <w:noProof/>
        </w:rPr>
        <w:t xml:space="preserve"> llamar al</w:t>
      </w:r>
      <w:r w:rsidRPr="00E0245B">
        <w:rPr>
          <w:noProof/>
        </w:rPr>
        <w:t xml:space="preserve"> 711</w:t>
      </w:r>
      <w:r w:rsidR="00885890" w:rsidRPr="00E0245B">
        <w:rPr>
          <w:noProof/>
        </w:rPr>
        <w:t xml:space="preserve">. </w:t>
      </w:r>
      <w:r w:rsidRPr="00E0245B">
        <w:rPr>
          <w:noProof/>
        </w:rPr>
        <w:t>The POINT ofrece información y referencias para programas y servicios para personas de la tercera edad, adultos con discapacidades y las personas que les cuidan.</w:t>
      </w:r>
    </w:p>
    <w:p w14:paraId="0EEAAC84" w14:textId="72A05982" w:rsidR="00834357" w:rsidRDefault="00834357" w:rsidP="00CF2F57">
      <w:pPr>
        <w:pStyle w:val="ListBullet"/>
        <w:numPr>
          <w:ilvl w:val="0"/>
          <w:numId w:val="11"/>
        </w:numPr>
        <w:spacing w:after="200"/>
        <w:rPr>
          <w:noProof/>
        </w:rPr>
      </w:pPr>
      <w:r w:rsidRPr="00D818DC">
        <w:rPr>
          <w:noProof/>
        </w:rPr>
        <w:t xml:space="preserve">Medicare </w:t>
      </w:r>
      <w:r w:rsidRPr="00E0245B">
        <w:rPr>
          <w:noProof/>
        </w:rPr>
        <w:t>al 1-800-MEDICARE (1-800-633-4227),</w:t>
      </w:r>
      <w:r w:rsidR="000855B6">
        <w:rPr>
          <w:noProof/>
        </w:rPr>
        <w:t xml:space="preserve"> las</w:t>
      </w:r>
      <w:r w:rsidRPr="00E0245B">
        <w:rPr>
          <w:noProof/>
        </w:rPr>
        <w:t xml:space="preserve"> 24 horas </w:t>
      </w:r>
      <w:r w:rsidR="000855B6">
        <w:rPr>
          <w:noProof/>
        </w:rPr>
        <w:t>de</w:t>
      </w:r>
      <w:r w:rsidRPr="00E0245B">
        <w:rPr>
          <w:noProof/>
        </w:rPr>
        <w:t>l día,</w:t>
      </w:r>
      <w:r w:rsidR="007F2513" w:rsidRPr="00E0245B">
        <w:rPr>
          <w:noProof/>
        </w:rPr>
        <w:t xml:space="preserve"> </w:t>
      </w:r>
      <w:r w:rsidR="006F036D" w:rsidRPr="00E0245B">
        <w:rPr>
          <w:noProof/>
        </w:rPr>
        <w:t xml:space="preserve">7 </w:t>
      </w:r>
      <w:r w:rsidRPr="00E0245B">
        <w:rPr>
          <w:noProof/>
        </w:rPr>
        <w:t xml:space="preserve">días </w:t>
      </w:r>
      <w:r w:rsidR="009C39F9">
        <w:rPr>
          <w:noProof/>
        </w:rPr>
        <w:t>de</w:t>
      </w:r>
      <w:r w:rsidRPr="00E0245B">
        <w:rPr>
          <w:noProof/>
        </w:rPr>
        <w:t xml:space="preserve"> la semana. Los usuarios de TTY debe</w:t>
      </w:r>
      <w:r w:rsidR="005314FC" w:rsidRPr="00E0245B">
        <w:rPr>
          <w:noProof/>
        </w:rPr>
        <w:t>n</w:t>
      </w:r>
      <w:r w:rsidRPr="00E0245B">
        <w:rPr>
          <w:noProof/>
        </w:rPr>
        <w:t xml:space="preserve"> llamar al 1-877-486-2048.</w:t>
      </w:r>
    </w:p>
    <w:p w14:paraId="2845CD95" w14:textId="11ACD35D" w:rsidR="00D818DC" w:rsidRPr="00D818DC" w:rsidRDefault="00D818DC" w:rsidP="00CF2F57">
      <w:pPr>
        <w:pStyle w:val="ListBullet"/>
        <w:numPr>
          <w:ilvl w:val="0"/>
          <w:numId w:val="11"/>
        </w:numPr>
        <w:spacing w:after="200"/>
        <w:rPr>
          <w:noProof/>
        </w:rPr>
      </w:pPr>
      <w:r w:rsidRPr="00D818DC">
        <w:rPr>
          <w:bCs/>
          <w:noProof/>
        </w:rPr>
        <w:t>Defensor de cuidado de salud RIPIN</w:t>
      </w:r>
      <w:r w:rsidRPr="00D818DC">
        <w:rPr>
          <w:noProof/>
        </w:rPr>
        <w:t xml:space="preserve">. Para conocer más detalles sobre esta organización y cómo comunicarse con ellos, lea el Capítulo 2 </w:t>
      </w:r>
      <w:r w:rsidRPr="00D818DC">
        <w:rPr>
          <w:rStyle w:val="PlanInstructions"/>
          <w:i w:val="0"/>
          <w:noProof w:val="0"/>
          <w:lang w:val="es-US"/>
        </w:rPr>
        <w:t>[</w:t>
      </w:r>
      <w:r w:rsidRPr="00D818DC">
        <w:rPr>
          <w:rStyle w:val="PlanInstructions"/>
          <w:noProof w:val="0"/>
          <w:lang w:val="es-US"/>
        </w:rPr>
        <w:t xml:space="preserve">plan </w:t>
      </w:r>
      <w:proofErr w:type="spellStart"/>
      <w:r w:rsidRPr="00D818DC">
        <w:rPr>
          <w:rStyle w:val="PlanInstructions"/>
          <w:noProof w:val="0"/>
          <w:lang w:val="es-US"/>
        </w:rPr>
        <w:t>may</w:t>
      </w:r>
      <w:proofErr w:type="spellEnd"/>
      <w:r w:rsidRPr="00D818DC">
        <w:rPr>
          <w:rStyle w:val="PlanInstructions"/>
          <w:noProof w:val="0"/>
          <w:lang w:val="es-US"/>
        </w:rPr>
        <w:t xml:space="preserve"> </w:t>
      </w:r>
      <w:proofErr w:type="spellStart"/>
      <w:r w:rsidRPr="00D818DC">
        <w:rPr>
          <w:rStyle w:val="PlanInstructions"/>
          <w:noProof w:val="0"/>
          <w:lang w:val="es-US"/>
        </w:rPr>
        <w:t>insert</w:t>
      </w:r>
      <w:proofErr w:type="spellEnd"/>
      <w:r w:rsidRPr="00D818DC">
        <w:rPr>
          <w:rStyle w:val="PlanInstructions"/>
          <w:noProof w:val="0"/>
          <w:lang w:val="es-US"/>
        </w:rPr>
        <w:t xml:space="preserve"> </w:t>
      </w:r>
      <w:proofErr w:type="spellStart"/>
      <w:r w:rsidRPr="00D818DC">
        <w:rPr>
          <w:rStyle w:val="PlanInstructions"/>
          <w:noProof w:val="0"/>
          <w:lang w:val="es-US"/>
        </w:rPr>
        <w:t>reference</w:t>
      </w:r>
      <w:proofErr w:type="spellEnd"/>
      <w:r w:rsidRPr="00D818DC">
        <w:rPr>
          <w:rStyle w:val="PlanInstructions"/>
          <w:noProof w:val="0"/>
          <w:lang w:val="es-US"/>
        </w:rPr>
        <w:t xml:space="preserve">, as </w:t>
      </w:r>
      <w:proofErr w:type="spellStart"/>
      <w:r w:rsidRPr="00D818DC">
        <w:rPr>
          <w:rStyle w:val="PlanInstructions"/>
          <w:noProof w:val="0"/>
          <w:lang w:val="es-US"/>
        </w:rPr>
        <w:t>applicable</w:t>
      </w:r>
      <w:proofErr w:type="spellEnd"/>
      <w:r w:rsidRPr="00D818DC">
        <w:rPr>
          <w:rStyle w:val="PlanInstructions"/>
          <w:i w:val="0"/>
          <w:iCs/>
          <w:noProof w:val="0"/>
          <w:lang w:val="es-US"/>
        </w:rPr>
        <w:t>]</w:t>
      </w:r>
      <w:r w:rsidRPr="00D818DC">
        <w:rPr>
          <w:iCs/>
          <w:noProof/>
        </w:rPr>
        <w:t>.</w:t>
      </w:r>
    </w:p>
    <w:p w14:paraId="0EEAAC86" w14:textId="50BEB7DC" w:rsidR="00BE6A69" w:rsidRPr="00D818DC" w:rsidRDefault="007E2E40" w:rsidP="00CF2F57">
      <w:pPr>
        <w:pStyle w:val="ListBullet"/>
        <w:numPr>
          <w:ilvl w:val="0"/>
          <w:numId w:val="11"/>
        </w:numPr>
        <w:spacing w:after="200"/>
        <w:rPr>
          <w:noProof/>
        </w:rPr>
      </w:pPr>
      <w:r>
        <w:rPr>
          <w:noProof/>
        </w:rPr>
        <w:t xml:space="preserve">La </w:t>
      </w:r>
      <w:r w:rsidR="00D818DC" w:rsidRPr="00D818DC">
        <w:rPr>
          <w:bCs/>
          <w:noProof/>
        </w:rPr>
        <w:t>Alianza para un mejor cuidado a largo plazo</w:t>
      </w:r>
      <w:r w:rsidR="00D818DC" w:rsidRPr="00D818DC">
        <w:rPr>
          <w:noProof/>
        </w:rPr>
        <w:t>. Para conocer más detalles sobre esta organización y cómo comunicarse con ellos, lea el Capít</w:t>
      </w:r>
      <w:r w:rsidR="00D818DC" w:rsidRPr="00E0245B">
        <w:rPr>
          <w:noProof/>
        </w:rPr>
        <w:t xml:space="preserve">ulo 2 </w:t>
      </w:r>
      <w:r w:rsidR="00D818DC" w:rsidRPr="00784EDC">
        <w:rPr>
          <w:rStyle w:val="PlanInstructions"/>
          <w:i w:val="0"/>
          <w:noProof w:val="0"/>
          <w:lang w:val="es-US"/>
        </w:rPr>
        <w:t>[</w:t>
      </w:r>
      <w:r w:rsidR="00D818DC" w:rsidRPr="00784EDC">
        <w:rPr>
          <w:rStyle w:val="PlanInstructions"/>
          <w:noProof w:val="0"/>
          <w:lang w:val="es-US"/>
        </w:rPr>
        <w:t xml:space="preserve">plan </w:t>
      </w:r>
      <w:proofErr w:type="spellStart"/>
      <w:r w:rsidR="00D818DC" w:rsidRPr="00784EDC">
        <w:rPr>
          <w:rStyle w:val="PlanInstructions"/>
          <w:noProof w:val="0"/>
          <w:lang w:val="es-US"/>
        </w:rPr>
        <w:t>may</w:t>
      </w:r>
      <w:proofErr w:type="spellEnd"/>
      <w:r w:rsidR="00D818DC" w:rsidRPr="00784EDC">
        <w:rPr>
          <w:rStyle w:val="PlanInstructions"/>
          <w:noProof w:val="0"/>
          <w:lang w:val="es-US"/>
        </w:rPr>
        <w:t xml:space="preserve"> </w:t>
      </w:r>
      <w:proofErr w:type="spellStart"/>
      <w:r w:rsidR="00D818DC" w:rsidRPr="00784EDC">
        <w:rPr>
          <w:rStyle w:val="PlanInstructions"/>
          <w:noProof w:val="0"/>
          <w:lang w:val="es-US"/>
        </w:rPr>
        <w:t>insert</w:t>
      </w:r>
      <w:proofErr w:type="spellEnd"/>
      <w:r w:rsidR="00D818DC" w:rsidRPr="00784EDC">
        <w:rPr>
          <w:rStyle w:val="PlanInstructions"/>
          <w:noProof w:val="0"/>
          <w:lang w:val="es-US"/>
        </w:rPr>
        <w:t xml:space="preserve"> </w:t>
      </w:r>
      <w:proofErr w:type="spellStart"/>
      <w:r w:rsidR="00D818DC" w:rsidRPr="00784EDC">
        <w:rPr>
          <w:rStyle w:val="PlanInstructions"/>
          <w:noProof w:val="0"/>
          <w:lang w:val="es-US"/>
        </w:rPr>
        <w:t>re</w:t>
      </w:r>
      <w:r w:rsidR="00D818DC" w:rsidRPr="00DD657B">
        <w:rPr>
          <w:rStyle w:val="PlanInstructions"/>
          <w:noProof w:val="0"/>
          <w:lang w:val="es-US"/>
        </w:rPr>
        <w:t>ference</w:t>
      </w:r>
      <w:proofErr w:type="spellEnd"/>
      <w:r w:rsidR="00D818DC" w:rsidRPr="00DD657B">
        <w:rPr>
          <w:rStyle w:val="PlanInstructions"/>
          <w:noProof w:val="0"/>
          <w:lang w:val="es-US"/>
        </w:rPr>
        <w:t xml:space="preserve">, as </w:t>
      </w:r>
      <w:proofErr w:type="spellStart"/>
      <w:r w:rsidR="00D818DC" w:rsidRPr="00DD657B">
        <w:rPr>
          <w:rStyle w:val="PlanInstructions"/>
          <w:noProof w:val="0"/>
          <w:lang w:val="es-US"/>
        </w:rPr>
        <w:t>applicable</w:t>
      </w:r>
      <w:proofErr w:type="spellEnd"/>
      <w:r w:rsidR="00D818DC" w:rsidRPr="00DD657B">
        <w:rPr>
          <w:rStyle w:val="PlanInstructions"/>
          <w:i w:val="0"/>
          <w:iCs/>
          <w:noProof w:val="0"/>
          <w:lang w:val="es-US"/>
        </w:rPr>
        <w:t>]</w:t>
      </w:r>
      <w:r w:rsidR="00D818DC" w:rsidRPr="00E0245B">
        <w:rPr>
          <w:iCs/>
          <w:noProof/>
        </w:rPr>
        <w:t>.</w:t>
      </w:r>
    </w:p>
    <w:p w14:paraId="0EEAAC87" w14:textId="77777777" w:rsidR="00BE6A69" w:rsidRPr="00E0245B" w:rsidRDefault="00BE6A69" w:rsidP="00D77EE3">
      <w:pPr>
        <w:tabs>
          <w:tab w:val="clear" w:pos="288"/>
          <w:tab w:val="left" w:pos="0"/>
        </w:tabs>
        <w:ind w:right="0"/>
        <w:rPr>
          <w:rStyle w:val="PlanInstructions"/>
          <w:noProof w:val="0"/>
        </w:rPr>
      </w:pPr>
      <w:bookmarkStart w:id="100" w:name="_Toc361065185"/>
      <w:bookmarkStart w:id="101" w:name="_Toc364957985"/>
      <w:bookmarkStart w:id="102" w:name="_Toc376711214"/>
      <w:bookmarkStart w:id="103" w:name="_Toc453095189"/>
      <w:r w:rsidRPr="00E0245B">
        <w:rPr>
          <w:rStyle w:val="PlanInstructions"/>
          <w:i w:val="0"/>
          <w:noProof w:val="0"/>
        </w:rPr>
        <w:t>[</w:t>
      </w:r>
      <w:r w:rsidRPr="00E0245B">
        <w:rPr>
          <w:rStyle w:val="PlanInstructions"/>
          <w:noProof w:val="0"/>
        </w:rPr>
        <w:t>If applicable, the plan should insert additional contact information, such as for the state Medicaid agency.</w:t>
      </w:r>
      <w:r w:rsidRPr="00E0245B">
        <w:rPr>
          <w:rStyle w:val="PlanInstructions"/>
          <w:i w:val="0"/>
          <w:noProof w:val="0"/>
        </w:rPr>
        <w:t>]</w:t>
      </w:r>
    </w:p>
    <w:p w14:paraId="0EEAAC88" w14:textId="26EAE1A9" w:rsidR="00834357" w:rsidRPr="00D818DC" w:rsidRDefault="00D818DC" w:rsidP="00D818DC">
      <w:pPr>
        <w:pStyle w:val="Heading2"/>
        <w:spacing w:before="0" w:line="320" w:lineRule="exact"/>
        <w:ind w:left="432" w:hanging="432"/>
        <w:rPr>
          <w:lang w:val="es-ES"/>
        </w:rPr>
      </w:pPr>
      <w:bookmarkStart w:id="104" w:name="_Toc517696563"/>
      <w:r>
        <w:rPr>
          <w:lang w:val="es-ES"/>
        </w:rPr>
        <w:t xml:space="preserve">I2. </w:t>
      </w:r>
      <w:r w:rsidR="00834357" w:rsidRPr="00D818DC">
        <w:rPr>
          <w:lang w:val="es-ES"/>
        </w:rPr>
        <w:t>Cómo obtener más información sobre sus derechos</w:t>
      </w:r>
      <w:bookmarkEnd w:id="100"/>
      <w:bookmarkEnd w:id="101"/>
      <w:bookmarkEnd w:id="102"/>
      <w:bookmarkEnd w:id="103"/>
      <w:bookmarkEnd w:id="104"/>
    </w:p>
    <w:p w14:paraId="0EEAAC89" w14:textId="77777777" w:rsidR="00834357" w:rsidRPr="00E0245B" w:rsidRDefault="00834357" w:rsidP="00D77EE3">
      <w:pPr>
        <w:ind w:right="0"/>
        <w:rPr>
          <w:noProof/>
        </w:rPr>
      </w:pPr>
      <w:r w:rsidRPr="00E0245B">
        <w:rPr>
          <w:noProof/>
        </w:rPr>
        <w:t>Hay varias maneras de obtener más información sobre sus derechos:</w:t>
      </w:r>
    </w:p>
    <w:p w14:paraId="0EEAAC8A" w14:textId="056572BB" w:rsidR="00BE6A69" w:rsidRPr="00E163AF" w:rsidRDefault="0089723F" w:rsidP="00CF2F57">
      <w:pPr>
        <w:pStyle w:val="ListBullet"/>
        <w:numPr>
          <w:ilvl w:val="0"/>
          <w:numId w:val="11"/>
        </w:numPr>
        <w:spacing w:after="200"/>
        <w:rPr>
          <w:noProof/>
          <w:lang w:val="en-US"/>
        </w:rPr>
      </w:pPr>
      <w:r w:rsidRPr="00E163AF">
        <w:rPr>
          <w:noProof/>
          <w:lang w:val="en-US"/>
        </w:rPr>
        <w:t>L</w:t>
      </w:r>
      <w:r w:rsidR="00BE6A69" w:rsidRPr="00E163AF">
        <w:rPr>
          <w:noProof/>
          <w:lang w:val="en-US"/>
        </w:rPr>
        <w:t>lam</w:t>
      </w:r>
      <w:r w:rsidRPr="00E163AF">
        <w:rPr>
          <w:noProof/>
          <w:lang w:val="en-US"/>
        </w:rPr>
        <w:t>e</w:t>
      </w:r>
      <w:r w:rsidR="00BE6A69" w:rsidRPr="00E163AF">
        <w:rPr>
          <w:noProof/>
          <w:lang w:val="en-US"/>
        </w:rPr>
        <w:t xml:space="preserve"> a &lt;member services name&gt;</w:t>
      </w:r>
    </w:p>
    <w:p w14:paraId="0EEAAC8B" w14:textId="71CA3637" w:rsidR="00834357" w:rsidRPr="00E0245B" w:rsidRDefault="0089723F" w:rsidP="00CF2F57">
      <w:pPr>
        <w:pStyle w:val="ListBullet"/>
        <w:numPr>
          <w:ilvl w:val="0"/>
          <w:numId w:val="11"/>
        </w:numPr>
        <w:spacing w:after="200"/>
        <w:rPr>
          <w:noProof/>
        </w:rPr>
      </w:pPr>
      <w:r w:rsidRPr="00E163AF">
        <w:rPr>
          <w:noProof/>
          <w:lang w:val="en-US"/>
        </w:rPr>
        <w:t>L</w:t>
      </w:r>
      <w:r w:rsidR="00834357" w:rsidRPr="00E163AF">
        <w:rPr>
          <w:noProof/>
          <w:lang w:val="en-US"/>
        </w:rPr>
        <w:t>lam</w:t>
      </w:r>
      <w:r w:rsidRPr="00E163AF">
        <w:rPr>
          <w:noProof/>
          <w:lang w:val="en-US"/>
        </w:rPr>
        <w:t>e</w:t>
      </w:r>
      <w:r w:rsidR="00834357" w:rsidRPr="00E163AF">
        <w:rPr>
          <w:noProof/>
          <w:lang w:val="en-US"/>
        </w:rPr>
        <w:t xml:space="preserve"> </w:t>
      </w:r>
      <w:r w:rsidR="00DB4EC5" w:rsidRPr="00E163AF">
        <w:rPr>
          <w:noProof/>
          <w:lang w:val="en-US"/>
        </w:rPr>
        <w:t xml:space="preserve">a The POINT, </w:t>
      </w:r>
      <w:r w:rsidR="00885890" w:rsidRPr="00E163AF">
        <w:rPr>
          <w:noProof/>
          <w:lang w:val="en-US"/>
        </w:rPr>
        <w:t>al 1-</w:t>
      </w:r>
      <w:r w:rsidR="00DB4EC5" w:rsidRPr="00E163AF">
        <w:rPr>
          <w:noProof/>
          <w:lang w:val="en-US"/>
        </w:rPr>
        <w:t>401-462-4444.</w:t>
      </w:r>
      <w:r w:rsidR="00885890" w:rsidRPr="00E163AF">
        <w:rPr>
          <w:noProof/>
          <w:lang w:val="en-US"/>
        </w:rPr>
        <w:t xml:space="preserve"> </w:t>
      </w:r>
      <w:r w:rsidR="00885890" w:rsidRPr="00E0245B">
        <w:rPr>
          <w:noProof/>
        </w:rPr>
        <w:t>Los usuarios de TTY debe</w:t>
      </w:r>
      <w:r w:rsidR="00AA6A44" w:rsidRPr="00E0245B">
        <w:rPr>
          <w:noProof/>
        </w:rPr>
        <w:t>n</w:t>
      </w:r>
      <w:r w:rsidR="00885890" w:rsidRPr="00E0245B">
        <w:rPr>
          <w:noProof/>
        </w:rPr>
        <w:t xml:space="preserve"> llamar al </w:t>
      </w:r>
      <w:r w:rsidR="00461D48" w:rsidRPr="00E0245B">
        <w:rPr>
          <w:noProof/>
        </w:rPr>
        <w:t>711.</w:t>
      </w:r>
      <w:r w:rsidR="00DB4EC5" w:rsidRPr="00E0245B">
        <w:rPr>
          <w:noProof/>
        </w:rPr>
        <w:t xml:space="preserve"> The POINT ofrece información y referencias para programas y servicios para personas de la </w:t>
      </w:r>
      <w:bookmarkStart w:id="105" w:name="_GoBack"/>
      <w:r w:rsidR="00DB4EC5" w:rsidRPr="00E0245B">
        <w:rPr>
          <w:noProof/>
        </w:rPr>
        <w:t>tercera</w:t>
      </w:r>
      <w:bookmarkEnd w:id="105"/>
      <w:r w:rsidR="00DB4EC5" w:rsidRPr="00E0245B">
        <w:rPr>
          <w:noProof/>
        </w:rPr>
        <w:t xml:space="preserve"> edad, adultos con discapacidades y las personas que les cuidan.</w:t>
      </w:r>
    </w:p>
    <w:p w14:paraId="0EEAAC8C" w14:textId="01858049" w:rsidR="00834357" w:rsidRPr="00E0245B" w:rsidRDefault="0089723F" w:rsidP="00CF2F57">
      <w:pPr>
        <w:pStyle w:val="ListBullet"/>
        <w:numPr>
          <w:ilvl w:val="0"/>
          <w:numId w:val="11"/>
        </w:numPr>
        <w:spacing w:after="200"/>
        <w:rPr>
          <w:noProof/>
        </w:rPr>
      </w:pPr>
      <w:r>
        <w:t>Comuníquese</w:t>
      </w:r>
      <w:r w:rsidR="00834357" w:rsidRPr="00D818DC">
        <w:rPr>
          <w:noProof/>
        </w:rPr>
        <w:t xml:space="preserve"> con Medicare</w:t>
      </w:r>
      <w:r w:rsidR="00834357" w:rsidRPr="00E0245B">
        <w:rPr>
          <w:noProof/>
        </w:rPr>
        <w:t>.</w:t>
      </w:r>
    </w:p>
    <w:p w14:paraId="0EEAAC8D" w14:textId="388E8551" w:rsidR="00834357" w:rsidRPr="00AF3919" w:rsidRDefault="0089723F" w:rsidP="00CF2F57">
      <w:pPr>
        <w:pStyle w:val="Specialnote"/>
        <w:numPr>
          <w:ilvl w:val="1"/>
          <w:numId w:val="11"/>
        </w:numPr>
        <w:ind w:left="1080"/>
        <w:rPr>
          <w:lang w:val="es-419"/>
        </w:rPr>
      </w:pPr>
      <w:r>
        <w:t>V</w:t>
      </w:r>
      <w:r w:rsidR="00834357" w:rsidRPr="00E0245B">
        <w:t>isi</w:t>
      </w:r>
      <w:r>
        <w:t>te</w:t>
      </w:r>
      <w:r w:rsidR="00834357" w:rsidRPr="00E0245B">
        <w:t xml:space="preserve"> el sitio web de Medicare para leer o bajar el documento </w:t>
      </w:r>
      <w:r w:rsidR="00834357" w:rsidRPr="00D818DC">
        <w:t>"</w:t>
      </w:r>
      <w:r w:rsidR="00834357" w:rsidRPr="00E0245B">
        <w:t>Sus Derechos y Protecciones en Medicare</w:t>
      </w:r>
      <w:r w:rsidR="00834357" w:rsidRPr="00D818DC">
        <w:t>"</w:t>
      </w:r>
      <w:r w:rsidR="00F43CB4">
        <w:t xml:space="preserve">. </w:t>
      </w:r>
      <w:r w:rsidR="00F43CB4" w:rsidRPr="00AF3919">
        <w:rPr>
          <w:lang w:val="es-419"/>
        </w:rPr>
        <w:t>(</w:t>
      </w:r>
      <w:r w:rsidR="000E42B4" w:rsidRPr="000E42B4">
        <w:rPr>
          <w:lang w:val="es-419"/>
        </w:rPr>
        <w:t>Visite</w:t>
      </w:r>
      <w:r w:rsidR="000E42B4" w:rsidRPr="00AF3919">
        <w:rPr>
          <w:lang w:val="es-419"/>
        </w:rPr>
        <w:t xml:space="preserve"> </w:t>
      </w:r>
      <w:hyperlink r:id="rId17" w:history="1">
        <w:r w:rsidR="009471BC" w:rsidRPr="00AF3919">
          <w:rPr>
            <w:rStyle w:val="Hyperlink"/>
            <w:lang w:val="es-419"/>
          </w:rPr>
          <w:t>https://www.medicare.gov/Pubs/pdf/11534-Medicare-Rights-and-Protections.pdf</w:t>
        </w:r>
      </w:hyperlink>
      <w:r w:rsidR="00834357" w:rsidRPr="00AF3919">
        <w:rPr>
          <w:lang w:val="es-419"/>
        </w:rPr>
        <w:t>)</w:t>
      </w:r>
      <w:r w:rsidR="000E42B4" w:rsidRPr="00AF3919">
        <w:rPr>
          <w:lang w:val="es-419"/>
        </w:rPr>
        <w:t>, o</w:t>
      </w:r>
    </w:p>
    <w:p w14:paraId="0EEAAC8E" w14:textId="147F811B" w:rsidR="00834357" w:rsidRPr="00E0245B" w:rsidRDefault="0089723F" w:rsidP="00CF2F57">
      <w:pPr>
        <w:pStyle w:val="Specialnote"/>
        <w:numPr>
          <w:ilvl w:val="1"/>
          <w:numId w:val="11"/>
        </w:numPr>
        <w:ind w:left="1080"/>
      </w:pPr>
      <w:r>
        <w:t>L</w:t>
      </w:r>
      <w:r w:rsidR="00834357" w:rsidRPr="00E0245B">
        <w:t>lam</w:t>
      </w:r>
      <w:r>
        <w:t>e</w:t>
      </w:r>
      <w:r w:rsidR="00834357" w:rsidRPr="00E0245B">
        <w:t xml:space="preserve"> al 1-800-MEDICARE (1-800-633-4227), las 24 horas </w:t>
      </w:r>
      <w:r w:rsidR="009C39F9">
        <w:t>de</w:t>
      </w:r>
      <w:r w:rsidR="00834357" w:rsidRPr="00E0245B">
        <w:t>l día, 7 días de la semana. Los usuarios de TTY deben llamar al 1-877-486-2048.</w:t>
      </w:r>
    </w:p>
    <w:p w14:paraId="0EEAAC8F" w14:textId="36105189" w:rsidR="00DB4EC5" w:rsidRPr="00D818DC" w:rsidRDefault="0089723F" w:rsidP="00CF2F57">
      <w:pPr>
        <w:pStyle w:val="ListBullet"/>
        <w:numPr>
          <w:ilvl w:val="0"/>
          <w:numId w:val="11"/>
        </w:numPr>
        <w:spacing w:after="200"/>
        <w:rPr>
          <w:noProof/>
        </w:rPr>
      </w:pPr>
      <w:r>
        <w:rPr>
          <w:noProof/>
        </w:rPr>
        <w:lastRenderedPageBreak/>
        <w:t>L</w:t>
      </w:r>
      <w:r w:rsidR="00DB4EC5" w:rsidRPr="00D818DC">
        <w:rPr>
          <w:noProof/>
        </w:rPr>
        <w:t>lam</w:t>
      </w:r>
      <w:r>
        <w:rPr>
          <w:noProof/>
        </w:rPr>
        <w:t>e</w:t>
      </w:r>
      <w:r w:rsidR="00DD657B" w:rsidRPr="00D818DC">
        <w:rPr>
          <w:noProof/>
        </w:rPr>
        <w:t xml:space="preserve"> </w:t>
      </w:r>
      <w:r w:rsidR="0097589D" w:rsidRPr="00D818DC">
        <w:rPr>
          <w:noProof/>
        </w:rPr>
        <w:t>al Defensor de cuidado de salud RIPIN</w:t>
      </w:r>
      <w:r w:rsidR="00DB4EC5" w:rsidRPr="00E0245B">
        <w:rPr>
          <w:noProof/>
        </w:rPr>
        <w:t xml:space="preserve">. Para conocer más detalles sobre esta organización y cómo comunicarse con ellos, lea el Capítulo 2 </w:t>
      </w:r>
      <w:r w:rsidR="00DB4EC5" w:rsidRPr="00D818DC">
        <w:rPr>
          <w:noProof/>
          <w:color w:val="548DD4"/>
        </w:rPr>
        <w:t>[</w:t>
      </w:r>
      <w:r w:rsidR="00DB4EC5" w:rsidRPr="00D818DC">
        <w:rPr>
          <w:i/>
          <w:noProof/>
          <w:color w:val="548DD4"/>
        </w:rPr>
        <w:t>plan may insert reference, as applicable</w:t>
      </w:r>
      <w:r w:rsidR="00DB4EC5" w:rsidRPr="00D818DC">
        <w:rPr>
          <w:noProof/>
          <w:color w:val="548DD4"/>
        </w:rPr>
        <w:t>]</w:t>
      </w:r>
      <w:r w:rsidR="00DB4EC5" w:rsidRPr="00D818DC">
        <w:rPr>
          <w:noProof/>
        </w:rPr>
        <w:t xml:space="preserve">. </w:t>
      </w:r>
    </w:p>
    <w:p w14:paraId="0EEAAC90" w14:textId="6BBB26F1" w:rsidR="00DB4EC5" w:rsidRPr="00D818DC" w:rsidRDefault="0089723F" w:rsidP="00CF2F57">
      <w:pPr>
        <w:pStyle w:val="ListBullet"/>
        <w:numPr>
          <w:ilvl w:val="0"/>
          <w:numId w:val="11"/>
        </w:numPr>
        <w:spacing w:after="200"/>
        <w:rPr>
          <w:noProof/>
        </w:rPr>
      </w:pPr>
      <w:r>
        <w:rPr>
          <w:noProof/>
        </w:rPr>
        <w:t>Llame</w:t>
      </w:r>
      <w:r w:rsidR="00DB4EC5" w:rsidRPr="00D818DC">
        <w:rPr>
          <w:noProof/>
        </w:rPr>
        <w:t xml:space="preserve"> a la Alianza para un mejor cuidado a largo plazo</w:t>
      </w:r>
      <w:r w:rsidR="00DB4EC5" w:rsidRPr="00E0245B">
        <w:rPr>
          <w:noProof/>
        </w:rPr>
        <w:t xml:space="preserve">. Para conocer más detalles sobre esta organización y cómo comunicarse con ellos, lea el Capítulo 2 </w:t>
      </w:r>
      <w:r w:rsidR="00DB4EC5" w:rsidRPr="00D818DC">
        <w:rPr>
          <w:noProof/>
          <w:color w:val="548DD4"/>
        </w:rPr>
        <w:t>[</w:t>
      </w:r>
      <w:r w:rsidR="00DB4EC5" w:rsidRPr="00D818DC">
        <w:rPr>
          <w:i/>
          <w:noProof/>
          <w:color w:val="548DD4"/>
        </w:rPr>
        <w:t>plan may insert reference, as applicable</w:t>
      </w:r>
      <w:r w:rsidR="00DB4EC5" w:rsidRPr="00D818DC">
        <w:rPr>
          <w:noProof/>
          <w:color w:val="548DD4"/>
        </w:rPr>
        <w:t>]</w:t>
      </w:r>
      <w:r w:rsidR="00DB4EC5" w:rsidRPr="00D818DC">
        <w:rPr>
          <w:noProof/>
        </w:rPr>
        <w:t>.</w:t>
      </w:r>
    </w:p>
    <w:p w14:paraId="0EEAAC91" w14:textId="77777777" w:rsidR="00DB4EC5" w:rsidRPr="00E0245B" w:rsidRDefault="00DB4EC5" w:rsidP="00D77EE3">
      <w:pPr>
        <w:pStyle w:val="ListBullet"/>
        <w:numPr>
          <w:ilvl w:val="0"/>
          <w:numId w:val="0"/>
        </w:numPr>
        <w:tabs>
          <w:tab w:val="clear" w:pos="432"/>
          <w:tab w:val="left" w:pos="0"/>
        </w:tabs>
        <w:spacing w:after="200"/>
        <w:ind w:right="0"/>
        <w:rPr>
          <w:rStyle w:val="PlanInstructions"/>
          <w:noProof w:val="0"/>
        </w:rPr>
      </w:pPr>
      <w:bookmarkStart w:id="106" w:name="_Toc376711215"/>
      <w:bookmarkStart w:id="107" w:name="_Toc453095190"/>
      <w:r w:rsidRPr="00E0245B">
        <w:rPr>
          <w:rStyle w:val="PlanInstructions"/>
          <w:i w:val="0"/>
          <w:noProof w:val="0"/>
        </w:rPr>
        <w:t>[</w:t>
      </w:r>
      <w:r w:rsidRPr="00E0245B">
        <w:rPr>
          <w:rStyle w:val="PlanInstructions"/>
          <w:noProof w:val="0"/>
        </w:rPr>
        <w:t>If applicable, the plan should insert additional contact information, such as for the state Medicaid agency.</w:t>
      </w:r>
      <w:r w:rsidRPr="00E0245B">
        <w:rPr>
          <w:rStyle w:val="PlanInstructions"/>
          <w:i w:val="0"/>
          <w:noProof w:val="0"/>
        </w:rPr>
        <w:t>]</w:t>
      </w:r>
    </w:p>
    <w:p w14:paraId="0EEAAC92" w14:textId="5DECE3DC" w:rsidR="00834357" w:rsidRPr="00E0245B" w:rsidRDefault="00E02D5C" w:rsidP="00EC5D18">
      <w:pPr>
        <w:pStyle w:val="Heading1"/>
        <w:rPr>
          <w:noProof/>
        </w:rPr>
      </w:pPr>
      <w:bookmarkStart w:id="108" w:name="_Toc517696564"/>
      <w:r>
        <w:rPr>
          <w:noProof/>
        </w:rPr>
        <w:t xml:space="preserve">J. </w:t>
      </w:r>
      <w:r w:rsidR="0089723F">
        <w:rPr>
          <w:noProof/>
        </w:rPr>
        <w:t xml:space="preserve">Sus </w:t>
      </w:r>
      <w:r w:rsidR="00834357" w:rsidRPr="00E0245B">
        <w:rPr>
          <w:noProof/>
        </w:rPr>
        <w:t xml:space="preserve">responsabilidades como </w:t>
      </w:r>
      <w:r w:rsidR="0079306B" w:rsidRPr="00E0245B">
        <w:rPr>
          <w:noProof/>
        </w:rPr>
        <w:t>M</w:t>
      </w:r>
      <w:r w:rsidR="002A7B39" w:rsidRPr="00E0245B">
        <w:rPr>
          <w:noProof/>
        </w:rPr>
        <w:t>iembro</w:t>
      </w:r>
      <w:r w:rsidR="00834357" w:rsidRPr="00E0245B">
        <w:rPr>
          <w:noProof/>
        </w:rPr>
        <w:t xml:space="preserve"> del plan</w:t>
      </w:r>
      <w:bookmarkEnd w:id="106"/>
      <w:bookmarkEnd w:id="107"/>
      <w:bookmarkEnd w:id="108"/>
      <w:r w:rsidR="00834357" w:rsidRPr="00E0245B">
        <w:rPr>
          <w:noProof/>
        </w:rPr>
        <w:t xml:space="preserve"> </w:t>
      </w:r>
    </w:p>
    <w:p w14:paraId="0EEAAC93" w14:textId="77777777" w:rsidR="00834357" w:rsidRPr="00E0245B" w:rsidRDefault="00834357" w:rsidP="00D77EE3">
      <w:pPr>
        <w:ind w:right="0"/>
        <w:rPr>
          <w:rStyle w:val="PlanInstructions"/>
          <w:noProof w:val="0"/>
        </w:rPr>
      </w:pPr>
      <w:r w:rsidRPr="00E0245B">
        <w:rPr>
          <w:rStyle w:val="PlanInstructions"/>
          <w:i w:val="0"/>
          <w:noProof w:val="0"/>
        </w:rPr>
        <w:t>[</w:t>
      </w:r>
      <w:r w:rsidR="002A7B39" w:rsidRPr="00E0245B">
        <w:rPr>
          <w:rStyle w:val="PlanInstructions"/>
          <w:noProof w:val="0"/>
        </w:rPr>
        <w:t>The p</w:t>
      </w:r>
      <w:r w:rsidR="00EE7F6E" w:rsidRPr="00E0245B">
        <w:rPr>
          <w:rStyle w:val="PlanInstructions"/>
          <w:noProof w:val="0"/>
        </w:rPr>
        <w:t>lan</w:t>
      </w:r>
      <w:r w:rsidRPr="00E0245B">
        <w:rPr>
          <w:rStyle w:val="PlanInstructions"/>
          <w:noProof w:val="0"/>
        </w:rPr>
        <w:t xml:space="preserve"> may modify this section to include additional member responsibilities. </w:t>
      </w:r>
      <w:r w:rsidR="00EE7F6E" w:rsidRPr="00E0245B">
        <w:rPr>
          <w:rStyle w:val="PlanInstructions"/>
          <w:noProof w:val="0"/>
        </w:rPr>
        <w:t>Plan</w:t>
      </w:r>
      <w:r w:rsidRPr="00E0245B">
        <w:rPr>
          <w:rStyle w:val="PlanInstructions"/>
          <w:noProof w:val="0"/>
        </w:rPr>
        <w:t xml:space="preserve"> may add information about estate recovery and other requirements mandated by the state.</w:t>
      </w:r>
      <w:r w:rsidRPr="00E0245B">
        <w:rPr>
          <w:rStyle w:val="PlanInstructions"/>
          <w:i w:val="0"/>
          <w:noProof w:val="0"/>
        </w:rPr>
        <w:t>]</w:t>
      </w:r>
    </w:p>
    <w:p w14:paraId="0EEAAC94" w14:textId="77777777" w:rsidR="00834357" w:rsidRPr="00E0245B" w:rsidRDefault="00834357" w:rsidP="00D77EE3">
      <w:pPr>
        <w:ind w:right="0"/>
        <w:rPr>
          <w:noProof/>
        </w:rPr>
      </w:pPr>
      <w:r w:rsidRPr="00E0245B">
        <w:rPr>
          <w:noProof/>
        </w:rPr>
        <w:t xml:space="preserve">Como </w:t>
      </w:r>
      <w:r w:rsidR="004C5AB1" w:rsidRPr="00E0245B">
        <w:rPr>
          <w:noProof/>
        </w:rPr>
        <w:t>M</w:t>
      </w:r>
      <w:r w:rsidR="002A7B39" w:rsidRPr="00E0245B">
        <w:rPr>
          <w:noProof/>
        </w:rPr>
        <w:t>iembro</w:t>
      </w:r>
      <w:r w:rsidRPr="00E0245B">
        <w:rPr>
          <w:noProof/>
        </w:rPr>
        <w:t xml:space="preserve"> del plan, usted tiene la responsabilidad de hacer lo que se indica a continuación. Si tiene alguna pregunta, llame a </w:t>
      </w:r>
      <w:r w:rsidR="002A7B39" w:rsidRPr="00E0245B">
        <w:rPr>
          <w:noProof/>
        </w:rPr>
        <w:t>&lt;member services name&gt;</w:t>
      </w:r>
      <w:r w:rsidRPr="00E0245B">
        <w:rPr>
          <w:noProof/>
        </w:rPr>
        <w:t>.</w:t>
      </w:r>
    </w:p>
    <w:p w14:paraId="0EEAAC95" w14:textId="77777777" w:rsidR="00834357" w:rsidRPr="00CF2F57" w:rsidRDefault="00834357" w:rsidP="00CF2F57">
      <w:pPr>
        <w:pStyle w:val="ListBullet"/>
        <w:numPr>
          <w:ilvl w:val="0"/>
          <w:numId w:val="11"/>
        </w:numPr>
        <w:spacing w:after="200"/>
        <w:rPr>
          <w:noProof/>
        </w:rPr>
      </w:pPr>
      <w:r w:rsidRPr="00CF2F57">
        <w:rPr>
          <w:b/>
          <w:noProof/>
        </w:rPr>
        <w:t xml:space="preserve">Lea el </w:t>
      </w:r>
      <w:r w:rsidRPr="00E163AF">
        <w:rPr>
          <w:b/>
          <w:i/>
          <w:noProof/>
        </w:rPr>
        <w:t xml:space="preserve">Manual del </w:t>
      </w:r>
      <w:r w:rsidR="002A7B39" w:rsidRPr="00E163AF">
        <w:rPr>
          <w:b/>
          <w:i/>
          <w:noProof/>
        </w:rPr>
        <w:t>miembro</w:t>
      </w:r>
      <w:r w:rsidRPr="00CF2F57">
        <w:rPr>
          <w:noProof/>
        </w:rPr>
        <w:t xml:space="preserve"> para saber qué está cubierto y qué reglas debe seguir para obtener los servicios y medicamentos cubiertos.</w:t>
      </w:r>
    </w:p>
    <w:p w14:paraId="0EEAAC96" w14:textId="18F95080" w:rsidR="00834357" w:rsidRPr="00E0245B" w:rsidRDefault="0089723F" w:rsidP="00CF2F57">
      <w:pPr>
        <w:pStyle w:val="Specialnote"/>
        <w:numPr>
          <w:ilvl w:val="1"/>
          <w:numId w:val="11"/>
        </w:numPr>
        <w:ind w:left="1080"/>
      </w:pPr>
      <w:r>
        <w:t>S</w:t>
      </w:r>
      <w:r w:rsidR="00834357" w:rsidRPr="00E0245B">
        <w:t xml:space="preserve">ervicios cubiertos, lea los Capítulos 3 y </w:t>
      </w:r>
      <w:r w:rsidR="00834357" w:rsidRPr="00CF2F57">
        <w:rPr>
          <w:color w:val="548DD4"/>
        </w:rPr>
        <w:t>4 [</w:t>
      </w:r>
      <w:r w:rsidR="00EE7F6E" w:rsidRPr="00CF2F57">
        <w:rPr>
          <w:i/>
          <w:color w:val="548DD4"/>
        </w:rPr>
        <w:t>plan</w:t>
      </w:r>
      <w:r w:rsidR="00834357" w:rsidRPr="00CF2F57">
        <w:rPr>
          <w:i/>
          <w:color w:val="548DD4"/>
        </w:rPr>
        <w:t xml:space="preserve"> </w:t>
      </w:r>
      <w:proofErr w:type="spellStart"/>
      <w:r w:rsidR="00834357" w:rsidRPr="00CF2F57">
        <w:rPr>
          <w:i/>
          <w:color w:val="548DD4"/>
        </w:rPr>
        <w:t>may</w:t>
      </w:r>
      <w:proofErr w:type="spellEnd"/>
      <w:r w:rsidR="00834357" w:rsidRPr="00CF2F57">
        <w:rPr>
          <w:i/>
          <w:color w:val="548DD4"/>
        </w:rPr>
        <w:t xml:space="preserve"> </w:t>
      </w:r>
      <w:proofErr w:type="spellStart"/>
      <w:r w:rsidR="00834357" w:rsidRPr="00CF2F57">
        <w:rPr>
          <w:i/>
          <w:color w:val="548DD4"/>
        </w:rPr>
        <w:t>insert</w:t>
      </w:r>
      <w:proofErr w:type="spellEnd"/>
      <w:r w:rsidR="00834357" w:rsidRPr="00CF2F57">
        <w:rPr>
          <w:i/>
          <w:color w:val="548DD4"/>
        </w:rPr>
        <w:t xml:space="preserve"> </w:t>
      </w:r>
      <w:proofErr w:type="spellStart"/>
      <w:r w:rsidR="00834357" w:rsidRPr="00CF2F57">
        <w:rPr>
          <w:i/>
          <w:color w:val="548DD4"/>
        </w:rPr>
        <w:t>reference</w:t>
      </w:r>
      <w:proofErr w:type="spellEnd"/>
      <w:r w:rsidR="00834357" w:rsidRPr="00CF2F57">
        <w:rPr>
          <w:i/>
          <w:color w:val="548DD4"/>
        </w:rPr>
        <w:t xml:space="preserve">, as </w:t>
      </w:r>
      <w:proofErr w:type="spellStart"/>
      <w:r w:rsidR="00834357" w:rsidRPr="00CF2F57">
        <w:rPr>
          <w:i/>
          <w:color w:val="548DD4"/>
        </w:rPr>
        <w:t>applicable</w:t>
      </w:r>
      <w:proofErr w:type="spellEnd"/>
      <w:r w:rsidR="00834357" w:rsidRPr="00CF2F57">
        <w:rPr>
          <w:color w:val="548DD4"/>
        </w:rPr>
        <w:t>]</w:t>
      </w:r>
      <w:r w:rsidR="00834357" w:rsidRPr="00E0245B">
        <w:t>. En estos capítulos se explica qué está cubierto, qué no está cubierto, qué reglas debe seguir y qué pagará usted.</w:t>
      </w:r>
    </w:p>
    <w:p w14:paraId="0EEAAC97" w14:textId="0FCE5509" w:rsidR="00834357" w:rsidRPr="00E0245B" w:rsidRDefault="0089723F" w:rsidP="00CF2F57">
      <w:pPr>
        <w:pStyle w:val="Specialnote"/>
        <w:numPr>
          <w:ilvl w:val="1"/>
          <w:numId w:val="11"/>
        </w:numPr>
        <w:ind w:left="1080"/>
      </w:pPr>
      <w:r>
        <w:t>M</w:t>
      </w:r>
      <w:r w:rsidR="00834357" w:rsidRPr="00E0245B">
        <w:t xml:space="preserve">edicamentos cubiertos, lea los Capítulos 5 y 6 </w:t>
      </w:r>
      <w:r w:rsidR="00834357" w:rsidRPr="00CF2F57">
        <w:rPr>
          <w:color w:val="548DD4"/>
        </w:rPr>
        <w:t>[</w:t>
      </w:r>
      <w:r w:rsidR="00EE7F6E" w:rsidRPr="00CF2F57">
        <w:rPr>
          <w:i/>
          <w:color w:val="548DD4"/>
        </w:rPr>
        <w:t>plan</w:t>
      </w:r>
      <w:r w:rsidR="00834357" w:rsidRPr="00CF2F57">
        <w:rPr>
          <w:i/>
          <w:color w:val="548DD4"/>
        </w:rPr>
        <w:t xml:space="preserve"> </w:t>
      </w:r>
      <w:proofErr w:type="spellStart"/>
      <w:r w:rsidR="00834357" w:rsidRPr="00CF2F57">
        <w:rPr>
          <w:i/>
          <w:color w:val="548DD4"/>
        </w:rPr>
        <w:t>may</w:t>
      </w:r>
      <w:proofErr w:type="spellEnd"/>
      <w:r w:rsidR="00834357" w:rsidRPr="00CF2F57">
        <w:rPr>
          <w:i/>
          <w:color w:val="548DD4"/>
        </w:rPr>
        <w:t xml:space="preserve"> </w:t>
      </w:r>
      <w:proofErr w:type="spellStart"/>
      <w:r w:rsidR="00834357" w:rsidRPr="00CF2F57">
        <w:rPr>
          <w:i/>
          <w:color w:val="548DD4"/>
        </w:rPr>
        <w:t>insert</w:t>
      </w:r>
      <w:proofErr w:type="spellEnd"/>
      <w:r w:rsidR="00834357" w:rsidRPr="00CF2F57">
        <w:rPr>
          <w:i/>
          <w:color w:val="548DD4"/>
        </w:rPr>
        <w:t xml:space="preserve"> </w:t>
      </w:r>
      <w:proofErr w:type="spellStart"/>
      <w:r w:rsidR="00834357" w:rsidRPr="00CF2F57">
        <w:rPr>
          <w:i/>
          <w:color w:val="548DD4"/>
        </w:rPr>
        <w:t>reference</w:t>
      </w:r>
      <w:proofErr w:type="spellEnd"/>
      <w:r w:rsidR="00834357" w:rsidRPr="00CF2F57">
        <w:rPr>
          <w:i/>
          <w:color w:val="548DD4"/>
        </w:rPr>
        <w:t xml:space="preserve">, as </w:t>
      </w:r>
      <w:proofErr w:type="spellStart"/>
      <w:r w:rsidR="00834357" w:rsidRPr="00CF2F57">
        <w:rPr>
          <w:i/>
          <w:color w:val="548DD4"/>
        </w:rPr>
        <w:t>applicable</w:t>
      </w:r>
      <w:proofErr w:type="spellEnd"/>
      <w:r w:rsidR="00834357" w:rsidRPr="00CF2F57">
        <w:rPr>
          <w:color w:val="548DD4"/>
        </w:rPr>
        <w:t>]</w:t>
      </w:r>
      <w:r w:rsidR="00834357" w:rsidRPr="00E0245B">
        <w:t>.</w:t>
      </w:r>
    </w:p>
    <w:p w14:paraId="0EEAAC98" w14:textId="77777777" w:rsidR="00834357" w:rsidRPr="00CF2F57" w:rsidRDefault="00834357" w:rsidP="00CF2F57">
      <w:pPr>
        <w:pStyle w:val="ListBullet"/>
        <w:numPr>
          <w:ilvl w:val="0"/>
          <w:numId w:val="11"/>
        </w:numPr>
        <w:spacing w:after="200"/>
        <w:rPr>
          <w:noProof/>
        </w:rPr>
      </w:pPr>
      <w:r w:rsidRPr="00CF2F57">
        <w:rPr>
          <w:b/>
          <w:noProof/>
        </w:rPr>
        <w:t xml:space="preserve">Infórmenos sobre cualquier otra cobertura de salud o de medicamentos de receta </w:t>
      </w:r>
      <w:r w:rsidRPr="00CF2F57">
        <w:rPr>
          <w:noProof/>
        </w:rPr>
        <w:t xml:space="preserve">que usted tenga. </w:t>
      </w:r>
      <w:r w:rsidR="00885890" w:rsidRPr="00CF2F57">
        <w:rPr>
          <w:noProof/>
        </w:rPr>
        <w:t xml:space="preserve">Estamos obligados a asegurarnos de que esté usando todas sus opciones de cobertura cuando reciba cuidados de salud. </w:t>
      </w:r>
      <w:r w:rsidRPr="00CF2F57">
        <w:rPr>
          <w:noProof/>
        </w:rPr>
        <w:t xml:space="preserve">Llame a </w:t>
      </w:r>
      <w:r w:rsidR="002A7B39" w:rsidRPr="00CF2F57">
        <w:rPr>
          <w:noProof/>
        </w:rPr>
        <w:t>&lt;member services name&gt;</w:t>
      </w:r>
      <w:r w:rsidRPr="00CF2F57">
        <w:rPr>
          <w:noProof/>
        </w:rPr>
        <w:t xml:space="preserve"> </w:t>
      </w:r>
      <w:r w:rsidR="00885890" w:rsidRPr="00CF2F57">
        <w:rPr>
          <w:noProof/>
        </w:rPr>
        <w:t>si usted tiene otra cobertura.</w:t>
      </w:r>
    </w:p>
    <w:p w14:paraId="0EEAAC99" w14:textId="77777777" w:rsidR="00834357" w:rsidRPr="00CF2F57" w:rsidRDefault="00834357" w:rsidP="00CF2F57">
      <w:pPr>
        <w:pStyle w:val="ListBullet"/>
        <w:numPr>
          <w:ilvl w:val="0"/>
          <w:numId w:val="11"/>
        </w:numPr>
        <w:spacing w:after="200"/>
        <w:rPr>
          <w:noProof/>
        </w:rPr>
      </w:pPr>
      <w:r w:rsidRPr="00CF2F57">
        <w:rPr>
          <w:b/>
          <w:noProof/>
        </w:rPr>
        <w:t xml:space="preserve">Informe a su médico y a otros proveedores de cuidado de salud </w:t>
      </w:r>
      <w:r w:rsidRPr="00CF2F57">
        <w:rPr>
          <w:noProof/>
        </w:rPr>
        <w:t xml:space="preserve">que usted está inscrito en nuestro plan. Muestre su </w:t>
      </w:r>
      <w:r w:rsidR="00885890" w:rsidRPr="00CF2F57">
        <w:rPr>
          <w:noProof/>
        </w:rPr>
        <w:t xml:space="preserve">Tarjeta </w:t>
      </w:r>
      <w:r w:rsidRPr="00CF2F57">
        <w:rPr>
          <w:noProof/>
        </w:rPr>
        <w:t xml:space="preserve">de identificación </w:t>
      </w:r>
      <w:r w:rsidR="00885890" w:rsidRPr="00CF2F57">
        <w:rPr>
          <w:noProof/>
        </w:rPr>
        <w:t xml:space="preserve">de miembro </w:t>
      </w:r>
      <w:r w:rsidRPr="00CF2F57">
        <w:rPr>
          <w:noProof/>
        </w:rPr>
        <w:t>cada vez que reciba servicios o medicamentos.</w:t>
      </w:r>
    </w:p>
    <w:p w14:paraId="0EEAAC9A" w14:textId="77777777" w:rsidR="00834357" w:rsidRPr="00CF2F57" w:rsidRDefault="00834357" w:rsidP="00CF2F57">
      <w:pPr>
        <w:pStyle w:val="ListBullet"/>
        <w:numPr>
          <w:ilvl w:val="0"/>
          <w:numId w:val="11"/>
        </w:numPr>
        <w:spacing w:after="200"/>
        <w:rPr>
          <w:noProof/>
        </w:rPr>
      </w:pPr>
      <w:r w:rsidRPr="00CF2F57">
        <w:rPr>
          <w:b/>
          <w:noProof/>
        </w:rPr>
        <w:t>Ayude a sus médicos</w:t>
      </w:r>
      <w:r w:rsidRPr="00CF2F57">
        <w:rPr>
          <w:noProof/>
        </w:rPr>
        <w:t xml:space="preserve"> y a otros proveedores a darle el mejor cuidado.</w:t>
      </w:r>
    </w:p>
    <w:p w14:paraId="0EEAAC9B" w14:textId="77777777" w:rsidR="00834357" w:rsidRPr="00E0245B" w:rsidRDefault="00834357" w:rsidP="00CF2F57">
      <w:pPr>
        <w:pStyle w:val="Specialnote"/>
        <w:numPr>
          <w:ilvl w:val="1"/>
          <w:numId w:val="11"/>
        </w:numPr>
        <w:ind w:left="1080"/>
      </w:pPr>
      <w:proofErr w:type="spellStart"/>
      <w:r w:rsidRPr="00E0245B">
        <w:t>Déles</w:t>
      </w:r>
      <w:proofErr w:type="spellEnd"/>
      <w:r w:rsidRPr="00E0245B">
        <w:t xml:space="preserve"> la información completa y exacta que necesiten sobre usted y su salud. Aprenda todo lo que pueda sobre sus problemas de salud. Siga los planes de tratamiento y las instrucciones que usted y sus proveedores hayan acordado.</w:t>
      </w:r>
    </w:p>
    <w:p w14:paraId="0EEAAC9C" w14:textId="77777777" w:rsidR="00834357" w:rsidRPr="00E0245B" w:rsidRDefault="00834357" w:rsidP="00CF2F57">
      <w:pPr>
        <w:pStyle w:val="Specialnote"/>
        <w:numPr>
          <w:ilvl w:val="1"/>
          <w:numId w:val="11"/>
        </w:numPr>
        <w:ind w:left="1080"/>
      </w:pPr>
      <w:r w:rsidRPr="00E0245B">
        <w:lastRenderedPageBreak/>
        <w:t>Asegúrese de que sus médicos y otros proveedores sepan sobre todos los medicamentos que usted esté tomando. Esto incluye medicamentos de receta, medicamentos de venta libre, vitaminas y suplementos.</w:t>
      </w:r>
    </w:p>
    <w:p w14:paraId="0EEAAC9D" w14:textId="77777777" w:rsidR="00356204" w:rsidRDefault="00834357" w:rsidP="00CF2F57">
      <w:pPr>
        <w:pStyle w:val="Specialnote"/>
        <w:numPr>
          <w:ilvl w:val="1"/>
          <w:numId w:val="11"/>
        </w:numPr>
        <w:ind w:left="1080"/>
      </w:pPr>
      <w:r w:rsidRPr="00E0245B">
        <w:t>Asegúrese de hacer todas las preguntas que tenga. Sus médicos y otros proveedores deberán explicarle todo de una manera que usted pueda entender. Si hace una pregunta y no entiende la respuesta, vuelva a preguntar.</w:t>
      </w:r>
    </w:p>
    <w:p w14:paraId="0EEAAC9E" w14:textId="69A79022" w:rsidR="00834357" w:rsidRDefault="00834357" w:rsidP="00CF2F57">
      <w:pPr>
        <w:pStyle w:val="ListBullet"/>
        <w:numPr>
          <w:ilvl w:val="0"/>
          <w:numId w:val="11"/>
        </w:numPr>
        <w:spacing w:after="200"/>
        <w:rPr>
          <w:noProof/>
        </w:rPr>
      </w:pPr>
      <w:r w:rsidRPr="00E0245B">
        <w:rPr>
          <w:b/>
          <w:noProof/>
        </w:rPr>
        <w:t>Sea amable</w:t>
      </w:r>
      <w:r w:rsidRPr="00CF2F57">
        <w:rPr>
          <w:noProof/>
        </w:rPr>
        <w:t xml:space="preserve">. Esperamos que todos nuestros </w:t>
      </w:r>
      <w:r w:rsidR="004C5AB1" w:rsidRPr="00CF2F57">
        <w:rPr>
          <w:noProof/>
        </w:rPr>
        <w:t>M</w:t>
      </w:r>
      <w:r w:rsidR="00CD5E13" w:rsidRPr="00CF2F57">
        <w:rPr>
          <w:noProof/>
        </w:rPr>
        <w:t xml:space="preserve">iembros </w:t>
      </w:r>
      <w:r w:rsidRPr="00CF2F57">
        <w:rPr>
          <w:noProof/>
        </w:rPr>
        <w:t>respeten los derechos de los demás pacientes. También esperamos que usted se comporte de manera respetuosa en el consultorio de su médico, hospitales y en los consultorios de otros proveedores.</w:t>
      </w:r>
    </w:p>
    <w:p w14:paraId="0EEAAC9F" w14:textId="416C7E06" w:rsidR="00834357" w:rsidRPr="00CF2F57" w:rsidRDefault="00CF2F57" w:rsidP="00CF2F57">
      <w:pPr>
        <w:pStyle w:val="ListBullet"/>
        <w:numPr>
          <w:ilvl w:val="0"/>
          <w:numId w:val="11"/>
        </w:numPr>
        <w:spacing w:after="200"/>
        <w:rPr>
          <w:noProof/>
        </w:rPr>
      </w:pPr>
      <w:r w:rsidRPr="00E0245B">
        <w:rPr>
          <w:rStyle w:val="PlanInstructions"/>
          <w:i w:val="0"/>
          <w:noProof w:val="0"/>
        </w:rPr>
        <w:t>[</w:t>
      </w:r>
      <w:r w:rsidRPr="00E0245B">
        <w:rPr>
          <w:rStyle w:val="PlanInstructions"/>
          <w:noProof w:val="0"/>
        </w:rPr>
        <w:t>Plan may edit as needed to reflect the costs applicable to their members.</w:t>
      </w:r>
      <w:r w:rsidRPr="00E0245B">
        <w:rPr>
          <w:rStyle w:val="PlanInstructions"/>
          <w:i w:val="0"/>
          <w:noProof w:val="0"/>
        </w:rPr>
        <w:t>]</w:t>
      </w:r>
      <w:r w:rsidRPr="004656BF">
        <w:rPr>
          <w:noProof/>
          <w:lang w:val="en-US"/>
        </w:rPr>
        <w:t xml:space="preserve"> </w:t>
      </w:r>
      <w:r w:rsidRPr="00E0245B">
        <w:rPr>
          <w:b/>
          <w:noProof/>
        </w:rPr>
        <w:t xml:space="preserve">Pague lo que deba. </w:t>
      </w:r>
      <w:r w:rsidRPr="00E0245B">
        <w:rPr>
          <w:noProof/>
        </w:rPr>
        <w:t>Como Miembro del plan, usted es responsable de pagar</w:t>
      </w:r>
      <w:r w:rsidRPr="00E0245B">
        <w:rPr>
          <w:bCs/>
          <w:noProof/>
          <w:szCs w:val="24"/>
        </w:rPr>
        <w:t>:</w:t>
      </w:r>
    </w:p>
    <w:p w14:paraId="0EEAACA0" w14:textId="76D89926" w:rsidR="00834357" w:rsidRDefault="00834357" w:rsidP="00CF2F57">
      <w:pPr>
        <w:pStyle w:val="Specialnote"/>
        <w:numPr>
          <w:ilvl w:val="1"/>
          <w:numId w:val="11"/>
        </w:numPr>
        <w:ind w:left="1080"/>
      </w:pPr>
      <w:r w:rsidRPr="00E0245B">
        <w:t xml:space="preserve">Las </w:t>
      </w:r>
      <w:r w:rsidR="009C39F9">
        <w:t>cuotas</w:t>
      </w:r>
      <w:r w:rsidR="009C39F9" w:rsidRPr="00E0245B">
        <w:t xml:space="preserve"> </w:t>
      </w:r>
      <w:r w:rsidRPr="00E0245B">
        <w:t xml:space="preserve">de Medicare Parte </w:t>
      </w:r>
      <w:proofErr w:type="gramStart"/>
      <w:r w:rsidRPr="00E0245B">
        <w:t>A</w:t>
      </w:r>
      <w:proofErr w:type="gramEnd"/>
      <w:r w:rsidRPr="00E0245B">
        <w:t xml:space="preserve"> y Parte B. Para la mayoría de los</w:t>
      </w:r>
      <w:r w:rsidR="002A7B39" w:rsidRPr="00E0245B">
        <w:t xml:space="preserve"> </w:t>
      </w:r>
      <w:r w:rsidR="004C5AB1" w:rsidRPr="00E0245B">
        <w:t>M</w:t>
      </w:r>
      <w:r w:rsidR="002A7B39" w:rsidRPr="00E0245B">
        <w:t xml:space="preserve">iembros de &lt;plan </w:t>
      </w:r>
      <w:proofErr w:type="spellStart"/>
      <w:r w:rsidR="002A7B39" w:rsidRPr="00E0245B">
        <w:t>name</w:t>
      </w:r>
      <w:proofErr w:type="spellEnd"/>
      <w:r w:rsidR="002A7B39" w:rsidRPr="00E0245B">
        <w:t>&gt;</w:t>
      </w:r>
      <w:r w:rsidRPr="00E0245B">
        <w:t xml:space="preserve">, </w:t>
      </w:r>
      <w:proofErr w:type="spellStart"/>
      <w:r w:rsidRPr="00E0245B">
        <w:t>Medicaid</w:t>
      </w:r>
      <w:proofErr w:type="spellEnd"/>
      <w:r w:rsidRPr="00E0245B">
        <w:t xml:space="preserve"> pagará la </w:t>
      </w:r>
      <w:r w:rsidR="009C39F9">
        <w:t>cuota</w:t>
      </w:r>
      <w:r w:rsidR="009C39F9" w:rsidRPr="00E0245B">
        <w:t xml:space="preserve"> </w:t>
      </w:r>
      <w:r w:rsidRPr="00E0245B">
        <w:t xml:space="preserve">de su Parte A y la </w:t>
      </w:r>
      <w:r w:rsidR="009C39F9">
        <w:t>cuota</w:t>
      </w:r>
      <w:r w:rsidR="009C39F9" w:rsidRPr="00E0245B">
        <w:t xml:space="preserve"> </w:t>
      </w:r>
      <w:r w:rsidRPr="00E0245B">
        <w:t>de su Parte B.</w:t>
      </w:r>
    </w:p>
    <w:p w14:paraId="6E784D00" w14:textId="024D26FE" w:rsidR="00CF2F57" w:rsidRDefault="00CF2F57" w:rsidP="00CF2F57">
      <w:pPr>
        <w:pStyle w:val="Specialnote"/>
        <w:numPr>
          <w:ilvl w:val="1"/>
          <w:numId w:val="11"/>
        </w:numPr>
        <w:ind w:left="1080"/>
      </w:pPr>
      <w:r w:rsidRPr="007171B8">
        <w:rPr>
          <w:rStyle w:val="PlanInstructions"/>
          <w:i w:val="0"/>
          <w:noProof w:val="0"/>
          <w:lang w:val="es-US"/>
        </w:rPr>
        <w:t>[</w:t>
      </w:r>
      <w:proofErr w:type="spellStart"/>
      <w:r w:rsidRPr="007171B8">
        <w:rPr>
          <w:rStyle w:val="PlanInstructions"/>
          <w:noProof w:val="0"/>
          <w:lang w:val="es-US"/>
        </w:rPr>
        <w:t>Delete</w:t>
      </w:r>
      <w:proofErr w:type="spellEnd"/>
      <w:r w:rsidRPr="007171B8">
        <w:rPr>
          <w:rStyle w:val="PlanInstructions"/>
          <w:noProof w:val="0"/>
          <w:lang w:val="es-US"/>
        </w:rPr>
        <w:t xml:space="preserve"> </w:t>
      </w:r>
      <w:proofErr w:type="spellStart"/>
      <w:r w:rsidRPr="007171B8">
        <w:rPr>
          <w:rStyle w:val="PlanInstructions"/>
          <w:noProof w:val="0"/>
          <w:lang w:val="es-US"/>
        </w:rPr>
        <w:t>this</w:t>
      </w:r>
      <w:proofErr w:type="spellEnd"/>
      <w:r w:rsidRPr="007171B8">
        <w:rPr>
          <w:rStyle w:val="PlanInstructions"/>
          <w:noProof w:val="0"/>
          <w:lang w:val="es-US"/>
        </w:rPr>
        <w:t xml:space="preserve"> </w:t>
      </w:r>
      <w:proofErr w:type="spellStart"/>
      <w:r w:rsidRPr="007171B8">
        <w:rPr>
          <w:rStyle w:val="PlanInstructions"/>
          <w:noProof w:val="0"/>
          <w:lang w:val="es-US"/>
        </w:rPr>
        <w:t>bullet</w:t>
      </w:r>
      <w:proofErr w:type="spellEnd"/>
      <w:r w:rsidRPr="007171B8">
        <w:rPr>
          <w:rStyle w:val="PlanInstructions"/>
          <w:noProof w:val="0"/>
          <w:lang w:val="es-US"/>
        </w:rPr>
        <w:t xml:space="preserve"> </w:t>
      </w:r>
      <w:proofErr w:type="spellStart"/>
      <w:r w:rsidRPr="007171B8">
        <w:rPr>
          <w:rStyle w:val="PlanInstructions"/>
          <w:noProof w:val="0"/>
          <w:lang w:val="es-US"/>
        </w:rPr>
        <w:t>if</w:t>
      </w:r>
      <w:proofErr w:type="spellEnd"/>
      <w:r w:rsidRPr="007171B8">
        <w:rPr>
          <w:rStyle w:val="PlanInstructions"/>
          <w:noProof w:val="0"/>
          <w:lang w:val="es-US"/>
        </w:rPr>
        <w:t xml:space="preserve"> </w:t>
      </w:r>
      <w:proofErr w:type="spellStart"/>
      <w:r w:rsidRPr="007171B8">
        <w:rPr>
          <w:rStyle w:val="PlanInstructions"/>
          <w:noProof w:val="0"/>
          <w:lang w:val="es-US"/>
        </w:rPr>
        <w:t>the</w:t>
      </w:r>
      <w:proofErr w:type="spellEnd"/>
      <w:r w:rsidRPr="007171B8">
        <w:rPr>
          <w:rStyle w:val="PlanInstructions"/>
          <w:noProof w:val="0"/>
          <w:lang w:val="es-US"/>
        </w:rPr>
        <w:t xml:space="preserve"> plan </w:t>
      </w:r>
      <w:proofErr w:type="spellStart"/>
      <w:r w:rsidRPr="007171B8">
        <w:rPr>
          <w:rStyle w:val="PlanInstructions"/>
          <w:noProof w:val="0"/>
          <w:lang w:val="es-US"/>
        </w:rPr>
        <w:t>does</w:t>
      </w:r>
      <w:proofErr w:type="spellEnd"/>
      <w:r w:rsidRPr="007171B8">
        <w:rPr>
          <w:rStyle w:val="PlanInstructions"/>
          <w:noProof w:val="0"/>
          <w:lang w:val="es-US"/>
        </w:rPr>
        <w:t xml:space="preserve"> </w:t>
      </w:r>
      <w:proofErr w:type="spellStart"/>
      <w:r w:rsidRPr="007171B8">
        <w:rPr>
          <w:rStyle w:val="PlanInstructions"/>
          <w:noProof w:val="0"/>
          <w:lang w:val="es-US"/>
        </w:rPr>
        <w:t>not</w:t>
      </w:r>
      <w:proofErr w:type="spellEnd"/>
      <w:r w:rsidRPr="007171B8">
        <w:rPr>
          <w:rStyle w:val="PlanInstructions"/>
          <w:noProof w:val="0"/>
          <w:lang w:val="es-US"/>
        </w:rPr>
        <w:t xml:space="preserve"> </w:t>
      </w:r>
      <w:proofErr w:type="spellStart"/>
      <w:r w:rsidRPr="007171B8">
        <w:rPr>
          <w:rStyle w:val="PlanInstructions"/>
          <w:noProof w:val="0"/>
          <w:lang w:val="es-US"/>
        </w:rPr>
        <w:t>have</w:t>
      </w:r>
      <w:proofErr w:type="spellEnd"/>
      <w:r w:rsidRPr="007171B8">
        <w:rPr>
          <w:rStyle w:val="PlanInstructions"/>
          <w:noProof w:val="0"/>
          <w:lang w:val="es-US"/>
        </w:rPr>
        <w:t xml:space="preserve"> </w:t>
      </w:r>
      <w:proofErr w:type="spellStart"/>
      <w:r w:rsidRPr="007171B8">
        <w:rPr>
          <w:rStyle w:val="PlanInstructions"/>
          <w:noProof w:val="0"/>
          <w:lang w:val="es-US"/>
        </w:rPr>
        <w:t>cost</w:t>
      </w:r>
      <w:proofErr w:type="spellEnd"/>
      <w:r w:rsidRPr="007171B8">
        <w:rPr>
          <w:rStyle w:val="PlanInstructions"/>
          <w:noProof w:val="0"/>
          <w:lang w:val="es-US"/>
        </w:rPr>
        <w:t xml:space="preserve"> </w:t>
      </w:r>
      <w:proofErr w:type="spellStart"/>
      <w:r w:rsidRPr="007171B8">
        <w:rPr>
          <w:rStyle w:val="PlanInstructions"/>
          <w:noProof w:val="0"/>
          <w:lang w:val="es-US"/>
        </w:rPr>
        <w:t>sharing</w:t>
      </w:r>
      <w:proofErr w:type="spellEnd"/>
      <w:r w:rsidRPr="007171B8">
        <w:rPr>
          <w:rStyle w:val="PlanInstructions"/>
          <w:noProof w:val="0"/>
          <w:lang w:val="es-US"/>
        </w:rPr>
        <w:t>:</w:t>
      </w:r>
      <w:r w:rsidRPr="00784EDC">
        <w:rPr>
          <w:rStyle w:val="PlanInstructions"/>
          <w:i w:val="0"/>
          <w:noProof w:val="0"/>
          <w:lang w:val="es-US"/>
        </w:rPr>
        <w:t>]</w:t>
      </w:r>
      <w:r w:rsidRPr="00E0245B">
        <w:rPr>
          <w:noProof/>
        </w:rPr>
        <w:t xml:space="preserve"> Usted tendrá que pagar su parte del costo de algunos de sus</w:t>
      </w:r>
      <w:r w:rsidRPr="007171B8">
        <w:rPr>
          <w:rStyle w:val="PlanInstructions"/>
          <w:i w:val="0"/>
          <w:noProof w:val="0"/>
          <w:lang w:val="es-US"/>
        </w:rPr>
        <w:t xml:space="preserve"> [</w:t>
      </w:r>
      <w:proofErr w:type="spellStart"/>
      <w:r w:rsidRPr="007171B8">
        <w:rPr>
          <w:rStyle w:val="PlanInstructions"/>
          <w:noProof w:val="0"/>
          <w:lang w:val="es-US"/>
        </w:rPr>
        <w:t>insert</w:t>
      </w:r>
      <w:proofErr w:type="spellEnd"/>
      <w:r w:rsidRPr="007171B8">
        <w:rPr>
          <w:rStyle w:val="PlanInstructions"/>
          <w:noProof w:val="0"/>
          <w:lang w:val="es-US"/>
        </w:rPr>
        <w:t xml:space="preserve"> </w:t>
      </w:r>
      <w:proofErr w:type="spellStart"/>
      <w:r w:rsidRPr="007171B8">
        <w:rPr>
          <w:rStyle w:val="PlanInstructions"/>
          <w:noProof w:val="0"/>
          <w:lang w:val="es-US"/>
        </w:rPr>
        <w:t>if</w:t>
      </w:r>
      <w:proofErr w:type="spellEnd"/>
      <w:r w:rsidRPr="007171B8">
        <w:rPr>
          <w:rStyle w:val="PlanInstructions"/>
          <w:noProof w:val="0"/>
          <w:lang w:val="es-US"/>
        </w:rPr>
        <w:t xml:space="preserve"> </w:t>
      </w:r>
      <w:proofErr w:type="spellStart"/>
      <w:r w:rsidRPr="007171B8">
        <w:rPr>
          <w:rStyle w:val="PlanInstructions"/>
          <w:noProof w:val="0"/>
          <w:lang w:val="es-US"/>
        </w:rPr>
        <w:t>the</w:t>
      </w:r>
      <w:proofErr w:type="spellEnd"/>
      <w:r w:rsidRPr="007171B8">
        <w:rPr>
          <w:rStyle w:val="PlanInstructions"/>
          <w:noProof w:val="0"/>
          <w:lang w:val="es-US"/>
        </w:rPr>
        <w:t xml:space="preserve"> plan has </w:t>
      </w:r>
      <w:proofErr w:type="spellStart"/>
      <w:r w:rsidRPr="007171B8">
        <w:rPr>
          <w:rStyle w:val="PlanInstructions"/>
          <w:noProof w:val="0"/>
          <w:lang w:val="es-US"/>
        </w:rPr>
        <w:t>cost</w:t>
      </w:r>
      <w:proofErr w:type="spellEnd"/>
      <w:r w:rsidRPr="007171B8">
        <w:rPr>
          <w:rStyle w:val="PlanInstructions"/>
          <w:noProof w:val="0"/>
          <w:lang w:val="es-US"/>
        </w:rPr>
        <w:t xml:space="preserve"> </w:t>
      </w:r>
      <w:proofErr w:type="spellStart"/>
      <w:r w:rsidRPr="007171B8">
        <w:rPr>
          <w:rStyle w:val="PlanInstructions"/>
          <w:noProof w:val="0"/>
          <w:lang w:val="es-US"/>
        </w:rPr>
        <w:t>sharing</w:t>
      </w:r>
      <w:proofErr w:type="spellEnd"/>
      <w:r w:rsidRPr="007171B8">
        <w:rPr>
          <w:rStyle w:val="PlanInstructions"/>
          <w:noProof w:val="0"/>
          <w:lang w:val="es-US"/>
        </w:rPr>
        <w:t xml:space="preserve"> </w:t>
      </w:r>
      <w:proofErr w:type="spellStart"/>
      <w:r w:rsidRPr="007171B8">
        <w:rPr>
          <w:rStyle w:val="PlanInstructions"/>
          <w:noProof w:val="0"/>
          <w:lang w:val="es-US"/>
        </w:rPr>
        <w:t>for</w:t>
      </w:r>
      <w:proofErr w:type="spellEnd"/>
      <w:r w:rsidRPr="007171B8">
        <w:rPr>
          <w:rStyle w:val="PlanInstructions"/>
          <w:noProof w:val="0"/>
          <w:lang w:val="es-US"/>
        </w:rPr>
        <w:t xml:space="preserve"> </w:t>
      </w:r>
      <w:proofErr w:type="spellStart"/>
      <w:r w:rsidRPr="007171B8">
        <w:rPr>
          <w:rStyle w:val="PlanInstructions"/>
          <w:noProof w:val="0"/>
          <w:lang w:val="es-US"/>
        </w:rPr>
        <w:t>long-term</w:t>
      </w:r>
      <w:proofErr w:type="spellEnd"/>
      <w:r w:rsidRPr="007171B8">
        <w:rPr>
          <w:rStyle w:val="PlanInstructions"/>
          <w:noProof w:val="0"/>
          <w:lang w:val="es-US"/>
        </w:rPr>
        <w:t xml:space="preserve"> </w:t>
      </w:r>
      <w:proofErr w:type="spellStart"/>
      <w:r w:rsidRPr="007171B8">
        <w:rPr>
          <w:rStyle w:val="PlanInstructions"/>
          <w:noProof w:val="0"/>
          <w:lang w:val="es-US"/>
        </w:rPr>
        <w:t>services</w:t>
      </w:r>
      <w:proofErr w:type="spellEnd"/>
      <w:r w:rsidRPr="007171B8">
        <w:rPr>
          <w:rStyle w:val="PlanInstructions"/>
          <w:noProof w:val="0"/>
          <w:lang w:val="es-US"/>
        </w:rPr>
        <w:t xml:space="preserve"> and </w:t>
      </w:r>
      <w:proofErr w:type="spellStart"/>
      <w:r w:rsidRPr="007171B8">
        <w:rPr>
          <w:rStyle w:val="PlanInstructions"/>
          <w:noProof w:val="0"/>
          <w:lang w:val="es-US"/>
        </w:rPr>
        <w:t>supports</w:t>
      </w:r>
      <w:proofErr w:type="spellEnd"/>
      <w:r w:rsidRPr="00784EDC">
        <w:rPr>
          <w:rStyle w:val="PlanInstructions"/>
          <w:noProof w:val="0"/>
          <w:lang w:val="es-US"/>
        </w:rPr>
        <w:t xml:space="preserve"> </w:t>
      </w:r>
      <w:proofErr w:type="spellStart"/>
      <w:r w:rsidRPr="00784EDC">
        <w:rPr>
          <w:rStyle w:val="PlanInstructions"/>
          <w:noProof w:val="0"/>
          <w:lang w:val="es-US"/>
        </w:rPr>
        <w:t>or</w:t>
      </w:r>
      <w:proofErr w:type="spellEnd"/>
      <w:r w:rsidRPr="00784EDC">
        <w:rPr>
          <w:rStyle w:val="PlanInstructions"/>
          <w:noProof w:val="0"/>
          <w:lang w:val="es-US"/>
        </w:rPr>
        <w:t xml:space="preserve"> </w:t>
      </w:r>
      <w:proofErr w:type="spellStart"/>
      <w:r w:rsidRPr="00784EDC">
        <w:rPr>
          <w:rStyle w:val="PlanInstructions"/>
          <w:noProof w:val="0"/>
          <w:lang w:val="es-US"/>
        </w:rPr>
        <w:t>drugs</w:t>
      </w:r>
      <w:proofErr w:type="spellEnd"/>
      <w:r w:rsidRPr="00784EDC">
        <w:rPr>
          <w:rStyle w:val="PlanInstructions"/>
          <w:i w:val="0"/>
          <w:noProof w:val="0"/>
          <w:lang w:val="es-US"/>
        </w:rPr>
        <w:t xml:space="preserve">: </w:t>
      </w:r>
      <w:r w:rsidRPr="0075778C">
        <w:rPr>
          <w:rStyle w:val="PlanInstructions"/>
          <w:i w:val="0"/>
          <w:noProof w:val="0"/>
          <w:lang w:val="es-US"/>
        </w:rPr>
        <w:t xml:space="preserve">servicios </w:t>
      </w:r>
      <w:r>
        <w:rPr>
          <w:rStyle w:val="PlanInstructions"/>
          <w:i w:val="0"/>
          <w:noProof w:val="0"/>
          <w:lang w:val="es-US"/>
        </w:rPr>
        <w:t>y respaldos a largo plazo</w:t>
      </w:r>
      <w:r w:rsidRPr="0075778C">
        <w:rPr>
          <w:rStyle w:val="PlanInstructions"/>
          <w:i w:val="0"/>
          <w:noProof w:val="0"/>
          <w:lang w:val="es-US"/>
        </w:rPr>
        <w:t xml:space="preserve"> [o</w:t>
      </w:r>
      <w:r w:rsidRPr="0075778C">
        <w:rPr>
          <w:noProof/>
        </w:rPr>
        <w:t xml:space="preserve"> </w:t>
      </w:r>
      <w:r w:rsidRPr="009C39F9">
        <w:rPr>
          <w:rStyle w:val="PlanInstructions"/>
          <w:i w:val="0"/>
          <w:noProof w:val="0"/>
          <w:lang w:val="es-US"/>
        </w:rPr>
        <w:t>medicamentos</w:t>
      </w:r>
      <w:r w:rsidRPr="007171B8">
        <w:rPr>
          <w:rStyle w:val="PlanInstructions"/>
          <w:i w:val="0"/>
          <w:noProof w:val="0"/>
          <w:lang w:val="es-US"/>
        </w:rPr>
        <w:t>]]</w:t>
      </w:r>
      <w:r w:rsidRPr="00E0245B">
        <w:rPr>
          <w:noProof/>
        </w:rPr>
        <w:t xml:space="preserve"> cubiertos por el plan, usted deberá pagar su parte del costo cuando reciba el </w:t>
      </w:r>
      <w:r w:rsidRPr="007171B8">
        <w:rPr>
          <w:rStyle w:val="PlanInstructions"/>
          <w:i w:val="0"/>
          <w:noProof w:val="0"/>
          <w:lang w:val="es-US"/>
        </w:rPr>
        <w:t>[</w:t>
      </w:r>
      <w:proofErr w:type="spellStart"/>
      <w:r w:rsidRPr="007171B8">
        <w:rPr>
          <w:rStyle w:val="PlanInstructions"/>
          <w:noProof w:val="0"/>
          <w:lang w:val="es-US"/>
        </w:rPr>
        <w:t>insert</w:t>
      </w:r>
      <w:proofErr w:type="spellEnd"/>
      <w:r w:rsidRPr="007171B8">
        <w:rPr>
          <w:rStyle w:val="PlanInstructions"/>
          <w:noProof w:val="0"/>
          <w:lang w:val="es-US"/>
        </w:rPr>
        <w:t xml:space="preserve"> </w:t>
      </w:r>
      <w:proofErr w:type="spellStart"/>
      <w:r w:rsidRPr="007171B8">
        <w:rPr>
          <w:rStyle w:val="PlanInstructions"/>
          <w:noProof w:val="0"/>
          <w:lang w:val="es-US"/>
        </w:rPr>
        <w:t>if</w:t>
      </w:r>
      <w:proofErr w:type="spellEnd"/>
      <w:r w:rsidRPr="007171B8">
        <w:rPr>
          <w:rStyle w:val="PlanInstructions"/>
          <w:noProof w:val="0"/>
          <w:lang w:val="es-US"/>
        </w:rPr>
        <w:t xml:space="preserve"> </w:t>
      </w:r>
      <w:proofErr w:type="spellStart"/>
      <w:r w:rsidRPr="007171B8">
        <w:rPr>
          <w:rStyle w:val="PlanInstructions"/>
          <w:noProof w:val="0"/>
          <w:lang w:val="es-US"/>
        </w:rPr>
        <w:t>the</w:t>
      </w:r>
      <w:proofErr w:type="spellEnd"/>
      <w:r w:rsidRPr="007171B8">
        <w:rPr>
          <w:rStyle w:val="PlanInstructions"/>
          <w:noProof w:val="0"/>
          <w:lang w:val="es-US"/>
        </w:rPr>
        <w:t xml:space="preserve"> plan has </w:t>
      </w:r>
      <w:proofErr w:type="spellStart"/>
      <w:r w:rsidRPr="007171B8">
        <w:rPr>
          <w:rStyle w:val="PlanInstructions"/>
          <w:noProof w:val="0"/>
          <w:lang w:val="es-US"/>
        </w:rPr>
        <w:t>cost</w:t>
      </w:r>
      <w:proofErr w:type="spellEnd"/>
      <w:r w:rsidRPr="007171B8">
        <w:rPr>
          <w:rStyle w:val="PlanInstructions"/>
          <w:noProof w:val="0"/>
          <w:lang w:val="es-US"/>
        </w:rPr>
        <w:t xml:space="preserve"> </w:t>
      </w:r>
      <w:proofErr w:type="spellStart"/>
      <w:r w:rsidRPr="007171B8">
        <w:rPr>
          <w:rStyle w:val="PlanInstructions"/>
          <w:noProof w:val="0"/>
          <w:lang w:val="es-US"/>
        </w:rPr>
        <w:t>sharing</w:t>
      </w:r>
      <w:proofErr w:type="spellEnd"/>
      <w:r w:rsidRPr="007171B8">
        <w:rPr>
          <w:rStyle w:val="PlanInstructions"/>
          <w:noProof w:val="0"/>
          <w:lang w:val="es-US"/>
        </w:rPr>
        <w:t xml:space="preserve"> </w:t>
      </w:r>
      <w:proofErr w:type="spellStart"/>
      <w:r w:rsidRPr="007171B8">
        <w:rPr>
          <w:rStyle w:val="PlanInstructions"/>
          <w:noProof w:val="0"/>
          <w:lang w:val="es-US"/>
        </w:rPr>
        <w:t>for</w:t>
      </w:r>
      <w:proofErr w:type="spellEnd"/>
      <w:r w:rsidRPr="007171B8">
        <w:rPr>
          <w:rStyle w:val="PlanInstructions"/>
          <w:noProof w:val="0"/>
          <w:lang w:val="es-US"/>
        </w:rPr>
        <w:t xml:space="preserve"> </w:t>
      </w:r>
      <w:proofErr w:type="spellStart"/>
      <w:r w:rsidRPr="007171B8">
        <w:rPr>
          <w:rStyle w:val="PlanInstructions"/>
          <w:noProof w:val="0"/>
          <w:lang w:val="es-US"/>
        </w:rPr>
        <w:t>services</w:t>
      </w:r>
      <w:proofErr w:type="spellEnd"/>
      <w:r w:rsidRPr="007171B8">
        <w:rPr>
          <w:rStyle w:val="PlanInstructions"/>
          <w:noProof w:val="0"/>
          <w:lang w:val="es-US"/>
        </w:rPr>
        <w:t>:</w:t>
      </w:r>
      <w:r w:rsidRPr="0075778C">
        <w:rPr>
          <w:rStyle w:val="PlanInstructions"/>
          <w:noProof w:val="0"/>
          <w:lang w:val="es-US"/>
        </w:rPr>
        <w:t xml:space="preserve"> </w:t>
      </w:r>
      <w:r w:rsidRPr="0075778C">
        <w:rPr>
          <w:rStyle w:val="PlanInstructions"/>
          <w:i w:val="0"/>
          <w:noProof w:val="0"/>
          <w:lang w:val="es-US"/>
        </w:rPr>
        <w:t xml:space="preserve">servicio </w:t>
      </w:r>
      <w:proofErr w:type="spellStart"/>
      <w:r w:rsidRPr="007171B8">
        <w:rPr>
          <w:rStyle w:val="PlanInstructions"/>
          <w:b/>
          <w:noProof w:val="0"/>
          <w:u w:val="single"/>
          <w:lang w:val="es-US"/>
        </w:rPr>
        <w:t>or</w:t>
      </w:r>
      <w:proofErr w:type="spellEnd"/>
      <w:r w:rsidRPr="007171B8">
        <w:rPr>
          <w:rStyle w:val="PlanInstructions"/>
          <w:noProof w:val="0"/>
          <w:lang w:val="es-US"/>
        </w:rPr>
        <w:t xml:space="preserve"> </w:t>
      </w:r>
      <w:r w:rsidRPr="0075778C">
        <w:rPr>
          <w:rStyle w:val="PlanInstructions"/>
          <w:i w:val="0"/>
          <w:noProof w:val="0"/>
          <w:lang w:val="es-US"/>
        </w:rPr>
        <w:t>medicamento</w:t>
      </w:r>
      <w:r w:rsidRPr="007171B8">
        <w:rPr>
          <w:rStyle w:val="PlanInstructions"/>
          <w:i w:val="0"/>
          <w:noProof w:val="0"/>
          <w:lang w:val="es-US"/>
        </w:rPr>
        <w:t>].</w:t>
      </w:r>
      <w:r w:rsidRPr="00E0245B">
        <w:rPr>
          <w:noProof/>
        </w:rPr>
        <w:t xml:space="preserve"> Esto será un</w:t>
      </w:r>
      <w:r w:rsidRPr="007171B8">
        <w:rPr>
          <w:rStyle w:val="PlanInstructions"/>
          <w:noProof w:val="0"/>
          <w:lang w:val="es-US"/>
        </w:rPr>
        <w:t xml:space="preserve"> </w:t>
      </w:r>
      <w:r w:rsidRPr="007171B8">
        <w:rPr>
          <w:rStyle w:val="PlanInstructions"/>
          <w:i w:val="0"/>
          <w:noProof w:val="0"/>
          <w:lang w:val="es-US"/>
        </w:rPr>
        <w:t>[</w:t>
      </w:r>
      <w:proofErr w:type="spellStart"/>
      <w:r w:rsidRPr="00784EDC">
        <w:rPr>
          <w:rStyle w:val="PlanInstructions"/>
          <w:noProof w:val="0"/>
          <w:lang w:val="es-US"/>
        </w:rPr>
        <w:t>insert</w:t>
      </w:r>
      <w:proofErr w:type="spellEnd"/>
      <w:r w:rsidRPr="00784EDC">
        <w:rPr>
          <w:rStyle w:val="PlanInstructions"/>
          <w:noProof w:val="0"/>
          <w:lang w:val="es-US"/>
        </w:rPr>
        <w:t xml:space="preserve"> as </w:t>
      </w:r>
      <w:proofErr w:type="spellStart"/>
      <w:r w:rsidRPr="00784EDC">
        <w:rPr>
          <w:rStyle w:val="PlanInstructions"/>
          <w:noProof w:val="0"/>
          <w:lang w:val="es-US"/>
        </w:rPr>
        <w:t>appropriate</w:t>
      </w:r>
      <w:proofErr w:type="spellEnd"/>
      <w:r w:rsidRPr="00784EDC">
        <w:rPr>
          <w:rStyle w:val="PlanInstructions"/>
          <w:noProof w:val="0"/>
          <w:lang w:val="es-US"/>
        </w:rPr>
        <w:t>:</w:t>
      </w:r>
      <w:r w:rsidRPr="0075778C">
        <w:rPr>
          <w:rStyle w:val="PlanInstructions"/>
          <w:noProof w:val="0"/>
          <w:lang w:val="es-US"/>
        </w:rPr>
        <w:t xml:space="preserve"> </w:t>
      </w:r>
      <w:r w:rsidRPr="0075778C">
        <w:rPr>
          <w:rStyle w:val="PlanInstructions"/>
          <w:i w:val="0"/>
          <w:noProof w:val="0"/>
          <w:lang w:val="es-US"/>
        </w:rPr>
        <w:t>copago (una cantidad fija)</w:t>
      </w:r>
      <w:r w:rsidRPr="007171B8">
        <w:rPr>
          <w:rStyle w:val="PlanInstructions"/>
          <w:noProof w:val="0"/>
          <w:lang w:val="es-US"/>
        </w:rPr>
        <w:t xml:space="preserve"> </w:t>
      </w:r>
      <w:proofErr w:type="spellStart"/>
      <w:r w:rsidRPr="007171B8">
        <w:rPr>
          <w:rStyle w:val="PlanInstructions"/>
          <w:b/>
          <w:bCs/>
          <w:iCs/>
          <w:noProof w:val="0"/>
          <w:u w:val="single"/>
          <w:lang w:val="es-US"/>
        </w:rPr>
        <w:t>o</w:t>
      </w:r>
      <w:r w:rsidRPr="00784EDC">
        <w:rPr>
          <w:rStyle w:val="PlanInstructions"/>
          <w:b/>
          <w:bCs/>
          <w:iCs/>
          <w:noProof w:val="0"/>
          <w:u w:val="single"/>
          <w:lang w:val="es-US"/>
        </w:rPr>
        <w:t>r</w:t>
      </w:r>
      <w:proofErr w:type="spellEnd"/>
      <w:r w:rsidRPr="00784EDC">
        <w:rPr>
          <w:rStyle w:val="PlanInstructions"/>
          <w:noProof w:val="0"/>
          <w:lang w:val="es-US"/>
        </w:rPr>
        <w:t xml:space="preserve"> </w:t>
      </w:r>
      <w:r w:rsidRPr="0075778C">
        <w:rPr>
          <w:rStyle w:val="PlanInstructions"/>
          <w:i w:val="0"/>
          <w:noProof w:val="0"/>
          <w:lang w:val="es-US"/>
        </w:rPr>
        <w:t>coaseguro (un porcentaje del costo total)</w:t>
      </w:r>
      <w:r w:rsidRPr="007171B8">
        <w:rPr>
          <w:rStyle w:val="PlanInstructions"/>
          <w:i w:val="0"/>
          <w:noProof w:val="0"/>
          <w:lang w:val="es-US"/>
        </w:rPr>
        <w:t>]</w:t>
      </w:r>
      <w:r w:rsidRPr="00E0245B">
        <w:rPr>
          <w:noProof/>
        </w:rPr>
        <w:t xml:space="preserve">. </w:t>
      </w:r>
      <w:r w:rsidRPr="007171B8">
        <w:rPr>
          <w:rStyle w:val="PlanInstructions"/>
          <w:i w:val="0"/>
          <w:noProof w:val="0"/>
          <w:lang w:val="es-US"/>
        </w:rPr>
        <w:t>[</w:t>
      </w:r>
      <w:proofErr w:type="spellStart"/>
      <w:r w:rsidRPr="007171B8">
        <w:rPr>
          <w:rStyle w:val="PlanInstructions"/>
          <w:noProof w:val="0"/>
          <w:lang w:val="es-US"/>
        </w:rPr>
        <w:t>Insert</w:t>
      </w:r>
      <w:proofErr w:type="spellEnd"/>
      <w:r w:rsidRPr="007171B8">
        <w:rPr>
          <w:rStyle w:val="PlanInstructions"/>
          <w:noProof w:val="0"/>
          <w:lang w:val="es-US"/>
        </w:rPr>
        <w:t xml:space="preserve"> </w:t>
      </w:r>
      <w:proofErr w:type="spellStart"/>
      <w:r w:rsidRPr="007171B8">
        <w:rPr>
          <w:rStyle w:val="PlanInstructions"/>
          <w:noProof w:val="0"/>
          <w:lang w:val="es-US"/>
        </w:rPr>
        <w:t>if</w:t>
      </w:r>
      <w:proofErr w:type="spellEnd"/>
      <w:r w:rsidRPr="007171B8">
        <w:rPr>
          <w:rStyle w:val="PlanInstructions"/>
          <w:noProof w:val="0"/>
          <w:lang w:val="es-US"/>
        </w:rPr>
        <w:t xml:space="preserve"> </w:t>
      </w:r>
      <w:proofErr w:type="spellStart"/>
      <w:r w:rsidRPr="007171B8">
        <w:rPr>
          <w:rStyle w:val="PlanInstructions"/>
          <w:noProof w:val="0"/>
          <w:lang w:val="es-US"/>
        </w:rPr>
        <w:t>the</w:t>
      </w:r>
      <w:proofErr w:type="spellEnd"/>
      <w:r w:rsidRPr="007171B8">
        <w:rPr>
          <w:rStyle w:val="PlanInstructions"/>
          <w:noProof w:val="0"/>
          <w:lang w:val="es-US"/>
        </w:rPr>
        <w:t xml:space="preserve"> plan has </w:t>
      </w:r>
      <w:proofErr w:type="spellStart"/>
      <w:r w:rsidRPr="007171B8">
        <w:rPr>
          <w:rStyle w:val="PlanInstructions"/>
          <w:noProof w:val="0"/>
          <w:lang w:val="es-US"/>
        </w:rPr>
        <w:t>cost</w:t>
      </w:r>
      <w:proofErr w:type="spellEnd"/>
      <w:r w:rsidRPr="007171B8">
        <w:rPr>
          <w:rStyle w:val="PlanInstructions"/>
          <w:noProof w:val="0"/>
          <w:lang w:val="es-US"/>
        </w:rPr>
        <w:t xml:space="preserve"> </w:t>
      </w:r>
      <w:proofErr w:type="spellStart"/>
      <w:r w:rsidRPr="007171B8">
        <w:rPr>
          <w:rStyle w:val="PlanInstructions"/>
          <w:noProof w:val="0"/>
          <w:lang w:val="es-US"/>
        </w:rPr>
        <w:t>sharing</w:t>
      </w:r>
      <w:proofErr w:type="spellEnd"/>
      <w:r w:rsidRPr="007171B8">
        <w:rPr>
          <w:rStyle w:val="PlanInstructions"/>
          <w:noProof w:val="0"/>
          <w:lang w:val="es-US"/>
        </w:rPr>
        <w:t xml:space="preserve"> </w:t>
      </w:r>
      <w:proofErr w:type="spellStart"/>
      <w:r w:rsidRPr="007171B8">
        <w:rPr>
          <w:rStyle w:val="PlanInstructions"/>
          <w:noProof w:val="0"/>
          <w:lang w:val="es-US"/>
        </w:rPr>
        <w:t>for</w:t>
      </w:r>
      <w:proofErr w:type="spellEnd"/>
      <w:r w:rsidRPr="007171B8">
        <w:rPr>
          <w:rStyle w:val="PlanInstructions"/>
          <w:noProof w:val="0"/>
          <w:lang w:val="es-US"/>
        </w:rPr>
        <w:t xml:space="preserve"> </w:t>
      </w:r>
      <w:proofErr w:type="spellStart"/>
      <w:r w:rsidRPr="007171B8">
        <w:rPr>
          <w:rStyle w:val="PlanInstructions"/>
          <w:noProof w:val="0"/>
          <w:lang w:val="es-US"/>
        </w:rPr>
        <w:t>long-term</w:t>
      </w:r>
      <w:proofErr w:type="spellEnd"/>
      <w:r w:rsidRPr="007171B8">
        <w:rPr>
          <w:rStyle w:val="PlanInstructions"/>
          <w:noProof w:val="0"/>
          <w:lang w:val="es-US"/>
        </w:rPr>
        <w:t xml:space="preserve"> </w:t>
      </w:r>
      <w:proofErr w:type="spellStart"/>
      <w:r w:rsidRPr="007171B8">
        <w:rPr>
          <w:rStyle w:val="PlanInstructions"/>
          <w:noProof w:val="0"/>
          <w:lang w:val="es-US"/>
        </w:rPr>
        <w:t>services</w:t>
      </w:r>
      <w:proofErr w:type="spellEnd"/>
      <w:r w:rsidRPr="007171B8">
        <w:rPr>
          <w:rStyle w:val="PlanInstructions"/>
          <w:noProof w:val="0"/>
          <w:lang w:val="es-US"/>
        </w:rPr>
        <w:t xml:space="preserve"> and </w:t>
      </w:r>
      <w:proofErr w:type="spellStart"/>
      <w:r w:rsidRPr="007171B8">
        <w:rPr>
          <w:rStyle w:val="PlanInstructions"/>
          <w:noProof w:val="0"/>
          <w:lang w:val="es-US"/>
        </w:rPr>
        <w:t>supports</w:t>
      </w:r>
      <w:proofErr w:type="spellEnd"/>
      <w:r w:rsidRPr="007171B8">
        <w:rPr>
          <w:rStyle w:val="PlanInstructions"/>
          <w:noProof w:val="0"/>
          <w:lang w:val="es-US"/>
        </w:rPr>
        <w:t xml:space="preserve">: </w:t>
      </w:r>
      <w:r w:rsidRPr="0075778C">
        <w:rPr>
          <w:rStyle w:val="PlanInstructions"/>
          <w:i w:val="0"/>
          <w:noProof w:val="0"/>
          <w:lang w:val="es-US"/>
        </w:rPr>
        <w:t>En el Capítulo 4</w:t>
      </w:r>
      <w:r w:rsidRPr="00E0245B">
        <w:rPr>
          <w:noProof/>
        </w:rPr>
        <w:t xml:space="preserve"> </w:t>
      </w:r>
      <w:r w:rsidRPr="007171B8">
        <w:rPr>
          <w:rStyle w:val="PlanInstructions"/>
          <w:i w:val="0"/>
          <w:noProof w:val="0"/>
          <w:lang w:val="es-US"/>
        </w:rPr>
        <w:t>[</w:t>
      </w:r>
      <w:r w:rsidRPr="007171B8">
        <w:rPr>
          <w:rStyle w:val="PlanInstructions"/>
          <w:noProof w:val="0"/>
          <w:lang w:val="es-US"/>
        </w:rPr>
        <w:t>plan</w:t>
      </w:r>
      <w:r w:rsidRPr="00784EDC">
        <w:rPr>
          <w:rStyle w:val="PlanInstructions"/>
          <w:noProof w:val="0"/>
          <w:lang w:val="es-US"/>
        </w:rPr>
        <w:t xml:space="preserve"> </w:t>
      </w:r>
      <w:proofErr w:type="spellStart"/>
      <w:r w:rsidRPr="00784EDC">
        <w:rPr>
          <w:rStyle w:val="PlanInstructions"/>
          <w:noProof w:val="0"/>
          <w:lang w:val="es-US"/>
        </w:rPr>
        <w:t>may</w:t>
      </w:r>
      <w:proofErr w:type="spellEnd"/>
      <w:r w:rsidRPr="00784EDC">
        <w:rPr>
          <w:rStyle w:val="PlanInstructions"/>
          <w:noProof w:val="0"/>
          <w:lang w:val="es-US"/>
        </w:rPr>
        <w:t xml:space="preserve"> </w:t>
      </w:r>
      <w:proofErr w:type="spellStart"/>
      <w:r w:rsidRPr="00784EDC">
        <w:rPr>
          <w:rStyle w:val="PlanInstructions"/>
          <w:noProof w:val="0"/>
          <w:lang w:val="es-US"/>
        </w:rPr>
        <w:t>insert</w:t>
      </w:r>
      <w:proofErr w:type="spellEnd"/>
      <w:r w:rsidRPr="00784EDC">
        <w:rPr>
          <w:rStyle w:val="PlanInstructions"/>
          <w:noProof w:val="0"/>
          <w:lang w:val="es-US"/>
        </w:rPr>
        <w:t xml:space="preserve"> </w:t>
      </w:r>
      <w:proofErr w:type="spellStart"/>
      <w:r w:rsidRPr="00784EDC">
        <w:rPr>
          <w:rStyle w:val="PlanInstructions"/>
          <w:noProof w:val="0"/>
          <w:lang w:val="es-US"/>
        </w:rPr>
        <w:t>reference</w:t>
      </w:r>
      <w:proofErr w:type="spellEnd"/>
      <w:r w:rsidRPr="00784EDC">
        <w:rPr>
          <w:rStyle w:val="PlanInstructions"/>
          <w:noProof w:val="0"/>
          <w:lang w:val="es-US"/>
        </w:rPr>
        <w:t xml:space="preserve">, as </w:t>
      </w:r>
      <w:proofErr w:type="spellStart"/>
      <w:r w:rsidRPr="00784EDC">
        <w:rPr>
          <w:rStyle w:val="PlanInstructions"/>
          <w:noProof w:val="0"/>
          <w:lang w:val="es-US"/>
        </w:rPr>
        <w:t>applicable</w:t>
      </w:r>
      <w:proofErr w:type="spellEnd"/>
      <w:r w:rsidRPr="00DD657B">
        <w:rPr>
          <w:rStyle w:val="PlanInstructions"/>
          <w:i w:val="0"/>
          <w:noProof w:val="0"/>
          <w:lang w:val="es-US"/>
        </w:rPr>
        <w:t>]</w:t>
      </w:r>
      <w:r w:rsidRPr="00E0245B">
        <w:rPr>
          <w:noProof/>
        </w:rPr>
        <w:t xml:space="preserve"> </w:t>
      </w:r>
      <w:r w:rsidRPr="0075778C">
        <w:rPr>
          <w:rStyle w:val="PlanInstructions"/>
          <w:i w:val="0"/>
          <w:noProof w:val="0"/>
          <w:lang w:val="es-US"/>
        </w:rPr>
        <w:t>dice lo que deberá pagar usted por servicios</w:t>
      </w:r>
      <w:r>
        <w:rPr>
          <w:rStyle w:val="PlanInstructions"/>
          <w:i w:val="0"/>
          <w:noProof w:val="0"/>
          <w:lang w:val="es-US"/>
        </w:rPr>
        <w:t xml:space="preserve"> y respaldos</w:t>
      </w:r>
      <w:r w:rsidRPr="0075778C">
        <w:rPr>
          <w:rStyle w:val="PlanInstructions"/>
          <w:i w:val="0"/>
          <w:noProof w:val="0"/>
          <w:lang w:val="es-US"/>
        </w:rPr>
        <w:t xml:space="preserve"> a largo plazo.</w:t>
      </w:r>
      <w:r w:rsidRPr="007171B8">
        <w:rPr>
          <w:rStyle w:val="PlanInstructions"/>
          <w:i w:val="0"/>
          <w:noProof w:val="0"/>
          <w:lang w:val="es-US"/>
        </w:rPr>
        <w:t>]</w:t>
      </w:r>
      <w:r w:rsidRPr="007171B8">
        <w:rPr>
          <w:rStyle w:val="PlanInstructions"/>
          <w:noProof w:val="0"/>
          <w:lang w:val="es-US"/>
        </w:rPr>
        <w:t xml:space="preserve"> </w:t>
      </w:r>
      <w:r w:rsidRPr="00E0245B">
        <w:rPr>
          <w:noProof/>
        </w:rPr>
        <w:t xml:space="preserve">El Capítulo 6 </w:t>
      </w:r>
      <w:r w:rsidRPr="007171B8">
        <w:rPr>
          <w:rStyle w:val="PlanInstructions"/>
          <w:i w:val="0"/>
          <w:noProof w:val="0"/>
          <w:lang w:val="es-US"/>
        </w:rPr>
        <w:t>[</w:t>
      </w:r>
      <w:r w:rsidRPr="007171B8">
        <w:rPr>
          <w:rStyle w:val="PlanInstructions"/>
          <w:noProof w:val="0"/>
          <w:lang w:val="es-US"/>
        </w:rPr>
        <w:t>plan</w:t>
      </w:r>
      <w:r w:rsidRPr="00784EDC">
        <w:rPr>
          <w:rStyle w:val="PlanInstructions"/>
          <w:noProof w:val="0"/>
          <w:lang w:val="es-US"/>
        </w:rPr>
        <w:t xml:space="preserve"> </w:t>
      </w:r>
      <w:proofErr w:type="spellStart"/>
      <w:r w:rsidRPr="00784EDC">
        <w:rPr>
          <w:rStyle w:val="PlanInstructions"/>
          <w:noProof w:val="0"/>
          <w:lang w:val="es-US"/>
        </w:rPr>
        <w:t>may</w:t>
      </w:r>
      <w:proofErr w:type="spellEnd"/>
      <w:r w:rsidRPr="00784EDC">
        <w:rPr>
          <w:rStyle w:val="PlanInstructions"/>
          <w:noProof w:val="0"/>
          <w:lang w:val="es-US"/>
        </w:rPr>
        <w:t xml:space="preserve"> </w:t>
      </w:r>
      <w:proofErr w:type="spellStart"/>
      <w:r w:rsidRPr="00784EDC">
        <w:rPr>
          <w:rStyle w:val="PlanInstructions"/>
          <w:noProof w:val="0"/>
          <w:lang w:val="es-US"/>
        </w:rPr>
        <w:t>insert</w:t>
      </w:r>
      <w:proofErr w:type="spellEnd"/>
      <w:r w:rsidRPr="00784EDC">
        <w:rPr>
          <w:rStyle w:val="PlanInstructions"/>
          <w:noProof w:val="0"/>
          <w:lang w:val="es-US"/>
        </w:rPr>
        <w:t xml:space="preserve"> </w:t>
      </w:r>
      <w:proofErr w:type="spellStart"/>
      <w:r w:rsidRPr="00784EDC">
        <w:rPr>
          <w:rStyle w:val="PlanInstructions"/>
          <w:noProof w:val="0"/>
          <w:lang w:val="es-US"/>
        </w:rPr>
        <w:t>reference</w:t>
      </w:r>
      <w:proofErr w:type="spellEnd"/>
      <w:r w:rsidRPr="00784EDC">
        <w:rPr>
          <w:rStyle w:val="PlanInstructions"/>
          <w:noProof w:val="0"/>
          <w:lang w:val="es-US"/>
        </w:rPr>
        <w:t xml:space="preserve">, as </w:t>
      </w:r>
      <w:proofErr w:type="spellStart"/>
      <w:r w:rsidRPr="00784EDC">
        <w:rPr>
          <w:rStyle w:val="PlanInstructions"/>
          <w:noProof w:val="0"/>
          <w:lang w:val="es-US"/>
        </w:rPr>
        <w:t>applicable</w:t>
      </w:r>
      <w:proofErr w:type="spellEnd"/>
      <w:r w:rsidRPr="00784EDC">
        <w:rPr>
          <w:rStyle w:val="PlanInstructions"/>
          <w:i w:val="0"/>
          <w:noProof w:val="0"/>
          <w:lang w:val="es-US"/>
        </w:rPr>
        <w:t>]</w:t>
      </w:r>
      <w:r w:rsidRPr="00E0245B">
        <w:rPr>
          <w:noProof/>
        </w:rPr>
        <w:t xml:space="preserve"> dice lo que deberá pagar por sus medicamentos.</w:t>
      </w:r>
    </w:p>
    <w:p w14:paraId="64DD7E91" w14:textId="2DF2E861" w:rsidR="00CF2F57" w:rsidRDefault="00CF2F57" w:rsidP="00CF2F57">
      <w:pPr>
        <w:pStyle w:val="Specialnote"/>
        <w:numPr>
          <w:ilvl w:val="1"/>
          <w:numId w:val="11"/>
        </w:numPr>
        <w:ind w:left="1080"/>
      </w:pPr>
      <w:r w:rsidRPr="00E0245B">
        <w:rPr>
          <w:noProof/>
        </w:rPr>
        <w:t>Si usted recibe LTSS, posiblemente tenga que pagar parte del costo de sus servicios. La cantidad la determina Medicaid de Rhode Island.</w:t>
      </w:r>
    </w:p>
    <w:p w14:paraId="3E110B3F" w14:textId="5F71836D" w:rsidR="00CF2F57" w:rsidRPr="00FF24AB" w:rsidRDefault="00CF2F57" w:rsidP="00CF2F57">
      <w:pPr>
        <w:pStyle w:val="Specialnote"/>
        <w:numPr>
          <w:ilvl w:val="1"/>
          <w:numId w:val="11"/>
        </w:numPr>
        <w:ind w:left="1080"/>
        <w:rPr>
          <w:b/>
        </w:rPr>
      </w:pPr>
      <w:r w:rsidRPr="00FF24AB">
        <w:rPr>
          <w:b/>
          <w:noProof/>
        </w:rPr>
        <w:t>Si usted recibe servicios o medicamentos que no están cubiertos por nuestro plan, usted deberá pagar el costo total.</w:t>
      </w:r>
    </w:p>
    <w:p w14:paraId="0EEAACA2" w14:textId="19D61FF1" w:rsidR="002A7B39" w:rsidRPr="00E0245B" w:rsidRDefault="00CF2F57" w:rsidP="00CF2F57">
      <w:pPr>
        <w:pStyle w:val="Specialnote"/>
        <w:numPr>
          <w:ilvl w:val="1"/>
          <w:numId w:val="11"/>
        </w:numPr>
        <w:ind w:left="1080"/>
      </w:pPr>
      <w:r w:rsidRPr="00E0245B">
        <w:rPr>
          <w:noProof/>
        </w:rPr>
        <w:t xml:space="preserve">Si usted no está de acuerdo con nuestra decisión de no cubrir un servicio o medicamento, puede presentar una apelación. Lea el Capítulo 9 </w:t>
      </w:r>
      <w:r w:rsidRPr="007171B8">
        <w:rPr>
          <w:rStyle w:val="PlanInstructions"/>
          <w:i w:val="0"/>
          <w:noProof w:val="0"/>
          <w:lang w:val="es-US"/>
        </w:rPr>
        <w:t>[</w:t>
      </w:r>
      <w:r w:rsidRPr="007171B8">
        <w:rPr>
          <w:rStyle w:val="PlanInstructions"/>
          <w:noProof w:val="0"/>
          <w:lang w:val="es-US"/>
        </w:rPr>
        <w:t>plan</w:t>
      </w:r>
      <w:r w:rsidRPr="00784EDC">
        <w:rPr>
          <w:rStyle w:val="PlanInstructions"/>
          <w:noProof w:val="0"/>
          <w:lang w:val="es-US"/>
        </w:rPr>
        <w:t xml:space="preserve"> </w:t>
      </w:r>
      <w:proofErr w:type="spellStart"/>
      <w:r w:rsidRPr="00784EDC">
        <w:rPr>
          <w:rStyle w:val="PlanInstructions"/>
          <w:noProof w:val="0"/>
          <w:lang w:val="es-US"/>
        </w:rPr>
        <w:t>may</w:t>
      </w:r>
      <w:proofErr w:type="spellEnd"/>
      <w:r w:rsidRPr="00784EDC">
        <w:rPr>
          <w:rStyle w:val="PlanInstructions"/>
          <w:noProof w:val="0"/>
          <w:lang w:val="es-US"/>
        </w:rPr>
        <w:t xml:space="preserve"> </w:t>
      </w:r>
      <w:proofErr w:type="spellStart"/>
      <w:r w:rsidRPr="00784EDC">
        <w:rPr>
          <w:rStyle w:val="PlanInstructions"/>
          <w:noProof w:val="0"/>
          <w:lang w:val="es-US"/>
        </w:rPr>
        <w:t>insert</w:t>
      </w:r>
      <w:proofErr w:type="spellEnd"/>
      <w:r w:rsidRPr="00784EDC">
        <w:rPr>
          <w:rStyle w:val="PlanInstructions"/>
          <w:noProof w:val="0"/>
          <w:lang w:val="es-US"/>
        </w:rPr>
        <w:t xml:space="preserve"> </w:t>
      </w:r>
      <w:proofErr w:type="spellStart"/>
      <w:r w:rsidRPr="00784EDC">
        <w:rPr>
          <w:rStyle w:val="PlanInstructions"/>
          <w:noProof w:val="0"/>
          <w:lang w:val="es-US"/>
        </w:rPr>
        <w:t>reference</w:t>
      </w:r>
      <w:proofErr w:type="spellEnd"/>
      <w:r w:rsidRPr="00784EDC">
        <w:rPr>
          <w:rStyle w:val="PlanInstructions"/>
          <w:noProof w:val="0"/>
          <w:lang w:val="es-US"/>
        </w:rPr>
        <w:t xml:space="preserve">, as </w:t>
      </w:r>
      <w:proofErr w:type="spellStart"/>
      <w:r w:rsidRPr="00784EDC">
        <w:rPr>
          <w:rStyle w:val="PlanInstructions"/>
          <w:noProof w:val="0"/>
          <w:lang w:val="es-US"/>
        </w:rPr>
        <w:t>applicable</w:t>
      </w:r>
      <w:proofErr w:type="spellEnd"/>
      <w:r w:rsidRPr="00DD657B">
        <w:rPr>
          <w:rStyle w:val="PlanInstructions"/>
          <w:i w:val="0"/>
          <w:noProof w:val="0"/>
          <w:lang w:val="es-US"/>
        </w:rPr>
        <w:t>]</w:t>
      </w:r>
      <w:r w:rsidRPr="00E0245B">
        <w:rPr>
          <w:noProof/>
        </w:rPr>
        <w:t xml:space="preserve"> para saber cómo presentar una apelación.</w:t>
      </w:r>
    </w:p>
    <w:p w14:paraId="0EEAACA5" w14:textId="0F5B4A0D" w:rsidR="00834357" w:rsidRDefault="00834357" w:rsidP="00CF2F57">
      <w:pPr>
        <w:pStyle w:val="ListBullet"/>
        <w:numPr>
          <w:ilvl w:val="0"/>
          <w:numId w:val="11"/>
        </w:numPr>
        <w:spacing w:after="200"/>
        <w:rPr>
          <w:noProof/>
        </w:rPr>
      </w:pPr>
      <w:r w:rsidRPr="00E0245B">
        <w:rPr>
          <w:b/>
          <w:noProof/>
        </w:rPr>
        <w:t>Infórmenos si se muda</w:t>
      </w:r>
      <w:r w:rsidRPr="00CF2F57">
        <w:rPr>
          <w:noProof/>
        </w:rPr>
        <w:t>. Si va a mudarse,</w:t>
      </w:r>
      <w:r w:rsidR="00481642" w:rsidRPr="00CF2F57">
        <w:rPr>
          <w:noProof/>
        </w:rPr>
        <w:t xml:space="preserve"> es importante que nos avise</w:t>
      </w:r>
      <w:r w:rsidRPr="00CF2F57">
        <w:rPr>
          <w:noProof/>
        </w:rPr>
        <w:t xml:space="preserve"> inmediatamente.</w:t>
      </w:r>
      <w:r w:rsidR="002A7B39" w:rsidRPr="00CF2F57">
        <w:rPr>
          <w:noProof/>
        </w:rPr>
        <w:t xml:space="preserve"> Llame a &lt;member services name&gt;</w:t>
      </w:r>
      <w:r w:rsidRPr="00CF2F57">
        <w:rPr>
          <w:noProof/>
        </w:rPr>
        <w:t>.</w:t>
      </w:r>
    </w:p>
    <w:p w14:paraId="194C3DC3" w14:textId="77777777" w:rsidR="00CF2F57" w:rsidRDefault="00CF2F57" w:rsidP="00CF2F57">
      <w:pPr>
        <w:pStyle w:val="Specialnote"/>
        <w:numPr>
          <w:ilvl w:val="1"/>
          <w:numId w:val="11"/>
        </w:numPr>
        <w:ind w:left="1080"/>
      </w:pPr>
      <w:r w:rsidRPr="00BE7164">
        <w:rPr>
          <w:b/>
          <w:noProof/>
        </w:rPr>
        <w:t xml:space="preserve">Si se muda afuera de nuestra área de servicio, no puede permanecer en este plan. </w:t>
      </w:r>
      <w:r w:rsidRPr="00BE7164">
        <w:rPr>
          <w:noProof/>
        </w:rPr>
        <w:t xml:space="preserve">Solo las personas que viven en nuestra área de servicio pueden tener </w:t>
      </w:r>
      <w:r w:rsidRPr="00BE7164">
        <w:rPr>
          <w:noProof/>
        </w:rPr>
        <w:lastRenderedPageBreak/>
        <w:t>&lt;plan. name&gt;.</w:t>
      </w:r>
      <w:r w:rsidRPr="00E0245B">
        <w:rPr>
          <w:b/>
          <w:noProof/>
        </w:rPr>
        <w:t xml:space="preserve"> </w:t>
      </w:r>
      <w:r w:rsidRPr="00E0245B">
        <w:rPr>
          <w:noProof/>
        </w:rPr>
        <w:t xml:space="preserve">El Capítulo 1 </w:t>
      </w:r>
      <w:r w:rsidRPr="007171B8">
        <w:rPr>
          <w:rStyle w:val="PlanInstructions"/>
          <w:i w:val="0"/>
          <w:noProof w:val="0"/>
          <w:lang w:val="es-US"/>
        </w:rPr>
        <w:t>[</w:t>
      </w:r>
      <w:r w:rsidRPr="007171B8">
        <w:rPr>
          <w:rStyle w:val="PlanInstructions"/>
          <w:noProof w:val="0"/>
          <w:lang w:val="es-US"/>
        </w:rPr>
        <w:t>plan</w:t>
      </w:r>
      <w:r w:rsidRPr="00784EDC">
        <w:rPr>
          <w:rStyle w:val="PlanInstructions"/>
          <w:noProof w:val="0"/>
          <w:lang w:val="es-US"/>
        </w:rPr>
        <w:t xml:space="preserve"> </w:t>
      </w:r>
      <w:proofErr w:type="spellStart"/>
      <w:r w:rsidRPr="00784EDC">
        <w:rPr>
          <w:rStyle w:val="PlanInstructions"/>
          <w:noProof w:val="0"/>
          <w:lang w:val="es-US"/>
        </w:rPr>
        <w:t>may</w:t>
      </w:r>
      <w:proofErr w:type="spellEnd"/>
      <w:r w:rsidRPr="00784EDC">
        <w:rPr>
          <w:rStyle w:val="PlanInstructions"/>
          <w:noProof w:val="0"/>
          <w:lang w:val="es-US"/>
        </w:rPr>
        <w:t xml:space="preserve"> </w:t>
      </w:r>
      <w:proofErr w:type="spellStart"/>
      <w:r w:rsidRPr="00784EDC">
        <w:rPr>
          <w:rStyle w:val="PlanInstructions"/>
          <w:noProof w:val="0"/>
          <w:lang w:val="es-US"/>
        </w:rPr>
        <w:t>insert</w:t>
      </w:r>
      <w:proofErr w:type="spellEnd"/>
      <w:r w:rsidRPr="00784EDC">
        <w:rPr>
          <w:rStyle w:val="PlanInstructions"/>
          <w:noProof w:val="0"/>
          <w:lang w:val="es-US"/>
        </w:rPr>
        <w:t xml:space="preserve"> </w:t>
      </w:r>
      <w:proofErr w:type="spellStart"/>
      <w:r w:rsidRPr="00784EDC">
        <w:rPr>
          <w:rStyle w:val="PlanInstructions"/>
          <w:noProof w:val="0"/>
          <w:lang w:val="es-US"/>
        </w:rPr>
        <w:t>reference</w:t>
      </w:r>
      <w:proofErr w:type="spellEnd"/>
      <w:r w:rsidRPr="00784EDC">
        <w:rPr>
          <w:rStyle w:val="PlanInstructions"/>
          <w:noProof w:val="0"/>
          <w:lang w:val="es-US"/>
        </w:rPr>
        <w:t xml:space="preserve">, as </w:t>
      </w:r>
      <w:proofErr w:type="spellStart"/>
      <w:r w:rsidRPr="00784EDC">
        <w:rPr>
          <w:rStyle w:val="PlanInstructions"/>
          <w:noProof w:val="0"/>
          <w:lang w:val="es-US"/>
        </w:rPr>
        <w:t>applicable</w:t>
      </w:r>
      <w:proofErr w:type="spellEnd"/>
      <w:r w:rsidRPr="00DD657B">
        <w:rPr>
          <w:rStyle w:val="PlanInstructions"/>
          <w:i w:val="0"/>
          <w:noProof w:val="0"/>
          <w:lang w:val="es-US"/>
        </w:rPr>
        <w:t>]</w:t>
      </w:r>
      <w:r w:rsidRPr="00E0245B">
        <w:rPr>
          <w:noProof/>
        </w:rPr>
        <w:t xml:space="preserve"> le informa sobre cuál es nuestra área de servicio. </w:t>
      </w:r>
    </w:p>
    <w:p w14:paraId="4899CCE9" w14:textId="78AF1B00" w:rsidR="00CF2F57" w:rsidRDefault="00CF2F57" w:rsidP="00CF2F57">
      <w:pPr>
        <w:pStyle w:val="Specialnote"/>
        <w:numPr>
          <w:ilvl w:val="1"/>
          <w:numId w:val="11"/>
        </w:numPr>
        <w:ind w:left="1080"/>
      </w:pPr>
      <w:r w:rsidRPr="00E0245B">
        <w:rPr>
          <w:noProof/>
        </w:rPr>
        <w:t xml:space="preserve">Le ayudaremos a determinar si usted se está mudando fuera de nuestra área de servicio. Durante un período de inscripción especial, usted podrá cambiarse a </w:t>
      </w:r>
      <w:del w:id="109" w:author="MMCO" w:date="2018-07-05T10:50:00Z">
        <w:r w:rsidRPr="00E0245B" w:rsidDel="00A93F52">
          <w:rPr>
            <w:noProof/>
          </w:rPr>
          <w:delText>Original Medicare</w:delText>
        </w:r>
      </w:del>
      <w:ins w:id="110" w:author="MMCO" w:date="2018-07-05T10:50:00Z">
        <w:r w:rsidR="00A93F52">
          <w:rPr>
            <w:noProof/>
          </w:rPr>
          <w:t>Medicare Original</w:t>
        </w:r>
      </w:ins>
      <w:r w:rsidRPr="00E0245B">
        <w:rPr>
          <w:noProof/>
        </w:rPr>
        <w:t xml:space="preserve"> o inscribirse en un plan de salud o de medicamentos de receta de Medicare en su nueva área. </w:t>
      </w:r>
    </w:p>
    <w:p w14:paraId="3D848150" w14:textId="765B92CC" w:rsidR="00CF2F57" w:rsidRDefault="00CF2F57" w:rsidP="00CF2F57">
      <w:pPr>
        <w:pStyle w:val="Specialnote"/>
        <w:numPr>
          <w:ilvl w:val="1"/>
          <w:numId w:val="11"/>
        </w:numPr>
        <w:ind w:left="1080"/>
      </w:pPr>
      <w:r w:rsidRPr="00E0245B">
        <w:rPr>
          <w:noProof/>
        </w:rPr>
        <w:t xml:space="preserve">Tampoco se olvide de avisarle a Medicare y Medicaid su nueva dirección. Lea el Capítulo 2 </w:t>
      </w:r>
      <w:r w:rsidRPr="007171B8">
        <w:rPr>
          <w:rStyle w:val="PlanInstructions"/>
          <w:i w:val="0"/>
          <w:noProof w:val="0"/>
          <w:lang w:val="es-US"/>
        </w:rPr>
        <w:t>[</w:t>
      </w:r>
      <w:r w:rsidRPr="007171B8">
        <w:rPr>
          <w:rStyle w:val="PlanInstructions"/>
          <w:noProof w:val="0"/>
          <w:lang w:val="es-US"/>
        </w:rPr>
        <w:t>plan</w:t>
      </w:r>
      <w:r w:rsidRPr="00784EDC">
        <w:rPr>
          <w:rStyle w:val="PlanInstructions"/>
          <w:noProof w:val="0"/>
          <w:lang w:val="es-US"/>
        </w:rPr>
        <w:t xml:space="preserve"> </w:t>
      </w:r>
      <w:proofErr w:type="spellStart"/>
      <w:r w:rsidRPr="00784EDC">
        <w:rPr>
          <w:rStyle w:val="PlanInstructions"/>
          <w:noProof w:val="0"/>
          <w:lang w:val="es-US"/>
        </w:rPr>
        <w:t>may</w:t>
      </w:r>
      <w:proofErr w:type="spellEnd"/>
      <w:r w:rsidRPr="00784EDC">
        <w:rPr>
          <w:rStyle w:val="PlanInstructions"/>
          <w:noProof w:val="0"/>
          <w:lang w:val="es-US"/>
        </w:rPr>
        <w:t xml:space="preserve"> </w:t>
      </w:r>
      <w:proofErr w:type="spellStart"/>
      <w:r w:rsidRPr="00784EDC">
        <w:rPr>
          <w:rStyle w:val="PlanInstructions"/>
          <w:noProof w:val="0"/>
          <w:lang w:val="es-US"/>
        </w:rPr>
        <w:t>insert</w:t>
      </w:r>
      <w:proofErr w:type="spellEnd"/>
      <w:r w:rsidRPr="00784EDC">
        <w:rPr>
          <w:rStyle w:val="PlanInstructions"/>
          <w:noProof w:val="0"/>
          <w:lang w:val="es-US"/>
        </w:rPr>
        <w:t xml:space="preserve"> </w:t>
      </w:r>
      <w:proofErr w:type="spellStart"/>
      <w:r w:rsidRPr="00784EDC">
        <w:rPr>
          <w:rStyle w:val="PlanInstructions"/>
          <w:noProof w:val="0"/>
          <w:lang w:val="es-US"/>
        </w:rPr>
        <w:t>reference</w:t>
      </w:r>
      <w:proofErr w:type="spellEnd"/>
      <w:r w:rsidRPr="00784EDC">
        <w:rPr>
          <w:rStyle w:val="PlanInstructions"/>
          <w:noProof w:val="0"/>
          <w:lang w:val="es-US"/>
        </w:rPr>
        <w:t xml:space="preserve">, as </w:t>
      </w:r>
      <w:proofErr w:type="spellStart"/>
      <w:r w:rsidRPr="00784EDC">
        <w:rPr>
          <w:rStyle w:val="PlanInstructions"/>
          <w:noProof w:val="0"/>
          <w:lang w:val="es-US"/>
        </w:rPr>
        <w:t>applicable</w:t>
      </w:r>
      <w:proofErr w:type="spellEnd"/>
      <w:r w:rsidRPr="00784EDC">
        <w:rPr>
          <w:rStyle w:val="PlanInstructions"/>
          <w:i w:val="0"/>
          <w:noProof w:val="0"/>
          <w:lang w:val="es-US"/>
        </w:rPr>
        <w:t>]</w:t>
      </w:r>
      <w:r w:rsidRPr="00E0245B">
        <w:rPr>
          <w:noProof/>
        </w:rPr>
        <w:t xml:space="preserve"> y allí encontrará los números de teléfono de Medicare y Medicaid.</w:t>
      </w:r>
    </w:p>
    <w:p w14:paraId="321B8E60" w14:textId="3F05BF38" w:rsidR="00CF2F57" w:rsidRDefault="00CF2F57" w:rsidP="00CF2F57">
      <w:pPr>
        <w:pStyle w:val="Specialnote"/>
        <w:numPr>
          <w:ilvl w:val="1"/>
          <w:numId w:val="11"/>
        </w:numPr>
        <w:ind w:left="1080"/>
      </w:pPr>
      <w:r w:rsidRPr="00E0245B">
        <w:rPr>
          <w:b/>
          <w:noProof/>
        </w:rPr>
        <w:t xml:space="preserve">Si usted se muda </w:t>
      </w:r>
      <w:r w:rsidRPr="001773F2">
        <w:rPr>
          <w:b/>
          <w:noProof/>
        </w:rPr>
        <w:t>pero permanece dentro de</w:t>
      </w:r>
      <w:r w:rsidRPr="00E0245B">
        <w:rPr>
          <w:b/>
          <w:i/>
          <w:noProof/>
        </w:rPr>
        <w:t xml:space="preserve"> </w:t>
      </w:r>
      <w:r w:rsidRPr="00E0245B">
        <w:rPr>
          <w:b/>
          <w:noProof/>
        </w:rPr>
        <w:t>nuestra área de servicio, también debemos saberlo.</w:t>
      </w:r>
      <w:r w:rsidRPr="00E0245B">
        <w:rPr>
          <w:noProof/>
        </w:rPr>
        <w:t xml:space="preserve"> Necesitamos mantener su expediente actualizado y saber cómo comunicarnos con usted.</w:t>
      </w:r>
    </w:p>
    <w:p w14:paraId="0EEAACA8" w14:textId="77777777" w:rsidR="00834357" w:rsidRPr="00CF2F57" w:rsidRDefault="00834357" w:rsidP="00CF2F57">
      <w:pPr>
        <w:pStyle w:val="ListBullet"/>
        <w:numPr>
          <w:ilvl w:val="0"/>
          <w:numId w:val="11"/>
        </w:numPr>
        <w:spacing w:after="200"/>
        <w:rPr>
          <w:noProof/>
        </w:rPr>
      </w:pPr>
      <w:r w:rsidRPr="00CF2F57">
        <w:rPr>
          <w:noProof/>
        </w:rPr>
        <w:t xml:space="preserve">Si tiene preguntas o inquietudes, llame a </w:t>
      </w:r>
      <w:r w:rsidR="00CD5E13" w:rsidRPr="00CF2F57">
        <w:rPr>
          <w:noProof/>
        </w:rPr>
        <w:t>&lt;member services name&gt;</w:t>
      </w:r>
      <w:r w:rsidR="00B2498D" w:rsidRPr="00CF2F57">
        <w:rPr>
          <w:noProof/>
        </w:rPr>
        <w:t>.</w:t>
      </w:r>
    </w:p>
    <w:sectPr w:rsidR="00834357" w:rsidRPr="00CF2F57" w:rsidSect="00834357">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E3278E" w16cid:durableId="1EDB63F4"/>
  <w16cid:commentId w16cid:paraId="3AC54A44" w16cid:durableId="1EDB6402"/>
  <w16cid:commentId w16cid:paraId="21D6EEE8" w16cid:durableId="1EC1016A"/>
  <w16cid:commentId w16cid:paraId="22B2A25E" w16cid:durableId="1EC1019C"/>
  <w16cid:commentId w16cid:paraId="585C4113" w16cid:durableId="1EE48868"/>
  <w16cid:commentId w16cid:paraId="370018A6" w16cid:durableId="1EE533B8"/>
  <w16cid:commentId w16cid:paraId="1542EA52" w16cid:durableId="1EDB6DF4"/>
  <w16cid:commentId w16cid:paraId="19D1C903" w16cid:durableId="1EE48871"/>
  <w16cid:commentId w16cid:paraId="0F352FC1" w16cid:durableId="1EE533C6"/>
  <w16cid:commentId w16cid:paraId="769C2741" w16cid:durableId="1EC3F844"/>
  <w16cid:commentId w16cid:paraId="1BBA9831" w16cid:durableId="1EC10265"/>
  <w16cid:commentId w16cid:paraId="0AFB2199" w16cid:durableId="1EC1029D"/>
  <w16cid:commentId w16cid:paraId="29332DEE" w16cid:durableId="1EDB66F4"/>
  <w16cid:commentId w16cid:paraId="6150548C" w16cid:durableId="1EE4886D"/>
  <w16cid:commentId w16cid:paraId="37A63893" w16cid:durableId="1EE650CF"/>
  <w16cid:commentId w16cid:paraId="51376538" w16cid:durableId="1EC10437"/>
  <w16cid:commentId w16cid:paraId="56BDE3B7" w16cid:durableId="1EC1038F"/>
  <w16cid:commentId w16cid:paraId="06A437A8" w16cid:durableId="1EE48870"/>
  <w16cid:commentId w16cid:paraId="4E61D6D3" w16cid:durableId="1EE654D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988704" w14:textId="77777777" w:rsidR="005F0DFA" w:rsidRDefault="005F0DFA" w:rsidP="00834357">
      <w:pPr>
        <w:spacing w:after="0" w:line="240" w:lineRule="auto"/>
      </w:pPr>
      <w:r>
        <w:separator/>
      </w:r>
    </w:p>
  </w:endnote>
  <w:endnote w:type="continuationSeparator" w:id="0">
    <w:p w14:paraId="6BA85560" w14:textId="77777777" w:rsidR="005F0DFA" w:rsidRDefault="005F0DFA" w:rsidP="00834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AACB0" w14:textId="710C20FE" w:rsidR="00481642" w:rsidRPr="00CB4E71" w:rsidRDefault="00BE7164" w:rsidP="00F43CB4">
    <w:pPr>
      <w:pStyle w:val="Footer"/>
      <w:tabs>
        <w:tab w:val="left" w:pos="9000"/>
      </w:tabs>
      <w:spacing w:after="120"/>
      <w:rPr>
        <w:lang w:val="es-US"/>
      </w:rPr>
    </w:pPr>
    <w:r>
      <w:rPr>
        <w:noProof/>
        <w:lang w:val="en-US" w:eastAsia="en-US"/>
      </w:rPr>
      <mc:AlternateContent>
        <mc:Choice Requires="wpg">
          <w:drawing>
            <wp:anchor distT="0" distB="0" distL="114300" distR="114300" simplePos="0" relativeHeight="251658240" behindDoc="0" locked="0" layoutInCell="1" allowOverlap="1" wp14:anchorId="0EEAACB3" wp14:editId="0EEAACB4">
              <wp:simplePos x="0" y="0"/>
              <wp:positionH relativeFrom="column">
                <wp:posOffset>-400685</wp:posOffset>
              </wp:positionH>
              <wp:positionV relativeFrom="page">
                <wp:posOffset>9025255</wp:posOffset>
              </wp:positionV>
              <wp:extent cx="292100" cy="299085"/>
              <wp:effectExtent l="0" t="0" r="0" b="5715"/>
              <wp:wrapNone/>
              <wp:docPr id="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EAACB7" w14:textId="77777777" w:rsidR="00CB4E71" w:rsidRDefault="00CB4E71" w:rsidP="00CB4E7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EAACB3" id="Group 28" o:spid="_x0000_s1026" alt="Title: Signo de pregunta - Description: Signo de pregunta blanco, el cual aparece en un cuadro negro en la parte de abajo de la página, al lado de la información de contacto del plan." style="position:absolute;margin-left:-31.55pt;margin-top:710.6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14:paraId="0EEAACB7" w14:textId="77777777" w:rsidR="00CB4E71" w:rsidRDefault="00CB4E71" w:rsidP="00CB4E71">
                      <w:pPr>
                        <w:pStyle w:val="Footer0"/>
                      </w:pPr>
                      <w:r>
                        <w:t>?</w:t>
                      </w:r>
                    </w:p>
                  </w:txbxContent>
                </v:textbox>
              </v:shape>
              <w10:wrap anchory="page"/>
            </v:group>
          </w:pict>
        </mc:Fallback>
      </mc:AlternateContent>
    </w:r>
    <w:r w:rsidR="00D22E0E">
      <w:rPr>
        <w:b/>
        <w:lang w:val="en-US"/>
      </w:rPr>
      <w:t>S</w:t>
    </w:r>
    <w:r w:rsidR="00CB4E71" w:rsidRPr="002F1804">
      <w:rPr>
        <w:b/>
        <w:lang w:val="en-US"/>
      </w:rPr>
      <w:t xml:space="preserve">i </w:t>
    </w:r>
    <w:proofErr w:type="spellStart"/>
    <w:r w:rsidR="00CB4E71" w:rsidRPr="002F1804">
      <w:rPr>
        <w:b/>
        <w:lang w:val="en-US"/>
      </w:rPr>
      <w:t>tiene</w:t>
    </w:r>
    <w:proofErr w:type="spellEnd"/>
    <w:r w:rsidR="00CB4E71" w:rsidRPr="002F1804">
      <w:rPr>
        <w:b/>
        <w:lang w:val="en-US"/>
      </w:rPr>
      <w:t xml:space="preserve"> </w:t>
    </w:r>
    <w:proofErr w:type="spellStart"/>
    <w:r w:rsidR="00CB4E71" w:rsidRPr="002F1804">
      <w:rPr>
        <w:b/>
        <w:lang w:val="en-US"/>
      </w:rPr>
      <w:t>alguna</w:t>
    </w:r>
    <w:proofErr w:type="spellEnd"/>
    <w:r w:rsidR="00CB4E71" w:rsidRPr="002F1804">
      <w:rPr>
        <w:b/>
        <w:lang w:val="en-US"/>
      </w:rPr>
      <w:t xml:space="preserve"> </w:t>
    </w:r>
    <w:proofErr w:type="spellStart"/>
    <w:r w:rsidR="00CB4E71" w:rsidRPr="002F1804">
      <w:rPr>
        <w:b/>
        <w:lang w:val="en-US"/>
      </w:rPr>
      <w:t>pregunta</w:t>
    </w:r>
    <w:proofErr w:type="spellEnd"/>
    <w:r w:rsidR="00CB4E71" w:rsidRPr="002F1804">
      <w:rPr>
        <w:lang w:val="en-US"/>
      </w:rPr>
      <w:t xml:space="preserve">, </w:t>
    </w:r>
    <w:proofErr w:type="spellStart"/>
    <w:r w:rsidR="00CB4E71" w:rsidRPr="002F1804">
      <w:rPr>
        <w:lang w:val="en-US"/>
      </w:rPr>
      <w:t>por</w:t>
    </w:r>
    <w:proofErr w:type="spellEnd"/>
    <w:r w:rsidR="00CB4E71" w:rsidRPr="002F1804">
      <w:rPr>
        <w:lang w:val="en-US"/>
      </w:rPr>
      <w:t xml:space="preserve"> favor </w:t>
    </w:r>
    <w:proofErr w:type="spellStart"/>
    <w:r w:rsidR="00CB4E71" w:rsidRPr="002F1804">
      <w:rPr>
        <w:lang w:val="en-US"/>
      </w:rPr>
      <w:t>llame</w:t>
    </w:r>
    <w:proofErr w:type="spellEnd"/>
    <w:r w:rsidR="00CB4E71" w:rsidRPr="002F1804">
      <w:rPr>
        <w:lang w:val="en-US"/>
      </w:rPr>
      <w:t xml:space="preserve"> a &lt;</w:t>
    </w:r>
    <w:r w:rsidR="00CB4E71">
      <w:rPr>
        <w:lang w:val="en-US"/>
      </w:rPr>
      <w:t xml:space="preserve">plan name&gt; al </w:t>
    </w:r>
    <w:r w:rsidR="00CB4E71" w:rsidRPr="00450E3A">
      <w:rPr>
        <w:lang w:val="en-US"/>
      </w:rPr>
      <w:t>&lt;</w:t>
    </w:r>
    <w:r w:rsidR="00CB4E71" w:rsidRPr="00D25749">
      <w:rPr>
        <w:lang w:val="en-US"/>
      </w:rPr>
      <w:t xml:space="preserve">toll-free </w:t>
    </w:r>
    <w:r w:rsidR="00CB4E71">
      <w:t xml:space="preserve">phone and TTY/TDD </w:t>
    </w:r>
    <w:r w:rsidR="00CB4E71" w:rsidRPr="00B23B76">
      <w:t>number</w:t>
    </w:r>
    <w:r w:rsidR="00CB4E71">
      <w:rPr>
        <w:lang w:val="en-US"/>
      </w:rPr>
      <w:t>s</w:t>
    </w:r>
    <w:r w:rsidR="00CB4E71" w:rsidRPr="002F1804">
      <w:rPr>
        <w:lang w:val="en-US"/>
      </w:rPr>
      <w:t xml:space="preserve">&gt;, &lt;days and hours of operation&gt;. </w:t>
    </w:r>
    <w:r w:rsidR="00CB4E71" w:rsidRPr="007D0F25">
      <w:rPr>
        <w:lang w:val="es-US"/>
      </w:rPr>
      <w:t>La llamada es gratuita.</w:t>
    </w:r>
    <w:r w:rsidR="00CB4E71" w:rsidRPr="004656BF">
      <w:rPr>
        <w:lang w:val="es-US"/>
      </w:rPr>
      <w:t xml:space="preserve"> </w:t>
    </w:r>
    <w:r w:rsidR="00CB4E71" w:rsidRPr="007D0F25">
      <w:rPr>
        <w:b/>
        <w:lang w:val="es-US"/>
      </w:rPr>
      <w:t>Para obtener más información</w:t>
    </w:r>
    <w:r w:rsidR="00CB4E71" w:rsidRPr="007D0F25">
      <w:rPr>
        <w:lang w:val="es-US"/>
      </w:rPr>
      <w:t xml:space="preserve">, visite &lt;web </w:t>
    </w:r>
    <w:proofErr w:type="spellStart"/>
    <w:r w:rsidR="00CB4E71" w:rsidRPr="007D0F25">
      <w:rPr>
        <w:lang w:val="es-US"/>
      </w:rPr>
      <w:t>address</w:t>
    </w:r>
    <w:proofErr w:type="spellEnd"/>
    <w:r w:rsidR="00CB4E71" w:rsidRPr="007D0F25">
      <w:rPr>
        <w:lang w:val="es-US"/>
      </w:rPr>
      <w:t>&gt;.</w:t>
    </w:r>
    <w:r w:rsidR="00F43CB4">
      <w:rPr>
        <w:lang w:val="es-US"/>
      </w:rPr>
      <w:tab/>
    </w:r>
    <w:r w:rsidR="00CB4E71" w:rsidRPr="007D0F25">
      <w:rPr>
        <w:lang w:val="es-US"/>
      </w:rPr>
      <w:tab/>
    </w:r>
    <w:r w:rsidR="00CB4E71" w:rsidRPr="004656BF">
      <w:rPr>
        <w:lang w:val="es-US"/>
      </w:rPr>
      <w:fldChar w:fldCharType="begin"/>
    </w:r>
    <w:r w:rsidR="00CB4E71" w:rsidRPr="004656BF">
      <w:rPr>
        <w:lang w:val="es-US"/>
      </w:rPr>
      <w:instrText xml:space="preserve"> PAGE   \* MERGEFORMAT </w:instrText>
    </w:r>
    <w:r w:rsidR="00CB4E71" w:rsidRPr="004656BF">
      <w:rPr>
        <w:lang w:val="es-US"/>
      </w:rPr>
      <w:fldChar w:fldCharType="separate"/>
    </w:r>
    <w:r w:rsidR="00A93F52">
      <w:rPr>
        <w:noProof/>
        <w:lang w:val="es-US"/>
      </w:rPr>
      <w:t>14</w:t>
    </w:r>
    <w:r w:rsidR="00CB4E71" w:rsidRPr="004656BF">
      <w:rPr>
        <w:lang w:val="es-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AACB2" w14:textId="1198466F" w:rsidR="00834357" w:rsidRPr="00CB4E71" w:rsidRDefault="00BE7164" w:rsidP="00F43CB4">
    <w:pPr>
      <w:pStyle w:val="Footer"/>
      <w:tabs>
        <w:tab w:val="left" w:pos="9000"/>
      </w:tabs>
      <w:spacing w:after="120"/>
      <w:rPr>
        <w:lang w:val="es-US"/>
      </w:rPr>
    </w:pPr>
    <w:r>
      <w:rPr>
        <w:noProof/>
        <w:lang w:val="en-US" w:eastAsia="en-US"/>
      </w:rPr>
      <mc:AlternateContent>
        <mc:Choice Requires="wpg">
          <w:drawing>
            <wp:anchor distT="0" distB="0" distL="114300" distR="114300" simplePos="0" relativeHeight="251657216" behindDoc="0" locked="0" layoutInCell="1" allowOverlap="1" wp14:anchorId="0EEAACB5" wp14:editId="0EEAACB6">
              <wp:simplePos x="0" y="0"/>
              <wp:positionH relativeFrom="column">
                <wp:posOffset>-400685</wp:posOffset>
              </wp:positionH>
              <wp:positionV relativeFrom="page">
                <wp:posOffset>9025255</wp:posOffset>
              </wp:positionV>
              <wp:extent cx="292100" cy="299085"/>
              <wp:effectExtent l="0" t="0" r="0" b="5715"/>
              <wp:wrapNone/>
              <wp:docPr id="1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EAACB8" w14:textId="77777777" w:rsidR="00CB4E71" w:rsidRDefault="00CB4E71" w:rsidP="00CB4E7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EAACB5" id="_x0000_s1029" alt="Title: Signo de pregunta - Description: Signo de pregunta blanco, el cual aparece en un cuadro negro en la parte de abajo de la página, al lado de la información de contacto del plan." style="position:absolute;margin-left:-31.55pt;margin-top:710.6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0EEAACB8" w14:textId="77777777" w:rsidR="00CB4E71" w:rsidRDefault="00CB4E71" w:rsidP="00CB4E71">
                      <w:pPr>
                        <w:pStyle w:val="Footer0"/>
                      </w:pPr>
                      <w:r>
                        <w:t>?</w:t>
                      </w:r>
                    </w:p>
                  </w:txbxContent>
                </v:textbox>
              </v:shape>
              <w10:wrap anchory="page"/>
            </v:group>
          </w:pict>
        </mc:Fallback>
      </mc:AlternateContent>
    </w:r>
    <w:r w:rsidR="00CB4E71" w:rsidRPr="002F1804">
      <w:rPr>
        <w:b/>
        <w:lang w:val="en-US"/>
      </w:rPr>
      <w:t xml:space="preserve">Si </w:t>
    </w:r>
    <w:proofErr w:type="spellStart"/>
    <w:r w:rsidR="00CB4E71" w:rsidRPr="002F1804">
      <w:rPr>
        <w:b/>
        <w:lang w:val="en-US"/>
      </w:rPr>
      <w:t>tiene</w:t>
    </w:r>
    <w:proofErr w:type="spellEnd"/>
    <w:r w:rsidR="00CB4E71" w:rsidRPr="002F1804">
      <w:rPr>
        <w:b/>
        <w:lang w:val="en-US"/>
      </w:rPr>
      <w:t xml:space="preserve"> </w:t>
    </w:r>
    <w:proofErr w:type="spellStart"/>
    <w:r w:rsidR="00CB4E71" w:rsidRPr="002F1804">
      <w:rPr>
        <w:b/>
        <w:lang w:val="en-US"/>
      </w:rPr>
      <w:t>alguna</w:t>
    </w:r>
    <w:proofErr w:type="spellEnd"/>
    <w:r w:rsidR="00CB4E71" w:rsidRPr="002F1804">
      <w:rPr>
        <w:b/>
        <w:lang w:val="en-US"/>
      </w:rPr>
      <w:t xml:space="preserve"> </w:t>
    </w:r>
    <w:proofErr w:type="spellStart"/>
    <w:r w:rsidR="00CB4E71" w:rsidRPr="002F1804">
      <w:rPr>
        <w:b/>
        <w:lang w:val="en-US"/>
      </w:rPr>
      <w:t>pregunta</w:t>
    </w:r>
    <w:proofErr w:type="spellEnd"/>
    <w:r w:rsidR="00CB4E71" w:rsidRPr="002F1804">
      <w:rPr>
        <w:lang w:val="en-US"/>
      </w:rPr>
      <w:t xml:space="preserve">, </w:t>
    </w:r>
    <w:proofErr w:type="spellStart"/>
    <w:r w:rsidR="00CB4E71" w:rsidRPr="002F1804">
      <w:rPr>
        <w:lang w:val="en-US"/>
      </w:rPr>
      <w:t>por</w:t>
    </w:r>
    <w:proofErr w:type="spellEnd"/>
    <w:r w:rsidR="00CB4E71" w:rsidRPr="002F1804">
      <w:rPr>
        <w:lang w:val="en-US"/>
      </w:rPr>
      <w:t xml:space="preserve"> favor </w:t>
    </w:r>
    <w:proofErr w:type="spellStart"/>
    <w:r w:rsidR="00CB4E71" w:rsidRPr="002F1804">
      <w:rPr>
        <w:lang w:val="en-US"/>
      </w:rPr>
      <w:t>llame</w:t>
    </w:r>
    <w:proofErr w:type="spellEnd"/>
    <w:r w:rsidR="00CB4E71" w:rsidRPr="002F1804">
      <w:rPr>
        <w:lang w:val="en-US"/>
      </w:rPr>
      <w:t xml:space="preserve"> a &lt;</w:t>
    </w:r>
    <w:r w:rsidR="00CB4E71">
      <w:rPr>
        <w:lang w:val="en-US"/>
      </w:rPr>
      <w:t xml:space="preserve">plan name&gt; al </w:t>
    </w:r>
    <w:r w:rsidR="00CB4E71" w:rsidRPr="00450E3A">
      <w:rPr>
        <w:lang w:val="en-US"/>
      </w:rPr>
      <w:t>&lt;</w:t>
    </w:r>
    <w:r w:rsidR="00CB4E71" w:rsidRPr="00D25749">
      <w:rPr>
        <w:lang w:val="en-US"/>
      </w:rPr>
      <w:t xml:space="preserve">toll-free </w:t>
    </w:r>
    <w:r w:rsidR="00CB4E71">
      <w:t xml:space="preserve">phone and TTY/TDD </w:t>
    </w:r>
    <w:r w:rsidR="00CB4E71" w:rsidRPr="00B23B76">
      <w:t>number</w:t>
    </w:r>
    <w:r w:rsidR="00CB4E71">
      <w:rPr>
        <w:lang w:val="en-US"/>
      </w:rPr>
      <w:t>s</w:t>
    </w:r>
    <w:r w:rsidR="00CB4E71" w:rsidRPr="002F1804">
      <w:rPr>
        <w:lang w:val="en-US"/>
      </w:rPr>
      <w:t xml:space="preserve">&gt;, &lt;days and hours of operation&gt;. </w:t>
    </w:r>
    <w:r w:rsidR="00CB4E71" w:rsidRPr="007D0F25">
      <w:rPr>
        <w:lang w:val="es-US"/>
      </w:rPr>
      <w:t>La llamada es gratuita.</w:t>
    </w:r>
    <w:r w:rsidR="00CB4E71" w:rsidRPr="004656BF">
      <w:rPr>
        <w:lang w:val="es-US"/>
      </w:rPr>
      <w:t xml:space="preserve"> </w:t>
    </w:r>
    <w:r w:rsidR="00CB4E71" w:rsidRPr="007D0F25">
      <w:rPr>
        <w:b/>
        <w:lang w:val="es-US"/>
      </w:rPr>
      <w:t>Para obtener más información</w:t>
    </w:r>
    <w:r w:rsidR="00CB4E71" w:rsidRPr="007D0F25">
      <w:rPr>
        <w:lang w:val="es-US"/>
      </w:rPr>
      <w:t xml:space="preserve">, visite &lt;web </w:t>
    </w:r>
    <w:proofErr w:type="spellStart"/>
    <w:r w:rsidR="00CB4E71" w:rsidRPr="007D0F25">
      <w:rPr>
        <w:lang w:val="es-US"/>
      </w:rPr>
      <w:t>address</w:t>
    </w:r>
    <w:proofErr w:type="spellEnd"/>
    <w:r w:rsidR="00CB4E71" w:rsidRPr="007D0F25">
      <w:rPr>
        <w:lang w:val="es-US"/>
      </w:rPr>
      <w:t>&gt;.</w:t>
    </w:r>
    <w:r w:rsidR="00F43CB4">
      <w:rPr>
        <w:lang w:val="es-US"/>
      </w:rPr>
      <w:tab/>
    </w:r>
    <w:r w:rsidR="00CB4E71" w:rsidRPr="007D0F25">
      <w:rPr>
        <w:lang w:val="es-US"/>
      </w:rPr>
      <w:tab/>
    </w:r>
    <w:r w:rsidR="00CB4E71" w:rsidRPr="004656BF">
      <w:rPr>
        <w:lang w:val="es-US"/>
      </w:rPr>
      <w:fldChar w:fldCharType="begin"/>
    </w:r>
    <w:r w:rsidR="00CB4E71" w:rsidRPr="004656BF">
      <w:rPr>
        <w:lang w:val="es-US"/>
      </w:rPr>
      <w:instrText xml:space="preserve"> PAGE   \* MERGEFORMAT </w:instrText>
    </w:r>
    <w:r w:rsidR="00CB4E71" w:rsidRPr="004656BF">
      <w:rPr>
        <w:lang w:val="es-US"/>
      </w:rPr>
      <w:fldChar w:fldCharType="separate"/>
    </w:r>
    <w:r w:rsidR="00A93F52">
      <w:rPr>
        <w:noProof/>
        <w:lang w:val="es-US"/>
      </w:rPr>
      <w:t>1</w:t>
    </w:r>
    <w:r w:rsidR="00CB4E71" w:rsidRPr="004656BF">
      <w:rPr>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B1FB09" w14:textId="77777777" w:rsidR="005F0DFA" w:rsidRDefault="005F0DFA" w:rsidP="00834357">
      <w:pPr>
        <w:spacing w:after="0" w:line="240" w:lineRule="auto"/>
      </w:pPr>
      <w:r>
        <w:separator/>
      </w:r>
    </w:p>
  </w:footnote>
  <w:footnote w:type="continuationSeparator" w:id="0">
    <w:p w14:paraId="138D5EAE" w14:textId="77777777" w:rsidR="005F0DFA" w:rsidRDefault="005F0DFA" w:rsidP="008343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AACAF" w14:textId="77777777" w:rsidR="00226D56" w:rsidRPr="00F43CB4" w:rsidRDefault="00226D56" w:rsidP="00F43CB4">
    <w:pPr>
      <w:tabs>
        <w:tab w:val="right" w:pos="9810"/>
      </w:tabs>
      <w:spacing w:after="0"/>
      <w:ind w:right="0"/>
      <w:rPr>
        <w:color w:val="808080"/>
        <w:sz w:val="18"/>
        <w:szCs w:val="18"/>
      </w:rPr>
    </w:pPr>
    <w:r w:rsidRPr="00E0245B">
      <w:rPr>
        <w:sz w:val="18"/>
        <w:szCs w:val="18"/>
      </w:rPr>
      <w:t>&lt;</w:t>
    </w:r>
    <w:proofErr w:type="gramStart"/>
    <w:r w:rsidRPr="00E0245B">
      <w:rPr>
        <w:sz w:val="18"/>
        <w:szCs w:val="18"/>
      </w:rPr>
      <w:t>plan</w:t>
    </w:r>
    <w:proofErr w:type="gramEnd"/>
    <w:r w:rsidRPr="00E0245B">
      <w:rPr>
        <w:sz w:val="18"/>
        <w:szCs w:val="18"/>
      </w:rPr>
      <w:t xml:space="preserve"> </w:t>
    </w:r>
    <w:proofErr w:type="spellStart"/>
    <w:r w:rsidRPr="00E0245B">
      <w:rPr>
        <w:sz w:val="18"/>
        <w:szCs w:val="18"/>
      </w:rPr>
      <w:t>name</w:t>
    </w:r>
    <w:proofErr w:type="spellEnd"/>
    <w:r w:rsidRPr="00E0245B">
      <w:rPr>
        <w:sz w:val="18"/>
        <w:szCs w:val="18"/>
      </w:rPr>
      <w:t>&gt; MANUAL DEL MIEMBRO</w:t>
    </w:r>
    <w:r w:rsidRPr="00E0245B">
      <w:tab/>
    </w:r>
    <w:r w:rsidRPr="00E0245B">
      <w:rPr>
        <w:color w:val="808080"/>
        <w:sz w:val="18"/>
        <w:szCs w:val="18"/>
      </w:rPr>
      <w:t>Capítulo 8: S</w:t>
    </w:r>
    <w:r w:rsidR="00F43CB4">
      <w:rPr>
        <w:color w:val="808080"/>
        <w:sz w:val="18"/>
        <w:szCs w:val="18"/>
      </w:rPr>
      <w:t>us derechos y responsabilidades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AACB1" w14:textId="77777777" w:rsidR="00F43CB4" w:rsidRPr="00F43CB4" w:rsidRDefault="00F43CB4" w:rsidP="00F43CB4">
    <w:pPr>
      <w:tabs>
        <w:tab w:val="right" w:pos="9810"/>
      </w:tabs>
      <w:spacing w:after="0"/>
      <w:ind w:right="0"/>
      <w:rPr>
        <w:color w:val="808080"/>
        <w:sz w:val="18"/>
        <w:szCs w:val="18"/>
      </w:rPr>
    </w:pPr>
    <w:r w:rsidRPr="00E0245B">
      <w:rPr>
        <w:sz w:val="18"/>
        <w:szCs w:val="18"/>
      </w:rPr>
      <w:t>&lt;</w:t>
    </w:r>
    <w:proofErr w:type="gramStart"/>
    <w:r w:rsidRPr="00E0245B">
      <w:rPr>
        <w:sz w:val="18"/>
        <w:szCs w:val="18"/>
      </w:rPr>
      <w:t>plan</w:t>
    </w:r>
    <w:proofErr w:type="gramEnd"/>
    <w:r w:rsidRPr="00E0245B">
      <w:rPr>
        <w:sz w:val="18"/>
        <w:szCs w:val="18"/>
      </w:rPr>
      <w:t xml:space="preserve"> </w:t>
    </w:r>
    <w:proofErr w:type="spellStart"/>
    <w:r w:rsidRPr="00E0245B">
      <w:rPr>
        <w:sz w:val="18"/>
        <w:szCs w:val="18"/>
      </w:rPr>
      <w:t>name</w:t>
    </w:r>
    <w:proofErr w:type="spellEnd"/>
    <w:r w:rsidRPr="00E0245B">
      <w:rPr>
        <w:sz w:val="18"/>
        <w:szCs w:val="18"/>
      </w:rPr>
      <w:t>&gt; MANUAL DEL MIEMBRO</w:t>
    </w:r>
    <w:r w:rsidRPr="00E0245B">
      <w:tab/>
    </w:r>
    <w:r w:rsidRPr="00E0245B">
      <w:rPr>
        <w:color w:val="808080"/>
        <w:sz w:val="18"/>
        <w:szCs w:val="18"/>
      </w:rPr>
      <w:t>Capítulo 8: S</w:t>
    </w:r>
    <w:r>
      <w:rPr>
        <w:color w:val="808080"/>
        <w:sz w:val="18"/>
        <w:szCs w:val="18"/>
      </w:rPr>
      <w:t>us derechos y responsabilidades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9CDC53B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8"/>
    <w:multiLevelType w:val="singleLevel"/>
    <w:tmpl w:val="0F2EC5FA"/>
    <w:lvl w:ilvl="0">
      <w:start w:val="1"/>
      <w:numFmt w:val="decimal"/>
      <w:pStyle w:val="ListNumber"/>
      <w:lvlText w:val="%1."/>
      <w:lvlJc w:val="left"/>
      <w:pPr>
        <w:tabs>
          <w:tab w:val="num" w:pos="360"/>
        </w:tabs>
        <w:ind w:left="360" w:hanging="360"/>
      </w:pPr>
    </w:lvl>
  </w:abstractNum>
  <w:abstractNum w:abstractNumId="2" w15:restartNumberingAfterBreak="0">
    <w:nsid w:val="0A062F70"/>
    <w:multiLevelType w:val="hybridMultilevel"/>
    <w:tmpl w:val="9E62972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23727AA5"/>
    <w:multiLevelType w:val="hybridMultilevel"/>
    <w:tmpl w:val="03FAD7DE"/>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2741E"/>
    <w:multiLevelType w:val="hybridMultilevel"/>
    <w:tmpl w:val="CE6211A4"/>
    <w:lvl w:ilvl="0" w:tplc="21ECCF7A">
      <w:start w:val="1"/>
      <w:numFmt w:val="bullet"/>
      <w:pStyle w:val="Specialnote2"/>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296C00"/>
    <w:multiLevelType w:val="hybridMultilevel"/>
    <w:tmpl w:val="0204996E"/>
    <w:lvl w:ilvl="0" w:tplc="BB26429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D14B3C"/>
    <w:multiLevelType w:val="hybridMultilevel"/>
    <w:tmpl w:val="F244BD60"/>
    <w:lvl w:ilvl="0" w:tplc="FCA03D36">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041EFA"/>
    <w:multiLevelType w:val="hybridMultilevel"/>
    <w:tmpl w:val="7012FFF2"/>
    <w:lvl w:ilvl="0" w:tplc="A4B2E7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B258E"/>
    <w:multiLevelType w:val="hybridMultilevel"/>
    <w:tmpl w:val="661835BE"/>
    <w:lvl w:ilvl="0" w:tplc="0CEC1AE6">
      <w:start w:val="1"/>
      <w:numFmt w:val="bullet"/>
      <w:lvlText w:val=""/>
      <w:lvlJc w:val="left"/>
      <w:pPr>
        <w:ind w:left="720" w:hanging="360"/>
      </w:pPr>
      <w:rPr>
        <w:rFonts w:ascii="Symbol" w:hAnsi="Symbol" w:hint="default"/>
        <w:color w:val="auto"/>
        <w:sz w:val="24"/>
        <w:szCs w:val="24"/>
      </w:rPr>
    </w:lvl>
    <w:lvl w:ilvl="1" w:tplc="8574292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914E0"/>
    <w:multiLevelType w:val="hybridMultilevel"/>
    <w:tmpl w:val="C7F0F314"/>
    <w:lvl w:ilvl="0" w:tplc="3F200BFE">
      <w:start w:val="1"/>
      <w:numFmt w:val="bullet"/>
      <w:lvlText w:val=""/>
      <w:lvlJc w:val="left"/>
      <w:pPr>
        <w:ind w:left="720" w:hanging="360"/>
      </w:pPr>
      <w:rPr>
        <w:rFonts w:ascii="Symbol" w:hAnsi="Symbol" w:hint="default"/>
        <w:position w:val="-2"/>
        <w:sz w:val="24"/>
        <w:szCs w:val="24"/>
      </w:rPr>
    </w:lvl>
    <w:lvl w:ilvl="1" w:tplc="C6D429E6">
      <w:start w:val="1"/>
      <w:numFmt w:val="bullet"/>
      <w:lvlText w:val="o"/>
      <w:lvlJc w:val="left"/>
      <w:pPr>
        <w:ind w:left="1440" w:hanging="360"/>
      </w:pPr>
      <w:rPr>
        <w:rFonts w:ascii="Courier New" w:hAnsi="Courier New" w:cs="Wingdings 3"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72422C4D"/>
    <w:multiLevelType w:val="hybridMultilevel"/>
    <w:tmpl w:val="9008281A"/>
    <w:lvl w:ilvl="0" w:tplc="C8F8545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0"/>
  </w:num>
  <w:num w:numId="4">
    <w:abstractNumId w:val="4"/>
  </w:num>
  <w:num w:numId="5">
    <w:abstractNumId w:val="7"/>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9"/>
  </w:num>
  <w:num w:numId="11">
    <w:abstractNumId w:val="10"/>
  </w:num>
  <w:num w:numId="12">
    <w:abstractNumId w:val="12"/>
  </w:num>
  <w:num w:numId="13">
    <w:abstractNumId w:val="5"/>
  </w:num>
  <w:num w:numId="14">
    <w:abstractNumId w:val="5"/>
  </w:num>
  <w:num w:numId="15">
    <w:abstractNumId w:val="5"/>
  </w:num>
  <w:num w:numId="16">
    <w:abstractNumId w:val="5"/>
  </w:num>
  <w:num w:numId="17">
    <w:abstractNumId w:val="8"/>
  </w:num>
  <w:num w:numId="18">
    <w:abstractNumId w:val="13"/>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MCO">
    <w15:presenceInfo w15:providerId="None" w15:userId="MM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25395"/>
    <w:rsid w:val="00032B5E"/>
    <w:rsid w:val="0003387D"/>
    <w:rsid w:val="000855B6"/>
    <w:rsid w:val="00087598"/>
    <w:rsid w:val="000B08B2"/>
    <w:rsid w:val="000B0E00"/>
    <w:rsid w:val="000B34DD"/>
    <w:rsid w:val="000B3750"/>
    <w:rsid w:val="000C303E"/>
    <w:rsid w:val="000D43F3"/>
    <w:rsid w:val="000E42B4"/>
    <w:rsid w:val="000F375D"/>
    <w:rsid w:val="00114972"/>
    <w:rsid w:val="0014763D"/>
    <w:rsid w:val="00153D5F"/>
    <w:rsid w:val="0016678B"/>
    <w:rsid w:val="00167931"/>
    <w:rsid w:val="0017013C"/>
    <w:rsid w:val="00175829"/>
    <w:rsid w:val="0017687C"/>
    <w:rsid w:val="001773F2"/>
    <w:rsid w:val="001839BF"/>
    <w:rsid w:val="00190E05"/>
    <w:rsid w:val="00196E13"/>
    <w:rsid w:val="001A5FA4"/>
    <w:rsid w:val="001C0FFD"/>
    <w:rsid w:val="001C5F0D"/>
    <w:rsid w:val="00226D56"/>
    <w:rsid w:val="00253903"/>
    <w:rsid w:val="002662CB"/>
    <w:rsid w:val="00275429"/>
    <w:rsid w:val="002815B5"/>
    <w:rsid w:val="00297921"/>
    <w:rsid w:val="002A4051"/>
    <w:rsid w:val="002A7128"/>
    <w:rsid w:val="002A7B39"/>
    <w:rsid w:val="002D233C"/>
    <w:rsid w:val="002D54BD"/>
    <w:rsid w:val="002E49A5"/>
    <w:rsid w:val="002E6BA6"/>
    <w:rsid w:val="002F6121"/>
    <w:rsid w:val="0030760C"/>
    <w:rsid w:val="00344BB6"/>
    <w:rsid w:val="00352A37"/>
    <w:rsid w:val="00356204"/>
    <w:rsid w:val="003649A4"/>
    <w:rsid w:val="00384ABB"/>
    <w:rsid w:val="003854C5"/>
    <w:rsid w:val="003A7C23"/>
    <w:rsid w:val="003B1F1E"/>
    <w:rsid w:val="003B56FC"/>
    <w:rsid w:val="003B67CA"/>
    <w:rsid w:val="003C1984"/>
    <w:rsid w:val="003C5BF6"/>
    <w:rsid w:val="003D1D73"/>
    <w:rsid w:val="003D6448"/>
    <w:rsid w:val="003D7ADE"/>
    <w:rsid w:val="003F5738"/>
    <w:rsid w:val="00404142"/>
    <w:rsid w:val="00404FBA"/>
    <w:rsid w:val="00420E6A"/>
    <w:rsid w:val="00422C90"/>
    <w:rsid w:val="00434C92"/>
    <w:rsid w:val="004368FE"/>
    <w:rsid w:val="004500F0"/>
    <w:rsid w:val="004522D7"/>
    <w:rsid w:val="0045503C"/>
    <w:rsid w:val="004566D3"/>
    <w:rsid w:val="00461D48"/>
    <w:rsid w:val="00462881"/>
    <w:rsid w:val="004656BF"/>
    <w:rsid w:val="00465F0F"/>
    <w:rsid w:val="004741F7"/>
    <w:rsid w:val="00481642"/>
    <w:rsid w:val="00485FEA"/>
    <w:rsid w:val="004A56BD"/>
    <w:rsid w:val="004C004C"/>
    <w:rsid w:val="004C56AC"/>
    <w:rsid w:val="004C5AB1"/>
    <w:rsid w:val="004D4D62"/>
    <w:rsid w:val="004E2289"/>
    <w:rsid w:val="00504E7B"/>
    <w:rsid w:val="005266A5"/>
    <w:rsid w:val="005314FC"/>
    <w:rsid w:val="0054131D"/>
    <w:rsid w:val="00541485"/>
    <w:rsid w:val="00544B9A"/>
    <w:rsid w:val="00555654"/>
    <w:rsid w:val="0056458D"/>
    <w:rsid w:val="00565795"/>
    <w:rsid w:val="005679F3"/>
    <w:rsid w:val="00577913"/>
    <w:rsid w:val="005952FF"/>
    <w:rsid w:val="005A0528"/>
    <w:rsid w:val="005B1911"/>
    <w:rsid w:val="005D28CC"/>
    <w:rsid w:val="005F0DFA"/>
    <w:rsid w:val="006009B5"/>
    <w:rsid w:val="00602836"/>
    <w:rsid w:val="00611C72"/>
    <w:rsid w:val="006130B3"/>
    <w:rsid w:val="0061615C"/>
    <w:rsid w:val="006458AB"/>
    <w:rsid w:val="00650A26"/>
    <w:rsid w:val="0065617C"/>
    <w:rsid w:val="006646C2"/>
    <w:rsid w:val="006B4AA1"/>
    <w:rsid w:val="006F036D"/>
    <w:rsid w:val="00703075"/>
    <w:rsid w:val="00705D3D"/>
    <w:rsid w:val="00714EFF"/>
    <w:rsid w:val="007171B8"/>
    <w:rsid w:val="00723D9C"/>
    <w:rsid w:val="00723F58"/>
    <w:rsid w:val="007358AB"/>
    <w:rsid w:val="007417C8"/>
    <w:rsid w:val="0075778C"/>
    <w:rsid w:val="00784EDC"/>
    <w:rsid w:val="0079306B"/>
    <w:rsid w:val="00794975"/>
    <w:rsid w:val="007A7704"/>
    <w:rsid w:val="007B15F6"/>
    <w:rsid w:val="007B5DC6"/>
    <w:rsid w:val="007D1C57"/>
    <w:rsid w:val="007D3C28"/>
    <w:rsid w:val="007E2E40"/>
    <w:rsid w:val="007F2513"/>
    <w:rsid w:val="008112A9"/>
    <w:rsid w:val="00816335"/>
    <w:rsid w:val="00817710"/>
    <w:rsid w:val="00834357"/>
    <w:rsid w:val="008622D9"/>
    <w:rsid w:val="0087748B"/>
    <w:rsid w:val="00877590"/>
    <w:rsid w:val="00885890"/>
    <w:rsid w:val="00887F8A"/>
    <w:rsid w:val="00892AC8"/>
    <w:rsid w:val="0089723F"/>
    <w:rsid w:val="008A2429"/>
    <w:rsid w:val="008A6F7C"/>
    <w:rsid w:val="008D3A97"/>
    <w:rsid w:val="008D3AC1"/>
    <w:rsid w:val="008F4E4F"/>
    <w:rsid w:val="008F5FA8"/>
    <w:rsid w:val="009017BA"/>
    <w:rsid w:val="00910D39"/>
    <w:rsid w:val="00932F90"/>
    <w:rsid w:val="009471BC"/>
    <w:rsid w:val="00961205"/>
    <w:rsid w:val="0097589D"/>
    <w:rsid w:val="00976FF6"/>
    <w:rsid w:val="009A7F5B"/>
    <w:rsid w:val="009C39F9"/>
    <w:rsid w:val="009E5657"/>
    <w:rsid w:val="009F0FAC"/>
    <w:rsid w:val="00A20F7B"/>
    <w:rsid w:val="00A2707B"/>
    <w:rsid w:val="00A4085F"/>
    <w:rsid w:val="00A53058"/>
    <w:rsid w:val="00A5680D"/>
    <w:rsid w:val="00A74033"/>
    <w:rsid w:val="00A75106"/>
    <w:rsid w:val="00A7668A"/>
    <w:rsid w:val="00A93F52"/>
    <w:rsid w:val="00AA6A44"/>
    <w:rsid w:val="00AA78F7"/>
    <w:rsid w:val="00AB5F4A"/>
    <w:rsid w:val="00AC5D9B"/>
    <w:rsid w:val="00AC70D1"/>
    <w:rsid w:val="00AC75C1"/>
    <w:rsid w:val="00AE1D24"/>
    <w:rsid w:val="00AF3919"/>
    <w:rsid w:val="00B2498D"/>
    <w:rsid w:val="00B32045"/>
    <w:rsid w:val="00B3381D"/>
    <w:rsid w:val="00B40896"/>
    <w:rsid w:val="00B42C36"/>
    <w:rsid w:val="00B65BCF"/>
    <w:rsid w:val="00B879EB"/>
    <w:rsid w:val="00B9342E"/>
    <w:rsid w:val="00BA50EB"/>
    <w:rsid w:val="00BB2361"/>
    <w:rsid w:val="00BB4885"/>
    <w:rsid w:val="00BB5CA3"/>
    <w:rsid w:val="00BC1300"/>
    <w:rsid w:val="00BC5C50"/>
    <w:rsid w:val="00BD3C5D"/>
    <w:rsid w:val="00BD4677"/>
    <w:rsid w:val="00BD76F0"/>
    <w:rsid w:val="00BE6A69"/>
    <w:rsid w:val="00BE7164"/>
    <w:rsid w:val="00C0117B"/>
    <w:rsid w:val="00C0368F"/>
    <w:rsid w:val="00C15395"/>
    <w:rsid w:val="00C16230"/>
    <w:rsid w:val="00C25BFF"/>
    <w:rsid w:val="00C47DD4"/>
    <w:rsid w:val="00C549F7"/>
    <w:rsid w:val="00C8352C"/>
    <w:rsid w:val="00CA4ED0"/>
    <w:rsid w:val="00CA7A60"/>
    <w:rsid w:val="00CB0FCF"/>
    <w:rsid w:val="00CB4246"/>
    <w:rsid w:val="00CB4E71"/>
    <w:rsid w:val="00CB556E"/>
    <w:rsid w:val="00CD5E13"/>
    <w:rsid w:val="00CE1849"/>
    <w:rsid w:val="00CF2F57"/>
    <w:rsid w:val="00D00641"/>
    <w:rsid w:val="00D027D6"/>
    <w:rsid w:val="00D04119"/>
    <w:rsid w:val="00D05633"/>
    <w:rsid w:val="00D114A6"/>
    <w:rsid w:val="00D22E0E"/>
    <w:rsid w:val="00D314A8"/>
    <w:rsid w:val="00D31FB9"/>
    <w:rsid w:val="00D35890"/>
    <w:rsid w:val="00D52313"/>
    <w:rsid w:val="00D530BA"/>
    <w:rsid w:val="00D56ED9"/>
    <w:rsid w:val="00D66FA3"/>
    <w:rsid w:val="00D70BA2"/>
    <w:rsid w:val="00D77EE3"/>
    <w:rsid w:val="00D80012"/>
    <w:rsid w:val="00D818DC"/>
    <w:rsid w:val="00D85DED"/>
    <w:rsid w:val="00D877A2"/>
    <w:rsid w:val="00D9243E"/>
    <w:rsid w:val="00DB4218"/>
    <w:rsid w:val="00DB4EC5"/>
    <w:rsid w:val="00DB6F55"/>
    <w:rsid w:val="00DC0E6D"/>
    <w:rsid w:val="00DC64D6"/>
    <w:rsid w:val="00DD657B"/>
    <w:rsid w:val="00DD7B72"/>
    <w:rsid w:val="00DF0BB4"/>
    <w:rsid w:val="00DF1C8D"/>
    <w:rsid w:val="00E0245B"/>
    <w:rsid w:val="00E0280A"/>
    <w:rsid w:val="00E02D5C"/>
    <w:rsid w:val="00E12A6D"/>
    <w:rsid w:val="00E14BE4"/>
    <w:rsid w:val="00E163AF"/>
    <w:rsid w:val="00E20FE1"/>
    <w:rsid w:val="00E25585"/>
    <w:rsid w:val="00E32632"/>
    <w:rsid w:val="00E4139F"/>
    <w:rsid w:val="00E41D4C"/>
    <w:rsid w:val="00E556AD"/>
    <w:rsid w:val="00E740C5"/>
    <w:rsid w:val="00E74DFB"/>
    <w:rsid w:val="00E756D0"/>
    <w:rsid w:val="00EB5B24"/>
    <w:rsid w:val="00EC5D18"/>
    <w:rsid w:val="00EE4A7F"/>
    <w:rsid w:val="00EE7F6E"/>
    <w:rsid w:val="00EF4E46"/>
    <w:rsid w:val="00EF7FCF"/>
    <w:rsid w:val="00F014B3"/>
    <w:rsid w:val="00F42DC0"/>
    <w:rsid w:val="00F43CB4"/>
    <w:rsid w:val="00F542A4"/>
    <w:rsid w:val="00F67E6F"/>
    <w:rsid w:val="00F74E05"/>
    <w:rsid w:val="00F76937"/>
    <w:rsid w:val="00F91A8A"/>
    <w:rsid w:val="00F9541D"/>
    <w:rsid w:val="00FC38CD"/>
    <w:rsid w:val="00FD38A5"/>
    <w:rsid w:val="00FE3489"/>
    <w:rsid w:val="00FF0502"/>
    <w:rsid w:val="00FF24AB"/>
    <w:rsid w:val="00FF69EF"/>
    <w:rsid w:val="00FF70FB"/>
    <w:rsid w:val="00FF79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EEAABBC"/>
  <w15:chartTrackingRefBased/>
  <w15:docId w15:val="{62957B80-8E07-4B86-962D-6A8731ACA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1B8"/>
    <w:pPr>
      <w:tabs>
        <w:tab w:val="left" w:pos="288"/>
      </w:tabs>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rsid w:val="00EC5D18"/>
    <w:pPr>
      <w:pBdr>
        <w:top w:val="single" w:sz="4" w:space="3" w:color="000000"/>
      </w:pBdr>
      <w:tabs>
        <w:tab w:val="clear" w:pos="288"/>
        <w:tab w:val="left" w:pos="360"/>
      </w:tabs>
      <w:spacing w:before="360" w:line="360" w:lineRule="exact"/>
      <w:ind w:left="360" w:right="0" w:hanging="360"/>
      <w:outlineLvl w:val="0"/>
    </w:pPr>
    <w:rPr>
      <w:b/>
      <w:bCs/>
      <w:sz w:val="28"/>
      <w:szCs w:val="26"/>
      <w:lang w:val="es-ES" w:eastAsia="x-none"/>
    </w:rPr>
  </w:style>
  <w:style w:type="paragraph" w:styleId="Heading2">
    <w:name w:val="heading 2"/>
    <w:basedOn w:val="Normal"/>
    <w:next w:val="Normal"/>
    <w:link w:val="Heading2Char"/>
    <w:qFormat/>
    <w:rsid w:val="000B3750"/>
    <w:pPr>
      <w:keepNext/>
      <w:spacing w:before="240" w:after="120" w:line="360" w:lineRule="exact"/>
      <w:outlineLvl w:val="1"/>
    </w:pPr>
    <w:rPr>
      <w:b/>
      <w:sz w:val="24"/>
      <w:szCs w:val="24"/>
      <w:lang w:val="x-none" w:eastAsia="x-none"/>
    </w:rPr>
  </w:style>
  <w:style w:type="paragraph" w:styleId="Heading3">
    <w:name w:val="heading 3"/>
    <w:basedOn w:val="Normal"/>
    <w:next w:val="Normal"/>
    <w:link w:val="Heading3Char"/>
    <w:qFormat/>
    <w:rsid w:val="00F32BAA"/>
    <w:pPr>
      <w:spacing w:after="120" w:line="360" w:lineRule="exact"/>
      <w:outlineLvl w:val="2"/>
    </w:pPr>
    <w:rPr>
      <w:b/>
      <w:i/>
      <w:lang w:val="x-none" w:eastAsia="x-none"/>
    </w:rPr>
  </w:style>
  <w:style w:type="paragraph" w:styleId="Heading4">
    <w:name w:val="heading 4"/>
    <w:basedOn w:val="Normal"/>
    <w:next w:val="Normal"/>
    <w:link w:val="Heading4Char"/>
    <w:qFormat/>
    <w:rsid w:val="00F32BAA"/>
    <w:pPr>
      <w:keepNext/>
      <w:outlineLvl w:val="3"/>
    </w:pPr>
    <w:rPr>
      <w:i/>
      <w:iCs/>
      <w:lang w:val="x-none" w:eastAsia="x-none"/>
    </w:rPr>
  </w:style>
  <w:style w:type="paragraph" w:styleId="Heading6">
    <w:name w:val="heading 6"/>
    <w:basedOn w:val="Normal"/>
    <w:next w:val="Normal"/>
    <w:link w:val="Heading6Char"/>
    <w:qFormat/>
    <w:rsid w:val="00F32BA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C5D18"/>
    <w:rPr>
      <w:rFonts w:ascii="Arial" w:hAnsi="Arial"/>
      <w:b/>
      <w:bCs/>
      <w:sz w:val="28"/>
      <w:szCs w:val="26"/>
      <w:lang w:val="es-ES" w:eastAsia="x-none"/>
    </w:rPr>
  </w:style>
  <w:style w:type="character" w:customStyle="1" w:styleId="Heading2Char">
    <w:name w:val="Heading 2 Char"/>
    <w:link w:val="Heading2"/>
    <w:locked/>
    <w:rsid w:val="000B3750"/>
    <w:rPr>
      <w:rFonts w:ascii="Arial" w:hAnsi="Arial"/>
      <w:b/>
      <w:sz w:val="24"/>
      <w:szCs w:val="24"/>
      <w:lang w:val="x-none" w:eastAsia="x-none"/>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paragraph" w:customStyle="1" w:styleId="ColorfulShading-Accent11">
    <w:name w:val="Colorful Shading - Accent 11"/>
    <w:hidden/>
    <w:rsid w:val="00A5680D"/>
    <w:rPr>
      <w:rFonts w:ascii="Arial" w:hAnsi="Arial"/>
      <w:sz w:val="22"/>
      <w:szCs w:val="22"/>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0">
    <w:name w:val="Colorful Shading - Accent 11"/>
    <w:hidden/>
    <w:uiPriority w:val="71"/>
    <w:rsid w:val="00672F52"/>
    <w:rPr>
      <w:rFonts w:ascii="Arial" w:hAnsi="Arial"/>
      <w:sz w:val="22"/>
      <w:szCs w:val="22"/>
    </w:rPr>
  </w:style>
  <w:style w:type="paragraph" w:customStyle="1" w:styleId="LightShading-Accent51">
    <w:name w:val="Light Shading - Accent 51"/>
    <w:hidden/>
    <w:uiPriority w:val="71"/>
    <w:rsid w:val="00FB4FF2"/>
    <w:rPr>
      <w:rFonts w:ascii="Arial" w:hAnsi="Arial"/>
      <w:sz w:val="22"/>
      <w:szCs w:val="22"/>
    </w:rPr>
  </w:style>
  <w:style w:type="paragraph" w:customStyle="1" w:styleId="TOCHead">
    <w:name w:val="TOC Head"/>
    <w:rsid w:val="000B08B2"/>
    <w:pPr>
      <w:spacing w:after="240" w:line="720" w:lineRule="exact"/>
    </w:pPr>
    <w:rPr>
      <w:rFonts w:ascii="Arial" w:hAnsi="Arial" w:cs="Arial"/>
      <w:b/>
      <w:bCs/>
      <w:sz w:val="27"/>
      <w:szCs w:val="26"/>
      <w:lang w:val="es-US"/>
    </w:rPr>
  </w:style>
  <w:style w:type="paragraph" w:styleId="TOC2">
    <w:name w:val="toc 2"/>
    <w:basedOn w:val="Normal"/>
    <w:next w:val="Normal"/>
    <w:autoRedefine/>
    <w:uiPriority w:val="39"/>
    <w:rsid w:val="00175829"/>
    <w:pPr>
      <w:tabs>
        <w:tab w:val="right" w:leader="dot" w:pos="9800"/>
      </w:tabs>
      <w:ind w:left="288"/>
    </w:pPr>
    <w:rPr>
      <w:noProof/>
    </w:rPr>
  </w:style>
  <w:style w:type="paragraph" w:styleId="TOC3">
    <w:name w:val="toc 3"/>
    <w:basedOn w:val="Normal"/>
    <w:next w:val="Normal"/>
    <w:autoRedefine/>
    <w:uiPriority w:val="39"/>
    <w:rsid w:val="000B08B2"/>
    <w:pPr>
      <w:tabs>
        <w:tab w:val="right" w:leader="dot" w:pos="9796"/>
      </w:tabs>
      <w:ind w:left="440"/>
    </w:pPr>
    <w:rPr>
      <w:noProof/>
    </w:rPr>
  </w:style>
  <w:style w:type="paragraph" w:styleId="TOC1">
    <w:name w:val="toc 1"/>
    <w:basedOn w:val="Normal"/>
    <w:next w:val="Normal"/>
    <w:autoRedefine/>
    <w:uiPriority w:val="39"/>
    <w:rsid w:val="00BB5CA3"/>
    <w:pPr>
      <w:tabs>
        <w:tab w:val="left" w:pos="450"/>
        <w:tab w:val="right" w:leader="dot" w:pos="9800"/>
      </w:tabs>
      <w:ind w:left="288" w:hanging="288"/>
    </w:pPr>
    <w:rPr>
      <w:noProof/>
    </w:rPr>
  </w:style>
  <w:style w:type="character" w:styleId="CommentReference">
    <w:name w:val="annotation reference"/>
    <w:uiPriority w:val="99"/>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styleId="Header">
    <w:name w:val="header"/>
    <w:basedOn w:val="Normal"/>
    <w:link w:val="HeaderChar"/>
    <w:rsid w:val="000B3750"/>
    <w:pPr>
      <w:pBdr>
        <w:bottom w:val="single" w:sz="4" w:space="6" w:color="auto"/>
      </w:pBdr>
      <w:autoSpaceDE w:val="0"/>
      <w:autoSpaceDN w:val="0"/>
      <w:adjustRightInd w:val="0"/>
      <w:spacing w:after="480" w:line="400" w:lineRule="exact"/>
      <w:ind w:right="0"/>
    </w:pPr>
    <w:rPr>
      <w:b/>
      <w:bCs/>
      <w:sz w:val="32"/>
      <w:szCs w:val="32"/>
      <w:lang w:val="x-none" w:eastAsia="x-none"/>
    </w:rPr>
  </w:style>
  <w:style w:type="character" w:customStyle="1" w:styleId="HeaderChar">
    <w:name w:val="Header Char"/>
    <w:link w:val="Header"/>
    <w:rsid w:val="000B3750"/>
    <w:rPr>
      <w:rFonts w:ascii="Arial" w:hAnsi="Arial"/>
      <w:b/>
      <w:bCs/>
      <w:sz w:val="32"/>
      <w:szCs w:val="32"/>
      <w:lang w:val="x-none" w:eastAsia="x-none"/>
    </w:rPr>
  </w:style>
  <w:style w:type="paragraph" w:styleId="Footer">
    <w:name w:val="footer"/>
    <w:basedOn w:val="Normal"/>
    <w:link w:val="FooterChar"/>
    <w:rsid w:val="00F32BAA"/>
    <w:pPr>
      <w:pBdr>
        <w:top w:val="single" w:sz="4" w:space="4" w:color="auto"/>
      </w:pBdr>
      <w:spacing w:before="480"/>
      <w:ind w:right="0"/>
    </w:pPr>
    <w:rPr>
      <w:lang w:val="x-none" w:eastAsia="x-none"/>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4A56BD"/>
    <w:rPr>
      <w:rFonts w:ascii="Arial" w:hAnsi="Arial"/>
      <w:i/>
      <w:noProof/>
      <w:color w:val="548DD4"/>
      <w:sz w:val="22"/>
      <w:lang w:val="en-US"/>
    </w:rPr>
  </w:style>
  <w:style w:type="paragraph" w:customStyle="1" w:styleId="Default">
    <w:name w:val="Default"/>
    <w:link w:val="DefaultChar"/>
    <w:rsid w:val="000B08B2"/>
    <w:pPr>
      <w:autoSpaceDE w:val="0"/>
      <w:autoSpaceDN w:val="0"/>
      <w:adjustRightInd w:val="0"/>
      <w:spacing w:line="300" w:lineRule="exact"/>
    </w:pPr>
    <w:rPr>
      <w:rFonts w:ascii="Arial" w:hAnsi="Arial"/>
      <w:color w:val="000000"/>
      <w:sz w:val="22"/>
      <w:szCs w:val="24"/>
      <w:lang w:val="es-US"/>
    </w:rPr>
  </w:style>
  <w:style w:type="paragraph" w:customStyle="1" w:styleId="Footer0">
    <w:name w:val="Footer ?"/>
    <w:basedOn w:val="Normal"/>
    <w:qFormat/>
    <w:rsid w:val="000B08B2"/>
    <w:pPr>
      <w:ind w:right="360"/>
    </w:pPr>
    <w:rPr>
      <w:rFonts w:eastAsia="ヒラギノ角ゴ Pro W3"/>
      <w:b/>
      <w:bCs/>
      <w:color w:val="FFFFFF"/>
      <w:position w:val="-16"/>
      <w:sz w:val="44"/>
      <w:szCs w:val="44"/>
    </w:rPr>
  </w:style>
  <w:style w:type="paragraph" w:styleId="ListBullet">
    <w:name w:val="List Bullet"/>
    <w:basedOn w:val="Normal"/>
    <w:rsid w:val="001773F2"/>
    <w:pPr>
      <w:numPr>
        <w:numId w:val="2"/>
      </w:numPr>
      <w:tabs>
        <w:tab w:val="clear" w:pos="288"/>
        <w:tab w:val="left" w:pos="432"/>
      </w:tabs>
      <w:spacing w:after="120"/>
    </w:pPr>
  </w:style>
  <w:style w:type="paragraph" w:styleId="ListBullet2">
    <w:name w:val="List Bullet 2"/>
    <w:basedOn w:val="ListBullet"/>
    <w:rsid w:val="001773F2"/>
    <w:pPr>
      <w:numPr>
        <w:numId w:val="5"/>
      </w:numPr>
      <w:tabs>
        <w:tab w:val="left" w:pos="864"/>
      </w:tabs>
      <w:ind w:left="1152" w:hanging="288"/>
    </w:pPr>
  </w:style>
  <w:style w:type="paragraph" w:customStyle="1" w:styleId="Pageheader">
    <w:name w:val="Page header"/>
    <w:basedOn w:val="Normal"/>
    <w:qFormat/>
    <w:rsid w:val="000B08B2"/>
    <w:pPr>
      <w:tabs>
        <w:tab w:val="right" w:pos="9806"/>
      </w:tabs>
      <w:ind w:right="-4"/>
    </w:pPr>
    <w:rPr>
      <w:color w:val="808080"/>
      <w:sz w:val="18"/>
    </w:rPr>
  </w:style>
  <w:style w:type="paragraph" w:customStyle="1" w:styleId="Specialnote">
    <w:name w:val="Special note"/>
    <w:basedOn w:val="Normal"/>
    <w:qFormat/>
    <w:rsid w:val="000B08B2"/>
    <w:pPr>
      <w:tabs>
        <w:tab w:val="clear" w:pos="288"/>
        <w:tab w:val="left" w:pos="360"/>
      </w:tabs>
      <w:ind w:left="360" w:hanging="360"/>
    </w:pPr>
    <w:rPr>
      <w:szCs w:val="26"/>
    </w:rPr>
  </w:style>
  <w:style w:type="paragraph" w:customStyle="1" w:styleId="Specialnote2">
    <w:name w:val="Special note 2"/>
    <w:basedOn w:val="Normal"/>
    <w:qFormat/>
    <w:rsid w:val="000B08B2"/>
    <w:pPr>
      <w:numPr>
        <w:numId w:val="4"/>
      </w:numPr>
      <w:tabs>
        <w:tab w:val="clear" w:pos="288"/>
        <w:tab w:val="left" w:pos="864"/>
      </w:tabs>
      <w:ind w:left="864"/>
    </w:pPr>
    <w:rPr>
      <w:szCs w:val="26"/>
    </w:rPr>
  </w:style>
  <w:style w:type="table" w:styleId="TableGrid">
    <w:name w:val="Table Grid"/>
    <w:basedOn w:val="TableNormal"/>
    <w:rsid w:val="00F32BAA"/>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0B08B2"/>
    <w:pPr>
      <w:keepNext/>
      <w:keepLines/>
      <w:pBdr>
        <w:top w:val="none" w:sz="0" w:space="0" w:color="auto"/>
      </w:pBdr>
      <w:spacing w:after="0" w:line="276" w:lineRule="auto"/>
      <w:ind w:left="0" w:firstLine="0"/>
      <w:outlineLvl w:val="9"/>
    </w:pPr>
    <w:rPr>
      <w:rFonts w:ascii="Cambria" w:eastAsia="MS Gothic" w:hAnsi="Cambria"/>
      <w:color w:val="365F91"/>
      <w:szCs w:val="28"/>
      <w:lang w:val="es-US" w:eastAsia="ja-JP"/>
    </w:rPr>
  </w:style>
  <w:style w:type="paragraph" w:customStyle="1" w:styleId="Heading1noletter">
    <w:name w:val="Heading 1 no letter"/>
    <w:basedOn w:val="Heading1"/>
    <w:qFormat/>
    <w:rsid w:val="000B08B2"/>
    <w:pPr>
      <w:ind w:left="0" w:firstLine="0"/>
    </w:pPr>
    <w:rPr>
      <w:lang w:val="es-US"/>
    </w:rPr>
  </w:style>
  <w:style w:type="paragraph" w:customStyle="1" w:styleId="Tabletext">
    <w:name w:val="Table text"/>
    <w:basedOn w:val="Normal"/>
    <w:qFormat/>
    <w:rsid w:val="00A2707B"/>
    <w:pPr>
      <w:spacing w:after="0" w:line="240" w:lineRule="auto"/>
      <w:ind w:right="0"/>
    </w:pPr>
    <w:rPr>
      <w:rFonts w:cs="Calibri"/>
    </w:rPr>
  </w:style>
  <w:style w:type="paragraph" w:customStyle="1" w:styleId="ColorfulList-Accent11">
    <w:name w:val="Colorful List - Accent 11"/>
    <w:basedOn w:val="Normal"/>
    <w:qFormat/>
    <w:rsid w:val="004A56BD"/>
    <w:pPr>
      <w:tabs>
        <w:tab w:val="clear" w:pos="288"/>
      </w:tabs>
      <w:ind w:left="720"/>
      <w:contextualSpacing/>
    </w:pPr>
    <w:rPr>
      <w:lang w:val="en-US"/>
    </w:rPr>
  </w:style>
  <w:style w:type="character" w:styleId="Hyperlink">
    <w:name w:val="Hyperlink"/>
    <w:uiPriority w:val="99"/>
    <w:unhideWhenUsed/>
    <w:rsid w:val="00D114A6"/>
    <w:rPr>
      <w:color w:val="0000FF"/>
      <w:u w:val="single"/>
    </w:rPr>
  </w:style>
  <w:style w:type="character" w:customStyle="1" w:styleId="FooterChar1">
    <w:name w:val="Footer Char1"/>
    <w:locked/>
    <w:rsid w:val="003B67CA"/>
    <w:rPr>
      <w:rFonts w:ascii="Arial" w:hAnsi="Arial"/>
      <w:sz w:val="22"/>
      <w:szCs w:val="22"/>
      <w:lang w:val="x-none" w:eastAsia="x-none"/>
    </w:rPr>
  </w:style>
  <w:style w:type="paragraph" w:styleId="ListNumber">
    <w:name w:val="List Number"/>
    <w:basedOn w:val="Normal"/>
    <w:rsid w:val="002662CB"/>
    <w:pPr>
      <w:numPr>
        <w:numId w:val="6"/>
      </w:numPr>
      <w:spacing w:after="120"/>
      <w:ind w:left="720"/>
    </w:pPr>
  </w:style>
  <w:style w:type="paragraph" w:customStyle="1" w:styleId="TableHeading">
    <w:name w:val="Table Heading"/>
    <w:basedOn w:val="Normal"/>
    <w:qFormat/>
    <w:rsid w:val="00A2707B"/>
    <w:pPr>
      <w:spacing w:after="0"/>
      <w:ind w:right="0"/>
    </w:pPr>
    <w:rPr>
      <w:b/>
      <w:bCs/>
      <w:lang w:val="en-US"/>
    </w:rPr>
  </w:style>
  <w:style w:type="paragraph" w:styleId="ListBullet3">
    <w:name w:val="List Bullet 3"/>
    <w:basedOn w:val="Normal"/>
    <w:rsid w:val="008A6F7C"/>
    <w:pPr>
      <w:numPr>
        <w:numId w:val="3"/>
      </w:numPr>
      <w:contextualSpacing/>
    </w:pPr>
  </w:style>
  <w:style w:type="paragraph" w:styleId="Revision">
    <w:name w:val="Revision"/>
    <w:hidden/>
    <w:rsid w:val="004656BF"/>
    <w:rPr>
      <w:rFonts w:ascii="Arial" w:hAnsi="Arial"/>
      <w:sz w:val="22"/>
      <w:szCs w:val="22"/>
      <w:lang w:val="es-US"/>
    </w:rPr>
  </w:style>
  <w:style w:type="paragraph" w:styleId="ListParagraph">
    <w:name w:val="List Paragraph"/>
    <w:basedOn w:val="Normal"/>
    <w:uiPriority w:val="34"/>
    <w:qFormat/>
    <w:rsid w:val="00F43CB4"/>
    <w:pPr>
      <w:tabs>
        <w:tab w:val="clear" w:pos="288"/>
      </w:tabs>
      <w:ind w:left="720"/>
      <w:contextualSpacing/>
    </w:pPr>
    <w:rPr>
      <w:lang w:val="en-US"/>
    </w:rPr>
  </w:style>
  <w:style w:type="table" w:customStyle="1" w:styleId="TableGrid1">
    <w:name w:val="Table Grid1"/>
    <w:basedOn w:val="TableNormal"/>
    <w:next w:val="TableGrid"/>
    <w:rsid w:val="00F43CB4"/>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22E0E"/>
    <w:rPr>
      <w:color w:val="808080"/>
      <w:shd w:val="clear" w:color="auto" w:fill="E6E6E6"/>
    </w:rPr>
  </w:style>
  <w:style w:type="character" w:customStyle="1" w:styleId="DefaultChar">
    <w:name w:val="Default Char"/>
    <w:link w:val="Default"/>
    <w:rsid w:val="00C15395"/>
    <w:rPr>
      <w:rFonts w:ascii="Arial" w:hAnsi="Arial"/>
      <w:color w:val="000000"/>
      <w:sz w:val="22"/>
      <w:szCs w:val="24"/>
      <w:lang w:val="es-US"/>
    </w:rPr>
  </w:style>
  <w:style w:type="character" w:styleId="FollowedHyperlink">
    <w:name w:val="FollowedHyperlink"/>
    <w:basedOn w:val="DefaultParagraphFont"/>
    <w:rsid w:val="0002539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328245">
      <w:bodyDiv w:val="1"/>
      <w:marLeft w:val="0"/>
      <w:marRight w:val="0"/>
      <w:marTop w:val="0"/>
      <w:marBottom w:val="0"/>
      <w:divBdr>
        <w:top w:val="none" w:sz="0" w:space="0" w:color="auto"/>
        <w:left w:val="none" w:sz="0" w:space="0" w:color="auto"/>
        <w:bottom w:val="none" w:sz="0" w:space="0" w:color="auto"/>
        <w:right w:val="none" w:sz="0" w:space="0" w:color="auto"/>
      </w:divBdr>
    </w:div>
    <w:div w:id="1612594402">
      <w:bodyDiv w:val="1"/>
      <w:marLeft w:val="0"/>
      <w:marRight w:val="0"/>
      <w:marTop w:val="0"/>
      <w:marBottom w:val="0"/>
      <w:divBdr>
        <w:top w:val="none" w:sz="0" w:space="0" w:color="auto"/>
        <w:left w:val="none" w:sz="0" w:space="0" w:color="auto"/>
        <w:bottom w:val="none" w:sz="0" w:space="0" w:color="auto"/>
        <w:right w:val="none" w:sz="0" w:space="0" w:color="auto"/>
      </w:divBdr>
    </w:div>
    <w:div w:id="1723208322">
      <w:bodyDiv w:val="1"/>
      <w:marLeft w:val="0"/>
      <w:marRight w:val="0"/>
      <w:marTop w:val="0"/>
      <w:marBottom w:val="0"/>
      <w:divBdr>
        <w:top w:val="none" w:sz="0" w:space="0" w:color="auto"/>
        <w:left w:val="none" w:sz="0" w:space="0" w:color="auto"/>
        <w:bottom w:val="none" w:sz="0" w:space="0" w:color="auto"/>
        <w:right w:val="none" w:sz="0" w:space="0" w:color="auto"/>
      </w:divBdr>
    </w:div>
    <w:div w:id="202775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medicare.gov/Pubs/pdf/11534-Medicare-Rights-and-Protections.pdf" TargetMode="External"/><Relationship Id="rId2" Type="http://schemas.openxmlformats.org/officeDocument/2006/relationships/customXml" Target="../customXml/item2.xml"/><Relationship Id="rId16" Type="http://schemas.openxmlformats.org/officeDocument/2006/relationships/hyperlink" Target="http://www.hhs.gov/ocr%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6C1A5-2C6C-497C-A4AF-82CB1EE089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2DFBC7-889A-4609-9790-3716FFA05C6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a959b46-33f2-4913-99de-2f2062eca926"/>
    <ds:schemaRef ds:uri="http://schemas.microsoft.com/office/infopath/2007/PartnerControls"/>
    <ds:schemaRef ds:uri="29f92d4f-7cd1-496f-aa24-b955909e7a84"/>
    <ds:schemaRef ds:uri="http://www.w3.org/XML/1998/namespace"/>
    <ds:schemaRef ds:uri="http://purl.org/dc/dcmitype/"/>
  </ds:schemaRefs>
</ds:datastoreItem>
</file>

<file path=customXml/itemProps3.xml><?xml version="1.0" encoding="utf-8"?>
<ds:datastoreItem xmlns:ds="http://schemas.openxmlformats.org/officeDocument/2006/customXml" ds:itemID="{A28FB5E2-6113-4834-B173-1FFA32540F74}">
  <ds:schemaRefs>
    <ds:schemaRef ds:uri="http://schemas.microsoft.com/sharepoint/v3/contenttype/forms"/>
  </ds:schemaRefs>
</ds:datastoreItem>
</file>

<file path=customXml/itemProps4.xml><?xml version="1.0" encoding="utf-8"?>
<ds:datastoreItem xmlns:ds="http://schemas.openxmlformats.org/officeDocument/2006/customXml" ds:itemID="{CE1C548F-1A3D-41B2-B49F-4C7ECDFFB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4487</Words>
  <Characters>25577</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Hewlett-Packard Company</Company>
  <LinksUpToDate>false</LinksUpToDate>
  <CharactersWithSpaces>30004</CharactersWithSpaces>
  <SharedDoc>false</SharedDoc>
  <HLinks>
    <vt:vector size="108" baseType="variant">
      <vt:variant>
        <vt:i4>1048625</vt:i4>
      </vt:variant>
      <vt:variant>
        <vt:i4>104</vt:i4>
      </vt:variant>
      <vt:variant>
        <vt:i4>0</vt:i4>
      </vt:variant>
      <vt:variant>
        <vt:i4>5</vt:i4>
      </vt:variant>
      <vt:variant>
        <vt:lpwstr/>
      </vt:variant>
      <vt:variant>
        <vt:lpwstr>_Toc462045346</vt:lpwstr>
      </vt:variant>
      <vt:variant>
        <vt:i4>1048625</vt:i4>
      </vt:variant>
      <vt:variant>
        <vt:i4>98</vt:i4>
      </vt:variant>
      <vt:variant>
        <vt:i4>0</vt:i4>
      </vt:variant>
      <vt:variant>
        <vt:i4>5</vt:i4>
      </vt:variant>
      <vt:variant>
        <vt:lpwstr/>
      </vt:variant>
      <vt:variant>
        <vt:lpwstr>_Toc462045345</vt:lpwstr>
      </vt:variant>
      <vt:variant>
        <vt:i4>1048625</vt:i4>
      </vt:variant>
      <vt:variant>
        <vt:i4>92</vt:i4>
      </vt:variant>
      <vt:variant>
        <vt:i4>0</vt:i4>
      </vt:variant>
      <vt:variant>
        <vt:i4>5</vt:i4>
      </vt:variant>
      <vt:variant>
        <vt:lpwstr/>
      </vt:variant>
      <vt:variant>
        <vt:lpwstr>_Toc462045344</vt:lpwstr>
      </vt:variant>
      <vt:variant>
        <vt:i4>1048625</vt:i4>
      </vt:variant>
      <vt:variant>
        <vt:i4>86</vt:i4>
      </vt:variant>
      <vt:variant>
        <vt:i4>0</vt:i4>
      </vt:variant>
      <vt:variant>
        <vt:i4>5</vt:i4>
      </vt:variant>
      <vt:variant>
        <vt:lpwstr/>
      </vt:variant>
      <vt:variant>
        <vt:lpwstr>_Toc462045343</vt:lpwstr>
      </vt:variant>
      <vt:variant>
        <vt:i4>1048625</vt:i4>
      </vt:variant>
      <vt:variant>
        <vt:i4>80</vt:i4>
      </vt:variant>
      <vt:variant>
        <vt:i4>0</vt:i4>
      </vt:variant>
      <vt:variant>
        <vt:i4>5</vt:i4>
      </vt:variant>
      <vt:variant>
        <vt:lpwstr/>
      </vt:variant>
      <vt:variant>
        <vt:lpwstr>_Toc462045342</vt:lpwstr>
      </vt:variant>
      <vt:variant>
        <vt:i4>1048625</vt:i4>
      </vt:variant>
      <vt:variant>
        <vt:i4>74</vt:i4>
      </vt:variant>
      <vt:variant>
        <vt:i4>0</vt:i4>
      </vt:variant>
      <vt:variant>
        <vt:i4>5</vt:i4>
      </vt:variant>
      <vt:variant>
        <vt:lpwstr/>
      </vt:variant>
      <vt:variant>
        <vt:lpwstr>_Toc462045341</vt:lpwstr>
      </vt:variant>
      <vt:variant>
        <vt:i4>1048625</vt:i4>
      </vt:variant>
      <vt:variant>
        <vt:i4>68</vt:i4>
      </vt:variant>
      <vt:variant>
        <vt:i4>0</vt:i4>
      </vt:variant>
      <vt:variant>
        <vt:i4>5</vt:i4>
      </vt:variant>
      <vt:variant>
        <vt:lpwstr/>
      </vt:variant>
      <vt:variant>
        <vt:lpwstr>_Toc462045340</vt:lpwstr>
      </vt:variant>
      <vt:variant>
        <vt:i4>1507377</vt:i4>
      </vt:variant>
      <vt:variant>
        <vt:i4>62</vt:i4>
      </vt:variant>
      <vt:variant>
        <vt:i4>0</vt:i4>
      </vt:variant>
      <vt:variant>
        <vt:i4>5</vt:i4>
      </vt:variant>
      <vt:variant>
        <vt:lpwstr/>
      </vt:variant>
      <vt:variant>
        <vt:lpwstr>_Toc462045339</vt:lpwstr>
      </vt:variant>
      <vt:variant>
        <vt:i4>1507377</vt:i4>
      </vt:variant>
      <vt:variant>
        <vt:i4>56</vt:i4>
      </vt:variant>
      <vt:variant>
        <vt:i4>0</vt:i4>
      </vt:variant>
      <vt:variant>
        <vt:i4>5</vt:i4>
      </vt:variant>
      <vt:variant>
        <vt:lpwstr/>
      </vt:variant>
      <vt:variant>
        <vt:lpwstr>_Toc462045338</vt:lpwstr>
      </vt:variant>
      <vt:variant>
        <vt:i4>1507377</vt:i4>
      </vt:variant>
      <vt:variant>
        <vt:i4>50</vt:i4>
      </vt:variant>
      <vt:variant>
        <vt:i4>0</vt:i4>
      </vt:variant>
      <vt:variant>
        <vt:i4>5</vt:i4>
      </vt:variant>
      <vt:variant>
        <vt:lpwstr/>
      </vt:variant>
      <vt:variant>
        <vt:lpwstr>_Toc462045337</vt:lpwstr>
      </vt:variant>
      <vt:variant>
        <vt:i4>1507377</vt:i4>
      </vt:variant>
      <vt:variant>
        <vt:i4>44</vt:i4>
      </vt:variant>
      <vt:variant>
        <vt:i4>0</vt:i4>
      </vt:variant>
      <vt:variant>
        <vt:i4>5</vt:i4>
      </vt:variant>
      <vt:variant>
        <vt:lpwstr/>
      </vt:variant>
      <vt:variant>
        <vt:lpwstr>_Toc462045336</vt:lpwstr>
      </vt:variant>
      <vt:variant>
        <vt:i4>1507377</vt:i4>
      </vt:variant>
      <vt:variant>
        <vt:i4>38</vt:i4>
      </vt:variant>
      <vt:variant>
        <vt:i4>0</vt:i4>
      </vt:variant>
      <vt:variant>
        <vt:i4>5</vt:i4>
      </vt:variant>
      <vt:variant>
        <vt:lpwstr/>
      </vt:variant>
      <vt:variant>
        <vt:lpwstr>_Toc462045335</vt:lpwstr>
      </vt:variant>
      <vt:variant>
        <vt:i4>1507377</vt:i4>
      </vt:variant>
      <vt:variant>
        <vt:i4>32</vt:i4>
      </vt:variant>
      <vt:variant>
        <vt:i4>0</vt:i4>
      </vt:variant>
      <vt:variant>
        <vt:i4>5</vt:i4>
      </vt:variant>
      <vt:variant>
        <vt:lpwstr/>
      </vt:variant>
      <vt:variant>
        <vt:lpwstr>_Toc462045334</vt:lpwstr>
      </vt:variant>
      <vt:variant>
        <vt:i4>1507377</vt:i4>
      </vt:variant>
      <vt:variant>
        <vt:i4>26</vt:i4>
      </vt:variant>
      <vt:variant>
        <vt:i4>0</vt:i4>
      </vt:variant>
      <vt:variant>
        <vt:i4>5</vt:i4>
      </vt:variant>
      <vt:variant>
        <vt:lpwstr/>
      </vt:variant>
      <vt:variant>
        <vt:lpwstr>_Toc462045333</vt:lpwstr>
      </vt:variant>
      <vt:variant>
        <vt:i4>1507377</vt:i4>
      </vt:variant>
      <vt:variant>
        <vt:i4>20</vt:i4>
      </vt:variant>
      <vt:variant>
        <vt:i4>0</vt:i4>
      </vt:variant>
      <vt:variant>
        <vt:i4>5</vt:i4>
      </vt:variant>
      <vt:variant>
        <vt:lpwstr/>
      </vt:variant>
      <vt:variant>
        <vt:lpwstr>_Toc462045332</vt:lpwstr>
      </vt:variant>
      <vt:variant>
        <vt:i4>1507377</vt:i4>
      </vt:variant>
      <vt:variant>
        <vt:i4>14</vt:i4>
      </vt:variant>
      <vt:variant>
        <vt:i4>0</vt:i4>
      </vt:variant>
      <vt:variant>
        <vt:i4>5</vt:i4>
      </vt:variant>
      <vt:variant>
        <vt:lpwstr/>
      </vt:variant>
      <vt:variant>
        <vt:lpwstr>_Toc462045331</vt:lpwstr>
      </vt:variant>
      <vt:variant>
        <vt:i4>1507377</vt:i4>
      </vt:variant>
      <vt:variant>
        <vt:i4>8</vt:i4>
      </vt:variant>
      <vt:variant>
        <vt:i4>0</vt:i4>
      </vt:variant>
      <vt:variant>
        <vt:i4>5</vt:i4>
      </vt:variant>
      <vt:variant>
        <vt:lpwstr/>
      </vt:variant>
      <vt:variant>
        <vt:lpwstr>_Toc462045330</vt:lpwstr>
      </vt:variant>
      <vt:variant>
        <vt:i4>1441841</vt:i4>
      </vt:variant>
      <vt:variant>
        <vt:i4>2</vt:i4>
      </vt:variant>
      <vt:variant>
        <vt:i4>0</vt:i4>
      </vt:variant>
      <vt:variant>
        <vt:i4>5</vt:i4>
      </vt:variant>
      <vt:variant>
        <vt:lpwstr/>
      </vt:variant>
      <vt:variant>
        <vt:lpwstr>_Toc462045329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subject/>
  <dc:creator>CMS</dc:creator>
  <cp:keywords/>
  <cp:lastModifiedBy>MMCO</cp:lastModifiedBy>
  <cp:revision>3</cp:revision>
  <cp:lastPrinted>2013-12-19T16:22:00Z</cp:lastPrinted>
  <dcterms:created xsi:type="dcterms:W3CDTF">2018-07-05T14:02:00Z</dcterms:created>
  <dcterms:modified xsi:type="dcterms:W3CDTF">2018-07-05T14:50:00Z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-757780342</vt:i4>
  </property>
  <property fmtid="{D5CDD505-2E9C-101B-9397-08002B2CF9AE}" pid="4" name="ContentTypeId">
    <vt:lpwstr>0x0101006C677C51041DF74A8DDB36CE905B32D7</vt:lpwstr>
  </property>
</Properties>
</file>