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91710A" w:rsidRPr="007D47A5" w:rsidRDefault="15D7241B" w:rsidP="004F493C">
      <w:pPr>
        <w:pStyle w:val="ChapterTitleCMSNEW"/>
        <w:rPr>
          <w:rStyle w:val="PlanInstructions"/>
          <w:i w:val="0"/>
          <w:color w:val="auto"/>
          <w:sz w:val="32"/>
        </w:rPr>
      </w:pPr>
      <w:bookmarkStart w:id="0" w:name="_Toc517695941"/>
      <w:r>
        <w:t>Capítulo 10: Cómo terminar su participación en nuestro plan de Medicare-Medicaid</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bookmarkEnd w:id="0"/>
    </w:p>
    <w:p w14:paraId="43CB3B9F" w14:textId="77777777" w:rsidR="00CB085C" w:rsidRPr="00862C1C" w:rsidRDefault="00CB085C" w:rsidP="00CB085C">
      <w:pPr>
        <w:pStyle w:val="IntroductionTableofContentsInstructions"/>
        <w:outlineLvl w:val="9"/>
      </w:pPr>
      <w:r w:rsidRPr="004C0707">
        <w:rPr>
          <w:lang w:val="es-ES"/>
        </w:rPr>
        <w:t>Introducción</w:t>
      </w:r>
    </w:p>
    <w:p w14:paraId="6A7AB18B" w14:textId="4EED0309" w:rsidR="00487790" w:rsidRPr="00FB14C6" w:rsidRDefault="00487790" w:rsidP="00487790">
      <w:pPr>
        <w:pStyle w:val="RegularTextCMSNEW"/>
      </w:pPr>
      <w:r w:rsidRPr="00FB14C6">
        <w:t xml:space="preserve">Este capítulo describe </w:t>
      </w:r>
      <w:r>
        <w:t>cuándo y</w:t>
      </w:r>
      <w:r w:rsidRPr="00FB14C6">
        <w:t xml:space="preserve"> cómo usted puede terminar su participación en nuestro plan y sus opciones de cobertura de salud después de dejar el plan. </w:t>
      </w:r>
      <w:r>
        <w:t>Si deja nuestro plan, usted seguirá siendo en los programas de Medicare y Medicaid, siempre y cuando usted sea elegible. Términos clave</w:t>
      </w:r>
      <w:r w:rsidRPr="00C72D8C">
        <w:t xml:space="preserve"> y sus definiciones se encuentra</w:t>
      </w:r>
      <w:r>
        <w:t>n</w:t>
      </w:r>
      <w:r w:rsidR="00236D30">
        <w:t xml:space="preserve"> en orden alfabético</w:t>
      </w:r>
      <w:r w:rsidRPr="00C72D8C">
        <w:t xml:space="preserve"> en el último capítulo del </w:t>
      </w:r>
      <w:r w:rsidRPr="00A426D8">
        <w:rPr>
          <w:i/>
        </w:rPr>
        <w:t>Manual del miembro</w:t>
      </w:r>
      <w:r w:rsidRPr="00C72D8C">
        <w:t>.</w:t>
      </w:r>
    </w:p>
    <w:p w14:paraId="5FCB1409" w14:textId="7FFA0FC9" w:rsidR="0091710A" w:rsidRPr="00BC2767" w:rsidRDefault="00487790" w:rsidP="00487790">
      <w:pPr>
        <w:pStyle w:val="RegularTextCMSNEW"/>
        <w:rPr>
          <w:rStyle w:val="PlanInstructions"/>
          <w:i w:val="0"/>
          <w:lang w:val="en-US"/>
        </w:rPr>
      </w:pPr>
      <w:r w:rsidRPr="003C458E">
        <w:rPr>
          <w:rStyle w:val="PlanInstructions"/>
          <w:i w:val="0"/>
          <w:lang w:val="es-419"/>
        </w:rPr>
        <w:t xml:space="preserve"> </w:t>
      </w:r>
      <w:r w:rsidR="0091710A" w:rsidRPr="00BC2767">
        <w:rPr>
          <w:rStyle w:val="PlanInstructions"/>
          <w:i w:val="0"/>
          <w:lang w:val="en-US"/>
        </w:rPr>
        <w:t>[</w:t>
      </w:r>
      <w:r w:rsidR="0091710A" w:rsidRPr="00BC2767">
        <w:rPr>
          <w:rStyle w:val="PlanInstructions"/>
          <w:lang w:val="en-US"/>
        </w:rPr>
        <w:t xml:space="preserve">Plans should edit this chapter as needed if the plan can continue to provide Medicaid coverage when the member disenrolls from the Medicare plan or if the member is required to belong to a health plan to </w:t>
      </w:r>
      <w:r w:rsidR="004D02D1">
        <w:rPr>
          <w:rStyle w:val="PlanInstructions"/>
          <w:lang w:val="en-US"/>
        </w:rPr>
        <w:t>get</w:t>
      </w:r>
      <w:r w:rsidR="004D02D1" w:rsidRPr="00BC2767">
        <w:rPr>
          <w:rStyle w:val="PlanInstructions"/>
          <w:lang w:val="en-US"/>
        </w:rPr>
        <w:t xml:space="preserve"> </w:t>
      </w:r>
      <w:r w:rsidR="0091710A" w:rsidRPr="00BC2767">
        <w:rPr>
          <w:rStyle w:val="PlanInstructions"/>
          <w:lang w:val="en-US"/>
        </w:rPr>
        <w:t>Medicaid benefits.</w:t>
      </w:r>
      <w:r w:rsidR="0091710A" w:rsidRPr="00BC2767">
        <w:rPr>
          <w:rStyle w:val="PlanInstructions"/>
          <w:i w:val="0"/>
          <w:lang w:val="en-US"/>
        </w:rPr>
        <w:t>]</w:t>
      </w:r>
    </w:p>
    <w:p w14:paraId="4EDA0F2E" w14:textId="51C940C6" w:rsidR="0091710A" w:rsidRDefault="2BDDBE47" w:rsidP="2BDDBE47">
      <w:pPr>
        <w:pStyle w:val="RegularTextCMSNEW"/>
        <w:rPr>
          <w:rStyle w:val="PlanInstructions"/>
          <w:i w:val="0"/>
          <w:lang w:val="en-US"/>
        </w:rPr>
      </w:pPr>
      <w:r w:rsidRPr="2BDDBE47">
        <w:rPr>
          <w:rStyle w:val="PlanInstructions"/>
          <w:i w:val="0"/>
          <w:lang w:val="en-US"/>
        </w:rPr>
        <w:t>[</w:t>
      </w:r>
      <w:r w:rsidRPr="2BDDBE47">
        <w:rPr>
          <w:rStyle w:val="PlanInstructions"/>
          <w:lang w:val="en-US"/>
        </w:rPr>
        <w:t xml:space="preserve">Plans should refer members to other parts of the handbook using the appropriate chapter number, section, and/or page number. For example, "ver Capítulo 9, Sección A, página 1". An instruction </w:t>
      </w:r>
      <w:r w:rsidRPr="2BDDBE47">
        <w:rPr>
          <w:rStyle w:val="PlanInstructions"/>
          <w:i w:val="0"/>
          <w:lang w:val="en-US"/>
        </w:rPr>
        <w:t>[</w:t>
      </w:r>
      <w:r w:rsidRPr="2BDDBE47">
        <w:rPr>
          <w:rStyle w:val="PlanInstructions"/>
          <w:lang w:val="en-US"/>
        </w:rPr>
        <w:t>plans may insert reference, as applicable</w:t>
      </w:r>
      <w:r w:rsidRPr="2BDDBE47">
        <w:rPr>
          <w:rStyle w:val="PlanInstructions"/>
          <w:i w:val="0"/>
          <w:lang w:val="en-US"/>
        </w:rPr>
        <w:t>]</w:t>
      </w:r>
      <w:r w:rsidRPr="2BDDBE47">
        <w:rPr>
          <w:rStyle w:val="PlanInstructions"/>
          <w:lang w:val="en-US"/>
        </w:rPr>
        <w:t xml:space="preserve"> is listed next to each cross reference throughout the handbook.</w:t>
      </w:r>
      <w:r w:rsidRPr="2BDDBE47">
        <w:rPr>
          <w:rStyle w:val="PlanInstructions"/>
          <w:i w:val="0"/>
          <w:lang w:val="en-US"/>
        </w:rPr>
        <w:t>]</w:t>
      </w:r>
    </w:p>
    <w:p w14:paraId="6FCB02C8" w14:textId="68423A70" w:rsidR="00CB085C" w:rsidRPr="00BC2767" w:rsidRDefault="00CB085C" w:rsidP="00A609AD">
      <w:pPr>
        <w:pStyle w:val="BodyA"/>
        <w:ind w:right="0"/>
        <w:rPr>
          <w:rStyle w:val="PlanInstructions"/>
          <w:i w:val="0"/>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17729A11" w14:textId="52FE296F" w:rsidR="000D58FC" w:rsidRDefault="00236D30" w:rsidP="00A609AD">
      <w:pPr>
        <w:pStyle w:val="TOC1"/>
        <w:ind w:left="0" w:firstLine="0"/>
        <w:rPr>
          <w:rFonts w:asciiTheme="minorHAnsi" w:eastAsiaTheme="minorEastAsia" w:hAnsiTheme="minorHAnsi"/>
          <w:lang w:val="en-US" w:eastAsia="en-US"/>
        </w:rPr>
      </w:pPr>
      <w:bookmarkStart w:id="8" w:name="_Toc517695942"/>
      <w:r w:rsidRPr="003C458E">
        <w:rPr>
          <w:b/>
          <w:sz w:val="28"/>
          <w:szCs w:val="28"/>
          <w:lang w:val="en-US"/>
        </w:rPr>
        <w:t>Tabla de c</w:t>
      </w:r>
      <w:r w:rsidR="000D58FC" w:rsidRPr="003C458E">
        <w:rPr>
          <w:b/>
          <w:sz w:val="28"/>
          <w:szCs w:val="28"/>
          <w:lang w:val="en-US"/>
        </w:rPr>
        <w:t>ontenido</w:t>
      </w:r>
      <w:bookmarkStart w:id="9" w:name="TOCPosition"/>
      <w:bookmarkStart w:id="10" w:name="_Toc348618639"/>
      <w:bookmarkStart w:id="11" w:name="_Toc347907446"/>
      <w:bookmarkStart w:id="12" w:name="_Toc348033065"/>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bookmarkEnd w:id="8"/>
      <w:r w:rsidR="000D58FC" w:rsidRPr="006C5E58">
        <w:rPr>
          <w:rFonts w:cs="Arial"/>
          <w:color w:val="548DD4"/>
        </w:rPr>
        <w:fldChar w:fldCharType="begin"/>
      </w:r>
      <w:r w:rsidR="000D58FC" w:rsidRPr="006C5E58">
        <w:rPr>
          <w:rFonts w:cs="Arial"/>
          <w:color w:val="548DD4"/>
        </w:rPr>
        <w:instrText xml:space="preserve"> TOC \o "1-3" \h \z \u </w:instrText>
      </w:r>
      <w:r w:rsidR="000D58FC" w:rsidRPr="006C5E58">
        <w:rPr>
          <w:rFonts w:cs="Arial"/>
          <w:color w:val="548DD4"/>
        </w:rPr>
        <w:fldChar w:fldCharType="separate"/>
      </w:r>
    </w:p>
    <w:p w14:paraId="228D2C2F" w14:textId="17E425BE" w:rsidR="000D58FC" w:rsidRDefault="00F63B4B" w:rsidP="00A609AD">
      <w:pPr>
        <w:pStyle w:val="TOC1"/>
        <w:ind w:left="0" w:firstLine="0"/>
        <w:rPr>
          <w:rFonts w:asciiTheme="minorHAnsi" w:eastAsiaTheme="minorEastAsia" w:hAnsiTheme="minorHAnsi"/>
          <w:lang w:val="en-US" w:eastAsia="en-US"/>
        </w:rPr>
      </w:pPr>
      <w:hyperlink w:anchor="_Toc517695943" w:history="1">
        <w:r w:rsidR="000D58FC" w:rsidRPr="00073939">
          <w:rPr>
            <w:rStyle w:val="Hyperlink"/>
          </w:rPr>
          <w:t>A. Plan de Medicare-Medicaid</w:t>
        </w:r>
        <w:r w:rsidR="000D58FC">
          <w:rPr>
            <w:webHidden/>
          </w:rPr>
          <w:tab/>
        </w:r>
        <w:r w:rsidR="000D58FC">
          <w:rPr>
            <w:webHidden/>
          </w:rPr>
          <w:fldChar w:fldCharType="begin"/>
        </w:r>
        <w:r w:rsidR="000D58FC">
          <w:rPr>
            <w:webHidden/>
          </w:rPr>
          <w:instrText xml:space="preserve"> PAGEREF _Toc517695943 \h </w:instrText>
        </w:r>
        <w:r w:rsidR="000D58FC">
          <w:rPr>
            <w:webHidden/>
          </w:rPr>
        </w:r>
        <w:r w:rsidR="000D58FC">
          <w:rPr>
            <w:webHidden/>
          </w:rPr>
          <w:fldChar w:fldCharType="separate"/>
        </w:r>
        <w:r w:rsidR="000D58FC">
          <w:rPr>
            <w:webHidden/>
          </w:rPr>
          <w:t>3</w:t>
        </w:r>
        <w:r w:rsidR="000D58FC">
          <w:rPr>
            <w:webHidden/>
          </w:rPr>
          <w:fldChar w:fldCharType="end"/>
        </w:r>
      </w:hyperlink>
    </w:p>
    <w:p w14:paraId="1CE4CEC8" w14:textId="661A6CEA" w:rsidR="000D58FC" w:rsidRDefault="00F63B4B" w:rsidP="00A609AD">
      <w:pPr>
        <w:pStyle w:val="TOC1"/>
        <w:ind w:left="0" w:firstLine="0"/>
        <w:rPr>
          <w:rFonts w:asciiTheme="minorHAnsi" w:eastAsiaTheme="minorEastAsia" w:hAnsiTheme="minorHAnsi"/>
          <w:lang w:val="en-US" w:eastAsia="en-US"/>
        </w:rPr>
      </w:pPr>
      <w:hyperlink w:anchor="_Toc517695944" w:history="1">
        <w:r w:rsidR="000D58FC" w:rsidRPr="00073939">
          <w:rPr>
            <w:rStyle w:val="Hyperlink"/>
          </w:rPr>
          <w:t>B. Cómo terminar su participación en nuestro plan</w:t>
        </w:r>
        <w:r w:rsidR="000D58FC">
          <w:rPr>
            <w:webHidden/>
          </w:rPr>
          <w:tab/>
        </w:r>
        <w:r w:rsidR="000D58FC">
          <w:rPr>
            <w:webHidden/>
          </w:rPr>
          <w:fldChar w:fldCharType="begin"/>
        </w:r>
        <w:r w:rsidR="000D58FC">
          <w:rPr>
            <w:webHidden/>
          </w:rPr>
          <w:instrText xml:space="preserve"> PAGEREF _Toc517695944 \h </w:instrText>
        </w:r>
        <w:r w:rsidR="000D58FC">
          <w:rPr>
            <w:webHidden/>
          </w:rPr>
        </w:r>
        <w:r w:rsidR="000D58FC">
          <w:rPr>
            <w:webHidden/>
          </w:rPr>
          <w:fldChar w:fldCharType="separate"/>
        </w:r>
        <w:r w:rsidR="000D58FC">
          <w:rPr>
            <w:webHidden/>
          </w:rPr>
          <w:t>5</w:t>
        </w:r>
        <w:r w:rsidR="000D58FC">
          <w:rPr>
            <w:webHidden/>
          </w:rPr>
          <w:fldChar w:fldCharType="end"/>
        </w:r>
      </w:hyperlink>
    </w:p>
    <w:p w14:paraId="10DDA1FB" w14:textId="62942334" w:rsidR="000D58FC" w:rsidRDefault="00F63B4B" w:rsidP="00A609AD">
      <w:pPr>
        <w:pStyle w:val="TOC1"/>
        <w:ind w:left="0" w:firstLine="0"/>
        <w:rPr>
          <w:rFonts w:asciiTheme="minorHAnsi" w:eastAsiaTheme="minorEastAsia" w:hAnsiTheme="minorHAnsi"/>
          <w:lang w:val="en-US" w:eastAsia="en-US"/>
        </w:rPr>
      </w:pPr>
      <w:hyperlink w:anchor="_Toc517695945" w:history="1">
        <w:r w:rsidR="000D58FC" w:rsidRPr="00073939">
          <w:rPr>
            <w:rStyle w:val="Hyperlink"/>
          </w:rPr>
          <w:t>C. Cómo inscribirse en otro Plan de Medicare-Medicaid</w:t>
        </w:r>
        <w:r w:rsidR="000D58FC">
          <w:rPr>
            <w:webHidden/>
          </w:rPr>
          <w:tab/>
        </w:r>
        <w:r w:rsidR="000D58FC">
          <w:rPr>
            <w:webHidden/>
          </w:rPr>
          <w:fldChar w:fldCharType="begin"/>
        </w:r>
        <w:r w:rsidR="000D58FC">
          <w:rPr>
            <w:webHidden/>
          </w:rPr>
          <w:instrText xml:space="preserve"> PAGEREF _Toc517695945 \h </w:instrText>
        </w:r>
        <w:r w:rsidR="000D58FC">
          <w:rPr>
            <w:webHidden/>
          </w:rPr>
        </w:r>
        <w:r w:rsidR="000D58FC">
          <w:rPr>
            <w:webHidden/>
          </w:rPr>
          <w:fldChar w:fldCharType="separate"/>
        </w:r>
        <w:r w:rsidR="000D58FC">
          <w:rPr>
            <w:webHidden/>
          </w:rPr>
          <w:t>5</w:t>
        </w:r>
        <w:r w:rsidR="000D58FC">
          <w:rPr>
            <w:webHidden/>
          </w:rPr>
          <w:fldChar w:fldCharType="end"/>
        </w:r>
      </w:hyperlink>
    </w:p>
    <w:p w14:paraId="219BCD10" w14:textId="2EB87BF2" w:rsidR="000D58FC" w:rsidRDefault="00F63B4B" w:rsidP="00A609AD">
      <w:pPr>
        <w:pStyle w:val="TOC1"/>
        <w:ind w:left="0" w:firstLine="0"/>
        <w:rPr>
          <w:rFonts w:asciiTheme="minorHAnsi" w:eastAsiaTheme="minorEastAsia" w:hAnsiTheme="minorHAnsi"/>
          <w:lang w:val="en-US" w:eastAsia="en-US"/>
        </w:rPr>
      </w:pPr>
      <w:hyperlink w:anchor="_Toc517695946" w:history="1">
        <w:r w:rsidR="000D58FC" w:rsidRPr="00073939">
          <w:rPr>
            <w:rStyle w:val="Hyperlink"/>
          </w:rPr>
          <w:t>D. Cómo obtener los servicios de Medicare y Medicaid por separado</w:t>
        </w:r>
        <w:r w:rsidR="000D58FC">
          <w:rPr>
            <w:webHidden/>
          </w:rPr>
          <w:tab/>
        </w:r>
        <w:r w:rsidR="000D58FC">
          <w:rPr>
            <w:webHidden/>
          </w:rPr>
          <w:fldChar w:fldCharType="begin"/>
        </w:r>
        <w:r w:rsidR="000D58FC">
          <w:rPr>
            <w:webHidden/>
          </w:rPr>
          <w:instrText xml:space="preserve"> PAGEREF _Toc517695946 \h </w:instrText>
        </w:r>
        <w:r w:rsidR="000D58FC">
          <w:rPr>
            <w:webHidden/>
          </w:rPr>
        </w:r>
        <w:r w:rsidR="000D58FC">
          <w:rPr>
            <w:webHidden/>
          </w:rPr>
          <w:fldChar w:fldCharType="separate"/>
        </w:r>
        <w:r w:rsidR="000D58FC">
          <w:rPr>
            <w:webHidden/>
          </w:rPr>
          <w:t>6</w:t>
        </w:r>
        <w:r w:rsidR="000D58FC">
          <w:rPr>
            <w:webHidden/>
          </w:rPr>
          <w:fldChar w:fldCharType="end"/>
        </w:r>
      </w:hyperlink>
    </w:p>
    <w:p w14:paraId="71169F19" w14:textId="20391E3C" w:rsidR="000D58FC" w:rsidRDefault="00F63B4B" w:rsidP="00A609AD">
      <w:pPr>
        <w:pStyle w:val="TOC2"/>
        <w:rPr>
          <w:rFonts w:asciiTheme="minorHAnsi" w:eastAsiaTheme="minorEastAsia" w:hAnsiTheme="minorHAnsi"/>
          <w:lang w:val="en-US" w:eastAsia="en-US"/>
        </w:rPr>
      </w:pPr>
      <w:hyperlink w:anchor="_Toc517695947" w:history="1">
        <w:r w:rsidR="000D58FC" w:rsidRPr="00073939">
          <w:rPr>
            <w:rStyle w:val="Hyperlink"/>
          </w:rPr>
          <w:t>D1. Maneras de obtener sus servicios de Medicare</w:t>
        </w:r>
        <w:r w:rsidR="000D58FC">
          <w:rPr>
            <w:webHidden/>
          </w:rPr>
          <w:tab/>
        </w:r>
        <w:r w:rsidR="000D58FC">
          <w:rPr>
            <w:webHidden/>
          </w:rPr>
          <w:fldChar w:fldCharType="begin"/>
        </w:r>
        <w:r w:rsidR="000D58FC">
          <w:rPr>
            <w:webHidden/>
          </w:rPr>
          <w:instrText xml:space="preserve"> PAGEREF _Toc517695947 \h </w:instrText>
        </w:r>
        <w:r w:rsidR="000D58FC">
          <w:rPr>
            <w:webHidden/>
          </w:rPr>
        </w:r>
        <w:r w:rsidR="000D58FC">
          <w:rPr>
            <w:webHidden/>
          </w:rPr>
          <w:fldChar w:fldCharType="separate"/>
        </w:r>
        <w:r w:rsidR="000D58FC">
          <w:rPr>
            <w:webHidden/>
          </w:rPr>
          <w:t>6</w:t>
        </w:r>
        <w:r w:rsidR="000D58FC">
          <w:rPr>
            <w:webHidden/>
          </w:rPr>
          <w:fldChar w:fldCharType="end"/>
        </w:r>
      </w:hyperlink>
    </w:p>
    <w:p w14:paraId="0BE27C72" w14:textId="433FFD54" w:rsidR="000D58FC" w:rsidRDefault="00F63B4B" w:rsidP="00A609AD">
      <w:pPr>
        <w:pStyle w:val="TOC2"/>
        <w:rPr>
          <w:rFonts w:asciiTheme="minorHAnsi" w:eastAsiaTheme="minorEastAsia" w:hAnsiTheme="minorHAnsi"/>
          <w:lang w:val="en-US" w:eastAsia="en-US"/>
        </w:rPr>
      </w:pPr>
      <w:hyperlink w:anchor="_Toc517695948" w:history="1">
        <w:r w:rsidR="000D58FC" w:rsidRPr="00073939">
          <w:rPr>
            <w:rStyle w:val="Hyperlink"/>
          </w:rPr>
          <w:t>D2. Cómo obtener sus servicios de Medicaid</w:t>
        </w:r>
        <w:r w:rsidR="000D58FC">
          <w:rPr>
            <w:webHidden/>
          </w:rPr>
          <w:tab/>
        </w:r>
        <w:r w:rsidR="000D58FC">
          <w:rPr>
            <w:webHidden/>
          </w:rPr>
          <w:fldChar w:fldCharType="begin"/>
        </w:r>
        <w:r w:rsidR="000D58FC">
          <w:rPr>
            <w:webHidden/>
          </w:rPr>
          <w:instrText xml:space="preserve"> PAGEREF _Toc517695948 \h </w:instrText>
        </w:r>
        <w:r w:rsidR="000D58FC">
          <w:rPr>
            <w:webHidden/>
          </w:rPr>
        </w:r>
        <w:r w:rsidR="000D58FC">
          <w:rPr>
            <w:webHidden/>
          </w:rPr>
          <w:fldChar w:fldCharType="separate"/>
        </w:r>
        <w:r w:rsidR="000D58FC">
          <w:rPr>
            <w:webHidden/>
          </w:rPr>
          <w:t>9</w:t>
        </w:r>
        <w:r w:rsidR="000D58FC">
          <w:rPr>
            <w:webHidden/>
          </w:rPr>
          <w:fldChar w:fldCharType="end"/>
        </w:r>
      </w:hyperlink>
    </w:p>
    <w:p w14:paraId="0ACCC65B" w14:textId="2D3F38BA" w:rsidR="000D58FC" w:rsidRDefault="00F63B4B" w:rsidP="00A609AD">
      <w:pPr>
        <w:pStyle w:val="TOC1"/>
        <w:ind w:left="0" w:firstLine="0"/>
        <w:rPr>
          <w:rFonts w:asciiTheme="minorHAnsi" w:eastAsiaTheme="minorEastAsia" w:hAnsiTheme="minorHAnsi"/>
          <w:lang w:val="en-US" w:eastAsia="en-US"/>
        </w:rPr>
      </w:pPr>
      <w:hyperlink w:anchor="_Toc517695949" w:history="1">
        <w:r w:rsidR="000D58FC" w:rsidRPr="00073939">
          <w:rPr>
            <w:rStyle w:val="Hyperlink"/>
          </w:rPr>
          <w:t>E. Siga recibiendo sus servicios médicos y medicamentos  a través de nuestro plan hasta que termine su participación</w:t>
        </w:r>
        <w:r w:rsidR="000D58FC">
          <w:rPr>
            <w:webHidden/>
          </w:rPr>
          <w:tab/>
        </w:r>
        <w:r w:rsidR="000D58FC">
          <w:rPr>
            <w:webHidden/>
          </w:rPr>
          <w:fldChar w:fldCharType="begin"/>
        </w:r>
        <w:r w:rsidR="000D58FC">
          <w:rPr>
            <w:webHidden/>
          </w:rPr>
          <w:instrText xml:space="preserve"> PAGEREF _Toc517695949 \h </w:instrText>
        </w:r>
        <w:r w:rsidR="000D58FC">
          <w:rPr>
            <w:webHidden/>
          </w:rPr>
        </w:r>
        <w:r w:rsidR="000D58FC">
          <w:rPr>
            <w:webHidden/>
          </w:rPr>
          <w:fldChar w:fldCharType="separate"/>
        </w:r>
        <w:r w:rsidR="000D58FC">
          <w:rPr>
            <w:webHidden/>
          </w:rPr>
          <w:t>9</w:t>
        </w:r>
        <w:r w:rsidR="000D58FC">
          <w:rPr>
            <w:webHidden/>
          </w:rPr>
          <w:fldChar w:fldCharType="end"/>
        </w:r>
      </w:hyperlink>
    </w:p>
    <w:p w14:paraId="6CE25996" w14:textId="7C49663B" w:rsidR="000D58FC" w:rsidRDefault="00F63B4B" w:rsidP="00A609AD">
      <w:pPr>
        <w:pStyle w:val="TOC1"/>
        <w:ind w:left="0" w:firstLine="0"/>
        <w:rPr>
          <w:rFonts w:asciiTheme="minorHAnsi" w:eastAsiaTheme="minorEastAsia" w:hAnsiTheme="minorHAnsi"/>
          <w:lang w:val="en-US" w:eastAsia="en-US"/>
        </w:rPr>
      </w:pPr>
      <w:hyperlink w:anchor="_Toc517695950" w:history="1">
        <w:r w:rsidR="000D58FC" w:rsidRPr="00073939">
          <w:rPr>
            <w:rStyle w:val="Hyperlink"/>
          </w:rPr>
          <w:t>F. Otras circunstancias en que terminará su participación</w:t>
        </w:r>
        <w:r w:rsidR="000D58FC">
          <w:rPr>
            <w:webHidden/>
          </w:rPr>
          <w:tab/>
        </w:r>
        <w:r w:rsidR="000D58FC">
          <w:rPr>
            <w:webHidden/>
          </w:rPr>
          <w:fldChar w:fldCharType="begin"/>
        </w:r>
        <w:r w:rsidR="000D58FC">
          <w:rPr>
            <w:webHidden/>
          </w:rPr>
          <w:instrText xml:space="preserve"> PAGEREF _Toc517695950 \h </w:instrText>
        </w:r>
        <w:r w:rsidR="000D58FC">
          <w:rPr>
            <w:webHidden/>
          </w:rPr>
        </w:r>
        <w:r w:rsidR="000D58FC">
          <w:rPr>
            <w:webHidden/>
          </w:rPr>
          <w:fldChar w:fldCharType="separate"/>
        </w:r>
        <w:r w:rsidR="000D58FC">
          <w:rPr>
            <w:webHidden/>
          </w:rPr>
          <w:t>10</w:t>
        </w:r>
        <w:r w:rsidR="000D58FC">
          <w:rPr>
            <w:webHidden/>
          </w:rPr>
          <w:fldChar w:fldCharType="end"/>
        </w:r>
      </w:hyperlink>
    </w:p>
    <w:p w14:paraId="4293C91A" w14:textId="55B1FF3C" w:rsidR="000D58FC" w:rsidRDefault="00F63B4B" w:rsidP="00A609AD">
      <w:pPr>
        <w:pStyle w:val="TOC1"/>
        <w:ind w:left="0" w:firstLine="0"/>
        <w:rPr>
          <w:rFonts w:asciiTheme="minorHAnsi" w:eastAsiaTheme="minorEastAsia" w:hAnsiTheme="minorHAnsi"/>
          <w:lang w:val="en-US" w:eastAsia="en-US"/>
        </w:rPr>
      </w:pPr>
      <w:hyperlink w:anchor="_Toc517695951" w:history="1">
        <w:r w:rsidR="000D58FC" w:rsidRPr="00073939">
          <w:rPr>
            <w:rStyle w:val="Hyperlink"/>
          </w:rPr>
          <w:t>G. Reglas contra pedirle que deje nuestro plan por cualquier motivo relativo a su salud</w:t>
        </w:r>
        <w:r w:rsidR="000D58FC">
          <w:rPr>
            <w:webHidden/>
          </w:rPr>
          <w:tab/>
        </w:r>
        <w:r w:rsidR="000D58FC">
          <w:rPr>
            <w:webHidden/>
          </w:rPr>
          <w:fldChar w:fldCharType="begin"/>
        </w:r>
        <w:r w:rsidR="000D58FC">
          <w:rPr>
            <w:webHidden/>
          </w:rPr>
          <w:instrText xml:space="preserve"> PAGEREF _Toc517695951 \h </w:instrText>
        </w:r>
        <w:r w:rsidR="000D58FC">
          <w:rPr>
            <w:webHidden/>
          </w:rPr>
        </w:r>
        <w:r w:rsidR="000D58FC">
          <w:rPr>
            <w:webHidden/>
          </w:rPr>
          <w:fldChar w:fldCharType="separate"/>
        </w:r>
        <w:r w:rsidR="000D58FC">
          <w:rPr>
            <w:webHidden/>
          </w:rPr>
          <w:t>11</w:t>
        </w:r>
        <w:r w:rsidR="000D58FC">
          <w:rPr>
            <w:webHidden/>
          </w:rPr>
          <w:fldChar w:fldCharType="end"/>
        </w:r>
      </w:hyperlink>
    </w:p>
    <w:p w14:paraId="3A96BCCB" w14:textId="3CE638DA" w:rsidR="000D58FC" w:rsidRDefault="00F63B4B" w:rsidP="00A609AD">
      <w:pPr>
        <w:pStyle w:val="TOC1"/>
        <w:ind w:left="0" w:firstLine="0"/>
        <w:rPr>
          <w:rFonts w:asciiTheme="minorHAnsi" w:eastAsiaTheme="minorEastAsia" w:hAnsiTheme="minorHAnsi"/>
          <w:lang w:val="en-US" w:eastAsia="en-US"/>
        </w:rPr>
      </w:pPr>
      <w:hyperlink w:anchor="_Toc517695952" w:history="1">
        <w:r w:rsidR="000D58FC" w:rsidRPr="00073939">
          <w:rPr>
            <w:rStyle w:val="Hyperlink"/>
          </w:rPr>
          <w:t>H. Su derecho a presentar una queja si terminamos su participación en nuestro plan</w:t>
        </w:r>
        <w:r w:rsidR="000D58FC">
          <w:rPr>
            <w:webHidden/>
          </w:rPr>
          <w:tab/>
        </w:r>
        <w:r w:rsidR="000D58FC">
          <w:rPr>
            <w:webHidden/>
          </w:rPr>
          <w:fldChar w:fldCharType="begin"/>
        </w:r>
        <w:r w:rsidR="000D58FC">
          <w:rPr>
            <w:webHidden/>
          </w:rPr>
          <w:instrText xml:space="preserve"> PAGEREF _Toc517695952 \h </w:instrText>
        </w:r>
        <w:r w:rsidR="000D58FC">
          <w:rPr>
            <w:webHidden/>
          </w:rPr>
        </w:r>
        <w:r w:rsidR="000D58FC">
          <w:rPr>
            <w:webHidden/>
          </w:rPr>
          <w:fldChar w:fldCharType="separate"/>
        </w:r>
        <w:r w:rsidR="000D58FC">
          <w:rPr>
            <w:webHidden/>
          </w:rPr>
          <w:t>11</w:t>
        </w:r>
        <w:r w:rsidR="000D58FC">
          <w:rPr>
            <w:webHidden/>
          </w:rPr>
          <w:fldChar w:fldCharType="end"/>
        </w:r>
      </w:hyperlink>
    </w:p>
    <w:p w14:paraId="43D58320" w14:textId="7EE09665" w:rsidR="000D58FC" w:rsidRDefault="00F63B4B" w:rsidP="00A609AD">
      <w:pPr>
        <w:pStyle w:val="TOC1"/>
        <w:ind w:left="0" w:firstLine="0"/>
        <w:rPr>
          <w:rFonts w:asciiTheme="minorHAnsi" w:eastAsiaTheme="minorEastAsia" w:hAnsiTheme="minorHAnsi"/>
          <w:lang w:val="en-US" w:eastAsia="en-US"/>
        </w:rPr>
      </w:pPr>
      <w:hyperlink w:anchor="_Toc517695953" w:history="1">
        <w:r w:rsidR="000D58FC" w:rsidRPr="00073939">
          <w:rPr>
            <w:rStyle w:val="Hyperlink"/>
          </w:rPr>
          <w:t>K. Cómo obtener más información sobre cómo terminar su participación en el plan</w:t>
        </w:r>
        <w:r w:rsidR="000D58FC">
          <w:rPr>
            <w:webHidden/>
          </w:rPr>
          <w:tab/>
        </w:r>
        <w:r w:rsidR="000D58FC">
          <w:rPr>
            <w:webHidden/>
          </w:rPr>
          <w:fldChar w:fldCharType="begin"/>
        </w:r>
        <w:r w:rsidR="000D58FC">
          <w:rPr>
            <w:webHidden/>
          </w:rPr>
          <w:instrText xml:space="preserve"> PAGEREF _Toc517695953 \h </w:instrText>
        </w:r>
        <w:r w:rsidR="000D58FC">
          <w:rPr>
            <w:webHidden/>
          </w:rPr>
        </w:r>
        <w:r w:rsidR="000D58FC">
          <w:rPr>
            <w:webHidden/>
          </w:rPr>
          <w:fldChar w:fldCharType="separate"/>
        </w:r>
        <w:r w:rsidR="000D58FC">
          <w:rPr>
            <w:webHidden/>
          </w:rPr>
          <w:t>11</w:t>
        </w:r>
        <w:r w:rsidR="000D58FC">
          <w:rPr>
            <w:webHidden/>
          </w:rPr>
          <w:fldChar w:fldCharType="end"/>
        </w:r>
      </w:hyperlink>
    </w:p>
    <w:p w14:paraId="1287D277" w14:textId="4587119F" w:rsidR="0091710A" w:rsidRPr="00A609AD" w:rsidRDefault="000D58FC" w:rsidP="00A609AD">
      <w:pPr>
        <w:pStyle w:val="IntroductionTableofContentsInstructions"/>
        <w:rPr>
          <w:lang w:val="en-US"/>
        </w:rPr>
      </w:pPr>
      <w:r w:rsidRPr="006C5E58">
        <w:rPr>
          <w:color w:val="548DD4"/>
        </w:rPr>
        <w:fldChar w:fldCharType="end"/>
      </w:r>
      <w:bookmarkEnd w:id="9"/>
      <w:bookmarkEnd w:id="10"/>
    </w:p>
    <w:p w14:paraId="6AF80454" w14:textId="77777777" w:rsidR="000D58FC" w:rsidRPr="00A609AD" w:rsidRDefault="000D58FC">
      <w:pPr>
        <w:spacing w:after="0" w:line="259" w:lineRule="auto"/>
        <w:ind w:right="0"/>
        <w:rPr>
          <w:b/>
          <w:bCs/>
          <w:sz w:val="28"/>
          <w:szCs w:val="26"/>
          <w:lang w:val="en-US" w:eastAsia="es-MX"/>
        </w:rPr>
      </w:pPr>
      <w:bookmarkStart w:id="17" w:name="_Toc345156579"/>
      <w:bookmarkStart w:id="18" w:name="_Toc348618640"/>
      <w:r w:rsidRPr="00A609AD">
        <w:rPr>
          <w:lang w:val="en-US"/>
        </w:rPr>
        <w:br w:type="page"/>
      </w:r>
    </w:p>
    <w:p w14:paraId="61569A78" w14:textId="6456F34A" w:rsidR="0091710A" w:rsidRPr="00A609AD" w:rsidRDefault="00CB085C" w:rsidP="00A609AD">
      <w:pPr>
        <w:pStyle w:val="Heading1noletter"/>
      </w:pPr>
      <w:bookmarkStart w:id="19" w:name="_Toc517695943"/>
      <w:r w:rsidRPr="00A609AD">
        <w:lastRenderedPageBreak/>
        <w:t xml:space="preserve">A. </w:t>
      </w:r>
      <w:r w:rsidR="002B3A69" w:rsidRPr="00A609AD">
        <w:t>P</w:t>
      </w:r>
      <w:r w:rsidR="0091710A" w:rsidRPr="00A609AD">
        <w:t>lan de Medicare-</w:t>
      </w:r>
      <w:proofErr w:type="spellStart"/>
      <w:r w:rsidR="0091710A" w:rsidRPr="00A609AD">
        <w:t>Medicaid</w:t>
      </w:r>
      <w:bookmarkEnd w:id="11"/>
      <w:bookmarkEnd w:id="12"/>
      <w:bookmarkEnd w:id="17"/>
      <w:bookmarkEnd w:id="18"/>
      <w:bookmarkEnd w:id="19"/>
      <w:proofErr w:type="spellEnd"/>
    </w:p>
    <w:bookmarkEnd w:id="13"/>
    <w:bookmarkEnd w:id="14"/>
    <w:bookmarkEnd w:id="15"/>
    <w:bookmarkEnd w:id="16"/>
    <w:p w14:paraId="017142AD" w14:textId="31D253DB" w:rsidR="00FB76A1" w:rsidRPr="00A426D8" w:rsidRDefault="00FB76A1" w:rsidP="00FB76A1">
      <w:pPr>
        <w:pStyle w:val="RegularTextCMSNEW"/>
      </w:pPr>
      <w:r w:rsidRPr="00A426D8">
        <w:rPr>
          <w:rFonts w:cs="Times New Roman"/>
          <w:color w:val="548DD4"/>
        </w:rPr>
        <w:t>[</w:t>
      </w:r>
      <w:r w:rsidR="006E739E" w:rsidRPr="00E83140">
        <w:rPr>
          <w:i/>
          <w:color w:val="548DD4"/>
        </w:rPr>
        <w:t xml:space="preserve">Plans in states that continue to implement a continuous </w:t>
      </w:r>
      <w:r w:rsidR="006E739E">
        <w:rPr>
          <w:i/>
          <w:color w:val="548DD4"/>
        </w:rPr>
        <w:t>Special Enrollment Period for dual eligible beneficiaries</w:t>
      </w:r>
      <w:r w:rsidR="006E739E" w:rsidRPr="00E83140">
        <w:rPr>
          <w:i/>
          <w:color w:val="548DD4"/>
        </w:rPr>
        <w:t xml:space="preserve"> </w:t>
      </w:r>
      <w:r w:rsidR="006E739E">
        <w:rPr>
          <w:i/>
          <w:color w:val="548DD4"/>
        </w:rPr>
        <w:t>(</w:t>
      </w:r>
      <w:r w:rsidR="006E739E" w:rsidRPr="00E83140">
        <w:rPr>
          <w:i/>
          <w:color w:val="548DD4"/>
        </w:rPr>
        <w:t>duals SEP</w:t>
      </w:r>
      <w:r w:rsidR="006E739E">
        <w:rPr>
          <w:i/>
          <w:color w:val="548DD4"/>
        </w:rPr>
        <w:t>)</w:t>
      </w:r>
      <w:r w:rsidR="006E739E" w:rsidRPr="00E83140">
        <w:rPr>
          <w:i/>
          <w:color w:val="548DD4"/>
        </w:rPr>
        <w:t xml:space="preserve"> insert</w:t>
      </w:r>
      <w:r w:rsidRPr="00A426D8">
        <w:rPr>
          <w:rFonts w:cs="Times New Roman"/>
          <w:i/>
          <w:color w:val="548DD4"/>
        </w:rPr>
        <w:t xml:space="preserve">: </w:t>
      </w:r>
      <w:r w:rsidRPr="00A609AD">
        <w:rPr>
          <w:color w:val="548DD4"/>
        </w:rPr>
        <w:t>Usted puede pedir terminar su participación en &lt;plan name&gt; de Medicare-Medicaid en cualquier momento durante</w:t>
      </w:r>
      <w:r w:rsidRPr="00A426D8">
        <w:rPr>
          <w:color w:val="548DD4"/>
        </w:rPr>
        <w:t xml:space="preserve"> el año</w:t>
      </w:r>
      <w:r>
        <w:rPr>
          <w:color w:val="548DD4"/>
        </w:rPr>
        <w:t xml:space="preserve"> al inscribise en otro plan de Medicare Advantage o </w:t>
      </w:r>
      <w:r>
        <w:rPr>
          <w:rFonts w:cs="Times New Roman"/>
          <w:color w:val="548DD4"/>
        </w:rPr>
        <w:t xml:space="preserve">cambiarse a </w:t>
      </w:r>
      <w:del w:id="20" w:author="MMCO" w:date="2018-07-09T08:36:00Z">
        <w:r w:rsidDel="00F63B4B">
          <w:rPr>
            <w:rFonts w:cs="Times New Roman"/>
            <w:color w:val="548DD4"/>
          </w:rPr>
          <w:delText>Medicare</w:delText>
        </w:r>
        <w:r w:rsidR="00236D30" w:rsidDel="00F63B4B">
          <w:rPr>
            <w:rFonts w:cs="Times New Roman"/>
            <w:color w:val="548DD4"/>
          </w:rPr>
          <w:delText xml:space="preserve"> Original</w:delText>
        </w:r>
      </w:del>
      <w:ins w:id="21" w:author="MMCO" w:date="2018-07-09T08:37:00Z">
        <w:r w:rsidR="00F63B4B">
          <w:rPr>
            <w:rFonts w:cs="Times New Roman"/>
            <w:color w:val="548DD4"/>
          </w:rPr>
          <w:t>Medicare Original</w:t>
        </w:r>
      </w:ins>
      <w:r w:rsidRPr="00A426D8">
        <w:rPr>
          <w:rFonts w:cs="Times New Roman"/>
          <w:color w:val="548DD4"/>
        </w:rPr>
        <w:t>.]</w:t>
      </w:r>
    </w:p>
    <w:p w14:paraId="71179BD2" w14:textId="42C4C547" w:rsidR="00FB76A1" w:rsidRPr="00A426D8" w:rsidRDefault="00FB76A1" w:rsidP="00FB76A1">
      <w:pPr>
        <w:spacing w:before="0"/>
        <w:ind w:right="0"/>
        <w:rPr>
          <w:rFonts w:cs="Times New Roman"/>
          <w:color w:val="548DD4"/>
          <w:lang w:val="es-ES"/>
        </w:rPr>
      </w:pPr>
      <w:r w:rsidRPr="00A426D8">
        <w:rPr>
          <w:rFonts w:cs="Times New Roman"/>
          <w:color w:val="548DD4"/>
          <w:lang w:val="es-ES"/>
        </w:rPr>
        <w:t>[</w:t>
      </w:r>
      <w:proofErr w:type="spellStart"/>
      <w:r w:rsidR="006E739E" w:rsidRPr="006B0F51">
        <w:rPr>
          <w:i/>
          <w:color w:val="548DD4"/>
        </w:rPr>
        <w:t>Plans</w:t>
      </w:r>
      <w:proofErr w:type="spellEnd"/>
      <w:r w:rsidR="006E739E" w:rsidRPr="006B0F51">
        <w:rPr>
          <w:i/>
          <w:color w:val="548DD4"/>
        </w:rPr>
        <w:t xml:space="preserve"> in </w:t>
      </w:r>
      <w:proofErr w:type="spellStart"/>
      <w:r w:rsidR="006E739E" w:rsidRPr="006B0F51">
        <w:rPr>
          <w:i/>
          <w:color w:val="548DD4"/>
        </w:rPr>
        <w:t>states</w:t>
      </w:r>
      <w:proofErr w:type="spellEnd"/>
      <w:r w:rsidR="006E739E" w:rsidRPr="006B0F51">
        <w:rPr>
          <w:i/>
          <w:color w:val="548DD4"/>
        </w:rPr>
        <w:t xml:space="preserve"> </w:t>
      </w:r>
      <w:proofErr w:type="spellStart"/>
      <w:r w:rsidR="006E739E" w:rsidRPr="006B0F51">
        <w:rPr>
          <w:i/>
          <w:color w:val="548DD4"/>
        </w:rPr>
        <w:t>that</w:t>
      </w:r>
      <w:proofErr w:type="spellEnd"/>
      <w:r w:rsidR="006E739E" w:rsidRPr="006B0F51">
        <w:rPr>
          <w:i/>
          <w:color w:val="548DD4"/>
        </w:rPr>
        <w:t xml:space="preserve"> </w:t>
      </w:r>
      <w:proofErr w:type="spellStart"/>
      <w:r w:rsidR="006E739E" w:rsidRPr="006B0F51">
        <w:rPr>
          <w:i/>
          <w:color w:val="548DD4"/>
        </w:rPr>
        <w:t>implement</w:t>
      </w:r>
      <w:proofErr w:type="spellEnd"/>
      <w:r w:rsidR="006E739E" w:rsidRPr="006B0F51">
        <w:rPr>
          <w:i/>
          <w:color w:val="548DD4"/>
        </w:rPr>
        <w:t xml:space="preserve"> </w:t>
      </w:r>
      <w:proofErr w:type="spellStart"/>
      <w:r w:rsidR="006E739E" w:rsidRPr="006B0F51">
        <w:rPr>
          <w:i/>
          <w:color w:val="548DD4"/>
        </w:rPr>
        <w:t>the</w:t>
      </w:r>
      <w:proofErr w:type="spellEnd"/>
      <w:r w:rsidR="006E739E" w:rsidRPr="006B0F51">
        <w:rPr>
          <w:i/>
          <w:color w:val="548DD4"/>
        </w:rPr>
        <w:t xml:space="preserve"> new </w:t>
      </w:r>
      <w:proofErr w:type="spellStart"/>
      <w:r w:rsidR="006E739E" w:rsidRPr="006B0F51">
        <w:rPr>
          <w:i/>
          <w:color w:val="548DD4"/>
        </w:rPr>
        <w:t>duals</w:t>
      </w:r>
      <w:proofErr w:type="spellEnd"/>
      <w:r w:rsidR="006E739E" w:rsidRPr="006B0F51">
        <w:rPr>
          <w:i/>
          <w:color w:val="548DD4"/>
        </w:rPr>
        <w:t xml:space="preserve"> SEP </w:t>
      </w:r>
      <w:proofErr w:type="spellStart"/>
      <w:r w:rsidR="006E739E" w:rsidRPr="006B0F51">
        <w:rPr>
          <w:i/>
          <w:color w:val="548DD4"/>
        </w:rPr>
        <w:t>effective</w:t>
      </w:r>
      <w:proofErr w:type="spellEnd"/>
      <w:r w:rsidR="006E739E" w:rsidRPr="006B0F51">
        <w:rPr>
          <w:i/>
          <w:color w:val="548DD4"/>
        </w:rPr>
        <w:t xml:space="preserve"> 2019, </w:t>
      </w:r>
      <w:proofErr w:type="spellStart"/>
      <w:r w:rsidR="006E739E" w:rsidRPr="006B0F51">
        <w:rPr>
          <w:i/>
          <w:color w:val="548DD4"/>
        </w:rPr>
        <w:t>insert</w:t>
      </w:r>
      <w:proofErr w:type="spellEnd"/>
      <w:r w:rsidR="006E739E" w:rsidRPr="006B0F51">
        <w:rPr>
          <w:i/>
          <w:color w:val="548DD4"/>
        </w:rPr>
        <w:t xml:space="preserve">: </w:t>
      </w:r>
      <w:r w:rsidRPr="00A426D8">
        <w:rPr>
          <w:rFonts w:cs="Times New Roman"/>
          <w:color w:val="548DD4"/>
          <w:lang w:val="es-ES"/>
        </w:rPr>
        <w:t xml:space="preserve">Muchas personas con Medicare pueden terminar su participación </w:t>
      </w:r>
      <w:r w:rsidRPr="006372A7">
        <w:rPr>
          <w:rFonts w:cs="Times New Roman"/>
          <w:color w:val="548DD4"/>
          <w:lang w:val="es-ES"/>
        </w:rPr>
        <w:t>durante</w:t>
      </w:r>
      <w:r w:rsidRPr="00A426D8">
        <w:rPr>
          <w:rFonts w:cs="Times New Roman"/>
          <w:color w:val="548DD4"/>
          <w:lang w:val="es-ES"/>
        </w:rPr>
        <w:t xml:space="preserve"> </w:t>
      </w:r>
      <w:r>
        <w:rPr>
          <w:rFonts w:cs="Times New Roman"/>
          <w:color w:val="548DD4"/>
          <w:lang w:val="es-ES"/>
        </w:rPr>
        <w:t xml:space="preserve">ciertos tiempos del año. Ya que usted tiene </w:t>
      </w:r>
      <w:proofErr w:type="spellStart"/>
      <w:r>
        <w:rPr>
          <w:rFonts w:cs="Times New Roman"/>
          <w:color w:val="548DD4"/>
          <w:lang w:val="es-ES"/>
        </w:rPr>
        <w:t>Medicaid</w:t>
      </w:r>
      <w:proofErr w:type="spellEnd"/>
      <w:r>
        <w:rPr>
          <w:rFonts w:cs="Times New Roman"/>
          <w:color w:val="548DD4"/>
          <w:lang w:val="es-ES"/>
        </w:rPr>
        <w:t xml:space="preserve">, puede terminar su participación en nuestro plan o cambiarse de plan una vez durante cada de los siguientes </w:t>
      </w:r>
      <w:r w:rsidRPr="00A426D8">
        <w:rPr>
          <w:rFonts w:cs="Times New Roman"/>
          <w:b/>
          <w:color w:val="548DD4"/>
          <w:lang w:val="es-ES"/>
        </w:rPr>
        <w:t>Per</w:t>
      </w:r>
      <w:r>
        <w:rPr>
          <w:rFonts w:cs="Arial"/>
          <w:b/>
          <w:color w:val="548DD4"/>
          <w:lang w:val="es-ES"/>
        </w:rPr>
        <w:t>í</w:t>
      </w:r>
      <w:r w:rsidRPr="00A426D8">
        <w:rPr>
          <w:rFonts w:cs="Times New Roman"/>
          <w:b/>
          <w:color w:val="548DD4"/>
          <w:lang w:val="es-ES"/>
        </w:rPr>
        <w:t xml:space="preserve">odos de </w:t>
      </w:r>
      <w:r w:rsidRPr="006372A7">
        <w:rPr>
          <w:rFonts w:cs="Times New Roman"/>
          <w:b/>
          <w:color w:val="548DD4"/>
          <w:lang w:val="es-ES"/>
        </w:rPr>
        <w:t>inscripción</w:t>
      </w:r>
      <w:r w:rsidRPr="00A426D8">
        <w:rPr>
          <w:rFonts w:cs="Times New Roman"/>
          <w:b/>
          <w:color w:val="548DD4"/>
          <w:lang w:val="es-ES"/>
        </w:rPr>
        <w:t xml:space="preserve"> especiales</w:t>
      </w:r>
      <w:r w:rsidRPr="00A426D8">
        <w:rPr>
          <w:rFonts w:cs="Times New Roman"/>
          <w:color w:val="548DD4"/>
          <w:lang w:val="es-ES"/>
        </w:rPr>
        <w:t>:</w:t>
      </w:r>
    </w:p>
    <w:p w14:paraId="31C1B13D" w14:textId="77777777" w:rsidR="00FB76A1" w:rsidRPr="00A426D8" w:rsidRDefault="00FB76A1">
      <w:pPr>
        <w:numPr>
          <w:ilvl w:val="0"/>
          <w:numId w:val="14"/>
        </w:numPr>
        <w:spacing w:before="0"/>
        <w:contextualSpacing/>
        <w:rPr>
          <w:rFonts w:cs="Times New Roman"/>
          <w:color w:val="548DD4"/>
          <w:lang w:val="es-ES"/>
        </w:rPr>
      </w:pPr>
      <w:r w:rsidRPr="00A426D8">
        <w:rPr>
          <w:rFonts w:cs="Times New Roman"/>
          <w:color w:val="548DD4"/>
          <w:lang w:val="es-ES"/>
        </w:rPr>
        <w:t>enero a marzo</w:t>
      </w:r>
    </w:p>
    <w:p w14:paraId="6EB95064" w14:textId="77777777" w:rsidR="00FB76A1" w:rsidRPr="00A426D8" w:rsidRDefault="00FB76A1">
      <w:pPr>
        <w:numPr>
          <w:ilvl w:val="0"/>
          <w:numId w:val="14"/>
        </w:numPr>
        <w:spacing w:before="0"/>
        <w:contextualSpacing/>
        <w:rPr>
          <w:rFonts w:cs="Times New Roman"/>
          <w:color w:val="548DD4"/>
          <w:lang w:val="es-ES"/>
        </w:rPr>
      </w:pPr>
      <w:r w:rsidRPr="00A426D8">
        <w:rPr>
          <w:rFonts w:cs="Times New Roman"/>
          <w:color w:val="548DD4"/>
          <w:lang w:val="es-ES"/>
        </w:rPr>
        <w:t>abril a junio</w:t>
      </w:r>
    </w:p>
    <w:p w14:paraId="564E075C" w14:textId="77777777" w:rsidR="00FB76A1" w:rsidRPr="00A426D8" w:rsidRDefault="00FB76A1">
      <w:pPr>
        <w:numPr>
          <w:ilvl w:val="0"/>
          <w:numId w:val="14"/>
        </w:numPr>
        <w:spacing w:before="0"/>
        <w:contextualSpacing/>
        <w:rPr>
          <w:rFonts w:cs="Times New Roman"/>
          <w:color w:val="548DD4"/>
          <w:lang w:val="es-ES"/>
        </w:rPr>
      </w:pPr>
      <w:r w:rsidRPr="00A426D8">
        <w:rPr>
          <w:rFonts w:cs="Times New Roman"/>
          <w:color w:val="548DD4"/>
          <w:lang w:val="es-ES"/>
        </w:rPr>
        <w:t>julio a septiembre</w:t>
      </w:r>
    </w:p>
    <w:p w14:paraId="0A7D3828" w14:textId="77777777" w:rsidR="00FB76A1" w:rsidRPr="00C72D8C" w:rsidRDefault="00FB76A1" w:rsidP="00FB76A1">
      <w:pPr>
        <w:spacing w:before="0"/>
        <w:ind w:left="720"/>
        <w:contextualSpacing/>
        <w:rPr>
          <w:rFonts w:cs="Times New Roman"/>
          <w:color w:val="548DD4"/>
          <w:lang w:val="en-US"/>
        </w:rPr>
      </w:pPr>
    </w:p>
    <w:p w14:paraId="00E000F2" w14:textId="1DDD3AFF" w:rsidR="00FB76A1" w:rsidRPr="00A426D8" w:rsidRDefault="00FB76A1" w:rsidP="00FB76A1">
      <w:pPr>
        <w:spacing w:before="0"/>
        <w:ind w:right="0"/>
        <w:rPr>
          <w:rFonts w:cs="Times New Roman"/>
          <w:color w:val="548DD4"/>
          <w:lang w:val="es-ES"/>
        </w:rPr>
      </w:pPr>
      <w:r w:rsidRPr="006372A7">
        <w:rPr>
          <w:rFonts w:cs="Times New Roman"/>
          <w:color w:val="548DD4"/>
          <w:lang w:val="es-ES"/>
        </w:rPr>
        <w:t>Además</w:t>
      </w:r>
      <w:r w:rsidRPr="00A426D8">
        <w:rPr>
          <w:rFonts w:cs="Times New Roman"/>
          <w:color w:val="548DD4"/>
          <w:lang w:val="es-ES"/>
        </w:rPr>
        <w:t xml:space="preserve"> de </w:t>
      </w:r>
      <w:r>
        <w:rPr>
          <w:rFonts w:cs="Times New Roman"/>
          <w:color w:val="548DD4"/>
          <w:lang w:val="es-ES"/>
        </w:rPr>
        <w:t>estos</w:t>
      </w:r>
      <w:r w:rsidRPr="00A426D8">
        <w:rPr>
          <w:rFonts w:cs="Times New Roman"/>
          <w:color w:val="548DD4"/>
          <w:lang w:val="es-ES"/>
        </w:rPr>
        <w:t xml:space="preserve"> tres Per</w:t>
      </w:r>
      <w:r>
        <w:rPr>
          <w:rFonts w:cs="Arial"/>
          <w:color w:val="548DD4"/>
          <w:lang w:val="es-ES"/>
        </w:rPr>
        <w:t>í</w:t>
      </w:r>
      <w:r w:rsidRPr="00A426D8">
        <w:rPr>
          <w:rFonts w:cs="Times New Roman"/>
          <w:color w:val="548DD4"/>
          <w:lang w:val="es-ES"/>
        </w:rPr>
        <w:t xml:space="preserve">odos de inscripción especiales, puede terminar su </w:t>
      </w:r>
      <w:r w:rsidRPr="006372A7">
        <w:rPr>
          <w:rFonts w:cs="Times New Roman"/>
          <w:color w:val="548DD4"/>
          <w:lang w:val="es-ES"/>
        </w:rPr>
        <w:t>participación</w:t>
      </w:r>
      <w:r w:rsidRPr="00A426D8">
        <w:rPr>
          <w:rFonts w:cs="Times New Roman"/>
          <w:color w:val="548DD4"/>
          <w:lang w:val="es-ES"/>
        </w:rPr>
        <w:t xml:space="preserve"> en nuestro plan durante los siguientes per</w:t>
      </w:r>
      <w:r>
        <w:rPr>
          <w:rFonts w:cs="Arial"/>
          <w:color w:val="548DD4"/>
          <w:lang w:val="es-ES"/>
        </w:rPr>
        <w:t>í</w:t>
      </w:r>
      <w:r w:rsidRPr="00A426D8">
        <w:rPr>
          <w:rFonts w:cs="Times New Roman"/>
          <w:color w:val="548DD4"/>
          <w:lang w:val="es-ES"/>
        </w:rPr>
        <w:t>odos:</w:t>
      </w:r>
    </w:p>
    <w:p w14:paraId="2C90F00C" w14:textId="77777777" w:rsidR="00FB76A1" w:rsidRPr="00A426D8" w:rsidRDefault="00FB76A1">
      <w:pPr>
        <w:numPr>
          <w:ilvl w:val="0"/>
          <w:numId w:val="15"/>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 xml:space="preserve">Periodo de inscripción </w:t>
      </w:r>
      <w:r>
        <w:rPr>
          <w:rFonts w:cs="Times New Roman"/>
          <w:b/>
          <w:color w:val="548DD4"/>
          <w:lang w:val="es-ES"/>
        </w:rPr>
        <w:t>anual</w:t>
      </w:r>
      <w:r w:rsidRPr="00A426D8">
        <w:rPr>
          <w:rFonts w:cs="Times New Roman"/>
          <w:b/>
          <w:color w:val="548DD4"/>
          <w:lang w:val="es-ES"/>
        </w:rPr>
        <w:t>,</w:t>
      </w:r>
      <w:r w:rsidRPr="00A426D8">
        <w:rPr>
          <w:rFonts w:cs="Times New Roman"/>
          <w:color w:val="548DD4"/>
          <w:lang w:val="es-ES"/>
        </w:rPr>
        <w:t xml:space="preserve"> el cual dura desde el 15 de octubre hasta el 7 de diciembre. Si escoge un plan nuevo durante este periodo, su participación en &lt;plan </w:t>
      </w:r>
      <w:proofErr w:type="spellStart"/>
      <w:r w:rsidRPr="00A426D8">
        <w:rPr>
          <w:rFonts w:cs="Times New Roman"/>
          <w:color w:val="548DD4"/>
          <w:lang w:val="es-ES"/>
        </w:rPr>
        <w:t>name</w:t>
      </w:r>
      <w:proofErr w:type="spellEnd"/>
      <w:r w:rsidRPr="00A426D8">
        <w:rPr>
          <w:rFonts w:cs="Times New Roman"/>
          <w:color w:val="548DD4"/>
          <w:lang w:val="es-ES"/>
        </w:rPr>
        <w:t xml:space="preserve">&gt; terminará el 31 de diciembre y su </w:t>
      </w:r>
      <w:r w:rsidRPr="004C0707">
        <w:rPr>
          <w:rFonts w:cs="Times New Roman"/>
          <w:color w:val="548DD4"/>
          <w:lang w:val="es-ES"/>
        </w:rPr>
        <w:t xml:space="preserve">participación </w:t>
      </w:r>
      <w:r w:rsidRPr="00A426D8">
        <w:rPr>
          <w:rFonts w:cs="Times New Roman"/>
          <w:color w:val="548DD4"/>
          <w:lang w:val="es-ES"/>
        </w:rPr>
        <w:t>en el plan nuevo empezará el 1 de enero.</w:t>
      </w:r>
    </w:p>
    <w:p w14:paraId="4F55D5AD" w14:textId="4B2D198F" w:rsidR="00FB76A1" w:rsidRPr="00A426D8" w:rsidRDefault="00FB76A1">
      <w:pPr>
        <w:numPr>
          <w:ilvl w:val="0"/>
          <w:numId w:val="15"/>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Periodo de inscripción abiert</w:t>
      </w:r>
      <w:r>
        <w:rPr>
          <w:rFonts w:cs="Times New Roman"/>
          <w:b/>
          <w:color w:val="548DD4"/>
          <w:lang w:val="es-ES"/>
        </w:rPr>
        <w:t>a</w:t>
      </w:r>
      <w:r w:rsidRPr="00A426D8">
        <w:rPr>
          <w:rFonts w:cs="Times New Roman"/>
          <w:b/>
          <w:color w:val="548DD4"/>
          <w:lang w:val="es-ES"/>
        </w:rPr>
        <w:t xml:space="preserve"> para Medicare </w:t>
      </w:r>
      <w:proofErr w:type="spellStart"/>
      <w:r w:rsidRPr="00A426D8">
        <w:rPr>
          <w:rFonts w:cs="Times New Roman"/>
          <w:b/>
          <w:color w:val="548DD4"/>
          <w:lang w:val="es-ES"/>
        </w:rPr>
        <w:t>Advantage</w:t>
      </w:r>
      <w:proofErr w:type="spellEnd"/>
      <w:r w:rsidRPr="00A426D8">
        <w:rPr>
          <w:rFonts w:cs="Times New Roman"/>
          <w:color w:val="548DD4"/>
          <w:lang w:val="es-ES"/>
        </w:rPr>
        <w:t xml:space="preserve">, el cual dura desde el 1 de enero hasta el 31 de marzo. Si escoge un plan nuevo durante este periodo, su participación en el plan nuevo empezará el primer día del mes siguiente. </w:t>
      </w:r>
    </w:p>
    <w:p w14:paraId="2AF3209C" w14:textId="77777777" w:rsidR="00FB76A1" w:rsidRPr="00A426D8" w:rsidRDefault="00FB76A1" w:rsidP="00FB76A1">
      <w:pPr>
        <w:spacing w:before="0"/>
        <w:ind w:right="0"/>
        <w:rPr>
          <w:rFonts w:cs="Times New Roman"/>
          <w:color w:val="548DD4"/>
          <w:lang w:val="es-ES"/>
        </w:rPr>
      </w:pPr>
      <w:r w:rsidRPr="00A426D8">
        <w:rPr>
          <w:rFonts w:cs="Times New Roman"/>
          <w:color w:val="548DD4"/>
          <w:lang w:val="es-ES"/>
        </w:rPr>
        <w:t>Puede haber otras situaciones en las que sea elegible para realizar un cambio en su participación. Por ejemplo, cuando:</w:t>
      </w:r>
    </w:p>
    <w:p w14:paraId="4C36B8DE" w14:textId="77777777" w:rsidR="00FB76A1" w:rsidRPr="00A426D8" w:rsidRDefault="00FB76A1">
      <w:pPr>
        <w:numPr>
          <w:ilvl w:val="0"/>
          <w:numId w:val="16"/>
        </w:numPr>
        <w:spacing w:before="0"/>
        <w:rPr>
          <w:rFonts w:cs="Times New Roman"/>
          <w:color w:val="548DD4"/>
          <w:lang w:val="es-ES"/>
        </w:rPr>
      </w:pPr>
      <w:r w:rsidRPr="00A426D8">
        <w:rPr>
          <w:rFonts w:cs="Times New Roman"/>
          <w:color w:val="548DD4"/>
          <w:lang w:val="es-ES"/>
        </w:rPr>
        <w:t>Medicare o &lt;</w:t>
      </w:r>
      <w:proofErr w:type="spellStart"/>
      <w:r w:rsidRPr="00A426D8">
        <w:rPr>
          <w:rFonts w:cs="Times New Roman"/>
          <w:color w:val="548DD4"/>
          <w:lang w:val="es-ES"/>
        </w:rPr>
        <w:t>insert</w:t>
      </w:r>
      <w:proofErr w:type="spellEnd"/>
      <w:r w:rsidRPr="00A426D8">
        <w:rPr>
          <w:rFonts w:cs="Times New Roman"/>
          <w:color w:val="548DD4"/>
          <w:lang w:val="es-ES"/>
        </w:rPr>
        <w:t xml:space="preserve"> </w:t>
      </w:r>
      <w:proofErr w:type="spellStart"/>
      <w:r w:rsidRPr="00A426D8">
        <w:rPr>
          <w:rFonts w:cs="Times New Roman"/>
          <w:color w:val="548DD4"/>
          <w:lang w:val="es-ES"/>
        </w:rPr>
        <w:t>name</w:t>
      </w:r>
      <w:proofErr w:type="spellEnd"/>
      <w:r w:rsidRPr="00A426D8">
        <w:rPr>
          <w:rFonts w:cs="Times New Roman"/>
          <w:color w:val="548DD4"/>
          <w:lang w:val="es-ES"/>
        </w:rPr>
        <w:t xml:space="preserve"> of </w:t>
      </w:r>
      <w:proofErr w:type="spellStart"/>
      <w:r w:rsidRPr="00A426D8">
        <w:rPr>
          <w:rFonts w:cs="Times New Roman"/>
          <w:color w:val="548DD4"/>
          <w:lang w:val="es-ES"/>
        </w:rPr>
        <w:t>State</w:t>
      </w:r>
      <w:proofErr w:type="spellEnd"/>
      <w:r w:rsidRPr="00A426D8">
        <w:rPr>
          <w:rFonts w:cs="Times New Roman"/>
          <w:color w:val="548DD4"/>
          <w:lang w:val="es-ES"/>
        </w:rPr>
        <w:t>&gt; lo ha</w:t>
      </w:r>
      <w:r>
        <w:rPr>
          <w:rFonts w:cs="Times New Roman"/>
          <w:color w:val="548DD4"/>
          <w:lang w:val="es-ES"/>
        </w:rPr>
        <w:t>ya</w:t>
      </w:r>
      <w:r w:rsidRPr="00A426D8">
        <w:rPr>
          <w:rFonts w:cs="Times New Roman"/>
          <w:color w:val="548DD4"/>
          <w:lang w:val="es-ES"/>
        </w:rPr>
        <w:t xml:space="preserve"> inscrito en nuestro plan de Medicare-</w:t>
      </w:r>
      <w:proofErr w:type="spellStart"/>
      <w:r w:rsidRPr="00A426D8">
        <w:rPr>
          <w:rFonts w:cs="Times New Roman"/>
          <w:color w:val="548DD4"/>
          <w:lang w:val="es-ES"/>
        </w:rPr>
        <w:t>Medicaid</w:t>
      </w:r>
      <w:proofErr w:type="spellEnd"/>
    </w:p>
    <w:p w14:paraId="6A5EFF54" w14:textId="77777777" w:rsidR="00FB76A1" w:rsidRPr="00A426D8" w:rsidRDefault="00FB76A1">
      <w:pPr>
        <w:numPr>
          <w:ilvl w:val="0"/>
          <w:numId w:val="16"/>
        </w:numPr>
        <w:spacing w:before="0"/>
        <w:rPr>
          <w:rFonts w:cs="Times New Roman"/>
          <w:color w:val="548DD4"/>
          <w:lang w:val="es-ES"/>
        </w:rPr>
      </w:pPr>
      <w:r w:rsidRPr="00A426D8">
        <w:rPr>
          <w:rFonts w:cs="Times New Roman"/>
          <w:color w:val="548DD4"/>
          <w:lang w:val="es-ES"/>
        </w:rPr>
        <w:t xml:space="preserve">Su elegibilidad para </w:t>
      </w:r>
      <w:proofErr w:type="spellStart"/>
      <w:r w:rsidRPr="00A426D8">
        <w:rPr>
          <w:rFonts w:cs="Times New Roman"/>
          <w:color w:val="548DD4"/>
          <w:lang w:val="es-ES"/>
        </w:rPr>
        <w:t>Medicaid</w:t>
      </w:r>
      <w:proofErr w:type="spellEnd"/>
      <w:r w:rsidRPr="00A426D8">
        <w:rPr>
          <w:rFonts w:cs="Times New Roman"/>
          <w:color w:val="548DD4"/>
          <w:lang w:val="es-ES"/>
        </w:rPr>
        <w:t xml:space="preserve"> o Ayuda adicional ha</w:t>
      </w:r>
      <w:r>
        <w:rPr>
          <w:rFonts w:cs="Times New Roman"/>
          <w:color w:val="548DD4"/>
          <w:lang w:val="es-ES"/>
        </w:rPr>
        <w:t>ya</w:t>
      </w:r>
      <w:r w:rsidRPr="00A426D8">
        <w:rPr>
          <w:rFonts w:cs="Times New Roman"/>
          <w:color w:val="548DD4"/>
          <w:lang w:val="es-ES"/>
        </w:rPr>
        <w:t xml:space="preserve"> cambiado,</w:t>
      </w:r>
    </w:p>
    <w:p w14:paraId="59761BD2" w14:textId="1C3A6362" w:rsidR="00FB76A1" w:rsidRPr="00A426D8" w:rsidRDefault="00FB76A1" w:rsidP="004A4101">
      <w:pPr>
        <w:numPr>
          <w:ilvl w:val="0"/>
          <w:numId w:val="16"/>
        </w:numPr>
        <w:spacing w:before="0"/>
        <w:rPr>
          <w:rFonts w:cs="Times New Roman"/>
          <w:color w:val="548DD4"/>
          <w:lang w:val="es-ES"/>
        </w:rPr>
      </w:pPr>
      <w:r w:rsidRPr="00A426D8">
        <w:rPr>
          <w:rFonts w:cs="Times New Roman"/>
          <w:color w:val="548DD4"/>
          <w:lang w:val="es-ES"/>
        </w:rPr>
        <w:t>Usted est</w:t>
      </w:r>
      <w:r>
        <w:rPr>
          <w:rFonts w:cs="Arial"/>
          <w:color w:val="548DD4"/>
          <w:lang w:val="es-ES"/>
        </w:rPr>
        <w:t>é</w:t>
      </w:r>
      <w:r w:rsidRPr="00A426D8">
        <w:rPr>
          <w:rFonts w:cs="Times New Roman"/>
          <w:color w:val="548DD4"/>
          <w:lang w:val="es-ES"/>
        </w:rPr>
        <w:t xml:space="preserve"> recibiendo cuidado en </w:t>
      </w:r>
      <w:r>
        <w:rPr>
          <w:rFonts w:cs="Times New Roman"/>
          <w:color w:val="548DD4"/>
          <w:lang w:val="es-ES"/>
        </w:rPr>
        <w:t xml:space="preserve">una </w:t>
      </w:r>
      <w:r w:rsidR="004A4101" w:rsidRPr="004A4101">
        <w:rPr>
          <w:rFonts w:cs="Times New Roman"/>
          <w:color w:val="548DD4"/>
          <w:lang w:val="es-ES"/>
        </w:rPr>
        <w:t>institución de enfermería especializada</w:t>
      </w:r>
      <w:r w:rsidRPr="00A426D8">
        <w:rPr>
          <w:rFonts w:cs="Times New Roman"/>
          <w:color w:val="548DD4"/>
          <w:lang w:val="es-ES"/>
        </w:rPr>
        <w:t xml:space="preserve"> o un hospital de cuidado a largo plazo, o</w:t>
      </w:r>
    </w:p>
    <w:p w14:paraId="6E47731B" w14:textId="2E11F289" w:rsidR="00FB76A1" w:rsidRPr="00A609AD" w:rsidRDefault="00FB76A1">
      <w:pPr>
        <w:numPr>
          <w:ilvl w:val="0"/>
          <w:numId w:val="16"/>
        </w:numPr>
        <w:spacing w:before="0"/>
        <w:rPr>
          <w:rFonts w:cs="Times New Roman"/>
          <w:lang w:val="en-US"/>
        </w:rPr>
      </w:pPr>
      <w:r>
        <w:rPr>
          <w:rFonts w:cs="Times New Roman"/>
          <w:color w:val="548DD4"/>
          <w:lang w:val="en-US"/>
        </w:rPr>
        <w:t xml:space="preserve">Se </w:t>
      </w:r>
      <w:proofErr w:type="spellStart"/>
      <w:r>
        <w:rPr>
          <w:rFonts w:cs="Times New Roman"/>
          <w:color w:val="548DD4"/>
          <w:lang w:val="en-US"/>
        </w:rPr>
        <w:t>haya</w:t>
      </w:r>
      <w:proofErr w:type="spellEnd"/>
      <w:r>
        <w:rPr>
          <w:rFonts w:cs="Times New Roman"/>
          <w:color w:val="548DD4"/>
          <w:lang w:val="en-US"/>
        </w:rPr>
        <w:t xml:space="preserve"> </w:t>
      </w:r>
      <w:proofErr w:type="spellStart"/>
      <w:r>
        <w:rPr>
          <w:rFonts w:cs="Times New Roman"/>
          <w:color w:val="548DD4"/>
          <w:lang w:val="en-US"/>
        </w:rPr>
        <w:t>mudado</w:t>
      </w:r>
      <w:proofErr w:type="spellEnd"/>
      <w:r w:rsidRPr="00C72D8C">
        <w:rPr>
          <w:rFonts w:cs="Times New Roman"/>
          <w:color w:val="548DD4"/>
          <w:lang w:val="en-US"/>
        </w:rPr>
        <w:t>.]</w:t>
      </w:r>
    </w:p>
    <w:p w14:paraId="36169AE3" w14:textId="77777777" w:rsidR="0091710A" w:rsidRPr="004F493C" w:rsidRDefault="0091710A" w:rsidP="004F493C">
      <w:pPr>
        <w:pStyle w:val="RegularTextCMSNEW"/>
      </w:pPr>
      <w:r w:rsidRPr="004F493C">
        <w:t>Si quiere volver a recibir sus servicios de Medicare y Medicaid por separado:</w:t>
      </w:r>
    </w:p>
    <w:p w14:paraId="63CBEE8B" w14:textId="77777777" w:rsidR="0091710A" w:rsidRPr="004F493C" w:rsidRDefault="0091710A">
      <w:pPr>
        <w:pStyle w:val="FirstLevelBulletsCMSNEW"/>
      </w:pPr>
      <w:r w:rsidRPr="004F493C">
        <w:t xml:space="preserve">Su participación terminará el último día del mes en que </w:t>
      </w:r>
      <w:r w:rsidR="004D02D1" w:rsidRPr="004F493C">
        <w:t xml:space="preserve">el Servicio de inscripción de clientes de Illinois o Medicare reciban </w:t>
      </w:r>
      <w:r w:rsidRPr="004F493C">
        <w:t xml:space="preserve">su pedido de cambio de su plan. Su cobertura nueva comenzará el primer día del mes siguiente. Por ejemplo, si </w:t>
      </w:r>
      <w:r w:rsidR="004D02D1" w:rsidRPr="004F493C">
        <w:t xml:space="preserve">el Servicio de </w:t>
      </w:r>
      <w:r w:rsidR="004D02D1" w:rsidRPr="004F493C">
        <w:lastRenderedPageBreak/>
        <w:t xml:space="preserve">inscripción de clientes de Illinois o Medicare reciben </w:t>
      </w:r>
      <w:r w:rsidRPr="004F493C">
        <w:t xml:space="preserve">su solicitud el 18 de enero, su cobertura nueva comenzará el 1º de </w:t>
      </w:r>
      <w:r w:rsidR="00335273" w:rsidRPr="004F493C">
        <w:t>F</w:t>
      </w:r>
      <w:r w:rsidRPr="004F493C">
        <w:t>ebrero.</w:t>
      </w:r>
    </w:p>
    <w:p w14:paraId="744C702B" w14:textId="77777777" w:rsidR="0091710A" w:rsidRPr="00FB14C6" w:rsidRDefault="0091710A" w:rsidP="004F493C">
      <w:pPr>
        <w:pStyle w:val="RegularTextCMSNEW"/>
      </w:pPr>
      <w:r w:rsidRPr="00FB14C6">
        <w:t>Si quiere cambiar a un plan de Medicare-Medicaid diferente:</w:t>
      </w:r>
    </w:p>
    <w:p w14:paraId="4C9D2C96" w14:textId="77777777" w:rsidR="0091710A" w:rsidRPr="00FB14C6" w:rsidRDefault="0091710A">
      <w:pPr>
        <w:pStyle w:val="FirstLevelBulletsCMSNEW"/>
      </w:pPr>
      <w:r w:rsidRPr="00FB14C6">
        <w:t xml:space="preserve">Si </w:t>
      </w:r>
      <w:r w:rsidRPr="00253C8D">
        <w:t>usted</w:t>
      </w:r>
      <w:r w:rsidRPr="00FB14C6">
        <w:t xml:space="preserve"> pidió cambiar de planes antes del día </w:t>
      </w:r>
      <w:r w:rsidR="00CB013D" w:rsidRPr="00FB14C6">
        <w:t>1</w:t>
      </w:r>
      <w:r w:rsidR="00CB013D">
        <w:t>8</w:t>
      </w:r>
      <w:r w:rsidR="00CB013D" w:rsidRPr="00FB14C6">
        <w:t xml:space="preserve"> </w:t>
      </w:r>
      <w:r w:rsidRPr="00FB14C6">
        <w:t xml:space="preserve">del mes, su participación terminará </w:t>
      </w:r>
      <w:r w:rsidR="005D196B">
        <w:t xml:space="preserve">el último día de ese mismo mes. </w:t>
      </w:r>
      <w:r w:rsidRPr="00FB14C6">
        <w:t xml:space="preserve">Su cobertura nueva comenzará el primer día del mes siguiente. Por ejemplo, si </w:t>
      </w:r>
      <w:r w:rsidR="00CB013D">
        <w:t xml:space="preserve">Servicios de inscripción de clientes de Illinois </w:t>
      </w:r>
      <w:r w:rsidR="00CB013D" w:rsidRPr="00FB14C6">
        <w:t>recib</w:t>
      </w:r>
      <w:r w:rsidR="00CB013D">
        <w:t>e</w:t>
      </w:r>
      <w:r w:rsidR="00CB013D" w:rsidRPr="00FB14C6">
        <w:t xml:space="preserve"> </w:t>
      </w:r>
      <w:r w:rsidRPr="00FB14C6">
        <w:t>su pedido el 6 de agosto, su cobertura en el plan nuevo comenzará el 1º de septiembre.</w:t>
      </w:r>
    </w:p>
    <w:p w14:paraId="32334855" w14:textId="77777777" w:rsidR="0091710A" w:rsidRPr="00FB14C6" w:rsidRDefault="0091710A">
      <w:pPr>
        <w:pStyle w:val="FirstLevelBulletsCMSNEW"/>
      </w:pPr>
      <w:r w:rsidRPr="00FB14C6">
        <w:t xml:space="preserve">Si usted pidió cambiar de planes después del día </w:t>
      </w:r>
      <w:r w:rsidR="00CB013D" w:rsidRPr="00FB14C6">
        <w:t>1</w:t>
      </w:r>
      <w:r w:rsidR="00CB013D">
        <w:t>8</w:t>
      </w:r>
      <w:r w:rsidR="00CB013D" w:rsidRPr="00FB14C6">
        <w:t xml:space="preserve"> </w:t>
      </w:r>
      <w:r w:rsidRPr="00FB14C6">
        <w:t xml:space="preserve">del mes, su participación terminará el último día del mes siguiente. Su cobertura nueva comenzará el primer día del mes siguiente a ése. Por ejemplo, si </w:t>
      </w:r>
      <w:r w:rsidR="00CB013D">
        <w:t xml:space="preserve">Servicios de inscripción de clientes de Illinois </w:t>
      </w:r>
      <w:r w:rsidR="00CB013D" w:rsidRPr="00FB14C6">
        <w:t>recib</w:t>
      </w:r>
      <w:r w:rsidR="00CB013D">
        <w:t>e</w:t>
      </w:r>
      <w:r w:rsidR="00CB013D" w:rsidRPr="00FB14C6">
        <w:t xml:space="preserve"> </w:t>
      </w:r>
      <w:r w:rsidRPr="00FB14C6">
        <w:t>su pedido el 24 de agosto, su cobertura en el plan nuevo comenzará el 1º de octubre.</w:t>
      </w:r>
    </w:p>
    <w:p w14:paraId="1E005A37" w14:textId="2F9E8E8B" w:rsidR="0091710A" w:rsidRPr="00FB14C6" w:rsidRDefault="00B34A18" w:rsidP="004F493C">
      <w:pPr>
        <w:pStyle w:val="RegularTextCMSNEW"/>
      </w:pPr>
      <w:r>
        <w:t>Si</w:t>
      </w:r>
      <w:r w:rsidR="0091710A" w:rsidRPr="00FB14C6">
        <w:t xml:space="preserve"> </w:t>
      </w:r>
      <w:r>
        <w:t xml:space="preserve">deja </w:t>
      </w:r>
      <w:r w:rsidR="0091710A" w:rsidRPr="00FB14C6">
        <w:t>nuestro plan</w:t>
      </w:r>
      <w:r>
        <w:t xml:space="preserve">, puede obtener </w:t>
      </w:r>
      <w:r>
        <w:rPr>
          <w:noProof w:val="0"/>
        </w:rPr>
        <w:t>información</w:t>
      </w:r>
      <w:r>
        <w:t xml:space="preserve"> sobre sus:</w:t>
      </w:r>
    </w:p>
    <w:p w14:paraId="20756A5C" w14:textId="73C92891" w:rsidR="00B34A18" w:rsidRDefault="00B34A18" w:rsidP="003C458E">
      <w:pPr>
        <w:pStyle w:val="RegularTextCMSNEW"/>
        <w:numPr>
          <w:ilvl w:val="0"/>
          <w:numId w:val="17"/>
        </w:numPr>
        <w:ind w:right="720"/>
      </w:pPr>
      <w:r>
        <w:t xml:space="preserve">Opciones de Medicare en </w:t>
      </w:r>
      <w:r w:rsidRPr="00FB14C6">
        <w:t xml:space="preserve">el cuadro de la página &lt;page number&gt; </w:t>
      </w:r>
      <w:r w:rsidRPr="00FB14C6">
        <w:rPr>
          <w:rStyle w:val="PlanInstructions"/>
          <w:i w:val="0"/>
        </w:rPr>
        <w:t>[</w:t>
      </w:r>
      <w:r w:rsidRPr="00FB14C6">
        <w:rPr>
          <w:rStyle w:val="PlanInstructions"/>
        </w:rPr>
        <w:t>plans may insert reference, as applicable</w:t>
      </w:r>
      <w:r w:rsidRPr="00FB14C6">
        <w:rPr>
          <w:rStyle w:val="PlanInstructions"/>
          <w:i w:val="0"/>
        </w:rPr>
        <w:t>]</w:t>
      </w:r>
    </w:p>
    <w:p w14:paraId="6F1DF10C" w14:textId="56E8722B" w:rsidR="0091710A" w:rsidRPr="00FB14C6" w:rsidRDefault="00B34A18" w:rsidP="003C458E">
      <w:pPr>
        <w:pStyle w:val="RegularTextCMSNEW"/>
        <w:numPr>
          <w:ilvl w:val="0"/>
          <w:numId w:val="17"/>
        </w:numPr>
        <w:ind w:right="720"/>
      </w:pPr>
      <w:r>
        <w:t xml:space="preserve">Servicios de Medicare </w:t>
      </w:r>
      <w:r w:rsidRPr="00FB14C6">
        <w:t xml:space="preserve"> </w:t>
      </w:r>
      <w:r w:rsidR="0091710A" w:rsidRPr="00FB14C6">
        <w:t xml:space="preserve">la página &lt;page number&gt; </w:t>
      </w:r>
      <w:r w:rsidR="0091710A" w:rsidRPr="00A609AD">
        <w:rPr>
          <w:rStyle w:val="PlanInstructions"/>
          <w:i w:val="0"/>
        </w:rPr>
        <w:t>[</w:t>
      </w:r>
      <w:r w:rsidR="0091710A" w:rsidRPr="00FB14C6">
        <w:rPr>
          <w:rStyle w:val="PlanInstructions"/>
        </w:rPr>
        <w:t>plans may insert reference, as applicable</w:t>
      </w:r>
      <w:r w:rsidR="0091710A" w:rsidRPr="00A609AD">
        <w:rPr>
          <w:rStyle w:val="PlanInstructions"/>
          <w:i w:val="0"/>
        </w:rPr>
        <w:t>]</w:t>
      </w:r>
      <w:r w:rsidR="0091710A" w:rsidRPr="00FB14C6">
        <w:t>.</w:t>
      </w:r>
    </w:p>
    <w:p w14:paraId="565F02F7" w14:textId="0FA3BE18" w:rsidR="0091710A" w:rsidRPr="00FB14C6" w:rsidRDefault="00B34A18" w:rsidP="004F493C">
      <w:pPr>
        <w:pStyle w:val="RegularTextCMSNEW"/>
      </w:pPr>
      <w:r>
        <w:t xml:space="preserve">Usted puede </w:t>
      </w:r>
      <w:r w:rsidR="0091710A" w:rsidRPr="00FB14C6">
        <w:t>obtener</w:t>
      </w:r>
      <w:r w:rsidR="00C3683D">
        <w:t xml:space="preserve"> más</w:t>
      </w:r>
      <w:r w:rsidR="0091710A" w:rsidRPr="00FB14C6">
        <w:t xml:space="preserve"> información sobre cuándo usted puede terminar su participación</w:t>
      </w:r>
      <w:r>
        <w:t xml:space="preserve"> llamando a</w:t>
      </w:r>
      <w:r w:rsidR="0091710A" w:rsidRPr="00FB14C6">
        <w:t>:</w:t>
      </w:r>
    </w:p>
    <w:p w14:paraId="73E9D9EA" w14:textId="4809FABE" w:rsidR="0091710A" w:rsidRPr="00FB14C6" w:rsidRDefault="0091710A" w:rsidP="004F493C">
      <w:pPr>
        <w:pStyle w:val="FirstLevelBulletsCMSNEW"/>
      </w:pPr>
      <w:r w:rsidRPr="00FB14C6">
        <w:t xml:space="preserve">Servicios de inscripción de clientes de Illinois al 1-877-912-8880, de 8 a.m. a </w:t>
      </w:r>
      <w:r w:rsidR="005D196B">
        <w:t>7 p.m. de lunes a viernes</w:t>
      </w:r>
      <w:r w:rsidRPr="00FB14C6">
        <w:t>. Los usuarios de TTY deben llamar al 1-866-565-8576.</w:t>
      </w:r>
    </w:p>
    <w:p w14:paraId="7CBC6CE0" w14:textId="0D45B529" w:rsidR="0057205A" w:rsidRDefault="0091710A" w:rsidP="004F493C">
      <w:pPr>
        <w:pStyle w:val="FirstLevelBulletsCMSNEW"/>
      </w:pPr>
      <w:r w:rsidRPr="00FB14C6">
        <w:t xml:space="preserve">Programa de seguro de salud para adultos mayores (SHIP) al </w:t>
      </w:r>
      <w:r w:rsidR="003B34C2">
        <w:t>1-800-252-8966</w:t>
      </w:r>
      <w:r w:rsidR="004D02D1">
        <w:t>,</w:t>
      </w:r>
      <w:r w:rsidR="00050743">
        <w:t xml:space="preserve"> de lunes a viernes</w:t>
      </w:r>
      <w:r w:rsidR="004D02D1" w:rsidRPr="004D02D1">
        <w:t xml:space="preserve"> </w:t>
      </w:r>
      <w:r w:rsidR="004D02D1" w:rsidRPr="00FB14C6">
        <w:t>de 8</w:t>
      </w:r>
      <w:r w:rsidR="002B3A69">
        <w:t>:30</w:t>
      </w:r>
      <w:r w:rsidR="004D02D1" w:rsidRPr="00FB14C6">
        <w:t xml:space="preserve"> a.m. a </w:t>
      </w:r>
      <w:r w:rsidR="002B3A69">
        <w:t>5</w:t>
      </w:r>
      <w:r w:rsidR="004D02D1">
        <w:t xml:space="preserve"> p.m</w:t>
      </w:r>
      <w:r w:rsidRPr="00FB14C6">
        <w:t>.</w:t>
      </w:r>
      <w:r w:rsidR="0057205A">
        <w:t xml:space="preserve"> </w:t>
      </w:r>
      <w:r w:rsidRPr="00FB14C6">
        <w:t xml:space="preserve">Los usuarios de TTY deben llamar al </w:t>
      </w:r>
      <w:r w:rsidR="003B34C2" w:rsidRPr="00191F58">
        <w:rPr>
          <w:rStyle w:val="PlanInstructions"/>
          <w:i w:val="0"/>
          <w:color w:val="auto"/>
        </w:rPr>
        <w:t>1-</w:t>
      </w:r>
      <w:r w:rsidR="003B34C2" w:rsidRPr="00191F58">
        <w:t>888-</w:t>
      </w:r>
      <w:r w:rsidR="003B34C2">
        <w:t>206-1327</w:t>
      </w:r>
      <w:r w:rsidRPr="00FB14C6">
        <w:t>.</w:t>
      </w:r>
    </w:p>
    <w:p w14:paraId="3B9E090A" w14:textId="4643A3EF" w:rsidR="0091710A" w:rsidRDefault="0091710A" w:rsidP="004F493C">
      <w:pPr>
        <w:pStyle w:val="FirstLevelBulletsCMSNEW"/>
      </w:pPr>
      <w:r w:rsidRPr="00FB14C6">
        <w:t>Medicare al 1-800-MEDICARE (1-800-633-4227), las 24 horas del día, los siete días de la semana. Los usuarios de TTY deben llamar al 1-877-486-2048.</w:t>
      </w:r>
    </w:p>
    <w:p w14:paraId="11AFB775" w14:textId="33A69F0C" w:rsidR="00B34A18" w:rsidRPr="00A609AD" w:rsidRDefault="00B34A18" w:rsidP="00A609AD">
      <w:pPr>
        <w:pStyle w:val="FirstLevelBulletsCMSNEW"/>
        <w:numPr>
          <w:ilvl w:val="0"/>
          <w:numId w:val="0"/>
        </w:numPr>
        <w:ind w:right="0"/>
        <w:rPr>
          <w:lang w:val="es-ES"/>
        </w:rPr>
      </w:pPr>
      <w:r w:rsidRPr="00A426D8">
        <w:rPr>
          <w:b/>
        </w:rPr>
        <w:t>NOTA</w:t>
      </w:r>
      <w:r w:rsidRPr="00A426D8">
        <w:t>: Si usted est</w:t>
      </w:r>
      <w:r>
        <w:t>é</w:t>
      </w:r>
      <w:r w:rsidRPr="00A426D8">
        <w:t xml:space="preserve"> en un programa de admi</w:t>
      </w:r>
      <w:r>
        <w:t>ni</w:t>
      </w:r>
      <w:r w:rsidRPr="00A426D8">
        <w:t xml:space="preserve">stración de medicamentos, </w:t>
      </w:r>
      <w:r>
        <w:t>es posible que no pueda inscribirse en otro plan</w:t>
      </w:r>
      <w:r w:rsidRPr="00A426D8">
        <w:t xml:space="preserve">. </w:t>
      </w:r>
      <w:r w:rsidRPr="00A426D8">
        <w:rPr>
          <w:lang w:val="es-ES"/>
        </w:rPr>
        <w:t xml:space="preserve">Lea el Capítulo 5 </w:t>
      </w:r>
      <w:r w:rsidRPr="00A426D8">
        <w:rPr>
          <w:rStyle w:val="PlanInstructions"/>
          <w:i w:val="0"/>
          <w:lang w:val="es-ES"/>
        </w:rPr>
        <w:t>[</w:t>
      </w:r>
      <w:r w:rsidRPr="00A426D8">
        <w:rPr>
          <w:rStyle w:val="PlanInstructions"/>
          <w:lang w:val="es-ES"/>
        </w:rPr>
        <w:t>plan may insert reference, as applicable</w:t>
      </w:r>
      <w:r w:rsidRPr="00A426D8">
        <w:rPr>
          <w:rStyle w:val="PlanInstructions"/>
          <w:i w:val="0"/>
          <w:lang w:val="es-ES"/>
        </w:rPr>
        <w:t>]</w:t>
      </w:r>
      <w:r w:rsidRPr="00A426D8">
        <w:rPr>
          <w:rStyle w:val="PlanInstructions"/>
          <w:lang w:val="es-ES"/>
        </w:rPr>
        <w:t xml:space="preserve"> </w:t>
      </w:r>
      <w:r w:rsidRPr="00A426D8">
        <w:rPr>
          <w:lang w:val="es-ES"/>
        </w:rPr>
        <w:t xml:space="preserve">para más información sobre </w:t>
      </w:r>
      <w:r>
        <w:rPr>
          <w:lang w:val="es-ES"/>
        </w:rPr>
        <w:t>los programas de administración de medicamentos</w:t>
      </w:r>
      <w:r w:rsidRPr="00A426D8">
        <w:rPr>
          <w:lang w:val="es-ES"/>
        </w:rPr>
        <w:t>.</w:t>
      </w:r>
    </w:p>
    <w:p w14:paraId="11D186EB" w14:textId="64B725D2" w:rsidR="0091710A" w:rsidRPr="00A609AD" w:rsidRDefault="00B34A18" w:rsidP="00A609AD">
      <w:pPr>
        <w:pStyle w:val="HeadingCMSNEW"/>
      </w:pPr>
      <w:bookmarkStart w:id="22" w:name="_Toc517695944"/>
      <w:r w:rsidRPr="00A609AD">
        <w:t xml:space="preserve">B. </w:t>
      </w:r>
      <w:r w:rsidR="0091710A" w:rsidRPr="00A609AD">
        <w:t>Cómo terminar su participación en nuestro plan</w:t>
      </w:r>
      <w:bookmarkEnd w:id="22"/>
    </w:p>
    <w:p w14:paraId="2C798212" w14:textId="6132D1D0" w:rsidR="0091710A" w:rsidRPr="00FB14C6" w:rsidRDefault="0091710A" w:rsidP="004F493C">
      <w:pPr>
        <w:pStyle w:val="RegularTextCMSNEW"/>
      </w:pPr>
      <w:r w:rsidRPr="00FB14C6">
        <w:t>Si decide terminar su participación, diga a Medicaid o Medicare que quiere dejar &lt;plan name&gt;:</w:t>
      </w:r>
    </w:p>
    <w:p w14:paraId="728D445D" w14:textId="4947315B" w:rsidR="0091710A" w:rsidRPr="00FB14C6" w:rsidRDefault="0091710A" w:rsidP="003C458E">
      <w:pPr>
        <w:pStyle w:val="FirstLevelBulletsCMSNEW"/>
        <w:ind w:right="0"/>
      </w:pPr>
      <w:r w:rsidRPr="00FB14C6">
        <w:t xml:space="preserve">Llame a Servicios de inscripción al cliente de Illinois al 1-877-912-8880, de 8 a.m. a 7 p.m. de lunes a viernes. Los usuarios de TTY deben llamar al 1-866-565-8576; </w:t>
      </w:r>
      <w:r w:rsidR="006E739E" w:rsidRPr="003C458E">
        <w:t>O</w:t>
      </w:r>
    </w:p>
    <w:p w14:paraId="0FF32CA5" w14:textId="53A754F2" w:rsidR="0091710A" w:rsidRPr="00AC6E23" w:rsidRDefault="0091710A" w:rsidP="004F493C">
      <w:pPr>
        <w:pStyle w:val="FirstLevelBulletsCMSNEW"/>
      </w:pPr>
      <w:r w:rsidRPr="00AC6E23">
        <w:t>Llame a Medicare al 1-800-MEDICARE (1-800-633-4227), las 24 horas del día, los siete días de la semana. Los usuarios de TTY (personas sordas o con dificultades para oír o hablar) deberán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6DEACDBC" w14:textId="27D854E8" w:rsidR="0091710A" w:rsidRPr="00A609AD" w:rsidRDefault="00B34A18" w:rsidP="00A609AD">
      <w:pPr>
        <w:pStyle w:val="HeadingCMSNEW"/>
      </w:pPr>
      <w:bookmarkStart w:id="23" w:name="_Toc517695945"/>
      <w:bookmarkStart w:id="24" w:name="_Toc348618641"/>
      <w:r w:rsidRPr="00A609AD">
        <w:t xml:space="preserve">C. </w:t>
      </w:r>
      <w:r w:rsidR="0091710A" w:rsidRPr="00A609AD">
        <w:t xml:space="preserve">Cómo </w:t>
      </w:r>
      <w:r w:rsidRPr="00A609AD">
        <w:t xml:space="preserve">inscribirse </w:t>
      </w:r>
      <w:r w:rsidR="0091710A" w:rsidRPr="00A609AD">
        <w:t xml:space="preserve">en otro </w:t>
      </w:r>
      <w:r w:rsidR="002B3A69" w:rsidRPr="00A609AD">
        <w:t>P</w:t>
      </w:r>
      <w:r w:rsidR="0091710A" w:rsidRPr="00A609AD">
        <w:t>lan de Medicare-Medicaid</w:t>
      </w:r>
      <w:bookmarkEnd w:id="23"/>
    </w:p>
    <w:p w14:paraId="2F8AC102" w14:textId="02EC8360" w:rsidR="0057205A" w:rsidRPr="00721EAE" w:rsidRDefault="0091710A" w:rsidP="004F493C">
      <w:pPr>
        <w:pStyle w:val="RegularTextCMSNEW"/>
      </w:pPr>
      <w:r w:rsidRPr="00FB14C6">
        <w:t xml:space="preserve">Si piensa seguir recibiendo sus beneficios de Medicare y Medicaid juntos en un </w:t>
      </w:r>
      <w:r w:rsidR="00F01C62" w:rsidRPr="00FB14C6">
        <w:t>sól</w:t>
      </w:r>
      <w:r w:rsidR="00F01C62">
        <w:t>o</w:t>
      </w:r>
      <w:r w:rsidRPr="00FB14C6">
        <w:t xml:space="preserve"> plan, usted puede unirse a otro </w:t>
      </w:r>
      <w:r w:rsidR="002B3A69">
        <w:t>P</w:t>
      </w:r>
      <w:r w:rsidRPr="00FB14C6">
        <w:t>lan de Medicare-Medicaid.</w:t>
      </w:r>
      <w:r w:rsidR="00B34A18">
        <w:t xml:space="preserve"> </w:t>
      </w:r>
      <w:r w:rsidR="00B34A18" w:rsidRPr="00A609AD">
        <w:rPr>
          <w:color w:val="548DD4"/>
        </w:rPr>
        <w:t>[</w:t>
      </w:r>
      <w:r w:rsidR="00B34A18" w:rsidRPr="00A609AD">
        <w:rPr>
          <w:i/>
          <w:color w:val="548DD4"/>
        </w:rPr>
        <w:t xml:space="preserve">Plans in states that implement the new duals SEP effective 2019, insert: </w:t>
      </w:r>
      <w:r w:rsidR="00721EAE" w:rsidRPr="00A609AD">
        <w:rPr>
          <w:color w:val="548DD4"/>
        </w:rPr>
        <w:t xml:space="preserve">Puede terminar su participación en nuestro plan durante ciertos tiempos del año, llamados </w:t>
      </w:r>
      <w:r w:rsidR="00721EAE" w:rsidRPr="00721EAE">
        <w:rPr>
          <w:color w:val="548DD4"/>
        </w:rPr>
        <w:t>Períodos de inscripción especiales</w:t>
      </w:r>
      <w:r w:rsidR="00721EAE">
        <w:rPr>
          <w:color w:val="548DD4"/>
        </w:rPr>
        <w:t xml:space="preserve">. En ciertas situaciones, puede ser eligible para dejar nuestro plan durante otros tiempos del año. Lea la Sección A para más información sobre </w:t>
      </w:r>
      <w:r w:rsidR="00133428">
        <w:rPr>
          <w:b/>
          <w:color w:val="548DD4"/>
        </w:rPr>
        <w:t>cuá</w:t>
      </w:r>
      <w:r w:rsidR="00721EAE" w:rsidRPr="00A609AD">
        <w:rPr>
          <w:b/>
          <w:color w:val="548DD4"/>
        </w:rPr>
        <w:t>ndo puede unirse a un nuevo plan</w:t>
      </w:r>
      <w:r w:rsidR="00721EAE">
        <w:rPr>
          <w:color w:val="548DD4"/>
        </w:rPr>
        <w:t>]</w:t>
      </w:r>
      <w:r w:rsidR="00E60FA8">
        <w:rPr>
          <w:color w:val="548DD4"/>
        </w:rPr>
        <w:t>.</w:t>
      </w:r>
    </w:p>
    <w:p w14:paraId="1700A961" w14:textId="77777777" w:rsidR="0057205A" w:rsidRDefault="0091710A" w:rsidP="004F493C">
      <w:pPr>
        <w:pStyle w:val="RegularTextCMSNEW"/>
      </w:pPr>
      <w:r w:rsidRPr="00FB14C6">
        <w:t xml:space="preserve">Para inscribirse en otro </w:t>
      </w:r>
      <w:r w:rsidR="002B3A69">
        <w:t>P</w:t>
      </w:r>
      <w:r w:rsidRPr="00FB14C6">
        <w:t>lan de Medicare-Medicaid:</w:t>
      </w:r>
    </w:p>
    <w:p w14:paraId="56D3376D" w14:textId="313E18E8" w:rsidR="00721EAE" w:rsidRDefault="0091710A" w:rsidP="004F493C">
      <w:pPr>
        <w:pStyle w:val="FirstLevelBulletsCMSNEW"/>
      </w:pPr>
      <w:r w:rsidRPr="00FB14C6">
        <w:t xml:space="preserve">Llame a Servicios de inscripción al cliente de Illinois al 1-877-912-8880, de 8 a.m. a </w:t>
      </w:r>
      <w:r w:rsidR="00AC5D5A">
        <w:br/>
      </w:r>
      <w:r w:rsidRPr="00FB14C6">
        <w:t>7 p.m. de lunes a viernes. Los usuarios de TTY deben llamar al 1-866-565-8576. Dígales que desea dejar &lt;plan name&gt; e inscribirse en otro plan de Medicare-Medicaid.</w:t>
      </w:r>
      <w:r w:rsidR="0057205A">
        <w:t xml:space="preserve"> </w:t>
      </w:r>
      <w:r w:rsidRPr="00FB14C6">
        <w:t>Si no está seguro en qué plan quiere inscribirse, ellos le pueden explicar sobre otros planes que hay en su área.</w:t>
      </w:r>
    </w:p>
    <w:p w14:paraId="4BB70DD6" w14:textId="77777777" w:rsidR="00721EAE" w:rsidRPr="003C458E" w:rsidRDefault="00721EAE" w:rsidP="00721EAE">
      <w:pPr>
        <w:pStyle w:val="Tabletext"/>
        <w:numPr>
          <w:ilvl w:val="1"/>
          <w:numId w:val="18"/>
        </w:numPr>
        <w:spacing w:before="0" w:line="300" w:lineRule="exact"/>
        <w:ind w:left="720" w:right="720"/>
        <w:rPr>
          <w:lang w:val="es-419"/>
        </w:rPr>
      </w:pPr>
      <w:r w:rsidRPr="00A609AD">
        <w:rPr>
          <w:color w:val="548DD4"/>
        </w:rPr>
        <w:t>[</w:t>
      </w:r>
      <w:proofErr w:type="spellStart"/>
      <w:r w:rsidRPr="00A609AD">
        <w:rPr>
          <w:i/>
          <w:color w:val="548DD4"/>
        </w:rPr>
        <w:t>Plans</w:t>
      </w:r>
      <w:proofErr w:type="spellEnd"/>
      <w:r w:rsidRPr="00A609AD">
        <w:rPr>
          <w:i/>
          <w:color w:val="548DD4"/>
        </w:rPr>
        <w:t xml:space="preserve"> in </w:t>
      </w:r>
      <w:proofErr w:type="spellStart"/>
      <w:r w:rsidRPr="00A609AD">
        <w:rPr>
          <w:i/>
          <w:color w:val="548DD4"/>
        </w:rPr>
        <w:t>states</w:t>
      </w:r>
      <w:proofErr w:type="spellEnd"/>
      <w:r w:rsidRPr="00A609AD">
        <w:rPr>
          <w:i/>
          <w:color w:val="548DD4"/>
        </w:rPr>
        <w:t xml:space="preserve"> </w:t>
      </w:r>
      <w:proofErr w:type="spellStart"/>
      <w:r w:rsidRPr="00A609AD">
        <w:rPr>
          <w:i/>
          <w:color w:val="548DD4"/>
        </w:rPr>
        <w:t>that</w:t>
      </w:r>
      <w:proofErr w:type="spellEnd"/>
      <w:r w:rsidRPr="00A609AD">
        <w:rPr>
          <w:i/>
          <w:color w:val="548DD4"/>
        </w:rPr>
        <w:t xml:space="preserve"> </w:t>
      </w:r>
      <w:proofErr w:type="spellStart"/>
      <w:r w:rsidRPr="00A609AD">
        <w:rPr>
          <w:i/>
          <w:color w:val="548DD4"/>
        </w:rPr>
        <w:t>continue</w:t>
      </w:r>
      <w:proofErr w:type="spellEnd"/>
      <w:r w:rsidRPr="00A609AD">
        <w:rPr>
          <w:i/>
          <w:color w:val="548DD4"/>
        </w:rPr>
        <w:t xml:space="preserve"> to </w:t>
      </w:r>
      <w:proofErr w:type="spellStart"/>
      <w:r w:rsidRPr="00A609AD">
        <w:rPr>
          <w:i/>
          <w:color w:val="548DD4"/>
        </w:rPr>
        <w:t>implement</w:t>
      </w:r>
      <w:proofErr w:type="spellEnd"/>
      <w:r w:rsidRPr="00A609AD">
        <w:rPr>
          <w:i/>
          <w:color w:val="548DD4"/>
        </w:rPr>
        <w:t xml:space="preserve"> a </w:t>
      </w:r>
      <w:proofErr w:type="spellStart"/>
      <w:r w:rsidRPr="00A609AD">
        <w:rPr>
          <w:i/>
          <w:color w:val="548DD4"/>
        </w:rPr>
        <w:t>continuous</w:t>
      </w:r>
      <w:proofErr w:type="spellEnd"/>
      <w:r w:rsidRPr="00A609AD">
        <w:rPr>
          <w:i/>
          <w:color w:val="548DD4"/>
        </w:rPr>
        <w:t xml:space="preserve"> </w:t>
      </w:r>
      <w:proofErr w:type="spellStart"/>
      <w:r w:rsidRPr="00A609AD">
        <w:rPr>
          <w:i/>
          <w:color w:val="548DD4"/>
        </w:rPr>
        <w:t>duals</w:t>
      </w:r>
      <w:proofErr w:type="spellEnd"/>
      <w:r w:rsidRPr="00A609AD">
        <w:rPr>
          <w:i/>
          <w:color w:val="548DD4"/>
        </w:rPr>
        <w:t xml:space="preserve"> SEP </w:t>
      </w:r>
      <w:proofErr w:type="spellStart"/>
      <w:r w:rsidRPr="00A609AD">
        <w:rPr>
          <w:i/>
          <w:color w:val="548DD4"/>
        </w:rPr>
        <w:t>insert</w:t>
      </w:r>
      <w:proofErr w:type="spellEnd"/>
      <w:r>
        <w:rPr>
          <w:i/>
          <w:color w:val="548DD4"/>
        </w:rPr>
        <w:t>:</w:t>
      </w:r>
      <w:r w:rsidRPr="00FB14C6">
        <w:t xml:space="preserve"> </w:t>
      </w:r>
      <w:r w:rsidR="0091710A" w:rsidRPr="00FB14C6">
        <w:t xml:space="preserve">Si </w:t>
      </w:r>
      <w:r w:rsidR="00CB013D" w:rsidRPr="00FB14C6">
        <w:t xml:space="preserve">Servicios de inscripción </w:t>
      </w:r>
      <w:r w:rsidR="00CB013D">
        <w:t>de</w:t>
      </w:r>
      <w:r w:rsidR="00CB013D" w:rsidRPr="00FB14C6">
        <w:t xml:space="preserve"> cliente</w:t>
      </w:r>
      <w:r w:rsidR="00CB013D">
        <w:t>s</w:t>
      </w:r>
      <w:r w:rsidR="00CB013D" w:rsidRPr="00FB14C6">
        <w:t xml:space="preserve"> de Illinois recib</w:t>
      </w:r>
      <w:r w:rsidR="00CB013D">
        <w:t>e</w:t>
      </w:r>
      <w:r w:rsidR="00CB013D" w:rsidRPr="00FB14C6">
        <w:t xml:space="preserve"> </w:t>
      </w:r>
      <w:r w:rsidR="0091710A" w:rsidRPr="00FB14C6">
        <w:t xml:space="preserve">su pedido antes del día </w:t>
      </w:r>
      <w:r w:rsidR="00CB013D" w:rsidRPr="00FB14C6">
        <w:t>1</w:t>
      </w:r>
      <w:r w:rsidR="00CB013D">
        <w:t>8</w:t>
      </w:r>
      <w:r w:rsidR="00CB013D" w:rsidRPr="00FB14C6">
        <w:t xml:space="preserve"> </w:t>
      </w:r>
      <w:r w:rsidR="0091710A" w:rsidRPr="00FB14C6">
        <w:t xml:space="preserve">del mes, su cobertura de &lt;plan </w:t>
      </w:r>
      <w:proofErr w:type="spellStart"/>
      <w:r w:rsidR="0091710A" w:rsidRPr="00FB14C6">
        <w:t>name</w:t>
      </w:r>
      <w:proofErr w:type="spellEnd"/>
      <w:r w:rsidR="0091710A" w:rsidRPr="00FB14C6">
        <w:t xml:space="preserve">&gt; terminará el último día de ese mismo mes. Si </w:t>
      </w:r>
      <w:r w:rsidR="00CB013D" w:rsidRPr="00FB14C6">
        <w:t xml:space="preserve">Servicios de inscripción </w:t>
      </w:r>
      <w:r w:rsidR="00CB013D">
        <w:t>de</w:t>
      </w:r>
      <w:r w:rsidR="00CB013D" w:rsidRPr="00FB14C6">
        <w:t xml:space="preserve"> cliente</w:t>
      </w:r>
      <w:r w:rsidR="00CB013D">
        <w:t>s</w:t>
      </w:r>
      <w:r w:rsidR="00CB013D" w:rsidRPr="00FB14C6">
        <w:t xml:space="preserve"> de Illinois recib</w:t>
      </w:r>
      <w:r w:rsidR="00CB013D">
        <w:t>e</w:t>
      </w:r>
      <w:r w:rsidR="00CB013D" w:rsidRPr="00FB14C6">
        <w:t xml:space="preserve"> </w:t>
      </w:r>
      <w:r w:rsidR="0091710A" w:rsidRPr="00FB14C6">
        <w:t xml:space="preserve">su pedido después del día </w:t>
      </w:r>
      <w:r w:rsidR="00CB013D" w:rsidRPr="00FB14C6">
        <w:t>1</w:t>
      </w:r>
      <w:r w:rsidR="00CB013D">
        <w:t>8</w:t>
      </w:r>
      <w:r w:rsidR="00CB013D" w:rsidRPr="00FB14C6">
        <w:t xml:space="preserve"> </w:t>
      </w:r>
      <w:r w:rsidR="0091710A" w:rsidRPr="00FB14C6">
        <w:t xml:space="preserve">del mes, su cobertura de &lt;plan </w:t>
      </w:r>
      <w:proofErr w:type="spellStart"/>
      <w:r w:rsidR="0091710A" w:rsidRPr="00FB14C6">
        <w:t>name</w:t>
      </w:r>
      <w:proofErr w:type="spellEnd"/>
      <w:r w:rsidR="0091710A" w:rsidRPr="00FB14C6">
        <w:t xml:space="preserve">&gt; terminará el último día del mes siguiente. </w:t>
      </w:r>
      <w:r w:rsidR="0091710A" w:rsidRPr="003C458E">
        <w:rPr>
          <w:lang w:val="es-419"/>
        </w:rPr>
        <w:t>Vea la Sección A arriba para obtener más información sobre cuándo puede terminar su participación.</w:t>
      </w:r>
      <w:r w:rsidRPr="003C458E">
        <w:rPr>
          <w:color w:val="548DD4"/>
          <w:lang w:val="es-419"/>
        </w:rPr>
        <w:t>]</w:t>
      </w:r>
    </w:p>
    <w:p w14:paraId="12BA3DBA" w14:textId="78460A79" w:rsidR="003C3838" w:rsidRPr="00A609AD" w:rsidRDefault="00721EAE" w:rsidP="00A609AD">
      <w:pPr>
        <w:pStyle w:val="Tabletext"/>
        <w:numPr>
          <w:ilvl w:val="1"/>
          <w:numId w:val="18"/>
        </w:numPr>
        <w:spacing w:before="0" w:line="300" w:lineRule="exact"/>
        <w:ind w:left="720" w:right="720"/>
        <w:rPr>
          <w:lang w:val="es-ES"/>
        </w:rPr>
      </w:pPr>
      <w:r w:rsidRPr="00A609AD">
        <w:rPr>
          <w:color w:val="548DD4"/>
          <w:lang w:val="es-ES"/>
        </w:rPr>
        <w:t>[</w:t>
      </w:r>
      <w:proofErr w:type="spellStart"/>
      <w:r w:rsidRPr="00A609AD">
        <w:rPr>
          <w:i/>
          <w:color w:val="548DD4"/>
          <w:lang w:val="es-ES"/>
        </w:rPr>
        <w:t>Plans</w:t>
      </w:r>
      <w:proofErr w:type="spellEnd"/>
      <w:r w:rsidRPr="00A609AD">
        <w:rPr>
          <w:i/>
          <w:color w:val="548DD4"/>
          <w:lang w:val="es-ES"/>
        </w:rPr>
        <w:t xml:space="preserve"> in </w:t>
      </w:r>
      <w:proofErr w:type="spellStart"/>
      <w:r w:rsidRPr="00A609AD">
        <w:rPr>
          <w:i/>
          <w:color w:val="548DD4"/>
          <w:lang w:val="es-ES"/>
        </w:rPr>
        <w:t>states</w:t>
      </w:r>
      <w:proofErr w:type="spellEnd"/>
      <w:r w:rsidRPr="00A609AD">
        <w:rPr>
          <w:i/>
          <w:color w:val="548DD4"/>
          <w:lang w:val="es-ES"/>
        </w:rPr>
        <w:t xml:space="preserve"> </w:t>
      </w:r>
      <w:proofErr w:type="spellStart"/>
      <w:r w:rsidRPr="00A609AD">
        <w:rPr>
          <w:i/>
          <w:color w:val="548DD4"/>
          <w:lang w:val="es-ES"/>
        </w:rPr>
        <w:t>that</w:t>
      </w:r>
      <w:proofErr w:type="spellEnd"/>
      <w:r w:rsidRPr="00A609AD">
        <w:rPr>
          <w:i/>
          <w:color w:val="548DD4"/>
          <w:lang w:val="es-ES"/>
        </w:rPr>
        <w:t xml:space="preserve"> </w:t>
      </w:r>
      <w:proofErr w:type="spellStart"/>
      <w:r w:rsidRPr="00A609AD">
        <w:rPr>
          <w:i/>
          <w:color w:val="548DD4"/>
          <w:lang w:val="es-ES"/>
        </w:rPr>
        <w:t>implement</w:t>
      </w:r>
      <w:proofErr w:type="spellEnd"/>
      <w:r w:rsidRPr="00A609AD">
        <w:rPr>
          <w:i/>
          <w:color w:val="548DD4"/>
          <w:lang w:val="es-ES"/>
        </w:rPr>
        <w:t xml:space="preserve"> </w:t>
      </w:r>
      <w:proofErr w:type="spellStart"/>
      <w:r w:rsidRPr="00A609AD">
        <w:rPr>
          <w:i/>
          <w:color w:val="548DD4"/>
          <w:lang w:val="es-ES"/>
        </w:rPr>
        <w:t>the</w:t>
      </w:r>
      <w:proofErr w:type="spellEnd"/>
      <w:r w:rsidRPr="00A609AD">
        <w:rPr>
          <w:i/>
          <w:color w:val="548DD4"/>
          <w:lang w:val="es-ES"/>
        </w:rPr>
        <w:t xml:space="preserve"> new </w:t>
      </w:r>
      <w:proofErr w:type="spellStart"/>
      <w:r w:rsidRPr="00A609AD">
        <w:rPr>
          <w:i/>
          <w:color w:val="548DD4"/>
          <w:lang w:val="es-ES"/>
        </w:rPr>
        <w:t>duals</w:t>
      </w:r>
      <w:proofErr w:type="spellEnd"/>
      <w:r w:rsidRPr="00A609AD">
        <w:rPr>
          <w:i/>
          <w:color w:val="548DD4"/>
          <w:lang w:val="es-ES"/>
        </w:rPr>
        <w:t xml:space="preserve"> SEP </w:t>
      </w:r>
      <w:proofErr w:type="spellStart"/>
      <w:r w:rsidRPr="00A609AD">
        <w:rPr>
          <w:i/>
          <w:color w:val="548DD4"/>
          <w:lang w:val="es-ES"/>
        </w:rPr>
        <w:t>effective</w:t>
      </w:r>
      <w:proofErr w:type="spellEnd"/>
      <w:r w:rsidRPr="00A609AD">
        <w:rPr>
          <w:i/>
          <w:color w:val="548DD4"/>
          <w:lang w:val="es-ES"/>
        </w:rPr>
        <w:t xml:space="preserve"> 2019, </w:t>
      </w:r>
      <w:proofErr w:type="spellStart"/>
      <w:r w:rsidRPr="00A609AD">
        <w:rPr>
          <w:i/>
          <w:color w:val="548DD4"/>
          <w:lang w:val="es-ES"/>
        </w:rPr>
        <w:t>insert</w:t>
      </w:r>
      <w:proofErr w:type="spellEnd"/>
      <w:r w:rsidRPr="00A609AD">
        <w:rPr>
          <w:i/>
          <w:color w:val="548DD4"/>
          <w:lang w:val="es-ES"/>
        </w:rPr>
        <w:t xml:space="preserve">: </w:t>
      </w:r>
      <w:r w:rsidRPr="00A609AD">
        <w:rPr>
          <w:lang w:val="es-ES"/>
        </w:rPr>
        <w:t xml:space="preserve">Si </w:t>
      </w:r>
      <w:r w:rsidR="003B17F5">
        <w:rPr>
          <w:lang w:val="es-ES"/>
        </w:rPr>
        <w:t xml:space="preserve">usted es </w:t>
      </w:r>
      <w:proofErr w:type="spellStart"/>
      <w:r w:rsidR="003C3838" w:rsidRPr="00A609AD">
        <w:rPr>
          <w:lang w:val="es-ES"/>
        </w:rPr>
        <w:t>eligible</w:t>
      </w:r>
      <w:proofErr w:type="spellEnd"/>
      <w:r w:rsidR="003C3838" w:rsidRPr="00A609AD">
        <w:rPr>
          <w:lang w:val="es-ES"/>
        </w:rPr>
        <w:t xml:space="preserve"> para un Período de inscripción especial y Illinois </w:t>
      </w:r>
      <w:proofErr w:type="spellStart"/>
      <w:r w:rsidR="003C3838" w:rsidRPr="00A609AD">
        <w:rPr>
          <w:lang w:val="es-ES"/>
        </w:rPr>
        <w:t>Client</w:t>
      </w:r>
      <w:proofErr w:type="spellEnd"/>
      <w:r w:rsidR="003C3838" w:rsidRPr="00A609AD">
        <w:rPr>
          <w:lang w:val="es-ES"/>
        </w:rPr>
        <w:t xml:space="preserve"> </w:t>
      </w:r>
      <w:proofErr w:type="spellStart"/>
      <w:r w:rsidR="003C3838" w:rsidRPr="00A609AD">
        <w:rPr>
          <w:lang w:val="es-ES"/>
        </w:rPr>
        <w:t>Enrollment</w:t>
      </w:r>
      <w:proofErr w:type="spellEnd"/>
      <w:r w:rsidR="003C3838" w:rsidRPr="00A609AD">
        <w:rPr>
          <w:lang w:val="es-ES"/>
        </w:rPr>
        <w:t xml:space="preserve"> </w:t>
      </w:r>
      <w:proofErr w:type="spellStart"/>
      <w:r w:rsidR="003C3838" w:rsidRPr="00A609AD">
        <w:rPr>
          <w:lang w:val="es-ES"/>
        </w:rPr>
        <w:t>Services</w:t>
      </w:r>
      <w:proofErr w:type="spellEnd"/>
      <w:r w:rsidR="003C3838" w:rsidRPr="00A609AD">
        <w:rPr>
          <w:lang w:val="es-ES"/>
        </w:rPr>
        <w:t xml:space="preserve"> recibe su </w:t>
      </w:r>
      <w:r w:rsidR="003C3838">
        <w:rPr>
          <w:lang w:val="es-ES"/>
        </w:rPr>
        <w:t>pedido</w:t>
      </w:r>
      <w:r w:rsidR="003C3838" w:rsidRPr="00A609AD">
        <w:rPr>
          <w:lang w:val="es-ES"/>
        </w:rPr>
        <w:t xml:space="preserve"> antes del 18 del mes, su cobertura con &lt;plan </w:t>
      </w:r>
      <w:proofErr w:type="spellStart"/>
      <w:r w:rsidR="003C3838" w:rsidRPr="00A609AD">
        <w:rPr>
          <w:lang w:val="es-ES"/>
        </w:rPr>
        <w:t>name</w:t>
      </w:r>
      <w:proofErr w:type="spellEnd"/>
      <w:r w:rsidR="003C3838" w:rsidRPr="00A609AD">
        <w:rPr>
          <w:lang w:val="es-ES"/>
        </w:rPr>
        <w:t xml:space="preserve">&gt; terminará el último día de ese mismo mes. Si Illinois </w:t>
      </w:r>
      <w:proofErr w:type="spellStart"/>
      <w:r w:rsidR="003C3838" w:rsidRPr="00A609AD">
        <w:rPr>
          <w:lang w:val="es-ES"/>
        </w:rPr>
        <w:t>Client</w:t>
      </w:r>
      <w:proofErr w:type="spellEnd"/>
      <w:r w:rsidR="003C3838" w:rsidRPr="00A609AD">
        <w:rPr>
          <w:lang w:val="es-ES"/>
        </w:rPr>
        <w:t xml:space="preserve"> </w:t>
      </w:r>
      <w:proofErr w:type="spellStart"/>
      <w:r w:rsidR="003C3838" w:rsidRPr="00A609AD">
        <w:rPr>
          <w:lang w:val="es-ES"/>
        </w:rPr>
        <w:t>Enrollment</w:t>
      </w:r>
      <w:proofErr w:type="spellEnd"/>
      <w:r w:rsidR="003C3838" w:rsidRPr="00A609AD">
        <w:rPr>
          <w:lang w:val="es-ES"/>
        </w:rPr>
        <w:t xml:space="preserve"> </w:t>
      </w:r>
      <w:proofErr w:type="spellStart"/>
      <w:r w:rsidR="003C3838" w:rsidRPr="00A609AD">
        <w:rPr>
          <w:lang w:val="es-ES"/>
        </w:rPr>
        <w:t>Services</w:t>
      </w:r>
      <w:proofErr w:type="spellEnd"/>
      <w:r w:rsidR="003C3838" w:rsidRPr="00A609AD">
        <w:rPr>
          <w:lang w:val="es-ES"/>
        </w:rPr>
        <w:t xml:space="preserve"> recibe su </w:t>
      </w:r>
      <w:r w:rsidR="003C3838">
        <w:rPr>
          <w:lang w:val="es-ES"/>
        </w:rPr>
        <w:t>pedido</w:t>
      </w:r>
      <w:r w:rsidR="003C3838" w:rsidRPr="00E4307B">
        <w:rPr>
          <w:lang w:val="es-ES"/>
        </w:rPr>
        <w:t xml:space="preserve"> </w:t>
      </w:r>
      <w:r w:rsidR="003C3838" w:rsidRPr="00A609AD">
        <w:rPr>
          <w:lang w:val="es-ES"/>
        </w:rPr>
        <w:t xml:space="preserve">después del 18 del mes, su cobertura con &lt;plan </w:t>
      </w:r>
      <w:proofErr w:type="spellStart"/>
      <w:r w:rsidR="003C3838" w:rsidRPr="00A609AD">
        <w:rPr>
          <w:lang w:val="es-ES"/>
        </w:rPr>
        <w:t>name</w:t>
      </w:r>
      <w:proofErr w:type="spellEnd"/>
      <w:r w:rsidR="003C3838" w:rsidRPr="00A609AD">
        <w:rPr>
          <w:lang w:val="es-ES"/>
        </w:rPr>
        <w:t xml:space="preserve">&gt; terminará el último día del mes siguiente. </w:t>
      </w:r>
      <w:r w:rsidR="003C3838">
        <w:rPr>
          <w:lang w:val="es-ES"/>
        </w:rPr>
        <w:t>Vea</w:t>
      </w:r>
      <w:r w:rsidR="003C3838" w:rsidRPr="00A609AD">
        <w:rPr>
          <w:lang w:val="es-ES"/>
        </w:rPr>
        <w:t xml:space="preserve"> la Sección A arriba para obtener más información sobre cuándo puede finalizar su </w:t>
      </w:r>
      <w:r w:rsidR="003C3838">
        <w:rPr>
          <w:lang w:val="es-ES"/>
        </w:rPr>
        <w:t>participación.</w:t>
      </w:r>
      <w:r w:rsidR="003C3838" w:rsidRPr="00A609AD">
        <w:rPr>
          <w:color w:val="548DD4"/>
          <w:lang w:val="es-ES"/>
        </w:rPr>
        <w:t>]</w:t>
      </w:r>
    </w:p>
    <w:p w14:paraId="6948115C" w14:textId="5FE128B1" w:rsidR="0091710A" w:rsidRPr="00FB14C6" w:rsidRDefault="00721EAE" w:rsidP="00694650">
      <w:pPr>
        <w:pStyle w:val="HeadingCMSNEW"/>
      </w:pPr>
      <w:bookmarkStart w:id="25" w:name="_Toc517695946"/>
      <w:r>
        <w:t>D. Cómo obtener los servicios de Medicare y Medicaid por separado</w:t>
      </w:r>
      <w:bookmarkEnd w:id="25"/>
    </w:p>
    <w:bookmarkEnd w:id="24"/>
    <w:p w14:paraId="61AFBCED" w14:textId="77777777" w:rsidR="0091710A" w:rsidRPr="00FB14C6" w:rsidRDefault="0091710A" w:rsidP="00694650">
      <w:pPr>
        <w:pStyle w:val="RegularTextCMSNEW"/>
      </w:pPr>
      <w:r w:rsidRPr="00FB14C6">
        <w:t xml:space="preserve">Si no quiere inscribirse en otro </w:t>
      </w:r>
      <w:r w:rsidR="002B3A69">
        <w:t>P</w:t>
      </w:r>
      <w:r w:rsidRPr="00FB14C6">
        <w:t>lan de Medicare y Medicaid después de dejar de participar en &lt;plan name&gt;, usted volverá a obtener sus servicios de Medicare y M</w:t>
      </w:r>
      <w:r w:rsidR="00955215">
        <w:t>edicaid</w:t>
      </w:r>
      <w:r w:rsidRPr="00FB14C6">
        <w:t xml:space="preserve"> por separado.</w:t>
      </w:r>
    </w:p>
    <w:p w14:paraId="4A5E5EEC" w14:textId="42ADD028" w:rsidR="0091710A" w:rsidRPr="00FB14C6" w:rsidRDefault="003C3838" w:rsidP="00F313CF">
      <w:pPr>
        <w:pStyle w:val="SubheadingCMSNEW"/>
      </w:pPr>
      <w:bookmarkStart w:id="26" w:name="_Toc517695947"/>
      <w:r>
        <w:t xml:space="preserve">D1. Maneras de obtener sus </w:t>
      </w:r>
      <w:r w:rsidR="0091710A" w:rsidRPr="00FB14C6">
        <w:t>servicios de Medicare</w:t>
      </w:r>
      <w:bookmarkEnd w:id="26"/>
    </w:p>
    <w:p w14:paraId="5CB04119" w14:textId="77777777" w:rsidR="0057205A" w:rsidRDefault="0091710A" w:rsidP="00F313CF">
      <w:pPr>
        <w:pStyle w:val="RegularTextCMSNEW"/>
      </w:pPr>
      <w:r w:rsidRPr="00FB14C6">
        <w:t>Podrá elegir cómo recibe sus beneficios de Medicare.</w:t>
      </w:r>
    </w:p>
    <w:p w14:paraId="64FAD565" w14:textId="3FE32E0A" w:rsidR="00F313CF" w:rsidRPr="00FB14C6" w:rsidRDefault="0091710A" w:rsidP="00F313CF">
      <w:pPr>
        <w:pStyle w:val="RegularTextCMSNEW"/>
      </w:pPr>
      <w:r w:rsidRPr="00FB14C6">
        <w:t>Usted tiene tres opciones para obtener su servicios de Medicare.</w:t>
      </w:r>
      <w:r w:rsidR="0057205A">
        <w:t xml:space="preserve"> </w:t>
      </w:r>
      <w:r w:rsidRPr="00FB14C6">
        <w:t>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91710A" w:rsidRPr="00FB14C6" w14:paraId="6DFBC85F" w14:textId="77777777" w:rsidTr="000B5F53">
        <w:trPr>
          <w:cantSplit/>
          <w:trHeight w:val="3757"/>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25591DEA" w14:textId="77777777" w:rsidR="0091710A" w:rsidRPr="000B5F53" w:rsidRDefault="0091710A" w:rsidP="003F5E76">
            <w:pPr>
              <w:pStyle w:val="Tabletext"/>
              <w:spacing w:before="0" w:line="300" w:lineRule="exact"/>
              <w:rPr>
                <w:b/>
                <w:lang w:val="es-US"/>
              </w:rPr>
            </w:pPr>
            <w:r w:rsidRPr="000B5F53">
              <w:rPr>
                <w:b/>
                <w:lang w:val="es-US"/>
              </w:rPr>
              <w:t>1. Usted puede cambiar a:</w:t>
            </w:r>
          </w:p>
          <w:p w14:paraId="50C10229" w14:textId="523BE19D" w:rsidR="0091710A" w:rsidRPr="000B5F53" w:rsidRDefault="0091710A" w:rsidP="003F5E76">
            <w:pPr>
              <w:pStyle w:val="Tabletext"/>
              <w:spacing w:before="0" w:line="300" w:lineRule="exact"/>
              <w:ind w:left="216"/>
              <w:rPr>
                <w:b/>
                <w:lang w:val="es-US" w:eastAsia="es-US"/>
              </w:rPr>
            </w:pPr>
            <w:r w:rsidRPr="000B5F53">
              <w:rPr>
                <w:b/>
                <w:lang w:val="es-US" w:eastAsia="es-US"/>
              </w:rPr>
              <w:t xml:space="preserve">Un plan de salud de Medicare, como un plan Medicare </w:t>
            </w:r>
            <w:proofErr w:type="spellStart"/>
            <w:r w:rsidRPr="000B5F53">
              <w:rPr>
                <w:b/>
                <w:lang w:val="es-US" w:eastAsia="es-US"/>
              </w:rPr>
              <w:t>Advantage</w:t>
            </w:r>
            <w:proofErr w:type="spellEnd"/>
            <w:r w:rsidRPr="000B5F53">
              <w:rPr>
                <w:b/>
                <w:lang w:val="es-US" w:eastAsia="es-US"/>
              </w:rPr>
              <w:t xml:space="preserve"> o </w:t>
            </w:r>
            <w:r w:rsidR="003C3838">
              <w:rPr>
                <w:b/>
                <w:lang w:val="es-US" w:eastAsia="es-US"/>
              </w:rPr>
              <w:t xml:space="preserve">un </w:t>
            </w:r>
            <w:r w:rsidRPr="000B5F53">
              <w:rPr>
                <w:b/>
                <w:lang w:val="es-US" w:eastAsia="es-US"/>
              </w:rPr>
              <w:t>Program</w:t>
            </w:r>
            <w:r w:rsidR="003C3838">
              <w:rPr>
                <w:b/>
                <w:lang w:val="es-US" w:eastAsia="es-US"/>
              </w:rPr>
              <w:t>a</w:t>
            </w:r>
            <w:r w:rsidRPr="000B5F53">
              <w:rPr>
                <w:b/>
                <w:lang w:val="es-US" w:eastAsia="es-US"/>
              </w:rPr>
              <w:t xml:space="preserve"> de cobertura total de salud para personas mayores (</w:t>
            </w:r>
            <w:proofErr w:type="spellStart"/>
            <w:r w:rsidRPr="000B5F53">
              <w:rPr>
                <w:b/>
                <w:lang w:val="es-US" w:eastAsia="es-US"/>
              </w:rPr>
              <w:t>Programs</w:t>
            </w:r>
            <w:proofErr w:type="spellEnd"/>
            <w:r w:rsidRPr="000B5F53">
              <w:rPr>
                <w:b/>
                <w:lang w:val="es-US" w:eastAsia="es-US"/>
              </w:rPr>
              <w:t xml:space="preserve"> of </w:t>
            </w:r>
            <w:proofErr w:type="spellStart"/>
            <w:r w:rsidRPr="000B5F53">
              <w:rPr>
                <w:b/>
                <w:lang w:val="es-US" w:eastAsia="es-US"/>
              </w:rPr>
              <w:t>All</w:t>
            </w:r>
            <w:proofErr w:type="spellEnd"/>
            <w:r w:rsidRPr="000B5F53">
              <w:rPr>
                <w:b/>
                <w:lang w:val="es-US" w:eastAsia="es-US"/>
              </w:rPr>
              <w:t xml:space="preserve">-inclusive </w:t>
            </w:r>
            <w:proofErr w:type="spellStart"/>
            <w:r w:rsidRPr="000B5F53">
              <w:rPr>
                <w:b/>
                <w:lang w:val="es-US" w:eastAsia="es-US"/>
              </w:rPr>
              <w:t>Care</w:t>
            </w:r>
            <w:proofErr w:type="spellEnd"/>
            <w:r w:rsidRPr="000B5F53">
              <w:rPr>
                <w:b/>
                <w:lang w:val="es-US" w:eastAsia="es-US"/>
              </w:rPr>
              <w:t xml:space="preserve"> </w:t>
            </w:r>
            <w:proofErr w:type="spellStart"/>
            <w:r w:rsidRPr="000B5F53">
              <w:rPr>
                <w:b/>
                <w:lang w:val="es-US" w:eastAsia="es-US"/>
              </w:rPr>
              <w:t>for</w:t>
            </w:r>
            <w:proofErr w:type="spellEnd"/>
            <w:r w:rsidRPr="000B5F53">
              <w:rPr>
                <w:b/>
                <w:lang w:val="es-US" w:eastAsia="es-US"/>
              </w:rPr>
              <w:t xml:space="preserve"> </w:t>
            </w:r>
            <w:proofErr w:type="spellStart"/>
            <w:r w:rsidRPr="000B5F53">
              <w:rPr>
                <w:b/>
                <w:lang w:val="es-US" w:eastAsia="es-US"/>
              </w:rPr>
              <w:t>the</w:t>
            </w:r>
            <w:proofErr w:type="spellEnd"/>
            <w:r w:rsidRPr="000B5F53">
              <w:rPr>
                <w:b/>
                <w:lang w:val="es-US" w:eastAsia="es-US"/>
              </w:rPr>
              <w:t xml:space="preserve"> </w:t>
            </w:r>
            <w:proofErr w:type="spellStart"/>
            <w:r w:rsidRPr="000B5F53">
              <w:rPr>
                <w:b/>
                <w:lang w:val="es-US" w:eastAsia="es-US"/>
              </w:rPr>
              <w:t>Elderly</w:t>
            </w:r>
            <w:proofErr w:type="spellEnd"/>
            <w:r w:rsidRPr="000B5F53">
              <w:rPr>
                <w:b/>
                <w:lang w:val="es-US" w:eastAsia="es-US"/>
              </w:rPr>
              <w:t>, PACE)</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7D83319C" w14:textId="77777777" w:rsidR="0091710A" w:rsidRPr="000B5F53" w:rsidRDefault="0091710A" w:rsidP="000B5F53">
            <w:pPr>
              <w:pStyle w:val="Tabletext"/>
              <w:spacing w:before="0" w:line="300" w:lineRule="exact"/>
              <w:rPr>
                <w:b/>
                <w:lang w:val="es-US"/>
              </w:rPr>
            </w:pPr>
            <w:r w:rsidRPr="000B5F53">
              <w:rPr>
                <w:b/>
                <w:lang w:val="es-US"/>
              </w:rPr>
              <w:t>Esto es lo que tiene que hacer:</w:t>
            </w:r>
          </w:p>
          <w:p w14:paraId="166CCE1C" w14:textId="77777777" w:rsidR="0091710A" w:rsidRPr="000B5F53" w:rsidRDefault="0091710A" w:rsidP="000B5F53">
            <w:pPr>
              <w:pStyle w:val="Tablebullets1"/>
              <w:numPr>
                <w:ilvl w:val="0"/>
                <w:numId w:val="0"/>
              </w:numPr>
              <w:spacing w:before="0" w:after="200" w:line="300" w:lineRule="exact"/>
              <w:rPr>
                <w:szCs w:val="22"/>
              </w:rPr>
            </w:pPr>
            <w:r w:rsidRPr="000B5F53">
              <w:rPr>
                <w:szCs w:val="22"/>
              </w:rPr>
              <w:t>Llame a Medicare al 1-800-MEDICARE (1-800-633-4227), las 24 horas del día, los siete días de la semana. Los usuarios de TTY deben llamar al 1-877-486-2048 para inscribirse en el plan de salud nuevo solamente de Medicare.</w:t>
            </w:r>
          </w:p>
          <w:p w14:paraId="02B020ED" w14:textId="77777777" w:rsidR="0057205A" w:rsidRPr="000B5F53" w:rsidRDefault="0091710A" w:rsidP="000B5F53">
            <w:pPr>
              <w:pStyle w:val="Tabletext"/>
              <w:spacing w:before="0" w:line="300" w:lineRule="exact"/>
              <w:rPr>
                <w:lang w:val="es-US"/>
              </w:rPr>
            </w:pPr>
            <w:r w:rsidRPr="000B5F53">
              <w:rPr>
                <w:lang w:val="es-US"/>
              </w:rPr>
              <w:t>Si necesita ayuda o más información:</w:t>
            </w:r>
          </w:p>
          <w:p w14:paraId="0F18EA75" w14:textId="77777777" w:rsidR="0057205A" w:rsidRPr="000B5F53" w:rsidRDefault="0091710A" w:rsidP="000B5F53">
            <w:pPr>
              <w:pStyle w:val="Tablebullets1"/>
              <w:numPr>
                <w:ilvl w:val="0"/>
                <w:numId w:val="12"/>
              </w:numPr>
              <w:spacing w:before="0" w:after="200" w:line="300" w:lineRule="exact"/>
              <w:ind w:left="432" w:hanging="288"/>
              <w:rPr>
                <w:szCs w:val="22"/>
              </w:rPr>
            </w:pPr>
            <w:r w:rsidRPr="000B5F53">
              <w:rPr>
                <w:szCs w:val="22"/>
              </w:rPr>
              <w:t>Llame al Programa de seguro de salud para adultos mayores (SHIP) al</w:t>
            </w:r>
            <w:r w:rsidR="00191F58" w:rsidRPr="000B5F53">
              <w:rPr>
                <w:szCs w:val="22"/>
              </w:rPr>
              <w:t xml:space="preserve"> </w:t>
            </w:r>
            <w:r w:rsidR="003B34C2" w:rsidRPr="000B5F53">
              <w:rPr>
                <w:szCs w:val="22"/>
              </w:rPr>
              <w:t>1-800-252-8966 de lunes a viernes. Los usuarios de TTY deben llamar al 1-888-206-1327.</w:t>
            </w:r>
          </w:p>
          <w:p w14:paraId="5E102FFD" w14:textId="77777777" w:rsidR="0091710A" w:rsidRPr="000B5F53" w:rsidRDefault="0091710A" w:rsidP="000B5F53">
            <w:pPr>
              <w:pStyle w:val="Tabletext"/>
              <w:spacing w:before="0" w:line="300" w:lineRule="exact"/>
              <w:rPr>
                <w:lang w:val="es-US"/>
              </w:rPr>
            </w:pPr>
            <w:r w:rsidRPr="000B5F53">
              <w:rPr>
                <w:lang w:val="es-US"/>
              </w:rPr>
              <w:t xml:space="preserve">Su inscripción en &lt;plan </w:t>
            </w:r>
            <w:proofErr w:type="spellStart"/>
            <w:r w:rsidRPr="000B5F53">
              <w:rPr>
                <w:lang w:val="es-US"/>
              </w:rPr>
              <w:t>name</w:t>
            </w:r>
            <w:proofErr w:type="spellEnd"/>
            <w:r w:rsidRPr="000B5F53">
              <w:rPr>
                <w:lang w:val="es-US"/>
              </w:rPr>
              <w:t>&gt; se cancelará automáticamente cuando comience la cobertura de su plan nuevo.</w:t>
            </w:r>
          </w:p>
        </w:tc>
      </w:tr>
      <w:tr w:rsidR="0091710A" w:rsidRPr="00FB14C6" w14:paraId="6ECD42AE" w14:textId="77777777" w:rsidTr="000B5F53">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4A918289" w14:textId="77777777" w:rsidR="0091710A" w:rsidRPr="000B5F53" w:rsidRDefault="0091710A" w:rsidP="000B5F53">
            <w:pPr>
              <w:pStyle w:val="Tabletext"/>
              <w:spacing w:before="0" w:line="300" w:lineRule="exact"/>
              <w:rPr>
                <w:b/>
                <w:lang w:val="es-US"/>
              </w:rPr>
            </w:pPr>
            <w:r w:rsidRPr="000B5F53">
              <w:rPr>
                <w:b/>
                <w:lang w:val="es-US"/>
              </w:rPr>
              <w:t>2. Usted puede cambiar a:</w:t>
            </w:r>
          </w:p>
          <w:p w14:paraId="1149C4F9" w14:textId="14E6E013" w:rsidR="0091710A" w:rsidRPr="000B5F53" w:rsidRDefault="0091710A" w:rsidP="003F5E76">
            <w:pPr>
              <w:pStyle w:val="Tabletext"/>
              <w:spacing w:before="0" w:line="300" w:lineRule="exact"/>
              <w:ind w:left="216"/>
              <w:rPr>
                <w:lang w:val="es-US" w:eastAsia="es-US"/>
              </w:rPr>
            </w:pPr>
            <w:del w:id="27" w:author="MMCO" w:date="2018-07-09T08:36:00Z">
              <w:r w:rsidRPr="000B5F53" w:rsidDel="00F63B4B">
                <w:rPr>
                  <w:b/>
                  <w:lang w:val="es-US" w:eastAsia="es-US"/>
                </w:rPr>
                <w:delText>Medicare original</w:delText>
              </w:r>
            </w:del>
            <w:ins w:id="28" w:author="MMCO" w:date="2018-07-09T08:37:00Z">
              <w:r w:rsidR="00F63B4B">
                <w:rPr>
                  <w:b/>
                  <w:lang w:val="es-US" w:eastAsia="es-US"/>
                </w:rPr>
                <w:t>Medicare Original</w:t>
              </w:r>
            </w:ins>
            <w:r w:rsidRPr="000B5F53">
              <w:rPr>
                <w:b/>
                <w:lang w:val="es-US" w:eastAsia="es-US"/>
              </w:rPr>
              <w:t xml:space="preserve"> </w:t>
            </w:r>
            <w:r w:rsidRPr="000B5F53">
              <w:rPr>
                <w:b/>
                <w:i/>
                <w:lang w:val="es-US"/>
              </w:rPr>
              <w:t xml:space="preserve">con </w:t>
            </w:r>
            <w:r w:rsidRPr="000B5F53">
              <w:rPr>
                <w:b/>
                <w:lang w:val="es-US" w:eastAsia="es-US"/>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481A2A0B" w14:textId="77777777" w:rsidR="0091710A" w:rsidRPr="000B5F53" w:rsidRDefault="0091710A" w:rsidP="000B5F53">
            <w:pPr>
              <w:pStyle w:val="Tabletext"/>
              <w:spacing w:before="0" w:line="300" w:lineRule="exact"/>
              <w:rPr>
                <w:b/>
                <w:lang w:val="es-US"/>
              </w:rPr>
            </w:pPr>
            <w:r w:rsidRPr="000B5F53">
              <w:rPr>
                <w:b/>
                <w:lang w:val="es-US"/>
              </w:rPr>
              <w:t>Esto es lo que tiene que hacer:</w:t>
            </w:r>
          </w:p>
          <w:p w14:paraId="38DD681B" w14:textId="77777777" w:rsidR="0057205A" w:rsidRPr="000B5F53" w:rsidRDefault="0091710A" w:rsidP="000B5F53">
            <w:pPr>
              <w:pStyle w:val="Tablebullets1"/>
              <w:numPr>
                <w:ilvl w:val="0"/>
                <w:numId w:val="0"/>
              </w:numPr>
              <w:spacing w:before="0" w:after="200" w:line="300" w:lineRule="exact"/>
              <w:rPr>
                <w:szCs w:val="22"/>
              </w:rPr>
            </w:pPr>
            <w:r w:rsidRPr="000B5F53">
              <w:rPr>
                <w:szCs w:val="22"/>
              </w:rPr>
              <w:t>Llame a Medicare al 1-800-MEDICARE (1-800-633-4227), las 24 horas del día, los siete días de la semana. Los usuarios de TTY deben llamar al 1-877-486-2048.</w:t>
            </w:r>
          </w:p>
          <w:p w14:paraId="3F25DF25" w14:textId="77777777" w:rsidR="0057205A" w:rsidRPr="000B5F53" w:rsidRDefault="0091710A" w:rsidP="000B5F53">
            <w:pPr>
              <w:pStyle w:val="Tabletext"/>
              <w:spacing w:before="0" w:line="300" w:lineRule="exact"/>
              <w:rPr>
                <w:lang w:val="es-US"/>
              </w:rPr>
            </w:pPr>
            <w:r w:rsidRPr="000B5F53">
              <w:rPr>
                <w:lang w:val="es-US"/>
              </w:rPr>
              <w:t>Si necesita ayuda o más información:</w:t>
            </w:r>
          </w:p>
          <w:p w14:paraId="63AAE541" w14:textId="77777777" w:rsidR="0057205A" w:rsidRPr="000B5F53" w:rsidRDefault="0091710A" w:rsidP="000B5F53">
            <w:pPr>
              <w:pStyle w:val="Tablebullets1"/>
              <w:numPr>
                <w:ilvl w:val="0"/>
                <w:numId w:val="12"/>
              </w:numPr>
              <w:spacing w:before="0" w:after="200" w:line="300" w:lineRule="exact"/>
              <w:ind w:left="432" w:hanging="288"/>
              <w:rPr>
                <w:szCs w:val="22"/>
              </w:rPr>
            </w:pPr>
            <w:r w:rsidRPr="000B5F53">
              <w:rPr>
                <w:szCs w:val="22"/>
              </w:rPr>
              <w:t xml:space="preserve">Llame </w:t>
            </w:r>
            <w:r w:rsidR="003B34C2" w:rsidRPr="000B5F53">
              <w:rPr>
                <w:szCs w:val="22"/>
              </w:rPr>
              <w:t>al Programa de seguro de salud para adultos mayores (SHIP) al 1-800-252-8966 de lunes a viernes. Los usuarios de TTY deben llamar al 1-888-206-1327.</w:t>
            </w:r>
          </w:p>
          <w:p w14:paraId="0F50F8E5" w14:textId="3BE70EA2" w:rsidR="0091710A" w:rsidRPr="000B5F53" w:rsidRDefault="0091710A" w:rsidP="000B5F53">
            <w:pPr>
              <w:pStyle w:val="Tabletext"/>
              <w:spacing w:before="0" w:line="300" w:lineRule="exact"/>
              <w:rPr>
                <w:lang w:val="es-US"/>
              </w:rPr>
            </w:pPr>
            <w:r w:rsidRPr="000B5F53">
              <w:rPr>
                <w:lang w:val="es-US"/>
              </w:rPr>
              <w:t xml:space="preserve">Su inscripción en &lt;plan </w:t>
            </w:r>
            <w:proofErr w:type="spellStart"/>
            <w:r w:rsidRPr="000B5F53">
              <w:rPr>
                <w:lang w:val="es-US"/>
              </w:rPr>
              <w:t>name</w:t>
            </w:r>
            <w:proofErr w:type="spellEnd"/>
            <w:r w:rsidRPr="000B5F53">
              <w:rPr>
                <w:lang w:val="es-US"/>
              </w:rPr>
              <w:t xml:space="preserve">&gt; se cancelará automáticamente cuando comience la cobertura de </w:t>
            </w:r>
            <w:del w:id="29" w:author="MMCO" w:date="2018-07-09T08:36:00Z">
              <w:r w:rsidR="00B468BF" w:rsidRPr="000B5F53" w:rsidDel="00F63B4B">
                <w:rPr>
                  <w:lang w:val="es-US"/>
                </w:rPr>
                <w:delText>Medicare original</w:delText>
              </w:r>
            </w:del>
            <w:ins w:id="30" w:author="MMCO" w:date="2018-07-09T08:37:00Z">
              <w:r w:rsidR="00F63B4B">
                <w:rPr>
                  <w:lang w:val="es-US"/>
                </w:rPr>
                <w:t>Medicare Original</w:t>
              </w:r>
            </w:ins>
            <w:r w:rsidRPr="000B5F53">
              <w:rPr>
                <w:lang w:val="es-US"/>
              </w:rPr>
              <w:t>.</w:t>
            </w:r>
          </w:p>
        </w:tc>
      </w:tr>
      <w:tr w:rsidR="0091710A" w:rsidRPr="00FB14C6" w14:paraId="353587F9" w14:textId="77777777" w:rsidTr="000B5F53">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7F812C81" w14:textId="77777777" w:rsidR="0091710A" w:rsidRPr="000B5F53" w:rsidRDefault="0091710A" w:rsidP="000B5F53">
            <w:pPr>
              <w:pStyle w:val="Tabletext"/>
              <w:spacing w:before="0" w:line="300" w:lineRule="exact"/>
              <w:rPr>
                <w:b/>
                <w:lang w:val="es-US"/>
              </w:rPr>
            </w:pPr>
            <w:r w:rsidRPr="000B5F53">
              <w:rPr>
                <w:b/>
                <w:lang w:val="es-US"/>
              </w:rPr>
              <w:t>3. Usted puede cambiar a:</w:t>
            </w:r>
          </w:p>
          <w:p w14:paraId="29851D69" w14:textId="7920FC48" w:rsidR="0091710A" w:rsidRPr="000B5F53" w:rsidDel="00493C73" w:rsidRDefault="0091710A" w:rsidP="003F5E76">
            <w:pPr>
              <w:pStyle w:val="Tabletext"/>
              <w:spacing w:before="0" w:line="300" w:lineRule="exact"/>
              <w:ind w:left="216"/>
              <w:rPr>
                <w:b/>
                <w:i/>
                <w:lang w:val="es-US" w:eastAsia="es-US"/>
              </w:rPr>
            </w:pPr>
            <w:del w:id="31" w:author="MMCO" w:date="2018-07-09T08:36:00Z">
              <w:r w:rsidRPr="000B5F53" w:rsidDel="00F63B4B">
                <w:rPr>
                  <w:b/>
                  <w:lang w:val="es-US" w:eastAsia="es-US"/>
                </w:rPr>
                <w:delText>Medicare original</w:delText>
              </w:r>
            </w:del>
            <w:bookmarkStart w:id="32" w:name="_GoBack"/>
            <w:ins w:id="33" w:author="MMCO" w:date="2018-07-09T08:37:00Z">
              <w:r w:rsidR="00F63B4B">
                <w:rPr>
                  <w:b/>
                  <w:lang w:val="es-US" w:eastAsia="es-US"/>
                </w:rPr>
                <w:t>Medicare Original</w:t>
              </w:r>
            </w:ins>
            <w:bookmarkEnd w:id="32"/>
            <w:r w:rsidRPr="000B5F53">
              <w:rPr>
                <w:b/>
                <w:lang w:val="es-US" w:eastAsia="es-US"/>
              </w:rPr>
              <w:t xml:space="preserve"> </w:t>
            </w:r>
            <w:r w:rsidRPr="000B5F53">
              <w:rPr>
                <w:b/>
                <w:i/>
                <w:lang w:val="es-US" w:eastAsia="es-US"/>
              </w:rPr>
              <w:t>sin</w:t>
            </w:r>
            <w:r w:rsidR="0057205A" w:rsidRPr="000B5F53">
              <w:rPr>
                <w:b/>
                <w:i/>
                <w:lang w:val="es-US" w:eastAsia="es-US"/>
              </w:rPr>
              <w:t xml:space="preserve"> </w:t>
            </w:r>
            <w:r w:rsidRPr="000B5F53">
              <w:rPr>
                <w:b/>
                <w:lang w:val="es-US" w:eastAsia="es-US"/>
              </w:rPr>
              <w:t>un plan de medicamentos de receta por separado</w:t>
            </w:r>
          </w:p>
          <w:p w14:paraId="24864C07" w14:textId="754DA657" w:rsidR="0057205A" w:rsidRPr="000B5F53" w:rsidRDefault="0091710A" w:rsidP="000B5F53">
            <w:pPr>
              <w:pStyle w:val="Tabletext"/>
              <w:spacing w:before="0" w:line="300" w:lineRule="exact"/>
              <w:rPr>
                <w:lang w:val="es-US"/>
              </w:rPr>
            </w:pPr>
            <w:r w:rsidRPr="000B5F53">
              <w:rPr>
                <w:b/>
                <w:lang w:val="es-US"/>
              </w:rPr>
              <w:t>NOTA</w:t>
            </w:r>
            <w:r w:rsidRPr="000B5F53">
              <w:rPr>
                <w:lang w:val="es-US"/>
              </w:rPr>
              <w:t xml:space="preserve">: Si cambia a </w:t>
            </w:r>
            <w:del w:id="34" w:author="MMCO" w:date="2018-07-09T08:36:00Z">
              <w:r w:rsidRPr="000B5F53" w:rsidDel="00F63B4B">
                <w:rPr>
                  <w:lang w:val="es-US"/>
                </w:rPr>
                <w:delText>Medicare original</w:delText>
              </w:r>
            </w:del>
            <w:ins w:id="35" w:author="MMCO" w:date="2018-07-09T08:37:00Z">
              <w:r w:rsidR="00F63B4B">
                <w:rPr>
                  <w:lang w:val="es-US"/>
                </w:rPr>
                <w:t>Medicare Original</w:t>
              </w:r>
            </w:ins>
            <w:r w:rsidRPr="000B5F53">
              <w:rPr>
                <w:lang w:val="es-US"/>
              </w:rPr>
              <w:t xml:space="preserve"> y no se inscribe en un plan de medicamentos de receta de Medicare por separado, Medicare puede inscribirle en un plan de medicamentos, a menos que usted le diga a Medicare que no se quiere inscribir.</w:t>
            </w:r>
          </w:p>
          <w:p w14:paraId="608614AD" w14:textId="6FC74CB9" w:rsidR="0091710A" w:rsidRPr="000B5F53" w:rsidRDefault="0091710A" w:rsidP="000B5F53">
            <w:pPr>
              <w:pStyle w:val="Tabletext"/>
              <w:spacing w:before="0" w:line="300" w:lineRule="exact"/>
              <w:rPr>
                <w:lang w:val="es-US"/>
              </w:rPr>
            </w:pPr>
            <w:r w:rsidRPr="000B5F53">
              <w:rPr>
                <w:lang w:val="es-US"/>
              </w:rPr>
              <w:t>Usted sólo debe abandonar la cobertura de medicamentos de receta si obtiene cobertura de medicamentos de un empleador, sindicato o de otra fuente.</w:t>
            </w:r>
            <w:r w:rsidR="0057205A" w:rsidRPr="000B5F53">
              <w:rPr>
                <w:lang w:val="es-US"/>
              </w:rPr>
              <w:t xml:space="preserve"> </w:t>
            </w:r>
            <w:r w:rsidRPr="000B5F53">
              <w:rPr>
                <w:lang w:val="es-US"/>
              </w:rPr>
              <w:t>Si tiene alguna pregunta sobre si necesita cobertura de medicamentos, llame a su Programa de seguro de salud para adultos mayores</w:t>
            </w:r>
            <w:r w:rsidR="00CA1934">
              <w:rPr>
                <w:lang w:val="es-US"/>
              </w:rPr>
              <w:t xml:space="preserve"> (SHIP)</w:t>
            </w:r>
            <w:r w:rsidRPr="000B5F53">
              <w:rPr>
                <w:lang w:val="es-US"/>
              </w:rPr>
              <w:t xml:space="preserve"> al 1-800-548-9034.</w:t>
            </w:r>
            <w:r w:rsidR="009319E9" w:rsidRPr="000B5F53">
              <w:t xml:space="preserve"> Los usuarios de TTY deben llamar al</w:t>
            </w:r>
            <w:r w:rsidR="009319E9">
              <w:t xml:space="preserve"> </w:t>
            </w:r>
            <w:r w:rsidR="009319E9" w:rsidRPr="00BB443D">
              <w:t>1-888-206-1327.</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039F24" w14:textId="77777777" w:rsidR="0091710A" w:rsidRPr="000B5F53" w:rsidRDefault="0091710A" w:rsidP="000B5F53">
            <w:pPr>
              <w:pStyle w:val="Tabletext"/>
              <w:spacing w:before="0" w:line="300" w:lineRule="exact"/>
              <w:rPr>
                <w:b/>
                <w:lang w:val="es-US"/>
              </w:rPr>
            </w:pPr>
            <w:r w:rsidRPr="000B5F53">
              <w:rPr>
                <w:b/>
                <w:lang w:val="es-US"/>
              </w:rPr>
              <w:t>Esto es lo que tiene que hacer:</w:t>
            </w:r>
          </w:p>
          <w:p w14:paraId="23A8D53E" w14:textId="77777777" w:rsidR="0091710A" w:rsidRPr="000B5F53" w:rsidRDefault="0091710A" w:rsidP="000B5F53">
            <w:pPr>
              <w:pStyle w:val="Tablebullets1"/>
              <w:numPr>
                <w:ilvl w:val="0"/>
                <w:numId w:val="0"/>
              </w:numPr>
              <w:spacing w:before="0" w:after="200" w:line="300" w:lineRule="exact"/>
              <w:rPr>
                <w:szCs w:val="22"/>
              </w:rPr>
            </w:pPr>
            <w:r w:rsidRPr="000B5F53">
              <w:rPr>
                <w:szCs w:val="22"/>
              </w:rPr>
              <w:t>Llame a Medicare al 1-800-MEDICARE (1-800-633-4227), las 24 horas del día, los siete días de la semana. Los usuarios de TTY deben llamar al 1-877-486-2048.</w:t>
            </w:r>
          </w:p>
          <w:p w14:paraId="44C8094B" w14:textId="77777777" w:rsidR="0057205A" w:rsidRPr="000B5F53" w:rsidRDefault="0091710A" w:rsidP="000B5F53">
            <w:pPr>
              <w:pStyle w:val="Tabletext"/>
              <w:spacing w:before="0" w:line="300" w:lineRule="exact"/>
              <w:rPr>
                <w:lang w:val="es-US"/>
              </w:rPr>
            </w:pPr>
            <w:r w:rsidRPr="000B5F53">
              <w:rPr>
                <w:lang w:val="es-US"/>
              </w:rPr>
              <w:t>Si necesita ayuda o más información:</w:t>
            </w:r>
          </w:p>
          <w:p w14:paraId="7F6280B3" w14:textId="39BDA5B6" w:rsidR="0057205A" w:rsidRPr="000B5F53" w:rsidRDefault="0091710A" w:rsidP="000B5F53">
            <w:pPr>
              <w:pStyle w:val="Tablebullets1"/>
              <w:numPr>
                <w:ilvl w:val="0"/>
                <w:numId w:val="12"/>
              </w:numPr>
              <w:spacing w:before="0" w:after="200" w:line="300" w:lineRule="exact"/>
              <w:ind w:left="432" w:hanging="288"/>
              <w:rPr>
                <w:szCs w:val="22"/>
              </w:rPr>
            </w:pPr>
            <w:r w:rsidRPr="000B5F53">
              <w:rPr>
                <w:szCs w:val="22"/>
              </w:rPr>
              <w:t xml:space="preserve">Llame </w:t>
            </w:r>
            <w:r w:rsidR="00DC086C" w:rsidRPr="000B5F53">
              <w:rPr>
                <w:szCs w:val="22"/>
              </w:rPr>
              <w:t>al Programa de seguro de salud para adultos mayores (SHIP) al 1-800-252-8966 de</w:t>
            </w:r>
            <w:r w:rsidR="00F508E7">
              <w:rPr>
                <w:szCs w:val="22"/>
              </w:rPr>
              <w:t xml:space="preserve"> las 8:30 a.m. a las 5:00 p.m.</w:t>
            </w:r>
            <w:r w:rsidR="00DC086C" w:rsidRPr="000B5F53">
              <w:rPr>
                <w:szCs w:val="22"/>
              </w:rPr>
              <w:t xml:space="preserve"> lunes a viernes. Los usuarios de TTY deben llamar al 1-888-206-1327</w:t>
            </w:r>
            <w:r w:rsidRPr="000B5F53">
              <w:rPr>
                <w:szCs w:val="22"/>
              </w:rPr>
              <w:t>.</w:t>
            </w:r>
          </w:p>
          <w:p w14:paraId="0B9970BC" w14:textId="151B4457" w:rsidR="0091710A" w:rsidRPr="000B5F53" w:rsidRDefault="0091710A" w:rsidP="000B5F53">
            <w:pPr>
              <w:pStyle w:val="Tabletext"/>
              <w:spacing w:before="0" w:line="300" w:lineRule="exact"/>
              <w:rPr>
                <w:lang w:val="es-US"/>
              </w:rPr>
            </w:pPr>
            <w:r w:rsidRPr="000B5F53">
              <w:rPr>
                <w:lang w:val="es-US"/>
              </w:rPr>
              <w:t xml:space="preserve">Su inscripción en &lt;plan </w:t>
            </w:r>
            <w:proofErr w:type="spellStart"/>
            <w:r w:rsidRPr="000B5F53">
              <w:rPr>
                <w:lang w:val="es-US"/>
              </w:rPr>
              <w:t>name</w:t>
            </w:r>
            <w:proofErr w:type="spellEnd"/>
            <w:r w:rsidRPr="000B5F53">
              <w:rPr>
                <w:lang w:val="es-US"/>
              </w:rPr>
              <w:t xml:space="preserve">&gt; se cancelará automáticamente cuando comience la cobertura de su </w:t>
            </w:r>
            <w:del w:id="36" w:author="MMCO" w:date="2018-07-09T08:36:00Z">
              <w:r w:rsidR="004A4101" w:rsidDel="00F63B4B">
                <w:rPr>
                  <w:lang w:val="es-US"/>
                </w:rPr>
                <w:delText>Medicare Original</w:delText>
              </w:r>
            </w:del>
            <w:ins w:id="37" w:author="MMCO" w:date="2018-07-09T08:37:00Z">
              <w:r w:rsidR="00F63B4B">
                <w:rPr>
                  <w:lang w:val="es-US"/>
                </w:rPr>
                <w:t>Medicare Original</w:t>
              </w:r>
            </w:ins>
            <w:r w:rsidRPr="000B5F53">
              <w:rPr>
                <w:lang w:val="es-US"/>
              </w:rPr>
              <w:t>.</w:t>
            </w:r>
          </w:p>
        </w:tc>
      </w:tr>
    </w:tbl>
    <w:p w14:paraId="590ACC99" w14:textId="2750AAF3" w:rsidR="0091710A" w:rsidRPr="00FB14C6" w:rsidRDefault="003C3838" w:rsidP="000B5F53">
      <w:pPr>
        <w:pStyle w:val="SubheadingCMSNEW"/>
      </w:pPr>
      <w:bookmarkStart w:id="38" w:name="_Toc517695948"/>
      <w:r>
        <w:t xml:space="preserve">D2. </w:t>
      </w:r>
      <w:r w:rsidR="0091710A" w:rsidRPr="00FB14C6">
        <w:t xml:space="preserve">Cómo </w:t>
      </w:r>
      <w:r>
        <w:t xml:space="preserve">obtener sus </w:t>
      </w:r>
      <w:r w:rsidR="0091710A" w:rsidRPr="00FB14C6">
        <w:t>servicios de Medicaid</w:t>
      </w:r>
      <w:bookmarkEnd w:id="38"/>
    </w:p>
    <w:p w14:paraId="72CC13F5" w14:textId="77777777" w:rsidR="00CB013D" w:rsidRPr="00BC2767" w:rsidRDefault="00CB013D" w:rsidP="000B5F53">
      <w:pPr>
        <w:pStyle w:val="RegularTextCMSNEW"/>
        <w:rPr>
          <w:rStyle w:val="PlanInstructions"/>
          <w:i w:val="0"/>
        </w:rPr>
      </w:pPr>
      <w:r w:rsidRPr="00BC2767">
        <w:rPr>
          <w:rStyle w:val="PlanInstructions"/>
          <w:i w:val="0"/>
        </w:rPr>
        <w:t>[</w:t>
      </w:r>
      <w:r w:rsidR="00DC086C">
        <w:rPr>
          <w:rStyle w:val="PlanInstructions"/>
          <w:b/>
        </w:rPr>
        <w:t>If MLTSS</w:t>
      </w:r>
      <w:r w:rsidR="00DC086C">
        <w:rPr>
          <w:rStyle w:val="PlanInstructions"/>
        </w:rPr>
        <w:t xml:space="preserve"> </w:t>
      </w:r>
      <w:r w:rsidR="00DC086C">
        <w:rPr>
          <w:rStyle w:val="PlanInstructions"/>
          <w:b/>
        </w:rPr>
        <w:t>is not</w:t>
      </w:r>
      <w:r w:rsidR="00DC086C">
        <w:rPr>
          <w:rStyle w:val="PlanInstructions"/>
        </w:rPr>
        <w:t xml:space="preserve"> </w:t>
      </w:r>
      <w:r w:rsidR="00DC086C">
        <w:rPr>
          <w:rStyle w:val="PlanInstructions"/>
          <w:b/>
        </w:rPr>
        <w:t>an option</w:t>
      </w:r>
      <w:r w:rsidR="00DC086C">
        <w:rPr>
          <w:rStyle w:val="PlanInstructions"/>
        </w:rPr>
        <w:t xml:space="preserve"> in the beneficiary’s county, plans must include the following language:</w:t>
      </w:r>
      <w:r w:rsidRPr="00BC2767">
        <w:rPr>
          <w:rStyle w:val="PlanInstructions"/>
        </w:rPr>
        <w:t xml:space="preserve"> </w:t>
      </w:r>
      <w:r w:rsidR="0091710A" w:rsidRPr="00BC2767">
        <w:rPr>
          <w:rStyle w:val="PlanInstructions"/>
          <w:i w:val="0"/>
        </w:rPr>
        <w:t xml:space="preserve">Si usted deja </w:t>
      </w:r>
      <w:r w:rsidR="004D02D1">
        <w:rPr>
          <w:rStyle w:val="PlanInstructions"/>
          <w:i w:val="0"/>
        </w:rPr>
        <w:t xml:space="preserve">el </w:t>
      </w:r>
      <w:r w:rsidR="002B3A69">
        <w:rPr>
          <w:rStyle w:val="PlanInstructions"/>
          <w:i w:val="0"/>
        </w:rPr>
        <w:t>P</w:t>
      </w:r>
      <w:r w:rsidR="0091710A" w:rsidRPr="00BC2767">
        <w:rPr>
          <w:rStyle w:val="PlanInstructions"/>
          <w:i w:val="0"/>
        </w:rPr>
        <w:t>lan de Medicare-Medicaid, usted</w:t>
      </w:r>
      <w:r w:rsidR="0091710A" w:rsidRPr="00BC2767">
        <w:rPr>
          <w:rStyle w:val="PlanInstructions"/>
        </w:rPr>
        <w:t xml:space="preserve"> </w:t>
      </w:r>
      <w:r w:rsidRPr="00BC2767">
        <w:rPr>
          <w:rStyle w:val="PlanInstructions"/>
          <w:i w:val="0"/>
        </w:rPr>
        <w:t xml:space="preserve">recibirá sus servicios de Medicaid a través de cobro por servicio.] </w:t>
      </w:r>
    </w:p>
    <w:p w14:paraId="516B6FCF" w14:textId="61E62154" w:rsidR="0057205A" w:rsidRPr="00BC2767" w:rsidRDefault="00CB013D" w:rsidP="000B5F53">
      <w:pPr>
        <w:pStyle w:val="RegularTextCMSNEW"/>
        <w:rPr>
          <w:rStyle w:val="PlanInstructions"/>
          <w:i w:val="0"/>
        </w:rPr>
      </w:pPr>
      <w:r w:rsidRPr="00BC2767">
        <w:rPr>
          <w:rStyle w:val="PlanInstructions"/>
          <w:bCs/>
          <w:i w:val="0"/>
          <w:iCs/>
        </w:rPr>
        <w:t>[</w:t>
      </w:r>
      <w:r w:rsidR="00DC086C">
        <w:rPr>
          <w:rStyle w:val="PlanInstructions"/>
          <w:b/>
        </w:rPr>
        <w:t>If MLTSS</w:t>
      </w:r>
      <w:r w:rsidR="00DC086C">
        <w:rPr>
          <w:rStyle w:val="PlanInstructions"/>
        </w:rPr>
        <w:t xml:space="preserve"> </w:t>
      </w:r>
      <w:r w:rsidR="00DC086C">
        <w:rPr>
          <w:rStyle w:val="PlanInstructions"/>
          <w:b/>
        </w:rPr>
        <w:t>is an option</w:t>
      </w:r>
      <w:r w:rsidR="00DC086C">
        <w:rPr>
          <w:rStyle w:val="PlanInstructions"/>
        </w:rPr>
        <w:t xml:space="preserve"> in the beneficiary’s county, plans must include the following language</w:t>
      </w:r>
      <w:r w:rsidRPr="00BC2767">
        <w:rPr>
          <w:rStyle w:val="PlanInstructions"/>
          <w:bCs/>
          <w:iCs/>
        </w:rPr>
        <w:t xml:space="preserve">: </w:t>
      </w:r>
      <w:r w:rsidRPr="00BC2767">
        <w:rPr>
          <w:rStyle w:val="PlanInstructions"/>
          <w:i w:val="0"/>
        </w:rPr>
        <w:t xml:space="preserve">Si usted deja </w:t>
      </w:r>
      <w:r w:rsidR="004D02D1">
        <w:rPr>
          <w:rStyle w:val="PlanInstructions"/>
          <w:i w:val="0"/>
        </w:rPr>
        <w:t xml:space="preserve">el </w:t>
      </w:r>
      <w:r w:rsidR="002B3A69">
        <w:rPr>
          <w:rStyle w:val="PlanInstructions"/>
          <w:i w:val="0"/>
        </w:rPr>
        <w:t>P</w:t>
      </w:r>
      <w:r w:rsidRPr="00BC2767">
        <w:rPr>
          <w:rStyle w:val="PlanInstructions"/>
          <w:i w:val="0"/>
        </w:rPr>
        <w:t xml:space="preserve">lan de Medicare-Medicaid, usted </w:t>
      </w:r>
      <w:r w:rsidR="0091710A" w:rsidRPr="00BC2767">
        <w:rPr>
          <w:rStyle w:val="PlanInstructions"/>
          <w:i w:val="0"/>
        </w:rPr>
        <w:t xml:space="preserve">recibirá sus servicios de Medicaid a través de cobro por servicio o </w:t>
      </w:r>
      <w:r w:rsidRPr="00BC2767">
        <w:rPr>
          <w:rStyle w:val="PlanInstructions"/>
          <w:i w:val="0"/>
        </w:rPr>
        <w:t xml:space="preserve">tendrá que unirse al programa de </w:t>
      </w:r>
      <w:r w:rsidR="00C21A15" w:rsidRPr="00BC2767">
        <w:rPr>
          <w:rStyle w:val="PlanInstructions"/>
          <w:i w:val="0"/>
        </w:rPr>
        <w:t>S</w:t>
      </w:r>
      <w:r w:rsidRPr="00BC2767">
        <w:rPr>
          <w:rStyle w:val="PlanInstructions"/>
          <w:i w:val="0"/>
        </w:rPr>
        <w:t>ervicios y respald</w:t>
      </w:r>
      <w:r w:rsidR="00006F03" w:rsidRPr="00BC2767">
        <w:rPr>
          <w:rStyle w:val="PlanInstructions"/>
          <w:i w:val="0"/>
        </w:rPr>
        <w:t>o</w:t>
      </w:r>
      <w:r w:rsidRPr="00BC2767">
        <w:rPr>
          <w:rStyle w:val="PlanInstructions"/>
          <w:i w:val="0"/>
        </w:rPr>
        <w:t xml:space="preserve">s administrados a largo plazo </w:t>
      </w:r>
      <w:r w:rsidR="00F508E7">
        <w:rPr>
          <w:color w:val="548DD4"/>
        </w:rPr>
        <w:t xml:space="preserve">(MLTSS) </w:t>
      </w:r>
      <w:r w:rsidRPr="00BC2767">
        <w:rPr>
          <w:rStyle w:val="PlanInstructions"/>
          <w:i w:val="0"/>
        </w:rPr>
        <w:t xml:space="preserve">de </w:t>
      </w:r>
      <w:r w:rsidR="003C3838">
        <w:rPr>
          <w:color w:val="548DD4"/>
        </w:rPr>
        <w:t xml:space="preserve">HealthChoice Illinois </w:t>
      </w:r>
      <w:r w:rsidR="0091710A" w:rsidRPr="00BC2767">
        <w:rPr>
          <w:rStyle w:val="PlanInstructions"/>
          <w:i w:val="0"/>
        </w:rPr>
        <w:t>para recibir sus servicios de Medicaid.</w:t>
      </w:r>
    </w:p>
    <w:p w14:paraId="03690164" w14:textId="77777777" w:rsidR="00006F03" w:rsidRPr="00E90528" w:rsidRDefault="00006F03" w:rsidP="000B5F53">
      <w:pPr>
        <w:pStyle w:val="RegularTextCMSNEW"/>
        <w:rPr>
          <w:rStyle w:val="PlanInstructions"/>
          <w:i w:val="0"/>
        </w:rPr>
      </w:pPr>
      <w:r w:rsidRPr="00E90528">
        <w:rPr>
          <w:rStyle w:val="PlanInstructions"/>
          <w:i w:val="0"/>
        </w:rPr>
        <w:t xml:space="preserve">Si usted no está en una institución de cuidados para personas mayores ni está inscrito en un programa de excepción de Servicios basados en el hogar y la comunidad (HCBS), </w:t>
      </w:r>
      <w:r w:rsidR="004D02D1" w:rsidRPr="00E90528">
        <w:rPr>
          <w:rStyle w:val="PlanInstructions"/>
          <w:i w:val="0"/>
        </w:rPr>
        <w:t xml:space="preserve">usted recibirá sus servicios </w:t>
      </w:r>
      <w:r w:rsidR="00050743" w:rsidRPr="00E90528">
        <w:rPr>
          <w:rStyle w:val="PlanInstructions"/>
          <w:i w:val="0"/>
        </w:rPr>
        <w:t xml:space="preserve">a través </w:t>
      </w:r>
      <w:r w:rsidRPr="00E90528">
        <w:rPr>
          <w:rStyle w:val="PlanInstructions"/>
          <w:i w:val="0"/>
        </w:rPr>
        <w:t>de Medicaid</w:t>
      </w:r>
      <w:r w:rsidR="004D02D1" w:rsidRPr="00E90528">
        <w:rPr>
          <w:rStyle w:val="PlanInstructions"/>
          <w:i w:val="0"/>
        </w:rPr>
        <w:t xml:space="preserve"> </w:t>
      </w:r>
      <w:r w:rsidR="00050743" w:rsidRPr="00E90528">
        <w:rPr>
          <w:rStyle w:val="PlanInstructions"/>
          <w:i w:val="0"/>
        </w:rPr>
        <w:t>con</w:t>
      </w:r>
      <w:r w:rsidR="004D02D1" w:rsidRPr="00E90528">
        <w:rPr>
          <w:rStyle w:val="PlanInstructions"/>
          <w:i w:val="0"/>
        </w:rPr>
        <w:t xml:space="preserve"> cobro por servicio</w:t>
      </w:r>
      <w:r w:rsidRPr="00E90528">
        <w:rPr>
          <w:rStyle w:val="PlanInstructions"/>
          <w:i w:val="0"/>
        </w:rPr>
        <w:t>.</w:t>
      </w:r>
      <w:r w:rsidR="00C85617" w:rsidRPr="00E90528">
        <w:rPr>
          <w:rStyle w:val="PlanInstructions"/>
          <w:i w:val="0"/>
        </w:rPr>
        <w:t xml:space="preserve"> Usted puede ver a cualquier proveedor que acepte Medicaid y nuevos pacientes.</w:t>
      </w:r>
    </w:p>
    <w:p w14:paraId="68D2EB0E" w14:textId="54998DDF" w:rsidR="0057205A" w:rsidRPr="006628F4" w:rsidRDefault="0091710A" w:rsidP="000B5F53">
      <w:pPr>
        <w:pStyle w:val="RegularTextCMSNEW"/>
        <w:rPr>
          <w:rStyle w:val="PlanInstructions"/>
          <w:i w:val="0"/>
        </w:rPr>
      </w:pPr>
      <w:r w:rsidRPr="006628F4">
        <w:rPr>
          <w:rStyle w:val="PlanInstructions"/>
          <w:i w:val="0"/>
        </w:rPr>
        <w:t xml:space="preserve">Si usted está en una institución de cuidados para personas mayores o está inscrito en un programa de excepción de Servicios basados en el hogar y la comunidad (HCBS), usted </w:t>
      </w:r>
      <w:r w:rsidR="00006F03" w:rsidRPr="006628F4">
        <w:rPr>
          <w:rStyle w:val="PlanInstructions"/>
          <w:i w:val="0"/>
        </w:rPr>
        <w:t xml:space="preserve">tendrá que unirse al </w:t>
      </w:r>
      <w:r w:rsidR="00C85617" w:rsidRPr="006628F4">
        <w:rPr>
          <w:rStyle w:val="PlanInstructions"/>
          <w:i w:val="0"/>
        </w:rPr>
        <w:t>P</w:t>
      </w:r>
      <w:r w:rsidR="00006F03" w:rsidRPr="006628F4">
        <w:rPr>
          <w:rStyle w:val="PlanInstructions"/>
          <w:i w:val="0"/>
        </w:rPr>
        <w:t xml:space="preserve">rograma de </w:t>
      </w:r>
      <w:r w:rsidR="003C3838">
        <w:rPr>
          <w:color w:val="548DD4"/>
        </w:rPr>
        <w:t>HealthChoice Illinois</w:t>
      </w:r>
      <w:r w:rsidR="003C3838" w:rsidRPr="00EC388F">
        <w:rPr>
          <w:color w:val="548DD4"/>
        </w:rPr>
        <w:t xml:space="preserve"> </w:t>
      </w:r>
      <w:r w:rsidR="003C3838">
        <w:rPr>
          <w:color w:val="548DD4"/>
        </w:rPr>
        <w:t xml:space="preserve">MLTSS </w:t>
      </w:r>
      <w:r w:rsidRPr="006628F4">
        <w:rPr>
          <w:rStyle w:val="PlanInstructions"/>
          <w:i w:val="0"/>
        </w:rPr>
        <w:t>para obtener sus servicios de Medicaid.</w:t>
      </w:r>
    </w:p>
    <w:p w14:paraId="6A4E6A6C" w14:textId="57FC6E61" w:rsidR="00006F03" w:rsidRPr="006628F4" w:rsidRDefault="00006F03" w:rsidP="000B5F53">
      <w:pPr>
        <w:pStyle w:val="RegularTextCMSNEW"/>
        <w:rPr>
          <w:rStyle w:val="PlanInstructions"/>
          <w:i w:val="0"/>
        </w:rPr>
      </w:pPr>
      <w:r w:rsidRPr="006628F4">
        <w:rPr>
          <w:rStyle w:val="PlanInstructions"/>
          <w:i w:val="0"/>
        </w:rPr>
        <w:t xml:space="preserve">Para elegir un </w:t>
      </w:r>
      <w:r w:rsidR="00C85617" w:rsidRPr="006628F4">
        <w:rPr>
          <w:rStyle w:val="PlanInstructions"/>
          <w:i w:val="0"/>
        </w:rPr>
        <w:t>P</w:t>
      </w:r>
      <w:r w:rsidRPr="006628F4">
        <w:rPr>
          <w:rStyle w:val="PlanInstructions"/>
          <w:i w:val="0"/>
        </w:rPr>
        <w:t xml:space="preserve">lan de salud de </w:t>
      </w:r>
      <w:r w:rsidR="003C3838">
        <w:rPr>
          <w:color w:val="548DD4"/>
        </w:rPr>
        <w:t>HealthChoice Illinois</w:t>
      </w:r>
      <w:r w:rsidR="003C3838" w:rsidRPr="00EC388F">
        <w:rPr>
          <w:color w:val="548DD4"/>
        </w:rPr>
        <w:t xml:space="preserve"> </w:t>
      </w:r>
      <w:r w:rsidR="003C3838">
        <w:rPr>
          <w:color w:val="548DD4"/>
        </w:rPr>
        <w:t>MLTSS</w:t>
      </w:r>
      <w:r w:rsidRPr="006628F4">
        <w:rPr>
          <w:rStyle w:val="PlanInstructions"/>
          <w:i w:val="0"/>
        </w:rPr>
        <w:t xml:space="preserve">, usted puede llamar a Servicios de inscripción de clientes de Illinois al 1-877-912-8880, de 8 a.m. a 7 p.m. de lunes a viernes. Los usuarios de TTY deben llamar al 1-866-565-8576. Dígales que quiere dejar &lt;plan name&gt; y unirse a un </w:t>
      </w:r>
      <w:r w:rsidR="00C21A15" w:rsidRPr="006628F4">
        <w:rPr>
          <w:rStyle w:val="PlanInstructions"/>
          <w:i w:val="0"/>
        </w:rPr>
        <w:t>P</w:t>
      </w:r>
      <w:r w:rsidRPr="006628F4">
        <w:rPr>
          <w:rStyle w:val="PlanInstructions"/>
          <w:i w:val="0"/>
        </w:rPr>
        <w:t xml:space="preserve">lan de salud de </w:t>
      </w:r>
      <w:r w:rsidR="000D58FC">
        <w:rPr>
          <w:color w:val="548DD4"/>
        </w:rPr>
        <w:t>HealthChoice Illinois</w:t>
      </w:r>
      <w:r w:rsidR="000D58FC" w:rsidRPr="00EC388F">
        <w:rPr>
          <w:color w:val="548DD4"/>
        </w:rPr>
        <w:t xml:space="preserve"> </w:t>
      </w:r>
      <w:r w:rsidR="000D58FC">
        <w:rPr>
          <w:color w:val="548DD4"/>
        </w:rPr>
        <w:t>MLTSS</w:t>
      </w:r>
      <w:r w:rsidRPr="006628F4">
        <w:rPr>
          <w:rStyle w:val="PlanInstructions"/>
          <w:i w:val="0"/>
        </w:rPr>
        <w:t xml:space="preserve">. </w:t>
      </w:r>
    </w:p>
    <w:p w14:paraId="7F926032" w14:textId="151D692B" w:rsidR="00006F03" w:rsidRPr="003C458E" w:rsidRDefault="00006F03" w:rsidP="000B5F53">
      <w:pPr>
        <w:pStyle w:val="RegularTextCMSNEW"/>
        <w:rPr>
          <w:rStyle w:val="PlanInstructions"/>
        </w:rPr>
      </w:pPr>
      <w:r w:rsidRPr="003C458E">
        <w:rPr>
          <w:rStyle w:val="PlanInstructions"/>
          <w:bCs/>
          <w:i w:val="0"/>
        </w:rPr>
        <w:t>[</w:t>
      </w:r>
      <w:r w:rsidR="00DC086C" w:rsidRPr="003C458E">
        <w:rPr>
          <w:rStyle w:val="PlanInstructions"/>
        </w:rPr>
        <w:t>All plans with a CY 201</w:t>
      </w:r>
      <w:r w:rsidR="000D58FC" w:rsidRPr="003C458E">
        <w:rPr>
          <w:rStyle w:val="PlanInstructions"/>
        </w:rPr>
        <w:t>9</w:t>
      </w:r>
      <w:r w:rsidR="00DC086C" w:rsidRPr="003C458E">
        <w:rPr>
          <w:rStyle w:val="PlanInstructions"/>
        </w:rPr>
        <w:t xml:space="preserve"> MLTSS contract must include the following language </w:t>
      </w:r>
      <w:r w:rsidR="00DC086C" w:rsidRPr="003C458E">
        <w:rPr>
          <w:rStyle w:val="PlanInstructions"/>
          <w:b/>
        </w:rPr>
        <w:t>if MLTSS is an option</w:t>
      </w:r>
      <w:r w:rsidR="00DC086C" w:rsidRPr="003C458E">
        <w:rPr>
          <w:rStyle w:val="PlanInstructions"/>
        </w:rPr>
        <w:t xml:space="preserve"> in the beneficiary’s county</w:t>
      </w:r>
      <w:r w:rsidRPr="003C458E">
        <w:rPr>
          <w:rStyle w:val="PlanInstructions"/>
        </w:rPr>
        <w:t xml:space="preserve">: </w:t>
      </w:r>
      <w:r w:rsidRPr="003C458E">
        <w:rPr>
          <w:rStyle w:val="PlanInstructions"/>
          <w:i w:val="0"/>
        </w:rPr>
        <w:t xml:space="preserve">Si usted no elige un </w:t>
      </w:r>
      <w:r w:rsidR="00C85617" w:rsidRPr="003C458E">
        <w:rPr>
          <w:rStyle w:val="PlanInstructions"/>
          <w:i w:val="0"/>
        </w:rPr>
        <w:t>P</w:t>
      </w:r>
      <w:r w:rsidRPr="003C458E">
        <w:rPr>
          <w:rStyle w:val="PlanInstructions"/>
          <w:i w:val="0"/>
        </w:rPr>
        <w:t>lan de salud de servicios y respaldos administrados a largo plazo</w:t>
      </w:r>
      <w:r w:rsidR="001A6A7B" w:rsidRPr="003C458E">
        <w:rPr>
          <w:rStyle w:val="PlanInstructions"/>
          <w:i w:val="0"/>
        </w:rPr>
        <w:t xml:space="preserve"> (</w:t>
      </w:r>
      <w:r w:rsidR="001A6A7B" w:rsidRPr="003C458E">
        <w:rPr>
          <w:color w:val="548DD4"/>
        </w:rPr>
        <w:t>MLTSS</w:t>
      </w:r>
      <w:r w:rsidR="001A6A7B">
        <w:rPr>
          <w:color w:val="548DD4"/>
        </w:rPr>
        <w:t xml:space="preserve">) de </w:t>
      </w:r>
      <w:r w:rsidR="001A6A7B" w:rsidRPr="003C6C90">
        <w:rPr>
          <w:color w:val="548DD4"/>
        </w:rPr>
        <w:t>HealthChoice Illinois</w:t>
      </w:r>
      <w:r w:rsidRPr="003C458E">
        <w:rPr>
          <w:rStyle w:val="PlanInstructions"/>
          <w:i w:val="0"/>
        </w:rPr>
        <w:t xml:space="preserve">, se le asignará el </w:t>
      </w:r>
      <w:r w:rsidR="0090101C">
        <w:rPr>
          <w:rStyle w:val="PlanInstructions"/>
          <w:i w:val="0"/>
        </w:rPr>
        <w:t>p</w:t>
      </w:r>
      <w:r w:rsidRPr="003C458E">
        <w:rPr>
          <w:rStyle w:val="PlanInstructions"/>
          <w:i w:val="0"/>
        </w:rPr>
        <w:t xml:space="preserve">lan de salud de </w:t>
      </w:r>
      <w:r w:rsidR="000D58FC" w:rsidRPr="003C458E">
        <w:rPr>
          <w:color w:val="548DD4"/>
        </w:rPr>
        <w:t xml:space="preserve">HealthChoice Illinois MLTSS </w:t>
      </w:r>
      <w:r w:rsidRPr="003C458E">
        <w:rPr>
          <w:rStyle w:val="PlanInstructions"/>
          <w:i w:val="0"/>
        </w:rPr>
        <w:t>de nuestra compañía.</w:t>
      </w:r>
      <w:r w:rsidR="008E3741" w:rsidRPr="003C458E">
        <w:rPr>
          <w:rStyle w:val="PlanInstructions"/>
          <w:i w:val="0"/>
        </w:rPr>
        <w:t>]</w:t>
      </w:r>
      <w:r w:rsidRPr="003C458E">
        <w:rPr>
          <w:rStyle w:val="PlanInstructions"/>
        </w:rPr>
        <w:t xml:space="preserve"> </w:t>
      </w:r>
    </w:p>
    <w:p w14:paraId="11F6F894" w14:textId="5C1E090C" w:rsidR="00006F03" w:rsidRPr="00BC2767" w:rsidRDefault="00006F03" w:rsidP="000B5F53">
      <w:pPr>
        <w:pStyle w:val="RegularTextCMSNEW"/>
        <w:rPr>
          <w:rStyle w:val="PlanInstructions"/>
          <w:i w:val="0"/>
        </w:rPr>
      </w:pPr>
      <w:r w:rsidRPr="003C458E">
        <w:rPr>
          <w:rStyle w:val="PlanInstructions"/>
          <w:i w:val="0"/>
        </w:rPr>
        <w:t>[</w:t>
      </w:r>
      <w:r w:rsidR="00DC086C" w:rsidRPr="003C458E">
        <w:rPr>
          <w:rStyle w:val="PlanInstructions"/>
        </w:rPr>
        <w:t>All plans without a CY 201</w:t>
      </w:r>
      <w:r w:rsidR="000D58FC" w:rsidRPr="003C458E">
        <w:rPr>
          <w:rStyle w:val="PlanInstructions"/>
        </w:rPr>
        <w:t>9</w:t>
      </w:r>
      <w:r w:rsidR="00DC086C" w:rsidRPr="003C458E">
        <w:rPr>
          <w:rStyle w:val="PlanInstructions"/>
        </w:rPr>
        <w:t xml:space="preserve"> MLTSS contract must include the following language </w:t>
      </w:r>
      <w:r w:rsidR="00DC086C" w:rsidRPr="003C458E">
        <w:rPr>
          <w:rStyle w:val="PlanInstructions"/>
          <w:b/>
        </w:rPr>
        <w:t>if MLTSS</w:t>
      </w:r>
      <w:r w:rsidR="00DC086C" w:rsidRPr="003C458E">
        <w:rPr>
          <w:rStyle w:val="PlanInstructions"/>
        </w:rPr>
        <w:t xml:space="preserve"> </w:t>
      </w:r>
      <w:r w:rsidR="00DC086C" w:rsidRPr="003C458E">
        <w:rPr>
          <w:rStyle w:val="PlanInstructions"/>
          <w:b/>
        </w:rPr>
        <w:t>is an option</w:t>
      </w:r>
      <w:r w:rsidR="00DC086C" w:rsidRPr="003C458E">
        <w:rPr>
          <w:rStyle w:val="PlanInstructions"/>
        </w:rPr>
        <w:t xml:space="preserve"> in the beneficiary’s county</w:t>
      </w:r>
      <w:r w:rsidRPr="003C458E">
        <w:rPr>
          <w:rStyle w:val="PlanInstructions"/>
        </w:rPr>
        <w:t xml:space="preserve">: </w:t>
      </w:r>
      <w:r w:rsidRPr="003C458E">
        <w:rPr>
          <w:rStyle w:val="PlanInstructions"/>
          <w:i w:val="0"/>
        </w:rPr>
        <w:t xml:space="preserve">Si usted no elige un </w:t>
      </w:r>
      <w:r w:rsidR="00FD7B49">
        <w:rPr>
          <w:rStyle w:val="PlanInstructions"/>
          <w:i w:val="0"/>
        </w:rPr>
        <w:t>p</w:t>
      </w:r>
      <w:r w:rsidRPr="003C458E">
        <w:rPr>
          <w:rStyle w:val="PlanInstructions"/>
          <w:i w:val="0"/>
        </w:rPr>
        <w:t>lan de salud de servicios y respaldos administrados a largo plazo</w:t>
      </w:r>
      <w:r w:rsidR="000D58FC" w:rsidRPr="003C458E">
        <w:rPr>
          <w:rStyle w:val="PlanInstructions"/>
          <w:i w:val="0"/>
        </w:rPr>
        <w:t xml:space="preserve"> (MLTSS)</w:t>
      </w:r>
      <w:r w:rsidR="00FD7B49">
        <w:rPr>
          <w:rStyle w:val="PlanInstructions"/>
          <w:i w:val="0"/>
        </w:rPr>
        <w:t xml:space="preserve"> de </w:t>
      </w:r>
      <w:r w:rsidR="00FD7B49" w:rsidRPr="003C458E">
        <w:rPr>
          <w:color w:val="548DD4"/>
        </w:rPr>
        <w:t>HealthChoice Illinois</w:t>
      </w:r>
      <w:r w:rsidRPr="003C458E">
        <w:rPr>
          <w:rStyle w:val="PlanInstructions"/>
          <w:i w:val="0"/>
        </w:rPr>
        <w:t xml:space="preserve">, se le asignará el </w:t>
      </w:r>
      <w:r w:rsidR="00804E3A">
        <w:rPr>
          <w:rStyle w:val="PlanInstructions"/>
          <w:i w:val="0"/>
        </w:rPr>
        <w:t>p</w:t>
      </w:r>
      <w:r w:rsidRPr="003C458E">
        <w:rPr>
          <w:rStyle w:val="PlanInstructions"/>
          <w:i w:val="0"/>
        </w:rPr>
        <w:t xml:space="preserve">lan de salud de </w:t>
      </w:r>
      <w:r w:rsidR="000D58FC" w:rsidRPr="003C458E">
        <w:rPr>
          <w:color w:val="548DD4"/>
        </w:rPr>
        <w:t>HealthChoice Illinois MLTSS</w:t>
      </w:r>
      <w:r w:rsidRPr="003C458E">
        <w:rPr>
          <w:rStyle w:val="PlanInstructions"/>
          <w:i w:val="0"/>
        </w:rPr>
        <w:t xml:space="preserve"> de una compañía diferente</w:t>
      </w:r>
      <w:r w:rsidR="00DC086C" w:rsidRPr="003C458E">
        <w:rPr>
          <w:rStyle w:val="PlanInstructions"/>
          <w:i w:val="0"/>
        </w:rPr>
        <w:t>.</w:t>
      </w:r>
      <w:r w:rsidR="00DC086C" w:rsidRPr="003C458E">
        <w:rPr>
          <w:rStyle w:val="Heading1Char"/>
          <w:lang w:val="es-US"/>
        </w:rPr>
        <w:t xml:space="preserve"> </w:t>
      </w:r>
      <w:r w:rsidR="00DC086C">
        <w:rPr>
          <w:rStyle w:val="PlanInstructions"/>
        </w:rPr>
        <w:t xml:space="preserve">&lt;Plan name&gt; </w:t>
      </w:r>
      <w:r w:rsidRPr="00BC2767">
        <w:rPr>
          <w:rStyle w:val="PlanInstructions"/>
        </w:rPr>
        <w:t xml:space="preserve"> </w:t>
      </w:r>
      <w:r w:rsidRPr="00BC2767">
        <w:rPr>
          <w:rStyle w:val="PlanInstructions"/>
          <w:i w:val="0"/>
        </w:rPr>
        <w:t xml:space="preserve">no tiene un </w:t>
      </w:r>
      <w:r w:rsidR="00EF6B42">
        <w:rPr>
          <w:rStyle w:val="PlanInstructions"/>
          <w:i w:val="0"/>
        </w:rPr>
        <w:t>p</w:t>
      </w:r>
      <w:r w:rsidRPr="00BC2767">
        <w:rPr>
          <w:rStyle w:val="PlanInstructions"/>
          <w:i w:val="0"/>
        </w:rPr>
        <w:t xml:space="preserve">lan de salud de </w:t>
      </w:r>
      <w:r w:rsidR="000D58FC">
        <w:rPr>
          <w:color w:val="548DD4"/>
        </w:rPr>
        <w:t>HealthChoice Illinois</w:t>
      </w:r>
      <w:r w:rsidR="000D58FC" w:rsidRPr="00EC388F">
        <w:rPr>
          <w:color w:val="548DD4"/>
        </w:rPr>
        <w:t xml:space="preserve"> </w:t>
      </w:r>
      <w:r w:rsidR="000D58FC">
        <w:rPr>
          <w:color w:val="548DD4"/>
        </w:rPr>
        <w:t>MLTSS</w:t>
      </w:r>
      <w:r w:rsidRPr="00BC2767">
        <w:rPr>
          <w:rStyle w:val="PlanInstructions"/>
        </w:rPr>
        <w:t>.</w:t>
      </w:r>
      <w:r w:rsidRPr="00BC2767">
        <w:rPr>
          <w:rStyle w:val="PlanInstructions"/>
          <w:i w:val="0"/>
        </w:rPr>
        <w:t>]</w:t>
      </w:r>
    </w:p>
    <w:p w14:paraId="1393548E" w14:textId="1F35B27F" w:rsidR="00CD33A5" w:rsidRDefault="00006F03" w:rsidP="000B5F53">
      <w:pPr>
        <w:pStyle w:val="RegularTextCMSNEW"/>
      </w:pPr>
      <w:r w:rsidRPr="00BC2767">
        <w:t xml:space="preserve">Después de inscribirse en un </w:t>
      </w:r>
      <w:r w:rsidR="00DC0CAD">
        <w:t>p</w:t>
      </w:r>
      <w:r w:rsidRPr="00BC2767">
        <w:t xml:space="preserve">lan de salud de </w:t>
      </w:r>
      <w:r w:rsidR="000D58FC" w:rsidRPr="000D58FC">
        <w:t>HealthChoice Illinois MLTSS</w:t>
      </w:r>
      <w:r w:rsidR="00AF41E9" w:rsidRPr="00BC2767">
        <w:t xml:space="preserve"> usted</w:t>
      </w:r>
      <w:r w:rsidRPr="00BC2767">
        <w:t xml:space="preserve"> </w:t>
      </w:r>
      <w:r w:rsidR="0091710A" w:rsidRPr="00BC2767">
        <w:t>tendrá 90 días para cambiar</w:t>
      </w:r>
      <w:r w:rsidR="001E41ED">
        <w:t>se</w:t>
      </w:r>
      <w:r w:rsidR="0091710A" w:rsidRPr="00BC2767">
        <w:t xml:space="preserve"> a otro </w:t>
      </w:r>
      <w:r w:rsidR="001E41ED">
        <w:t>p</w:t>
      </w:r>
      <w:r w:rsidR="0091710A" w:rsidRPr="00BC2767">
        <w:t xml:space="preserve">lan de salud </w:t>
      </w:r>
      <w:r w:rsidR="00AF41E9" w:rsidRPr="00BC2767">
        <w:t xml:space="preserve">de </w:t>
      </w:r>
      <w:r w:rsidR="000D58FC" w:rsidRPr="000D58FC">
        <w:t>HealthChoice Illinois MLTSS</w:t>
      </w:r>
      <w:r w:rsidR="0091710A" w:rsidRPr="00BC2767">
        <w:t>.</w:t>
      </w:r>
    </w:p>
    <w:p w14:paraId="7F50D5B9" w14:textId="6C06153B" w:rsidR="0091710A" w:rsidRPr="00BC2767" w:rsidRDefault="0091710A" w:rsidP="000B5F53">
      <w:pPr>
        <w:pStyle w:val="RegularTextCMSNEW"/>
      </w:pPr>
      <w:r w:rsidRPr="00BC2767">
        <w:t xml:space="preserve">Usted recibirá una </w:t>
      </w:r>
      <w:r w:rsidR="000B0F64">
        <w:t xml:space="preserve">Tarjeta </w:t>
      </w:r>
      <w:r w:rsidRPr="00BC2767">
        <w:t>nueva de identificación del</w:t>
      </w:r>
      <w:r w:rsidR="00AF41E9" w:rsidRPr="00BC2767">
        <w:t xml:space="preserve"> miembro</w:t>
      </w:r>
      <w:r w:rsidRPr="00BC2767">
        <w:t xml:space="preserve">, un </w:t>
      </w:r>
      <w:r w:rsidRPr="00BC2767">
        <w:rPr>
          <w:i/>
        </w:rPr>
        <w:t xml:space="preserve">Manual del miembro </w:t>
      </w:r>
      <w:r w:rsidRPr="00BC2767">
        <w:t xml:space="preserve">nuevo y un </w:t>
      </w:r>
      <w:r w:rsidRPr="00BC2767">
        <w:rPr>
          <w:i/>
        </w:rPr>
        <w:t>Directorio de proveedores</w:t>
      </w:r>
      <w:r w:rsidR="000D58FC">
        <w:rPr>
          <w:i/>
        </w:rPr>
        <w:t xml:space="preserve"> y farmacias</w:t>
      </w:r>
      <w:r w:rsidR="005D196B" w:rsidRPr="00BC2767">
        <w:t xml:space="preserve"> </w:t>
      </w:r>
      <w:r w:rsidRPr="00BC2767">
        <w:t>nuevo</w:t>
      </w:r>
      <w:r w:rsidR="00CD33A5">
        <w:t xml:space="preserve"> </w:t>
      </w:r>
      <w:r w:rsidR="00AF41E9" w:rsidRPr="00BC2767">
        <w:t xml:space="preserve">de su </w:t>
      </w:r>
      <w:r w:rsidR="00CB493B" w:rsidRPr="00BC2767">
        <w:t>P</w:t>
      </w:r>
      <w:r w:rsidR="00AF41E9" w:rsidRPr="00BC2767">
        <w:t xml:space="preserve">lan de salud de </w:t>
      </w:r>
      <w:r w:rsidR="000D58FC" w:rsidRPr="000D58FC">
        <w:t>HealthChoice Illinois MLTSS</w:t>
      </w:r>
      <w:r w:rsidR="00AF41E9" w:rsidRPr="00BC2767">
        <w:t>.</w:t>
      </w:r>
    </w:p>
    <w:p w14:paraId="4FF5DCB2" w14:textId="40697497" w:rsidR="0091710A" w:rsidRPr="00FB14C6" w:rsidRDefault="000D58FC" w:rsidP="000B5F53">
      <w:pPr>
        <w:pStyle w:val="HeadingCMSNEW"/>
      </w:pPr>
      <w:bookmarkStart w:id="39" w:name="_Toc345156582"/>
      <w:bookmarkStart w:id="40" w:name="_Toc348618643"/>
      <w:bookmarkStart w:id="41" w:name="_Toc517695949"/>
      <w:r>
        <w:t>E. Siga</w:t>
      </w:r>
      <w:r w:rsidR="0091710A" w:rsidRPr="00FB14C6">
        <w:t xml:space="preserve"> recibiendo sus servicios médicos y medicamentos </w:t>
      </w:r>
      <w:r w:rsidR="00822235">
        <w:br/>
      </w:r>
      <w:r w:rsidR="0091710A" w:rsidRPr="00FB14C6">
        <w:t>a través de nuestro plan hasta que termine su participación</w:t>
      </w:r>
      <w:bookmarkEnd w:id="39"/>
      <w:bookmarkEnd w:id="40"/>
      <w:bookmarkEnd w:id="41"/>
    </w:p>
    <w:p w14:paraId="7941229E" w14:textId="77777777" w:rsidR="0091710A" w:rsidRPr="00FB14C6" w:rsidRDefault="0091710A" w:rsidP="000B5F53">
      <w:pPr>
        <w:pStyle w:val="RegularTextCMSNEW"/>
      </w:pPr>
      <w:r w:rsidRPr="00FB14C6">
        <w:t xml:space="preserve">Si usted deja &lt;plan name&gt;, podría pasar algún tiempo antes de que termine su participación y que comience su cobertura nueva de Medicare y Medicaid. Lea la página &lt;page number&gt; </w:t>
      </w:r>
      <w:r w:rsidRPr="00FB14C6">
        <w:rPr>
          <w:rStyle w:val="PlanInstructions"/>
          <w:i w:val="0"/>
        </w:rPr>
        <w:t>[</w:t>
      </w:r>
      <w:r w:rsidRPr="00FB14C6">
        <w:rPr>
          <w:rStyle w:val="PlanInstructions"/>
        </w:rPr>
        <w:t>plans may insert reference, as applicable</w:t>
      </w:r>
      <w:r w:rsidRPr="00FB14C6">
        <w:rPr>
          <w:rStyle w:val="PlanInstructions"/>
          <w:i w:val="0"/>
        </w:rPr>
        <w:t xml:space="preserve">] </w:t>
      </w:r>
      <w:r w:rsidRPr="00FB14C6">
        <w:t>para obtener más información. Durante este período de tiempo, usted seguirá recibiendo su cuidado de salud y medicamentos a través de nuestro plan.</w:t>
      </w:r>
    </w:p>
    <w:p w14:paraId="2EBBB5C9" w14:textId="0AD8FACF" w:rsidR="000D58FC" w:rsidRPr="00FB14C6" w:rsidRDefault="0091710A" w:rsidP="008210D0">
      <w:pPr>
        <w:pStyle w:val="FirstLevelBulletsCMSNEW"/>
        <w:rPr>
          <w:i/>
        </w:rPr>
      </w:pPr>
      <w:r w:rsidRPr="00FB14C6">
        <w:rPr>
          <w:b/>
        </w:rPr>
        <w:t xml:space="preserve">Usted deberá usar las farmacias de nuestra red para surtir sus recetas. </w:t>
      </w:r>
      <w:r w:rsidRPr="00FB14C6">
        <w:t>Normalmente, sus medicamentos de receta están cubiertos solamente si los surte en una farmacia de la red.</w:t>
      </w:r>
      <w:r w:rsidRPr="00FB14C6">
        <w:rPr>
          <w:i/>
        </w:rPr>
        <w:t xml:space="preserve"> </w:t>
      </w:r>
      <w:r w:rsidRPr="00FB14C6">
        <w:rPr>
          <w:rStyle w:val="PlanInstructions"/>
          <w:i w:val="0"/>
        </w:rPr>
        <w:t>[</w:t>
      </w:r>
      <w:r w:rsidR="002D3D04">
        <w:rPr>
          <w:rStyle w:val="PlanInstructions"/>
        </w:rPr>
        <w:t>I</w:t>
      </w:r>
      <w:r w:rsidR="002D3D04" w:rsidRPr="00FB14C6">
        <w:rPr>
          <w:rStyle w:val="PlanInstructions"/>
        </w:rPr>
        <w:t xml:space="preserve">nsert </w:t>
      </w:r>
      <w:r w:rsidRPr="00FB14C6">
        <w:rPr>
          <w:rStyle w:val="PlanInstructions"/>
        </w:rPr>
        <w:t>if applicable:</w:t>
      </w:r>
      <w:r w:rsidRPr="00FB14C6">
        <w:rPr>
          <w:i/>
        </w:rPr>
        <w:t xml:space="preserve"> </w:t>
      </w:r>
      <w:r w:rsidRPr="008C24B0">
        <w:rPr>
          <w:rStyle w:val="PlanInstructions"/>
          <w:i w:val="0"/>
        </w:rPr>
        <w:t>incluyendo nuestros servicios de farmacia de pedidos por correo</w:t>
      </w:r>
      <w:r w:rsidRPr="00FB14C6">
        <w:rPr>
          <w:rStyle w:val="PlanInstructions"/>
          <w:i w:val="0"/>
        </w:rPr>
        <w:t>]</w:t>
      </w:r>
      <w:r w:rsidRPr="00FB14C6">
        <w:t>.</w:t>
      </w:r>
    </w:p>
    <w:p w14:paraId="07D41111" w14:textId="77777777" w:rsidR="0091710A" w:rsidRPr="00FB14C6" w:rsidRDefault="0091710A" w:rsidP="00A609AD">
      <w:pPr>
        <w:pStyle w:val="FirstLevelBulletsCMSNEW"/>
      </w:pPr>
      <w:r w:rsidRPr="00A609AD">
        <w:rPr>
          <w:b/>
        </w:rPr>
        <w:t>Si usted está hospitalizado el día en que termine su participación, generalmente su estadía en el hospital estará cubierta por nuestro plan hasta que le den de alta.</w:t>
      </w:r>
      <w:r w:rsidRPr="00D81229">
        <w:t xml:space="preserve"> Esto pasará incluso si su cobertura nueva de salud comienza antes de que le den de alta</w:t>
      </w:r>
      <w:r w:rsidRPr="00FB14C6">
        <w:t>.</w:t>
      </w:r>
    </w:p>
    <w:p w14:paraId="1B3814A8" w14:textId="411A85F4" w:rsidR="0057205A" w:rsidRDefault="000D58FC" w:rsidP="008210D0">
      <w:pPr>
        <w:pStyle w:val="HeadingCMSNEW"/>
      </w:pPr>
      <w:bookmarkStart w:id="42" w:name="_Toc345156583"/>
      <w:bookmarkStart w:id="43" w:name="_Toc348618644"/>
      <w:bookmarkStart w:id="44" w:name="_Toc517695950"/>
      <w:r>
        <w:t xml:space="preserve">F. Otras </w:t>
      </w:r>
      <w:r w:rsidR="0091710A" w:rsidRPr="00FB14C6">
        <w:t>circunstancias en que terminará su participación</w:t>
      </w:r>
      <w:bookmarkEnd w:id="42"/>
      <w:bookmarkEnd w:id="43"/>
      <w:bookmarkEnd w:id="44"/>
    </w:p>
    <w:p w14:paraId="77C72BDB" w14:textId="77777777" w:rsidR="0091710A" w:rsidRPr="00FB14C6" w:rsidRDefault="0091710A" w:rsidP="008210D0">
      <w:pPr>
        <w:pStyle w:val="RegularTextCMSNEW"/>
      </w:pPr>
      <w:bookmarkStart w:id="45" w:name="_Toc344049786"/>
      <w:r w:rsidRPr="00FB14C6">
        <w:t xml:space="preserve">Estos son los casos en los que </w:t>
      </w:r>
      <w:bookmarkEnd w:id="45"/>
      <w:r w:rsidRPr="00FB14C6">
        <w:t>&lt;plan name&gt; deberá terminar su participación en el plan:</w:t>
      </w:r>
    </w:p>
    <w:p w14:paraId="7E8911E2" w14:textId="77777777" w:rsidR="0091710A" w:rsidRPr="00FB14C6" w:rsidRDefault="0091710A" w:rsidP="008210D0">
      <w:pPr>
        <w:pStyle w:val="FirstLevelBulletsCMSNEW"/>
      </w:pPr>
      <w:r w:rsidRPr="00FB14C6">
        <w:t xml:space="preserve">Si hay una interrupción en su cobertura de Medicare </w:t>
      </w:r>
      <w:r w:rsidR="002C62B0">
        <w:t>P</w:t>
      </w:r>
      <w:r w:rsidRPr="00FB14C6">
        <w:t xml:space="preserve">arte A y </w:t>
      </w:r>
      <w:r w:rsidR="002C62B0">
        <w:t>P</w:t>
      </w:r>
      <w:r w:rsidRPr="00FB14C6">
        <w:t>arte B.</w:t>
      </w:r>
    </w:p>
    <w:p w14:paraId="002E7237" w14:textId="77777777" w:rsidR="0091710A" w:rsidRPr="00FB14C6" w:rsidRDefault="0091710A" w:rsidP="008210D0">
      <w:pPr>
        <w:pStyle w:val="FirstLevelBulletsCMSNEW"/>
      </w:pPr>
      <w:r w:rsidRPr="00FB14C6">
        <w:t xml:space="preserve">Si usted ya no es elegible para Medicaid. Nuestro plan es para personas elegibles para ambos, Medicare y Medicaid. </w:t>
      </w:r>
      <w:r w:rsidRPr="00BC2767">
        <w:rPr>
          <w:rStyle w:val="PlanInstructions"/>
          <w:i w:val="0"/>
          <w:lang w:val="en-US"/>
        </w:rPr>
        <w:t>[</w:t>
      </w:r>
      <w:r w:rsidRPr="00BC2767">
        <w:rPr>
          <w:rStyle w:val="PlanInstructions"/>
          <w:lang w:val="en-US"/>
        </w:rPr>
        <w:t xml:space="preserve">Plans must insert rules for members who no longer meet special eligibility requirements. </w:t>
      </w:r>
      <w:r w:rsidRPr="00FB14C6">
        <w:rPr>
          <w:rStyle w:val="PlanInstructions"/>
        </w:rPr>
        <w:t>Explain deemed continuous eligibility, if applicable.</w:t>
      </w:r>
      <w:r w:rsidRPr="00FB14C6">
        <w:rPr>
          <w:rStyle w:val="PlanInstructions"/>
          <w:i w:val="0"/>
        </w:rPr>
        <w:t>]</w:t>
      </w:r>
      <w:bookmarkStart w:id="46" w:name="_DV_C2914"/>
    </w:p>
    <w:bookmarkEnd w:id="46"/>
    <w:p w14:paraId="05CE7789" w14:textId="77777777" w:rsidR="0091710A" w:rsidRPr="00FB14C6" w:rsidRDefault="0091710A" w:rsidP="008210D0">
      <w:pPr>
        <w:pStyle w:val="FirstLevelBulletsCMSNEW"/>
      </w:pPr>
      <w:r w:rsidRPr="00FB14C6">
        <w:t>Si usted se muda fuera de nuestra área de servicio.</w:t>
      </w:r>
    </w:p>
    <w:p w14:paraId="0F8BFAB1" w14:textId="77777777" w:rsidR="0091710A" w:rsidRPr="00BC2767" w:rsidRDefault="0091710A" w:rsidP="008210D0">
      <w:pPr>
        <w:pStyle w:val="FirstLevelBulletsCMSNEW"/>
        <w:rPr>
          <w:lang w:val="en-US"/>
        </w:rPr>
      </w:pPr>
      <w:r w:rsidRPr="00FB14C6">
        <w:t xml:space="preserve">Si usted está fuera de nuestra área de servicio durante más de seis meses. </w:t>
      </w:r>
      <w:r w:rsidRPr="00BC2767">
        <w:rPr>
          <w:rStyle w:val="PlanInstructions"/>
          <w:i w:val="0"/>
          <w:lang w:val="en-US"/>
        </w:rPr>
        <w:t>[</w:t>
      </w:r>
      <w:r w:rsidRPr="00BC2767">
        <w:rPr>
          <w:rStyle w:val="PlanInstructions"/>
          <w:lang w:val="en-US"/>
        </w:rPr>
        <w:t>Plans with visitor/traveler benefits should revise this bullet to indicate when members must be disenrolled from the plan.</w:t>
      </w:r>
      <w:r w:rsidRPr="00BC2767">
        <w:rPr>
          <w:rStyle w:val="PlanInstructions"/>
          <w:i w:val="0"/>
          <w:lang w:val="en-US"/>
        </w:rPr>
        <w:t>]</w:t>
      </w:r>
    </w:p>
    <w:p w14:paraId="4BFE4F3A" w14:textId="77777777" w:rsidR="0091710A" w:rsidRPr="00FB14C6" w:rsidRDefault="0091710A" w:rsidP="008210D0">
      <w:pPr>
        <w:pStyle w:val="SecondLevelBulletsCMSNEW"/>
      </w:pPr>
      <w:r w:rsidRPr="00FB14C6">
        <w:t>Si se muda o se va por un viaje largo, usted tiene que llamar a Servicios al miembro para averiguar si el lugar a dónde se muda o viaja está en el área de servicio de nuestro plan.</w:t>
      </w:r>
    </w:p>
    <w:p w14:paraId="1641AE5F" w14:textId="77777777" w:rsidR="0091710A" w:rsidRPr="00FB14C6" w:rsidRDefault="0091710A" w:rsidP="008210D0">
      <w:pPr>
        <w:pStyle w:val="SecondLevelBulletsCMSNEW"/>
      </w:pPr>
      <w:r w:rsidRPr="00FB14C6">
        <w:rPr>
          <w:rStyle w:val="PlanInstructions"/>
          <w:i w:val="0"/>
        </w:rPr>
        <w:t>[</w:t>
      </w:r>
      <w:r w:rsidRPr="00FB14C6">
        <w:rPr>
          <w:rStyle w:val="PlanInstructions"/>
        </w:rPr>
        <w:t xml:space="preserve">Plans with visitor/traveler benefits, insert: </w:t>
      </w:r>
      <w:r w:rsidRPr="00FB14C6">
        <w:rPr>
          <w:rStyle w:val="PlanInstructions"/>
          <w:i w:val="0"/>
        </w:rPr>
        <w:t xml:space="preserve">Lea el </w:t>
      </w:r>
      <w:r w:rsidRPr="00FB5244">
        <w:rPr>
          <w:rStyle w:val="PlanInstructions"/>
          <w:i w:val="0"/>
        </w:rPr>
        <w:t>Capítulo</w:t>
      </w:r>
      <w:r w:rsidRPr="008C24B0">
        <w:t xml:space="preserve"> </w:t>
      </w:r>
      <w:r w:rsidRPr="00FB14C6">
        <w:rPr>
          <w:rStyle w:val="PlanInstructions"/>
          <w:i w:val="0"/>
        </w:rPr>
        <w:t>4 [</w:t>
      </w:r>
      <w:r w:rsidRPr="00FB14C6">
        <w:rPr>
          <w:rStyle w:val="PlanInstructions"/>
        </w:rPr>
        <w:t>plans may insert reference, as applicable</w:t>
      </w:r>
      <w:r w:rsidRPr="00FB14C6">
        <w:rPr>
          <w:rStyle w:val="PlanInstructions"/>
          <w:i w:val="0"/>
        </w:rPr>
        <w:t xml:space="preserve">] </w:t>
      </w:r>
      <w:r w:rsidRPr="008C24B0">
        <w:rPr>
          <w:rStyle w:val="PlanInstructions"/>
          <w:i w:val="0"/>
        </w:rPr>
        <w:t>para buscar información sobre cómo obtener cuidado cuando esté fuera del área de servicio a través de los beneficios de visitante/viajero de nuestro plan.</w:t>
      </w:r>
      <w:r w:rsidRPr="00FB14C6">
        <w:rPr>
          <w:rStyle w:val="PlanInstructions"/>
          <w:i w:val="0"/>
        </w:rPr>
        <w:t>]</w:t>
      </w:r>
    </w:p>
    <w:p w14:paraId="723C1B2A" w14:textId="77777777" w:rsidR="0091710A" w:rsidRPr="00FB14C6" w:rsidRDefault="0091710A" w:rsidP="008210D0">
      <w:pPr>
        <w:pStyle w:val="FirstLevelBulletsCMSNEW"/>
      </w:pPr>
      <w:r w:rsidRPr="00FB14C6">
        <w:t>Si le encarcelan.</w:t>
      </w:r>
    </w:p>
    <w:p w14:paraId="0DDCE94D" w14:textId="77777777" w:rsidR="0091710A" w:rsidRDefault="0091710A" w:rsidP="008210D0">
      <w:pPr>
        <w:pStyle w:val="FirstLevelBulletsCMSNEW"/>
      </w:pPr>
      <w:r w:rsidRPr="00FB14C6">
        <w:t>Si miente o retiene información sobre otros seguros que usted tenga para medicamentos de receta.</w:t>
      </w:r>
    </w:p>
    <w:p w14:paraId="747D8BB2" w14:textId="77777777" w:rsidR="006628F4" w:rsidRDefault="00050743" w:rsidP="008210D0">
      <w:pPr>
        <w:pStyle w:val="FirstLevelBulletsCMSNEW"/>
      </w:pPr>
      <w:r>
        <w:t>Si usted no es ciudadano de Estados Unidos o no está presente legalmente en los Estados Unidos.</w:t>
      </w:r>
    </w:p>
    <w:p w14:paraId="40A405DC" w14:textId="77777777" w:rsidR="00050743" w:rsidRPr="00FB14C6" w:rsidRDefault="00050743" w:rsidP="008210D0">
      <w:pPr>
        <w:pStyle w:val="RegularTextCMSNEW"/>
      </w:pPr>
      <w:r w:rsidRPr="009C50BE">
        <w:t>Usted debe ser ciudadano de Estados Unidos o estar presente legalmente en los Estados Unidos para</w:t>
      </w:r>
      <w:r>
        <w:t xml:space="preserve"> ser miembro de nuestro plan. Los Centros para servicios de Medicare y Medicaid nos avisarán si usted no es elegible para quedarse en estas condiciones. Debemos cancelar su inscripción si usted no cumple con este requisito.</w:t>
      </w:r>
    </w:p>
    <w:p w14:paraId="4DB5AA0A" w14:textId="77777777" w:rsidR="0091710A" w:rsidRPr="00FB14C6" w:rsidRDefault="0091710A" w:rsidP="008210D0">
      <w:pPr>
        <w:pStyle w:val="RegularTextCMSNEW"/>
      </w:pPr>
      <w:r w:rsidRPr="00FB14C6">
        <w:t>Podremos hacer que usted deje nuestro plan por los siguientes motivos, solamente si primero recibimos permiso de Medicare y Medicaid:</w:t>
      </w:r>
    </w:p>
    <w:p w14:paraId="754CCFB3" w14:textId="77777777" w:rsidR="0091710A" w:rsidRPr="00FB14C6" w:rsidRDefault="0091710A" w:rsidP="008210D0">
      <w:pPr>
        <w:pStyle w:val="FirstLevelBulletsCMSNEW"/>
      </w:pPr>
      <w:r w:rsidRPr="00FB14C6">
        <w:t>Si usted nos da información incorrecta intencionalmente al inscribirse en nuestro plan y esa información afecta su elegibilidad para nuestro plan.</w:t>
      </w:r>
    </w:p>
    <w:p w14:paraId="1E5CD137" w14:textId="77777777" w:rsidR="0091710A" w:rsidRPr="00FB14C6" w:rsidRDefault="0091710A" w:rsidP="008210D0">
      <w:pPr>
        <w:pStyle w:val="FirstLevelBulletsCMSNEW"/>
      </w:pPr>
      <w:r w:rsidRPr="00FB14C6">
        <w:t>Si usted se comporta continuamente de manera perjudicial y nos dificulta proporcionarle cuidado médico a usted y otros miembros de nuestro plan.</w:t>
      </w:r>
    </w:p>
    <w:p w14:paraId="4BE09FA7" w14:textId="77777777" w:rsidR="0091710A" w:rsidRPr="00FB14C6" w:rsidRDefault="0091710A" w:rsidP="008210D0">
      <w:pPr>
        <w:pStyle w:val="FirstLevelBulletsCMSNEW"/>
      </w:pPr>
      <w:r w:rsidRPr="00FB14C6">
        <w:t xml:space="preserve">Si deja que alguien más use su </w:t>
      </w:r>
      <w:r w:rsidR="00050743">
        <w:t>T</w:t>
      </w:r>
      <w:r w:rsidR="00050743" w:rsidRPr="00FB14C6">
        <w:t xml:space="preserve">arjeta </w:t>
      </w:r>
      <w:r w:rsidRPr="00FB14C6">
        <w:t xml:space="preserve">de identificación </w:t>
      </w:r>
      <w:r w:rsidR="00050743">
        <w:t xml:space="preserve">de miembro </w:t>
      </w:r>
      <w:r w:rsidRPr="00FB14C6">
        <w:t>para obtener cuidados médicos.</w:t>
      </w:r>
    </w:p>
    <w:p w14:paraId="02228F0D" w14:textId="77777777" w:rsidR="0091710A" w:rsidRPr="00FB14C6" w:rsidRDefault="0091710A" w:rsidP="008210D0">
      <w:pPr>
        <w:pStyle w:val="SecondLevelBulletsCMSNEW"/>
      </w:pPr>
      <w:r w:rsidRPr="00FB14C6">
        <w:t xml:space="preserve">Si terminamos su participación por este motivo, Medicare podría pedir que el </w:t>
      </w:r>
      <w:r w:rsidR="0094791D">
        <w:t>I</w:t>
      </w:r>
      <w:r w:rsidRPr="00FB14C6">
        <w:t>nspector general investigue su caso.</w:t>
      </w:r>
    </w:p>
    <w:p w14:paraId="2D6CC25F" w14:textId="6F0C25B3" w:rsidR="0091710A" w:rsidRPr="00FB14C6" w:rsidRDefault="000D58FC" w:rsidP="008210D0">
      <w:pPr>
        <w:pStyle w:val="HeadingCMSNEW"/>
      </w:pPr>
      <w:bookmarkStart w:id="47" w:name="_Toc348618645"/>
      <w:bookmarkStart w:id="48" w:name="_Toc517695951"/>
      <w:r>
        <w:t xml:space="preserve">G. Reglas contra </w:t>
      </w:r>
      <w:r w:rsidR="0091710A" w:rsidRPr="00FB14C6">
        <w:t xml:space="preserve">pedirle que deje nuestro plan por </w:t>
      </w:r>
      <w:r>
        <w:t>cualquier</w:t>
      </w:r>
      <w:r w:rsidRPr="00FB14C6">
        <w:t xml:space="preserve"> </w:t>
      </w:r>
      <w:r w:rsidR="0091710A" w:rsidRPr="00FB14C6">
        <w:t>motivo relativo a su salud</w:t>
      </w:r>
      <w:bookmarkEnd w:id="47"/>
      <w:bookmarkEnd w:id="48"/>
    </w:p>
    <w:p w14:paraId="609CC8FF" w14:textId="77777777" w:rsidR="0091710A" w:rsidRPr="00FB14C6" w:rsidRDefault="0091710A" w:rsidP="008210D0">
      <w:pPr>
        <w:pStyle w:val="RegularTextCMSNEW"/>
      </w:pPr>
      <w:r w:rsidRPr="00FB14C6">
        <w:t>Si le parece que se le ha pedido dejar nuestro plan por algún motivo relativo a su salud, usted deberá llamar a Medicare al 1-800-MEDICARE (1-800-633-4227). Los usuarios de TTY deberán llamar al 1-877-486-2048. Puede llamar 24 horas del día, los siete días de la semana. Usted debe llamar también a la Línea urgente de beneficios médicos de</w:t>
      </w:r>
      <w:r w:rsidR="00F66047">
        <w:t>l</w:t>
      </w:r>
      <w:r w:rsidR="00F66047" w:rsidRPr="00F66047">
        <w:t xml:space="preserve"> Departamento de Cuidado de Salud y Servicios Para Familias </w:t>
      </w:r>
      <w:r w:rsidR="00F66047">
        <w:t>de Illinois</w:t>
      </w:r>
      <w:r w:rsidRPr="00FB14C6">
        <w:t xml:space="preserve"> al 1-800-226-0768</w:t>
      </w:r>
      <w:r w:rsidR="00050743">
        <w:t>, de lunes a viernes de 8 a.m. a 4:45 p.m</w:t>
      </w:r>
      <w:r w:rsidRPr="00FB14C6">
        <w:t>.</w:t>
      </w:r>
      <w:r w:rsidR="0057205A">
        <w:t xml:space="preserve"> </w:t>
      </w:r>
      <w:r w:rsidRPr="00FB14C6">
        <w:t>Los usuarios de TTY deben llamar al 1-877-204-1012.</w:t>
      </w:r>
    </w:p>
    <w:p w14:paraId="05201407" w14:textId="281F6DE0" w:rsidR="0091710A" w:rsidRPr="00FB14C6" w:rsidRDefault="000D58FC" w:rsidP="008210D0">
      <w:pPr>
        <w:pStyle w:val="HeadingCMSNEW"/>
      </w:pPr>
      <w:bookmarkStart w:id="49" w:name="_Toc345156585"/>
      <w:bookmarkStart w:id="50" w:name="_Toc348618646"/>
      <w:bookmarkStart w:id="51" w:name="_Toc517695952"/>
      <w:r>
        <w:t xml:space="preserve">H. Su </w:t>
      </w:r>
      <w:r w:rsidR="0091710A" w:rsidRPr="00FB14C6">
        <w:t>derecho a presentar una queja si terminamos su participación en nuestro plan</w:t>
      </w:r>
      <w:bookmarkEnd w:id="49"/>
      <w:bookmarkEnd w:id="50"/>
      <w:bookmarkEnd w:id="51"/>
    </w:p>
    <w:p w14:paraId="080D2416" w14:textId="77777777" w:rsidR="0091710A" w:rsidRPr="00FB14C6" w:rsidRDefault="0091710A" w:rsidP="008210D0">
      <w:pPr>
        <w:pStyle w:val="RegularTextCMSNEW"/>
      </w:pPr>
      <w:r w:rsidRPr="00FB14C6">
        <w:t xml:space="preserve">Si terminamos su participación en nuestro plan, debemos darle por escrito nuestros motivos por hacerlo. También debemos explicarle cómo usted puede presentar </w:t>
      </w:r>
      <w:r w:rsidR="00050743">
        <w:t xml:space="preserve">una querella o </w:t>
      </w:r>
      <w:r w:rsidRPr="00FB14C6">
        <w:t xml:space="preserve">una queja sobre nuestra decisión de terminar su participación. Usted puede también leer en el Capítulo 9 </w:t>
      </w:r>
      <w:r w:rsidRPr="00FB14C6">
        <w:rPr>
          <w:rStyle w:val="PlanInstructions"/>
          <w:i w:val="0"/>
        </w:rPr>
        <w:t>[</w:t>
      </w:r>
      <w:r w:rsidRPr="00FB14C6">
        <w:rPr>
          <w:rStyle w:val="PlanInstructions"/>
        </w:rPr>
        <w:t>plans may insert reference, as applicable</w:t>
      </w:r>
      <w:r w:rsidRPr="00FB14C6">
        <w:rPr>
          <w:rStyle w:val="PlanInstructions"/>
          <w:i w:val="0"/>
        </w:rPr>
        <w:t>]</w:t>
      </w:r>
      <w:r w:rsidRPr="00FB14C6">
        <w:rPr>
          <w:rStyle w:val="PlanInstructions"/>
        </w:rPr>
        <w:t xml:space="preserve"> </w:t>
      </w:r>
      <w:r w:rsidRPr="00FB14C6">
        <w:t>la información sobre cómo presentar una queja.</w:t>
      </w:r>
    </w:p>
    <w:p w14:paraId="53957D0F" w14:textId="1C6724EB" w:rsidR="0091710A" w:rsidRPr="00FB14C6" w:rsidRDefault="004A4101" w:rsidP="008210D0">
      <w:pPr>
        <w:pStyle w:val="HeadingCMSNEW"/>
      </w:pPr>
      <w:bookmarkStart w:id="52" w:name="_Toc517695953"/>
      <w:bookmarkStart w:id="53" w:name="_Toc345156586"/>
      <w:bookmarkStart w:id="54" w:name="_Toc348618647"/>
      <w:r>
        <w:t>I</w:t>
      </w:r>
      <w:r w:rsidR="000D58FC">
        <w:t xml:space="preserve">. Cómo </w:t>
      </w:r>
      <w:r w:rsidR="0091710A" w:rsidRPr="00FB14C6">
        <w:t>obtener</w:t>
      </w:r>
      <w:r w:rsidR="0057205A">
        <w:t xml:space="preserve"> </w:t>
      </w:r>
      <w:r w:rsidR="0091710A" w:rsidRPr="00FB14C6">
        <w:t>más información sobre cómo terminar su participación en el plan</w:t>
      </w:r>
      <w:bookmarkEnd w:id="52"/>
      <w:bookmarkEnd w:id="53"/>
      <w:bookmarkEnd w:id="54"/>
    </w:p>
    <w:p w14:paraId="2D350466" w14:textId="77777777" w:rsidR="0091710A" w:rsidRPr="00FB14C6" w:rsidRDefault="0091710A" w:rsidP="008210D0">
      <w:pPr>
        <w:pStyle w:val="RegularTextCMSNEW"/>
      </w:pPr>
      <w:r w:rsidRPr="00FB14C6">
        <w:t>Si tiene alguna pregunta o si quiere más información sobre cuándo podemos terminar su participación, usted puede llamar a Servicios al miembro al &lt;toll-free number&gt;.</w:t>
      </w:r>
    </w:p>
    <w:sectPr w:rsidR="0091710A" w:rsidRPr="00FB14C6" w:rsidSect="009B65FE">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FEBE9" w16cid:durableId="1ECE10EA"/>
  <w16cid:commentId w16cid:paraId="35CEB464" w16cid:durableId="1ED3B95C"/>
  <w16cid:commentId w16cid:paraId="312CA671" w16cid:durableId="1ECE10EF"/>
  <w16cid:commentId w16cid:paraId="74B0EF6F" w16cid:durableId="1EDB69CD"/>
  <w16cid:commentId w16cid:paraId="068187C9" w16cid:durableId="1ECE10F2"/>
  <w16cid:commentId w16cid:paraId="54710EC2" w16cid:durableId="1ECE10F6"/>
  <w16cid:commentId w16cid:paraId="7DA8C2AA" w16cid:durableId="1ECE10FB"/>
  <w16cid:commentId w16cid:paraId="25DE7FA9" w16cid:durableId="1ECE1101"/>
  <w16cid:commentId w16cid:paraId="2B4A2F5C" w16cid:durableId="1ECE110A"/>
  <w16cid:commentId w16cid:paraId="2B000A48" w16cid:durableId="1ECE1116"/>
  <w16cid:commentId w16cid:paraId="2EE88354" w16cid:durableId="1ECE1119"/>
  <w16cid:commentId w16cid:paraId="0ACA4E55" w16cid:durableId="1ED6C08E"/>
  <w16cid:commentId w16cid:paraId="7844C5C2" w16cid:durableId="1ECE11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23F06" w14:textId="77777777" w:rsidR="008B0373" w:rsidRPr="00C91BAB" w:rsidRDefault="008B0373" w:rsidP="00EA4A7F">
      <w:pPr>
        <w:spacing w:after="0" w:line="240" w:lineRule="auto"/>
      </w:pPr>
      <w:r w:rsidRPr="00C91BAB">
        <w:separator/>
      </w:r>
    </w:p>
    <w:p w14:paraId="155890BD" w14:textId="77777777" w:rsidR="008B0373" w:rsidRDefault="008B0373"/>
  </w:endnote>
  <w:endnote w:type="continuationSeparator" w:id="0">
    <w:p w14:paraId="27654F7B" w14:textId="77777777" w:rsidR="008B0373" w:rsidRPr="00C91BAB" w:rsidRDefault="008B0373" w:rsidP="00EA4A7F">
      <w:pPr>
        <w:spacing w:after="0" w:line="240" w:lineRule="auto"/>
      </w:pPr>
      <w:r w:rsidRPr="00C91BAB">
        <w:continuationSeparator/>
      </w:r>
    </w:p>
    <w:p w14:paraId="74A6E139" w14:textId="77777777" w:rsidR="008B0373" w:rsidRDefault="008B03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6B9AB" w14:textId="77777777" w:rsidR="00664BAD" w:rsidRPr="00C91BAB" w:rsidRDefault="00664BAD">
    <w:pPr>
      <w:pStyle w:val="Footer"/>
      <w:rPr>
        <w:lang w:val="es-US"/>
      </w:rPr>
    </w:pPr>
  </w:p>
  <w:p w14:paraId="45FB0818" w14:textId="77777777" w:rsidR="00664BAD" w:rsidRDefault="00664B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33F69" w14:textId="51C619C5" w:rsidR="00664BAD" w:rsidRPr="00F40BA1" w:rsidRDefault="00664BAD" w:rsidP="003B34C2">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2CB2C6E3" wp14:editId="07777777">
              <wp:simplePos x="0" y="0"/>
              <wp:positionH relativeFrom="column">
                <wp:posOffset>-400685</wp:posOffset>
              </wp:positionH>
              <wp:positionV relativeFrom="page">
                <wp:posOffset>9032240</wp:posOffset>
              </wp:positionV>
              <wp:extent cx="292100" cy="299085"/>
              <wp:effectExtent l="8890" t="2540" r="3810" b="3175"/>
              <wp:wrapNone/>
              <wp:docPr id="4"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664BAD" w:rsidRDefault="00664BAD" w:rsidP="00E9052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B2C6E3" id="Group 19" o:spid="_x0000_s1026" alt="Title: Signo de Pregunta - Description: Signo de pregunta blanco, el cual aparece en un cuadro negro en la parte de abajo de la página, al lado de la información de contacto del plan." style="position:absolute;margin-left:-31.55pt;margin-top:711.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664BAD" w:rsidRDefault="00664BAD" w:rsidP="00E90528">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 xml:space="preserve">phone and TTY/TDD </w:t>
    </w:r>
    <w:r w:rsidRPr="00973E74">
      <w:rPr>
        <w:lang w:val="en-US"/>
      </w:rPr>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sidRPr="00BC2767">
      <w:rPr>
        <w:lang w:val="es-ES_tradnl"/>
      </w:rPr>
      <w:tab/>
    </w:r>
    <w:r w:rsidRPr="00E158B5">
      <w:fldChar w:fldCharType="begin"/>
    </w:r>
    <w:r w:rsidRPr="00E158B5">
      <w:instrText xml:space="preserve"> PAGE   \* MERGEFORMAT </w:instrText>
    </w:r>
    <w:r w:rsidRPr="00E158B5">
      <w:fldChar w:fldCharType="separate"/>
    </w:r>
    <w:r w:rsidR="00F63B4B">
      <w:rPr>
        <w:noProof/>
      </w:rPr>
      <w:t>11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51289" w14:textId="6E571FEB" w:rsidR="00664BAD" w:rsidRPr="00F40BA1" w:rsidRDefault="00664BAD" w:rsidP="003B34C2">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7C625252" wp14:editId="07777777">
              <wp:simplePos x="0" y="0"/>
              <wp:positionH relativeFrom="column">
                <wp:posOffset>-400685</wp:posOffset>
              </wp:positionH>
              <wp:positionV relativeFrom="page">
                <wp:posOffset>9032240</wp:posOffset>
              </wp:positionV>
              <wp:extent cx="292100" cy="299085"/>
              <wp:effectExtent l="8890" t="2540" r="3810" b="3175"/>
              <wp:wrapNone/>
              <wp:docPr id="1"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664BAD" w:rsidRDefault="00664BAD" w:rsidP="00F40BA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625252" id="Group 13" o:spid="_x0000_s1029" alt="Title: Signo de Pregunta - Description: Signo de pregunta blanco, el cual aparece en un cuadro negro en la parte de abajo de la página, al lado de la información de contacto del plan." style="position:absolute;margin-left:-31.55pt;margin-top:711.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664BAD" w:rsidRDefault="00664BAD" w:rsidP="00F40BA1">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 xml:space="preserve">phone and TTY/TDD </w:t>
    </w:r>
    <w:r w:rsidRPr="00973E74">
      <w:rPr>
        <w:lang w:val="en-US"/>
      </w:rPr>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BC2767">
      <w:rPr>
        <w:lang w:val="es-ES_tradnl"/>
      </w:rPr>
      <w:tab/>
    </w:r>
    <w:r w:rsidRPr="00E158B5">
      <w:fldChar w:fldCharType="begin"/>
    </w:r>
    <w:r w:rsidRPr="00E158B5">
      <w:instrText xml:space="preserve"> PAGE   \* MERGEFORMAT </w:instrText>
    </w:r>
    <w:r w:rsidRPr="00E158B5">
      <w:fldChar w:fldCharType="separate"/>
    </w:r>
    <w:r w:rsidR="00F63B4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52084" w14:textId="77777777" w:rsidR="008B0373" w:rsidRPr="00C91BAB" w:rsidRDefault="008B0373" w:rsidP="00EA4A7F">
      <w:pPr>
        <w:spacing w:after="0" w:line="240" w:lineRule="auto"/>
      </w:pPr>
      <w:r w:rsidRPr="00C91BAB">
        <w:separator/>
      </w:r>
    </w:p>
    <w:p w14:paraId="591D18E1" w14:textId="77777777" w:rsidR="008B0373" w:rsidRDefault="008B0373"/>
  </w:footnote>
  <w:footnote w:type="continuationSeparator" w:id="0">
    <w:p w14:paraId="42A73BF5" w14:textId="77777777" w:rsidR="008B0373" w:rsidRPr="00C91BAB" w:rsidRDefault="008B0373" w:rsidP="00EA4A7F">
      <w:pPr>
        <w:spacing w:after="0" w:line="240" w:lineRule="auto"/>
      </w:pPr>
      <w:r w:rsidRPr="00C91BAB">
        <w:continuationSeparator/>
      </w:r>
    </w:p>
    <w:p w14:paraId="24B40DDB" w14:textId="77777777" w:rsidR="008B0373" w:rsidRDefault="008B03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5A809" w14:textId="77777777" w:rsidR="00664BAD" w:rsidRPr="00C91BAB" w:rsidRDefault="00664BAD">
    <w:pPr>
      <w:pStyle w:val="Header"/>
      <w:rPr>
        <w:lang w:val="es-US"/>
      </w:rPr>
    </w:pPr>
  </w:p>
  <w:p w14:paraId="5A39BBE3" w14:textId="77777777" w:rsidR="00664BAD" w:rsidRDefault="00664B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46D46" w14:textId="77777777" w:rsidR="00664BAD" w:rsidRDefault="00664BAD" w:rsidP="003B34C2">
    <w:pPr>
      <w:pStyle w:val="Pageheader"/>
      <w:spacing w:after="0"/>
      <w:ind w:right="0"/>
      <w:jc w:val="right"/>
    </w:pPr>
    <w:r w:rsidRPr="00C91BAB">
      <w:t xml:space="preserve">&lt;Plan </w:t>
    </w:r>
    <w:proofErr w:type="spellStart"/>
    <w:r w:rsidRPr="00C91BAB">
      <w:t>name</w:t>
    </w:r>
    <w:proofErr w:type="spellEnd"/>
    <w:r w:rsidRPr="00C91BAB">
      <w:t>&gt; M</w:t>
    </w:r>
    <w:r>
      <w:t>ANUAL DEL MIEMBRO</w:t>
    </w:r>
    <w:r w:rsidRPr="00C91BAB">
      <w:tab/>
      <w:t xml:space="preserve">Capítulo 10: Cómo terminar su participación en nuestro plan </w:t>
    </w:r>
    <w:r>
      <w:br/>
    </w:r>
    <w:r w:rsidRPr="00C91BAB">
      <w:t>de Medicare-</w:t>
    </w:r>
    <w:proofErr w:type="spellStart"/>
    <w:r w:rsidRPr="00C91BAB">
      <w:t>Medicaid</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664BAD" w:rsidRDefault="00664BAD" w:rsidP="003B34C2">
    <w:pPr>
      <w:pStyle w:val="Pageheader"/>
    </w:pPr>
    <w:r w:rsidRPr="00C91BAB">
      <w:t xml:space="preserve">&lt;Plan </w:t>
    </w:r>
    <w:proofErr w:type="spellStart"/>
    <w:r w:rsidRPr="00C91BAB">
      <w:t>name</w:t>
    </w:r>
    <w:proofErr w:type="spellEnd"/>
    <w:r w:rsidRPr="00C91BAB">
      <w:t>&gt;</w:t>
    </w:r>
    <w:r>
      <w:t xml:space="preserve"> </w:t>
    </w:r>
    <w:r w:rsidRPr="00C91BAB">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43607"/>
    <w:multiLevelType w:val="hybridMultilevel"/>
    <w:tmpl w:val="BDFAACE0"/>
    <w:lvl w:ilvl="0" w:tplc="00983088">
      <w:start w:val="1"/>
      <w:numFmt w:val="bullet"/>
      <w:pStyle w:val="CH4ChartFirstLevelBulletsCMSNEW"/>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42253F"/>
    <w:multiLevelType w:val="hybridMultilevel"/>
    <w:tmpl w:val="FFC262E8"/>
    <w:lvl w:ilvl="0" w:tplc="D706A1AA">
      <w:start w:val="1"/>
      <w:numFmt w:val="bullet"/>
      <w:pStyle w:val="SecondLevelBulletsCMSNEW"/>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D5935"/>
    <w:multiLevelType w:val="hybridMultilevel"/>
    <w:tmpl w:val="6D82A4CC"/>
    <w:lvl w:ilvl="0" w:tplc="B4FEE136">
      <w:start w:val="1"/>
      <w:numFmt w:val="bullet"/>
      <w:pStyle w:val="FirstLevelBulletsCMSNEW"/>
      <w:lvlText w:val=""/>
      <w:lvlJc w:val="left"/>
      <w:pPr>
        <w:ind w:left="576" w:hanging="216"/>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E296C00"/>
    <w:multiLevelType w:val="hybridMultilevel"/>
    <w:tmpl w:val="C74653B4"/>
    <w:lvl w:ilvl="0" w:tplc="7310C630">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0573DC9"/>
    <w:multiLevelType w:val="hybridMultilevel"/>
    <w:tmpl w:val="01F44718"/>
    <w:lvl w:ilvl="0" w:tplc="04090001">
      <w:start w:val="1"/>
      <w:numFmt w:val="bullet"/>
      <w:lvlText w:val=""/>
      <w:lvlJc w:val="left"/>
      <w:pPr>
        <w:ind w:left="504" w:hanging="360"/>
      </w:pPr>
      <w:rPr>
        <w:rFonts w:ascii="Symbol" w:hAnsi="Symbol"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8854D3D"/>
    <w:multiLevelType w:val="hybridMultilevel"/>
    <w:tmpl w:val="6C882ECE"/>
    <w:lvl w:ilvl="0" w:tplc="0E9278B6">
      <w:start w:val="1"/>
      <w:numFmt w:val="bullet"/>
      <w:pStyle w:val="CH4ChartSecondLevelBulletsCMSNEW"/>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4676F7"/>
    <w:multiLevelType w:val="hybridMultilevel"/>
    <w:tmpl w:val="7A964E08"/>
    <w:lvl w:ilvl="0" w:tplc="F4E82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4"/>
  </w:num>
  <w:num w:numId="4">
    <w:abstractNumId w:val="4"/>
  </w:num>
  <w:num w:numId="5">
    <w:abstractNumId w:val="7"/>
  </w:num>
  <w:num w:numId="6">
    <w:abstractNumId w:val="3"/>
  </w:num>
  <w:num w:numId="7">
    <w:abstractNumId w:val="11"/>
  </w:num>
  <w:num w:numId="8">
    <w:abstractNumId w:val="0"/>
  </w:num>
  <w:num w:numId="9">
    <w:abstractNumId w:val="13"/>
  </w:num>
  <w:num w:numId="10">
    <w:abstractNumId w:val="5"/>
  </w:num>
  <w:num w:numId="11">
    <w:abstractNumId w:val="12"/>
  </w:num>
  <w:num w:numId="12">
    <w:abstractNumId w:val="9"/>
  </w:num>
  <w:num w:numId="13">
    <w:abstractNumId w:val="2"/>
  </w:num>
  <w:num w:numId="14">
    <w:abstractNumId w:val="10"/>
  </w:num>
  <w:num w:numId="15">
    <w:abstractNumId w:val="6"/>
  </w:num>
  <w:num w:numId="16">
    <w:abstractNumId w:val="15"/>
  </w:num>
  <w:num w:numId="17">
    <w:abstractNumId w:val="14"/>
  </w:num>
  <w:num w:numId="18">
    <w:abstractNumId w:val="1"/>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7C"/>
    <w:rsid w:val="00005A19"/>
    <w:rsid w:val="00006F03"/>
    <w:rsid w:val="00013BF6"/>
    <w:rsid w:val="00025BA1"/>
    <w:rsid w:val="00031731"/>
    <w:rsid w:val="000324CE"/>
    <w:rsid w:val="000334AC"/>
    <w:rsid w:val="00042598"/>
    <w:rsid w:val="00045A92"/>
    <w:rsid w:val="000475B2"/>
    <w:rsid w:val="00050743"/>
    <w:rsid w:val="00050819"/>
    <w:rsid w:val="00052D0D"/>
    <w:rsid w:val="00055C82"/>
    <w:rsid w:val="0006216A"/>
    <w:rsid w:val="0006393C"/>
    <w:rsid w:val="0007563F"/>
    <w:rsid w:val="00076263"/>
    <w:rsid w:val="00077533"/>
    <w:rsid w:val="00080F67"/>
    <w:rsid w:val="000821A7"/>
    <w:rsid w:val="000856F8"/>
    <w:rsid w:val="00087746"/>
    <w:rsid w:val="00092AA9"/>
    <w:rsid w:val="00092F61"/>
    <w:rsid w:val="00096143"/>
    <w:rsid w:val="000A0D19"/>
    <w:rsid w:val="000A33A4"/>
    <w:rsid w:val="000A518A"/>
    <w:rsid w:val="000B02AA"/>
    <w:rsid w:val="000B0F64"/>
    <w:rsid w:val="000B5F53"/>
    <w:rsid w:val="000C4A74"/>
    <w:rsid w:val="000C4B9B"/>
    <w:rsid w:val="000D3597"/>
    <w:rsid w:val="000D3BD8"/>
    <w:rsid w:val="000D58FC"/>
    <w:rsid w:val="000E2106"/>
    <w:rsid w:val="000E2B9C"/>
    <w:rsid w:val="000E2C3D"/>
    <w:rsid w:val="000E40DE"/>
    <w:rsid w:val="000F0F36"/>
    <w:rsid w:val="000F1690"/>
    <w:rsid w:val="000F1A3F"/>
    <w:rsid w:val="000F5E19"/>
    <w:rsid w:val="00102D33"/>
    <w:rsid w:val="00103ADA"/>
    <w:rsid w:val="001041D8"/>
    <w:rsid w:val="0010618E"/>
    <w:rsid w:val="00112C4D"/>
    <w:rsid w:val="00112C60"/>
    <w:rsid w:val="00116EED"/>
    <w:rsid w:val="00123704"/>
    <w:rsid w:val="00126E18"/>
    <w:rsid w:val="00132325"/>
    <w:rsid w:val="00132619"/>
    <w:rsid w:val="00133428"/>
    <w:rsid w:val="00133676"/>
    <w:rsid w:val="00140D31"/>
    <w:rsid w:val="00142396"/>
    <w:rsid w:val="00143EE2"/>
    <w:rsid w:val="00144679"/>
    <w:rsid w:val="00146C8B"/>
    <w:rsid w:val="001501AF"/>
    <w:rsid w:val="00152826"/>
    <w:rsid w:val="00153B8D"/>
    <w:rsid w:val="00153F84"/>
    <w:rsid w:val="0015543F"/>
    <w:rsid w:val="00165175"/>
    <w:rsid w:val="0016664D"/>
    <w:rsid w:val="00173109"/>
    <w:rsid w:val="00174E66"/>
    <w:rsid w:val="00176706"/>
    <w:rsid w:val="00181848"/>
    <w:rsid w:val="00181CD8"/>
    <w:rsid w:val="00182356"/>
    <w:rsid w:val="0018293D"/>
    <w:rsid w:val="001906CA"/>
    <w:rsid w:val="00191F58"/>
    <w:rsid w:val="00196A64"/>
    <w:rsid w:val="001A0DCD"/>
    <w:rsid w:val="001A0FCB"/>
    <w:rsid w:val="001A10AD"/>
    <w:rsid w:val="001A18D0"/>
    <w:rsid w:val="001A5E9E"/>
    <w:rsid w:val="001A6A7B"/>
    <w:rsid w:val="001A76E0"/>
    <w:rsid w:val="001B205B"/>
    <w:rsid w:val="001B7B77"/>
    <w:rsid w:val="001C08E7"/>
    <w:rsid w:val="001D3F05"/>
    <w:rsid w:val="001D43F7"/>
    <w:rsid w:val="001E41ED"/>
    <w:rsid w:val="001E494B"/>
    <w:rsid w:val="001F204F"/>
    <w:rsid w:val="001F30C3"/>
    <w:rsid w:val="00200A7D"/>
    <w:rsid w:val="002028A8"/>
    <w:rsid w:val="0020475E"/>
    <w:rsid w:val="00206B0D"/>
    <w:rsid w:val="00207D93"/>
    <w:rsid w:val="0021253E"/>
    <w:rsid w:val="00216042"/>
    <w:rsid w:val="00216D4A"/>
    <w:rsid w:val="002228A0"/>
    <w:rsid w:val="002237AB"/>
    <w:rsid w:val="00225AD4"/>
    <w:rsid w:val="00233F05"/>
    <w:rsid w:val="00234001"/>
    <w:rsid w:val="00236D30"/>
    <w:rsid w:val="00241747"/>
    <w:rsid w:val="00243686"/>
    <w:rsid w:val="00246E4F"/>
    <w:rsid w:val="0024761B"/>
    <w:rsid w:val="00253C8D"/>
    <w:rsid w:val="00256C57"/>
    <w:rsid w:val="002600E8"/>
    <w:rsid w:val="00260C30"/>
    <w:rsid w:val="00261E4C"/>
    <w:rsid w:val="00263938"/>
    <w:rsid w:val="00264AB3"/>
    <w:rsid w:val="00264D3A"/>
    <w:rsid w:val="00266429"/>
    <w:rsid w:val="00266816"/>
    <w:rsid w:val="002705BB"/>
    <w:rsid w:val="00272CAB"/>
    <w:rsid w:val="002735BF"/>
    <w:rsid w:val="00281B0B"/>
    <w:rsid w:val="00286EE8"/>
    <w:rsid w:val="00287273"/>
    <w:rsid w:val="0029282C"/>
    <w:rsid w:val="00293336"/>
    <w:rsid w:val="00293424"/>
    <w:rsid w:val="00293F1B"/>
    <w:rsid w:val="002946DB"/>
    <w:rsid w:val="002975B5"/>
    <w:rsid w:val="002B271C"/>
    <w:rsid w:val="002B3A69"/>
    <w:rsid w:val="002C0537"/>
    <w:rsid w:val="002C07F1"/>
    <w:rsid w:val="002C0BEB"/>
    <w:rsid w:val="002C62B0"/>
    <w:rsid w:val="002D2DC4"/>
    <w:rsid w:val="002D3D04"/>
    <w:rsid w:val="002D6469"/>
    <w:rsid w:val="002E3F2B"/>
    <w:rsid w:val="00301FF9"/>
    <w:rsid w:val="00303B9C"/>
    <w:rsid w:val="003042EC"/>
    <w:rsid w:val="00305638"/>
    <w:rsid w:val="003125C5"/>
    <w:rsid w:val="00315A19"/>
    <w:rsid w:val="00321C7B"/>
    <w:rsid w:val="00324332"/>
    <w:rsid w:val="00324AB8"/>
    <w:rsid w:val="00326610"/>
    <w:rsid w:val="00335273"/>
    <w:rsid w:val="00336B42"/>
    <w:rsid w:val="00336DCC"/>
    <w:rsid w:val="003379C0"/>
    <w:rsid w:val="00341BD1"/>
    <w:rsid w:val="0034282D"/>
    <w:rsid w:val="00343864"/>
    <w:rsid w:val="00344154"/>
    <w:rsid w:val="00346A87"/>
    <w:rsid w:val="00347B30"/>
    <w:rsid w:val="00347EB3"/>
    <w:rsid w:val="00353A8C"/>
    <w:rsid w:val="00356505"/>
    <w:rsid w:val="00362BCD"/>
    <w:rsid w:val="00375DC3"/>
    <w:rsid w:val="00382135"/>
    <w:rsid w:val="00382BE3"/>
    <w:rsid w:val="00384486"/>
    <w:rsid w:val="00391756"/>
    <w:rsid w:val="00393D5B"/>
    <w:rsid w:val="00396E61"/>
    <w:rsid w:val="0039790B"/>
    <w:rsid w:val="003A1E30"/>
    <w:rsid w:val="003A5285"/>
    <w:rsid w:val="003A67B0"/>
    <w:rsid w:val="003B0DE7"/>
    <w:rsid w:val="003B17F5"/>
    <w:rsid w:val="003B1EE1"/>
    <w:rsid w:val="003B34C2"/>
    <w:rsid w:val="003B392D"/>
    <w:rsid w:val="003B5320"/>
    <w:rsid w:val="003B5A65"/>
    <w:rsid w:val="003B6023"/>
    <w:rsid w:val="003C1AA1"/>
    <w:rsid w:val="003C33E3"/>
    <w:rsid w:val="003C3838"/>
    <w:rsid w:val="003C458E"/>
    <w:rsid w:val="003D0501"/>
    <w:rsid w:val="003D162C"/>
    <w:rsid w:val="003D22A9"/>
    <w:rsid w:val="003D3231"/>
    <w:rsid w:val="003E06E0"/>
    <w:rsid w:val="003E3226"/>
    <w:rsid w:val="003E4D49"/>
    <w:rsid w:val="003F5E76"/>
    <w:rsid w:val="00404285"/>
    <w:rsid w:val="00411845"/>
    <w:rsid w:val="0041455F"/>
    <w:rsid w:val="00416280"/>
    <w:rsid w:val="004177EB"/>
    <w:rsid w:val="00421CC6"/>
    <w:rsid w:val="00422E12"/>
    <w:rsid w:val="004231B0"/>
    <w:rsid w:val="00423301"/>
    <w:rsid w:val="00425AD8"/>
    <w:rsid w:val="00430D76"/>
    <w:rsid w:val="00434D5C"/>
    <w:rsid w:val="004431EA"/>
    <w:rsid w:val="00446051"/>
    <w:rsid w:val="00457CC0"/>
    <w:rsid w:val="00462855"/>
    <w:rsid w:val="00466506"/>
    <w:rsid w:val="0047098E"/>
    <w:rsid w:val="00474E88"/>
    <w:rsid w:val="004756B1"/>
    <w:rsid w:val="00477C1C"/>
    <w:rsid w:val="00487790"/>
    <w:rsid w:val="0049008C"/>
    <w:rsid w:val="00493C73"/>
    <w:rsid w:val="004947B5"/>
    <w:rsid w:val="00495006"/>
    <w:rsid w:val="004974B5"/>
    <w:rsid w:val="004A0176"/>
    <w:rsid w:val="004A3C27"/>
    <w:rsid w:val="004A4101"/>
    <w:rsid w:val="004A4824"/>
    <w:rsid w:val="004B149B"/>
    <w:rsid w:val="004B64DB"/>
    <w:rsid w:val="004B66D4"/>
    <w:rsid w:val="004B683E"/>
    <w:rsid w:val="004D02D1"/>
    <w:rsid w:val="004D03DE"/>
    <w:rsid w:val="004E14B2"/>
    <w:rsid w:val="004E1BAC"/>
    <w:rsid w:val="004F2483"/>
    <w:rsid w:val="004F454B"/>
    <w:rsid w:val="004F493C"/>
    <w:rsid w:val="004F548A"/>
    <w:rsid w:val="004F6D07"/>
    <w:rsid w:val="004F6FF4"/>
    <w:rsid w:val="00500441"/>
    <w:rsid w:val="00503C66"/>
    <w:rsid w:val="00505250"/>
    <w:rsid w:val="00507A0F"/>
    <w:rsid w:val="00513335"/>
    <w:rsid w:val="00514191"/>
    <w:rsid w:val="00516CAF"/>
    <w:rsid w:val="00526D66"/>
    <w:rsid w:val="005349D9"/>
    <w:rsid w:val="00535CF2"/>
    <w:rsid w:val="00540D53"/>
    <w:rsid w:val="005429C0"/>
    <w:rsid w:val="00544494"/>
    <w:rsid w:val="00545159"/>
    <w:rsid w:val="00546851"/>
    <w:rsid w:val="00546A80"/>
    <w:rsid w:val="00554114"/>
    <w:rsid w:val="00556B75"/>
    <w:rsid w:val="005571A4"/>
    <w:rsid w:val="005573B2"/>
    <w:rsid w:val="00563697"/>
    <w:rsid w:val="005665EF"/>
    <w:rsid w:val="005671BA"/>
    <w:rsid w:val="00567DDA"/>
    <w:rsid w:val="0057205A"/>
    <w:rsid w:val="00573A87"/>
    <w:rsid w:val="00573E8A"/>
    <w:rsid w:val="00574EE8"/>
    <w:rsid w:val="00583384"/>
    <w:rsid w:val="00583806"/>
    <w:rsid w:val="00587902"/>
    <w:rsid w:val="00590BBB"/>
    <w:rsid w:val="005961D1"/>
    <w:rsid w:val="005A3701"/>
    <w:rsid w:val="005A6115"/>
    <w:rsid w:val="005B112F"/>
    <w:rsid w:val="005B2A53"/>
    <w:rsid w:val="005B3A32"/>
    <w:rsid w:val="005C5901"/>
    <w:rsid w:val="005D196B"/>
    <w:rsid w:val="005D3B5C"/>
    <w:rsid w:val="005D5568"/>
    <w:rsid w:val="005D5831"/>
    <w:rsid w:val="005D5C99"/>
    <w:rsid w:val="005E018F"/>
    <w:rsid w:val="005E4457"/>
    <w:rsid w:val="005E5861"/>
    <w:rsid w:val="005F05C1"/>
    <w:rsid w:val="005F250B"/>
    <w:rsid w:val="005F33C2"/>
    <w:rsid w:val="005F7FFA"/>
    <w:rsid w:val="00604714"/>
    <w:rsid w:val="00605A30"/>
    <w:rsid w:val="00610159"/>
    <w:rsid w:val="006136F9"/>
    <w:rsid w:val="006168B5"/>
    <w:rsid w:val="0062191B"/>
    <w:rsid w:val="006223E3"/>
    <w:rsid w:val="00632AEF"/>
    <w:rsid w:val="00633140"/>
    <w:rsid w:val="00633543"/>
    <w:rsid w:val="00647678"/>
    <w:rsid w:val="006477BB"/>
    <w:rsid w:val="00650746"/>
    <w:rsid w:val="006516AD"/>
    <w:rsid w:val="0065559B"/>
    <w:rsid w:val="00655B9C"/>
    <w:rsid w:val="00655C8E"/>
    <w:rsid w:val="00656486"/>
    <w:rsid w:val="00656B72"/>
    <w:rsid w:val="00656DBF"/>
    <w:rsid w:val="006628F4"/>
    <w:rsid w:val="00664BAD"/>
    <w:rsid w:val="006657D9"/>
    <w:rsid w:val="0066673D"/>
    <w:rsid w:val="00667401"/>
    <w:rsid w:val="00667AC2"/>
    <w:rsid w:val="00670592"/>
    <w:rsid w:val="00671153"/>
    <w:rsid w:val="00672F52"/>
    <w:rsid w:val="00682778"/>
    <w:rsid w:val="006865E5"/>
    <w:rsid w:val="006902FE"/>
    <w:rsid w:val="00690A3A"/>
    <w:rsid w:val="00691DFC"/>
    <w:rsid w:val="00694650"/>
    <w:rsid w:val="006A0E67"/>
    <w:rsid w:val="006A215C"/>
    <w:rsid w:val="006A4059"/>
    <w:rsid w:val="006A47CB"/>
    <w:rsid w:val="006C322B"/>
    <w:rsid w:val="006C4CC6"/>
    <w:rsid w:val="006C6AF3"/>
    <w:rsid w:val="006D0A2D"/>
    <w:rsid w:val="006D1309"/>
    <w:rsid w:val="006D33ED"/>
    <w:rsid w:val="006D3C4F"/>
    <w:rsid w:val="006D609A"/>
    <w:rsid w:val="006D7D82"/>
    <w:rsid w:val="006E3CE1"/>
    <w:rsid w:val="006E4EE0"/>
    <w:rsid w:val="006E739E"/>
    <w:rsid w:val="006E7B7D"/>
    <w:rsid w:val="006F1FCC"/>
    <w:rsid w:val="00702E48"/>
    <w:rsid w:val="007041F7"/>
    <w:rsid w:val="00704354"/>
    <w:rsid w:val="00704F25"/>
    <w:rsid w:val="007051B0"/>
    <w:rsid w:val="00706CE6"/>
    <w:rsid w:val="0071076C"/>
    <w:rsid w:val="00711BF1"/>
    <w:rsid w:val="0071388E"/>
    <w:rsid w:val="00717958"/>
    <w:rsid w:val="00721EAE"/>
    <w:rsid w:val="00723665"/>
    <w:rsid w:val="00731D45"/>
    <w:rsid w:val="007325B7"/>
    <w:rsid w:val="0073676C"/>
    <w:rsid w:val="00737DD9"/>
    <w:rsid w:val="0074042E"/>
    <w:rsid w:val="00744D4F"/>
    <w:rsid w:val="00745E46"/>
    <w:rsid w:val="00747F2A"/>
    <w:rsid w:val="00750260"/>
    <w:rsid w:val="00755F8E"/>
    <w:rsid w:val="0076165A"/>
    <w:rsid w:val="00764582"/>
    <w:rsid w:val="00770902"/>
    <w:rsid w:val="00772FA9"/>
    <w:rsid w:val="0078769F"/>
    <w:rsid w:val="0079404D"/>
    <w:rsid w:val="00794CDB"/>
    <w:rsid w:val="007A3916"/>
    <w:rsid w:val="007A5DEE"/>
    <w:rsid w:val="007A7238"/>
    <w:rsid w:val="007B0A4F"/>
    <w:rsid w:val="007C14B3"/>
    <w:rsid w:val="007C169F"/>
    <w:rsid w:val="007C504A"/>
    <w:rsid w:val="007C6B02"/>
    <w:rsid w:val="007D47A5"/>
    <w:rsid w:val="007D4E93"/>
    <w:rsid w:val="007E5D5F"/>
    <w:rsid w:val="007F0F13"/>
    <w:rsid w:val="007F6229"/>
    <w:rsid w:val="007F6616"/>
    <w:rsid w:val="007F6CE0"/>
    <w:rsid w:val="00802440"/>
    <w:rsid w:val="00804E3A"/>
    <w:rsid w:val="008050DD"/>
    <w:rsid w:val="0080598D"/>
    <w:rsid w:val="00813BA0"/>
    <w:rsid w:val="008162DE"/>
    <w:rsid w:val="008166CB"/>
    <w:rsid w:val="00817558"/>
    <w:rsid w:val="008210D0"/>
    <w:rsid w:val="00822235"/>
    <w:rsid w:val="0082672F"/>
    <w:rsid w:val="00835C82"/>
    <w:rsid w:val="008370E9"/>
    <w:rsid w:val="00840445"/>
    <w:rsid w:val="00841A36"/>
    <w:rsid w:val="00841A88"/>
    <w:rsid w:val="0084226C"/>
    <w:rsid w:val="00853B01"/>
    <w:rsid w:val="00853DE5"/>
    <w:rsid w:val="008565DB"/>
    <w:rsid w:val="00863626"/>
    <w:rsid w:val="008660D3"/>
    <w:rsid w:val="00867ABB"/>
    <w:rsid w:val="00870DBE"/>
    <w:rsid w:val="00871B41"/>
    <w:rsid w:val="00872634"/>
    <w:rsid w:val="00880979"/>
    <w:rsid w:val="00881EB2"/>
    <w:rsid w:val="008835E5"/>
    <w:rsid w:val="00883F5C"/>
    <w:rsid w:val="0088518A"/>
    <w:rsid w:val="0089318B"/>
    <w:rsid w:val="0089618E"/>
    <w:rsid w:val="00896E0E"/>
    <w:rsid w:val="00897C55"/>
    <w:rsid w:val="008A618C"/>
    <w:rsid w:val="008B0373"/>
    <w:rsid w:val="008B0C94"/>
    <w:rsid w:val="008B2C26"/>
    <w:rsid w:val="008B417F"/>
    <w:rsid w:val="008C170A"/>
    <w:rsid w:val="008C24B0"/>
    <w:rsid w:val="008C36C5"/>
    <w:rsid w:val="008C37F9"/>
    <w:rsid w:val="008C416F"/>
    <w:rsid w:val="008C53B5"/>
    <w:rsid w:val="008D2E7F"/>
    <w:rsid w:val="008D30B0"/>
    <w:rsid w:val="008D373E"/>
    <w:rsid w:val="008E073C"/>
    <w:rsid w:val="008E2D7F"/>
    <w:rsid w:val="008E3741"/>
    <w:rsid w:val="008E6953"/>
    <w:rsid w:val="008F70B7"/>
    <w:rsid w:val="008F739C"/>
    <w:rsid w:val="008F796D"/>
    <w:rsid w:val="0090101C"/>
    <w:rsid w:val="009029C6"/>
    <w:rsid w:val="00911679"/>
    <w:rsid w:val="00911D02"/>
    <w:rsid w:val="00913CAE"/>
    <w:rsid w:val="0091403C"/>
    <w:rsid w:val="009142A5"/>
    <w:rsid w:val="0091710A"/>
    <w:rsid w:val="00930010"/>
    <w:rsid w:val="0093120C"/>
    <w:rsid w:val="009319E9"/>
    <w:rsid w:val="00933895"/>
    <w:rsid w:val="0094013C"/>
    <w:rsid w:val="00940715"/>
    <w:rsid w:val="009471FF"/>
    <w:rsid w:val="0094791D"/>
    <w:rsid w:val="00950476"/>
    <w:rsid w:val="00952F54"/>
    <w:rsid w:val="009550FF"/>
    <w:rsid w:val="00955215"/>
    <w:rsid w:val="00973E74"/>
    <w:rsid w:val="0097740A"/>
    <w:rsid w:val="00977837"/>
    <w:rsid w:val="0098394B"/>
    <w:rsid w:val="00984028"/>
    <w:rsid w:val="00994E5A"/>
    <w:rsid w:val="0099604B"/>
    <w:rsid w:val="009967BE"/>
    <w:rsid w:val="009A2B53"/>
    <w:rsid w:val="009A31AB"/>
    <w:rsid w:val="009A71B7"/>
    <w:rsid w:val="009B2689"/>
    <w:rsid w:val="009B5F00"/>
    <w:rsid w:val="009B65FE"/>
    <w:rsid w:val="009B6F8A"/>
    <w:rsid w:val="009C4F54"/>
    <w:rsid w:val="009C50EC"/>
    <w:rsid w:val="009C51C4"/>
    <w:rsid w:val="009C5ED5"/>
    <w:rsid w:val="009D17F2"/>
    <w:rsid w:val="009D5C5B"/>
    <w:rsid w:val="009E21F0"/>
    <w:rsid w:val="009E3FE9"/>
    <w:rsid w:val="009E4A50"/>
    <w:rsid w:val="009F1896"/>
    <w:rsid w:val="009F35A8"/>
    <w:rsid w:val="009F4284"/>
    <w:rsid w:val="009F45EB"/>
    <w:rsid w:val="009F4A76"/>
    <w:rsid w:val="009F6BE7"/>
    <w:rsid w:val="00A02653"/>
    <w:rsid w:val="00A06D9B"/>
    <w:rsid w:val="00A11644"/>
    <w:rsid w:val="00A15024"/>
    <w:rsid w:val="00A24537"/>
    <w:rsid w:val="00A2724D"/>
    <w:rsid w:val="00A2755C"/>
    <w:rsid w:val="00A30800"/>
    <w:rsid w:val="00A30F5B"/>
    <w:rsid w:val="00A37189"/>
    <w:rsid w:val="00A429BB"/>
    <w:rsid w:val="00A54090"/>
    <w:rsid w:val="00A562A2"/>
    <w:rsid w:val="00A56499"/>
    <w:rsid w:val="00A567B9"/>
    <w:rsid w:val="00A56B56"/>
    <w:rsid w:val="00A57993"/>
    <w:rsid w:val="00A609AD"/>
    <w:rsid w:val="00A61759"/>
    <w:rsid w:val="00A62DB8"/>
    <w:rsid w:val="00A639B8"/>
    <w:rsid w:val="00A6796F"/>
    <w:rsid w:val="00A77758"/>
    <w:rsid w:val="00A81B8F"/>
    <w:rsid w:val="00A81E8C"/>
    <w:rsid w:val="00A8263F"/>
    <w:rsid w:val="00A8383F"/>
    <w:rsid w:val="00A90098"/>
    <w:rsid w:val="00A927AA"/>
    <w:rsid w:val="00AA06F4"/>
    <w:rsid w:val="00AA3C82"/>
    <w:rsid w:val="00AB0A59"/>
    <w:rsid w:val="00AB3232"/>
    <w:rsid w:val="00AB47CE"/>
    <w:rsid w:val="00AB4DA3"/>
    <w:rsid w:val="00AC2244"/>
    <w:rsid w:val="00AC411F"/>
    <w:rsid w:val="00AC5D5A"/>
    <w:rsid w:val="00AC6E23"/>
    <w:rsid w:val="00AC72F6"/>
    <w:rsid w:val="00AD56A0"/>
    <w:rsid w:val="00AD6AB1"/>
    <w:rsid w:val="00AD715A"/>
    <w:rsid w:val="00AE095A"/>
    <w:rsid w:val="00AE4885"/>
    <w:rsid w:val="00AF187E"/>
    <w:rsid w:val="00AF3753"/>
    <w:rsid w:val="00AF38B4"/>
    <w:rsid w:val="00AF41E9"/>
    <w:rsid w:val="00AF5BD4"/>
    <w:rsid w:val="00AF6D54"/>
    <w:rsid w:val="00B00992"/>
    <w:rsid w:val="00B0236D"/>
    <w:rsid w:val="00B04B3C"/>
    <w:rsid w:val="00B05414"/>
    <w:rsid w:val="00B11173"/>
    <w:rsid w:val="00B143E3"/>
    <w:rsid w:val="00B14D14"/>
    <w:rsid w:val="00B228D2"/>
    <w:rsid w:val="00B23DD4"/>
    <w:rsid w:val="00B271CF"/>
    <w:rsid w:val="00B27BD3"/>
    <w:rsid w:val="00B32065"/>
    <w:rsid w:val="00B34534"/>
    <w:rsid w:val="00B346D2"/>
    <w:rsid w:val="00B34A18"/>
    <w:rsid w:val="00B35085"/>
    <w:rsid w:val="00B40823"/>
    <w:rsid w:val="00B44CF3"/>
    <w:rsid w:val="00B468BF"/>
    <w:rsid w:val="00B50D2E"/>
    <w:rsid w:val="00B543B5"/>
    <w:rsid w:val="00B6101A"/>
    <w:rsid w:val="00B64606"/>
    <w:rsid w:val="00B70022"/>
    <w:rsid w:val="00B70A98"/>
    <w:rsid w:val="00B71B92"/>
    <w:rsid w:val="00B73BDA"/>
    <w:rsid w:val="00B743D2"/>
    <w:rsid w:val="00B758A2"/>
    <w:rsid w:val="00B7707E"/>
    <w:rsid w:val="00B83295"/>
    <w:rsid w:val="00B86458"/>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C1139"/>
    <w:rsid w:val="00BC157A"/>
    <w:rsid w:val="00BC1AED"/>
    <w:rsid w:val="00BC2767"/>
    <w:rsid w:val="00BC2FB9"/>
    <w:rsid w:val="00BD0421"/>
    <w:rsid w:val="00BD2A2A"/>
    <w:rsid w:val="00BD5A4D"/>
    <w:rsid w:val="00BD72B0"/>
    <w:rsid w:val="00BE4C87"/>
    <w:rsid w:val="00BE7F34"/>
    <w:rsid w:val="00BF125D"/>
    <w:rsid w:val="00BF3E55"/>
    <w:rsid w:val="00BF5461"/>
    <w:rsid w:val="00C00B57"/>
    <w:rsid w:val="00C02C36"/>
    <w:rsid w:val="00C04E88"/>
    <w:rsid w:val="00C05B2F"/>
    <w:rsid w:val="00C05FD7"/>
    <w:rsid w:val="00C10997"/>
    <w:rsid w:val="00C16751"/>
    <w:rsid w:val="00C16DAD"/>
    <w:rsid w:val="00C17BA3"/>
    <w:rsid w:val="00C20DDD"/>
    <w:rsid w:val="00C219B4"/>
    <w:rsid w:val="00C21A15"/>
    <w:rsid w:val="00C2253C"/>
    <w:rsid w:val="00C253A6"/>
    <w:rsid w:val="00C25AAE"/>
    <w:rsid w:val="00C25C06"/>
    <w:rsid w:val="00C25DA1"/>
    <w:rsid w:val="00C25F66"/>
    <w:rsid w:val="00C273DF"/>
    <w:rsid w:val="00C31D7C"/>
    <w:rsid w:val="00C32336"/>
    <w:rsid w:val="00C34297"/>
    <w:rsid w:val="00C3683D"/>
    <w:rsid w:val="00C406B2"/>
    <w:rsid w:val="00C44E10"/>
    <w:rsid w:val="00C44F18"/>
    <w:rsid w:val="00C47E3B"/>
    <w:rsid w:val="00C510E4"/>
    <w:rsid w:val="00C52DD6"/>
    <w:rsid w:val="00C623C9"/>
    <w:rsid w:val="00C64B04"/>
    <w:rsid w:val="00C70460"/>
    <w:rsid w:val="00C70845"/>
    <w:rsid w:val="00C72587"/>
    <w:rsid w:val="00C80A8A"/>
    <w:rsid w:val="00C826B3"/>
    <w:rsid w:val="00C85240"/>
    <w:rsid w:val="00C85617"/>
    <w:rsid w:val="00C90158"/>
    <w:rsid w:val="00C91BAB"/>
    <w:rsid w:val="00C941CD"/>
    <w:rsid w:val="00CA1934"/>
    <w:rsid w:val="00CA232C"/>
    <w:rsid w:val="00CA2812"/>
    <w:rsid w:val="00CA39F7"/>
    <w:rsid w:val="00CA684B"/>
    <w:rsid w:val="00CA73C0"/>
    <w:rsid w:val="00CB013D"/>
    <w:rsid w:val="00CB085C"/>
    <w:rsid w:val="00CB0BE0"/>
    <w:rsid w:val="00CB25A2"/>
    <w:rsid w:val="00CB3F41"/>
    <w:rsid w:val="00CB493B"/>
    <w:rsid w:val="00CB58E3"/>
    <w:rsid w:val="00CC0033"/>
    <w:rsid w:val="00CC529D"/>
    <w:rsid w:val="00CD33A5"/>
    <w:rsid w:val="00CD5F08"/>
    <w:rsid w:val="00CD662E"/>
    <w:rsid w:val="00CD6A2D"/>
    <w:rsid w:val="00CD7F0D"/>
    <w:rsid w:val="00CE0717"/>
    <w:rsid w:val="00CE30FE"/>
    <w:rsid w:val="00CE4629"/>
    <w:rsid w:val="00CE55A3"/>
    <w:rsid w:val="00CF16BC"/>
    <w:rsid w:val="00CF2A84"/>
    <w:rsid w:val="00CF2F0E"/>
    <w:rsid w:val="00CF60F2"/>
    <w:rsid w:val="00CF6B37"/>
    <w:rsid w:val="00D01D5E"/>
    <w:rsid w:val="00D02A9E"/>
    <w:rsid w:val="00D034B6"/>
    <w:rsid w:val="00D11C23"/>
    <w:rsid w:val="00D3027F"/>
    <w:rsid w:val="00D31D3B"/>
    <w:rsid w:val="00D345F1"/>
    <w:rsid w:val="00D40D78"/>
    <w:rsid w:val="00D42B81"/>
    <w:rsid w:val="00D531FA"/>
    <w:rsid w:val="00D573C4"/>
    <w:rsid w:val="00D61141"/>
    <w:rsid w:val="00D64C27"/>
    <w:rsid w:val="00D67AB0"/>
    <w:rsid w:val="00D707D3"/>
    <w:rsid w:val="00D7141C"/>
    <w:rsid w:val="00D71E03"/>
    <w:rsid w:val="00D75FAE"/>
    <w:rsid w:val="00D80B71"/>
    <w:rsid w:val="00D81229"/>
    <w:rsid w:val="00D84377"/>
    <w:rsid w:val="00D84B95"/>
    <w:rsid w:val="00D84C9D"/>
    <w:rsid w:val="00D85D0C"/>
    <w:rsid w:val="00D87D81"/>
    <w:rsid w:val="00D9328F"/>
    <w:rsid w:val="00D9438C"/>
    <w:rsid w:val="00D9514A"/>
    <w:rsid w:val="00D956E3"/>
    <w:rsid w:val="00D95DC0"/>
    <w:rsid w:val="00DA3F29"/>
    <w:rsid w:val="00DA5A78"/>
    <w:rsid w:val="00DB1D3E"/>
    <w:rsid w:val="00DB36D8"/>
    <w:rsid w:val="00DB5A30"/>
    <w:rsid w:val="00DB6A2E"/>
    <w:rsid w:val="00DB713E"/>
    <w:rsid w:val="00DC086C"/>
    <w:rsid w:val="00DC0CAD"/>
    <w:rsid w:val="00DC316A"/>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4503"/>
    <w:rsid w:val="00DE52DB"/>
    <w:rsid w:val="00DF271A"/>
    <w:rsid w:val="00DF7916"/>
    <w:rsid w:val="00DF7931"/>
    <w:rsid w:val="00E007D6"/>
    <w:rsid w:val="00E0171E"/>
    <w:rsid w:val="00E02687"/>
    <w:rsid w:val="00E051D3"/>
    <w:rsid w:val="00E07390"/>
    <w:rsid w:val="00E10884"/>
    <w:rsid w:val="00E122D8"/>
    <w:rsid w:val="00E158D0"/>
    <w:rsid w:val="00E1755A"/>
    <w:rsid w:val="00E21FE5"/>
    <w:rsid w:val="00E23757"/>
    <w:rsid w:val="00E23A38"/>
    <w:rsid w:val="00E26C19"/>
    <w:rsid w:val="00E27528"/>
    <w:rsid w:val="00E321CE"/>
    <w:rsid w:val="00E330D0"/>
    <w:rsid w:val="00E34B4F"/>
    <w:rsid w:val="00E42406"/>
    <w:rsid w:val="00E42971"/>
    <w:rsid w:val="00E54D86"/>
    <w:rsid w:val="00E60FA8"/>
    <w:rsid w:val="00E6140B"/>
    <w:rsid w:val="00E63FDD"/>
    <w:rsid w:val="00E64B10"/>
    <w:rsid w:val="00E64E94"/>
    <w:rsid w:val="00E66788"/>
    <w:rsid w:val="00E66BB6"/>
    <w:rsid w:val="00E66FBF"/>
    <w:rsid w:val="00E6789D"/>
    <w:rsid w:val="00E72517"/>
    <w:rsid w:val="00E77AB8"/>
    <w:rsid w:val="00E90528"/>
    <w:rsid w:val="00E93233"/>
    <w:rsid w:val="00E93EF6"/>
    <w:rsid w:val="00E9538F"/>
    <w:rsid w:val="00E95F7F"/>
    <w:rsid w:val="00E96AB2"/>
    <w:rsid w:val="00EA4110"/>
    <w:rsid w:val="00EA4A7F"/>
    <w:rsid w:val="00EB071E"/>
    <w:rsid w:val="00EB2896"/>
    <w:rsid w:val="00EB3090"/>
    <w:rsid w:val="00EB3A09"/>
    <w:rsid w:val="00EB4211"/>
    <w:rsid w:val="00EB5E0A"/>
    <w:rsid w:val="00EC0172"/>
    <w:rsid w:val="00EC07D2"/>
    <w:rsid w:val="00EC10D0"/>
    <w:rsid w:val="00EC2FA8"/>
    <w:rsid w:val="00ED2FD5"/>
    <w:rsid w:val="00ED5B5F"/>
    <w:rsid w:val="00ED70E9"/>
    <w:rsid w:val="00EE0AE4"/>
    <w:rsid w:val="00EE64BE"/>
    <w:rsid w:val="00EE7542"/>
    <w:rsid w:val="00EF1250"/>
    <w:rsid w:val="00EF6B42"/>
    <w:rsid w:val="00F01C62"/>
    <w:rsid w:val="00F031FA"/>
    <w:rsid w:val="00F046F0"/>
    <w:rsid w:val="00F04924"/>
    <w:rsid w:val="00F1245F"/>
    <w:rsid w:val="00F12621"/>
    <w:rsid w:val="00F2021F"/>
    <w:rsid w:val="00F22346"/>
    <w:rsid w:val="00F22544"/>
    <w:rsid w:val="00F313CF"/>
    <w:rsid w:val="00F32969"/>
    <w:rsid w:val="00F342C5"/>
    <w:rsid w:val="00F348DF"/>
    <w:rsid w:val="00F349D3"/>
    <w:rsid w:val="00F3755B"/>
    <w:rsid w:val="00F3794D"/>
    <w:rsid w:val="00F40BA1"/>
    <w:rsid w:val="00F46CDE"/>
    <w:rsid w:val="00F508E7"/>
    <w:rsid w:val="00F525DD"/>
    <w:rsid w:val="00F55D0D"/>
    <w:rsid w:val="00F566B0"/>
    <w:rsid w:val="00F56C3F"/>
    <w:rsid w:val="00F60F6A"/>
    <w:rsid w:val="00F63B4B"/>
    <w:rsid w:val="00F66047"/>
    <w:rsid w:val="00F6689F"/>
    <w:rsid w:val="00F67DF4"/>
    <w:rsid w:val="00F749F0"/>
    <w:rsid w:val="00F74E05"/>
    <w:rsid w:val="00F7769A"/>
    <w:rsid w:val="00F839AC"/>
    <w:rsid w:val="00F85CE5"/>
    <w:rsid w:val="00F85EFB"/>
    <w:rsid w:val="00F9326F"/>
    <w:rsid w:val="00F97F75"/>
    <w:rsid w:val="00FA42C0"/>
    <w:rsid w:val="00FA53ED"/>
    <w:rsid w:val="00FA651B"/>
    <w:rsid w:val="00FB03B2"/>
    <w:rsid w:val="00FB14C6"/>
    <w:rsid w:val="00FB3F16"/>
    <w:rsid w:val="00FB4FF2"/>
    <w:rsid w:val="00FB5244"/>
    <w:rsid w:val="00FB5F1F"/>
    <w:rsid w:val="00FB76A1"/>
    <w:rsid w:val="00FC4659"/>
    <w:rsid w:val="00FC7451"/>
    <w:rsid w:val="00FD47AD"/>
    <w:rsid w:val="00FD7205"/>
    <w:rsid w:val="00FD79C6"/>
    <w:rsid w:val="00FD7B49"/>
    <w:rsid w:val="00FE2EC5"/>
    <w:rsid w:val="00FE4563"/>
    <w:rsid w:val="00FE7AE7"/>
    <w:rsid w:val="00FF0043"/>
    <w:rsid w:val="00FF360A"/>
    <w:rsid w:val="00FF364E"/>
    <w:rsid w:val="00FF52A0"/>
    <w:rsid w:val="00FF5E40"/>
    <w:rsid w:val="00FF6BD4"/>
    <w:rsid w:val="15D7241B"/>
    <w:rsid w:val="2BDDBE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792F55"/>
  <w15:chartTrackingRefBased/>
  <w15:docId w15:val="{A2ED6E0A-0A2B-4098-9384-ED711239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semiHidden="1" w:uiPriority="6" w:unhideWhenUsed="1"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99"/>
    <w:lsdException w:name="List Number" w:semiHidden="1" w:uiPriority="10" w:unhideWhenUsed="1" w:qFormat="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lsdException w:name="Plain Text" w:locked="1"/>
    <w:lsdException w:name="E-mail Signature" w:locked="1" w:uiPriority="99"/>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528"/>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uiPriority w:val="9"/>
    <w:qFormat/>
    <w:locked/>
    <w:rsid w:val="00E63FDD"/>
    <w:pPr>
      <w:numPr>
        <w:numId w:val="5"/>
      </w:numPr>
      <w:pBdr>
        <w:top w:val="single" w:sz="4" w:space="3" w:color="000000"/>
      </w:pBdr>
      <w:tabs>
        <w:tab w:val="left" w:pos="360"/>
      </w:tabs>
      <w:spacing w:before="420" w:line="360" w:lineRule="exact"/>
      <w:ind w:left="360" w:right="0"/>
      <w:outlineLvl w:val="0"/>
    </w:pPr>
    <w:rPr>
      <w:b/>
      <w:bCs/>
      <w:sz w:val="28"/>
      <w:szCs w:val="26"/>
      <w:lang w:val="es-MX" w:eastAsia="es-MX"/>
    </w:rPr>
  </w:style>
  <w:style w:type="paragraph" w:styleId="Heading2">
    <w:name w:val="heading 2"/>
    <w:basedOn w:val="Normal"/>
    <w:next w:val="Normal"/>
    <w:link w:val="Heading2Char"/>
    <w:uiPriority w:val="9"/>
    <w:qFormat/>
    <w:rsid w:val="0029282C"/>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7D47A5"/>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7D47A5"/>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semiHidden/>
    <w:unhideWhenUsed/>
    <w:qFormat/>
    <w:locked/>
    <w:rsid w:val="007D47A5"/>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7D47A5"/>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semiHidden/>
    <w:unhideWhenUsed/>
    <w:qFormat/>
    <w:locked/>
    <w:rsid w:val="007D47A5"/>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semiHidden/>
    <w:unhideWhenUsed/>
    <w:qFormat/>
    <w:locked/>
    <w:rsid w:val="007D47A5"/>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semiHidden/>
    <w:unhideWhenUsed/>
    <w:qFormat/>
    <w:locked/>
    <w:rsid w:val="007D47A5"/>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63FDD"/>
    <w:rPr>
      <w:rFonts w:ascii="Arial" w:hAnsi="Arial"/>
      <w:b/>
      <w:bCs/>
      <w:sz w:val="28"/>
      <w:szCs w:val="26"/>
      <w:lang w:val="es-MX" w:eastAsia="es-MX"/>
    </w:rPr>
  </w:style>
  <w:style w:type="character" w:customStyle="1" w:styleId="Heading2Char">
    <w:name w:val="Heading 2 Char"/>
    <w:link w:val="Heading2"/>
    <w:uiPriority w:val="9"/>
    <w:locked/>
    <w:rsid w:val="0029282C"/>
    <w:rPr>
      <w:rFonts w:ascii="Arial" w:hAnsi="Arial"/>
      <w:b/>
      <w:sz w:val="24"/>
    </w:rPr>
  </w:style>
  <w:style w:type="character" w:customStyle="1" w:styleId="Heading3Char">
    <w:name w:val="Heading 3 Char"/>
    <w:basedOn w:val="DefaultParagraphFont"/>
    <w:link w:val="Heading3"/>
    <w:uiPriority w:val="6"/>
    <w:locked/>
    <w:rsid w:val="007D47A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D47A5"/>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7D47A5"/>
    <w:rPr>
      <w:rFonts w:asciiTheme="majorHAnsi" w:eastAsiaTheme="majorEastAsia" w:hAnsiTheme="majorHAnsi" w:cstheme="majorBidi"/>
      <w:b/>
      <w:color w:val="1F4D78" w:themeColor="accent1" w:themeShade="7F"/>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29282C"/>
    <w:rPr>
      <w:rFonts w:ascii="Arial" w:hAnsi="Arial"/>
      <w:b/>
      <w:sz w:val="32"/>
    </w:rPr>
  </w:style>
  <w:style w:type="paragraph" w:styleId="Footer">
    <w:name w:val="footer"/>
    <w:basedOn w:val="Normal"/>
    <w:link w:val="FooterChar2"/>
    <w:rsid w:val="0029282C"/>
    <w:pPr>
      <w:pBdr>
        <w:top w:val="single" w:sz="4" w:space="4" w:color="auto"/>
      </w:pBdr>
      <w:spacing w:before="480"/>
      <w:ind w:right="0"/>
    </w:pPr>
    <w:rPr>
      <w:lang w:val="es-MX"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690A3A"/>
    <w:pPr>
      <w:autoSpaceDE w:val="0"/>
      <w:autoSpaceDN w:val="0"/>
      <w:adjustRightInd w:val="0"/>
      <w:spacing w:line="300" w:lineRule="exact"/>
    </w:pPr>
    <w:rPr>
      <w:rFonts w:ascii="Arial" w:hAnsi="Arial"/>
      <w:color w:val="000000"/>
      <w:szCs w:val="24"/>
      <w:lang w:val="es-US" w:eastAsia="es-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29282C"/>
    <w:pPr>
      <w:spacing w:after="240" w:line="720" w:lineRule="exact"/>
    </w:pPr>
    <w:rPr>
      <w:rFonts w:ascii="Arial" w:hAnsi="Arial" w:cs="Arial"/>
      <w:b/>
      <w:bCs/>
      <w:sz w:val="27"/>
      <w:szCs w:val="26"/>
      <w:lang w:val="es-US" w:eastAsia="es-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hAnsi="Arial" w:cs="Arial"/>
      <w:lang w:val="es-US" w:eastAsia="es-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253C8D"/>
    <w:pPr>
      <w:numPr>
        <w:numId w:val="6"/>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locked/>
    <w:rsid w:val="004A0176"/>
    <w:pPr>
      <w:numPr>
        <w:numId w:val="7"/>
      </w:numPr>
      <w:tabs>
        <w:tab w:val="left" w:pos="864"/>
      </w:tabs>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es-MX" w:eastAsia="es-MX"/>
    </w:rPr>
  </w:style>
  <w:style w:type="paragraph" w:customStyle="1" w:styleId="Tablebullets1">
    <w:name w:val="Table bullets 1"/>
    <w:qFormat/>
    <w:rsid w:val="00AC5D5A"/>
    <w:pPr>
      <w:numPr>
        <w:numId w:val="11"/>
      </w:numPr>
      <w:spacing w:after="120" w:line="280" w:lineRule="exact"/>
      <w:ind w:left="302" w:hanging="288"/>
    </w:pPr>
    <w:rPr>
      <w:rFonts w:ascii="Arial" w:hAnsi="Arial" w:cs="Arial"/>
      <w:szCs w:val="26"/>
      <w:lang w:val="es-US"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uiPriority w:val="99"/>
    <w:locked/>
    <w:rsid w:val="00AC5D5A"/>
    <w:rPr>
      <w:rFonts w:ascii="Arial" w:hAnsi="Arial"/>
      <w:sz w:val="22"/>
    </w:rPr>
  </w:style>
  <w:style w:type="character" w:styleId="CommentReference">
    <w:name w:val="annotation reference"/>
    <w:uiPriority w:val="99"/>
    <w:locked/>
    <w:rsid w:val="002B3A69"/>
    <w:rPr>
      <w:sz w:val="16"/>
      <w:szCs w:val="16"/>
    </w:rPr>
  </w:style>
  <w:style w:type="paragraph" w:styleId="BalloonText">
    <w:name w:val="Balloon Text"/>
    <w:basedOn w:val="Normal"/>
    <w:link w:val="BalloonTextChar"/>
    <w:locked/>
    <w:rsid w:val="002D3D04"/>
    <w:pPr>
      <w:spacing w:after="0" w:line="240" w:lineRule="auto"/>
    </w:pPr>
    <w:rPr>
      <w:rFonts w:ascii="Segoe UI" w:hAnsi="Segoe UI" w:cs="Segoe UI"/>
      <w:sz w:val="18"/>
      <w:szCs w:val="18"/>
    </w:rPr>
  </w:style>
  <w:style w:type="character" w:customStyle="1" w:styleId="BalloonTextChar">
    <w:name w:val="Balloon Text Char"/>
    <w:link w:val="BalloonText"/>
    <w:rsid w:val="002D3D04"/>
    <w:rPr>
      <w:rFonts w:ascii="Segoe UI" w:hAnsi="Segoe UI" w:cs="Segoe UI"/>
      <w:sz w:val="18"/>
      <w:szCs w:val="18"/>
      <w:lang w:val="es-US" w:eastAsia="es-US"/>
    </w:rPr>
  </w:style>
  <w:style w:type="character" w:styleId="Hyperlink">
    <w:name w:val="Hyperlink"/>
    <w:basedOn w:val="DefaultParagraphFont"/>
    <w:uiPriority w:val="99"/>
    <w:unhideWhenUsed/>
    <w:locked/>
    <w:rsid w:val="00191F58"/>
    <w:rPr>
      <w:color w:val="0563C1" w:themeColor="hyperlink"/>
      <w:u w:val="single"/>
    </w:rPr>
  </w:style>
  <w:style w:type="paragraph" w:customStyle="1" w:styleId="TemplateTitleCMSNEW">
    <w:name w:val="Template Title (CMS NEW)"/>
    <w:link w:val="TemplateTitleCMSNEWChar"/>
    <w:qFormat/>
    <w:rsid w:val="007D47A5"/>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D47A5"/>
    <w:rPr>
      <w:rFonts w:ascii="Arial" w:hAnsi="Arial" w:cs="Arial"/>
      <w:b/>
      <w:noProof/>
      <w:sz w:val="36"/>
    </w:rPr>
  </w:style>
  <w:style w:type="paragraph" w:customStyle="1" w:styleId="ChapterTitleCMSNEW">
    <w:name w:val="Chapter Title (CMS NEW)"/>
    <w:link w:val="ChapterTitleCMSNEWChar"/>
    <w:qFormat/>
    <w:rsid w:val="007D47A5"/>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D47A5"/>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D47A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D47A5"/>
    <w:rPr>
      <w:rFonts w:ascii="Arial" w:hAnsi="Arial" w:cs="Arial"/>
      <w:b/>
      <w:noProof/>
      <w:sz w:val="28"/>
      <w:lang w:val="es-US"/>
    </w:rPr>
  </w:style>
  <w:style w:type="paragraph" w:customStyle="1" w:styleId="HeadingCMSNEW">
    <w:name w:val="Heading (CMS NEW)"/>
    <w:link w:val="HeadingCMSNEWChar"/>
    <w:qFormat/>
    <w:rsid w:val="007D47A5"/>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D47A5"/>
    <w:rPr>
      <w:rFonts w:ascii="Arial" w:hAnsi="Arial" w:cs="Arial"/>
      <w:b/>
      <w:noProof/>
      <w:sz w:val="28"/>
      <w:lang w:val="es-US"/>
    </w:rPr>
  </w:style>
  <w:style w:type="paragraph" w:customStyle="1" w:styleId="SubheadingCMSNEW">
    <w:name w:val="Subheading (CMS NEW)"/>
    <w:link w:val="SubheadingCMSNEWChar"/>
    <w:qFormat/>
    <w:rsid w:val="007D47A5"/>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D47A5"/>
    <w:rPr>
      <w:rFonts w:ascii="Arial" w:hAnsi="Arial" w:cs="Arial"/>
      <w:b/>
      <w:noProof/>
      <w:sz w:val="24"/>
      <w:lang w:val="es-US"/>
    </w:rPr>
  </w:style>
  <w:style w:type="paragraph" w:customStyle="1" w:styleId="TwoLineSubheadingCMSNEW">
    <w:name w:val="Two Line Subheading (CMS NEW)"/>
    <w:link w:val="TwoLineSubheadingCMSNEWChar"/>
    <w:qFormat/>
    <w:rsid w:val="007D47A5"/>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D47A5"/>
    <w:rPr>
      <w:rFonts w:ascii="Arial" w:hAnsi="Arial" w:cs="Arial"/>
      <w:b/>
      <w:noProof/>
      <w:sz w:val="24"/>
      <w:lang w:val="es-US"/>
    </w:rPr>
  </w:style>
  <w:style w:type="paragraph" w:customStyle="1" w:styleId="RegularTextCMSNEW">
    <w:name w:val="Regular Text (CMS NEW)"/>
    <w:link w:val="RegularTextCMSNEWChar"/>
    <w:qFormat/>
    <w:rsid w:val="007D47A5"/>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D47A5"/>
    <w:rPr>
      <w:rFonts w:ascii="Arial" w:hAnsi="Arial" w:cs="Arial"/>
      <w:noProof/>
      <w:lang w:val="es-US"/>
    </w:rPr>
  </w:style>
  <w:style w:type="paragraph" w:customStyle="1" w:styleId="ClusterofDiamondsCMSNEW">
    <w:name w:val="Cluster of Diamonds (CMS NEW)"/>
    <w:link w:val="ClusterofDiamondsCMSNEWChar"/>
    <w:qFormat/>
    <w:rsid w:val="007D47A5"/>
    <w:pPr>
      <w:numPr>
        <w:numId w:val="1"/>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D47A5"/>
    <w:rPr>
      <w:rFonts w:ascii="Arial" w:hAnsi="Arial" w:cs="Arial"/>
      <w:noProof/>
      <w:lang w:val="es-US"/>
    </w:rPr>
  </w:style>
  <w:style w:type="paragraph" w:customStyle="1" w:styleId="FirstLevelBulletsCMSNEW">
    <w:name w:val="First Level Bullets (CMS NEW)"/>
    <w:link w:val="FirstLevelBulletsCMSNEWChar"/>
    <w:qFormat/>
    <w:rsid w:val="007D47A5"/>
    <w:pPr>
      <w:numPr>
        <w:numId w:val="2"/>
      </w:num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7D47A5"/>
    <w:rPr>
      <w:rFonts w:ascii="Arial" w:hAnsi="Arial" w:cs="Arial"/>
      <w:noProof/>
      <w:lang w:val="es-US"/>
    </w:rPr>
  </w:style>
  <w:style w:type="paragraph" w:customStyle="1" w:styleId="SecondLevelBulletsCMSNEW">
    <w:name w:val="Second Level Bullets (CMS NEW)"/>
    <w:link w:val="SecondLevelBulletsCMSNEWChar"/>
    <w:qFormat/>
    <w:rsid w:val="008210D0"/>
    <w:pPr>
      <w:numPr>
        <w:numId w:val="13"/>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8210D0"/>
    <w:rPr>
      <w:rFonts w:ascii="Arial" w:hAnsi="Arial" w:cs="Arial"/>
      <w:noProof/>
      <w:lang w:val="es-US"/>
    </w:rPr>
  </w:style>
  <w:style w:type="paragraph" w:customStyle="1" w:styleId="ThirdLevelBulletsCMSNEW">
    <w:name w:val="Third Level Bullets (CMS NEW)"/>
    <w:link w:val="ThirdLevelBulletsCMSNEWChar"/>
    <w:qFormat/>
    <w:rsid w:val="007D47A5"/>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D47A5"/>
    <w:rPr>
      <w:rFonts w:ascii="Arial" w:hAnsi="Arial" w:cs="Arial"/>
      <w:noProof/>
      <w:lang w:val="es-US"/>
    </w:rPr>
  </w:style>
  <w:style w:type="paragraph" w:customStyle="1" w:styleId="NumberedListsCMSNEW">
    <w:name w:val="Numbered Lists (CMS NEW)"/>
    <w:link w:val="NumberedListsCMSNEWChar"/>
    <w:qFormat/>
    <w:rsid w:val="007D47A5"/>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7D47A5"/>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D47A5"/>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D47A5"/>
    <w:rPr>
      <w:rFonts w:ascii="Arial" w:hAnsi="Arial" w:cs="Arial"/>
      <w:noProof/>
      <w:lang w:val="es-US"/>
    </w:rPr>
  </w:style>
  <w:style w:type="paragraph" w:customStyle="1" w:styleId="CH4ChartRegularTextCMSNEW">
    <w:name w:val="CH4 Chart Regular Text (CMS NEW)"/>
    <w:link w:val="CH4ChartRegularTextCMSNEWChar"/>
    <w:qFormat/>
    <w:rsid w:val="007D47A5"/>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D47A5"/>
    <w:rPr>
      <w:rFonts w:ascii="Arial" w:hAnsi="Arial" w:cs="Arial"/>
      <w:noProof/>
      <w:lang w:val="es-US"/>
    </w:rPr>
  </w:style>
  <w:style w:type="paragraph" w:customStyle="1" w:styleId="CH4ChartFirstLevelBulletsCMSNEW">
    <w:name w:val="CH4 Chart First Level Bullets (CMS NEW)"/>
    <w:link w:val="CH4ChartFirstLevelBulletsCMSNEWChar"/>
    <w:qFormat/>
    <w:rsid w:val="007D47A5"/>
    <w:pPr>
      <w:numPr>
        <w:numId w:val="8"/>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D47A5"/>
    <w:rPr>
      <w:rFonts w:ascii="Arial" w:hAnsi="Arial" w:cs="Arial"/>
      <w:noProof/>
      <w:lang w:val="es-US"/>
    </w:rPr>
  </w:style>
  <w:style w:type="paragraph" w:customStyle="1" w:styleId="CH4ChartSecondLevelBulletsCMSNEW">
    <w:name w:val="CH4 Chart Second Level Bullets (CMS NEW)"/>
    <w:link w:val="CH4ChartSecondLevelBulletsCMSNEWChar"/>
    <w:qFormat/>
    <w:rsid w:val="007D47A5"/>
    <w:pPr>
      <w:numPr>
        <w:numId w:val="9"/>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D47A5"/>
    <w:rPr>
      <w:rFonts w:ascii="Arial" w:hAnsi="Arial" w:cs="Arial"/>
      <w:noProof/>
      <w:lang w:val="es-US"/>
    </w:rPr>
  </w:style>
  <w:style w:type="paragraph" w:customStyle="1" w:styleId="CH12WordsBeingDefinedCMSNEW">
    <w:name w:val="CH12 Words Being Defined (CMS NEW)"/>
    <w:link w:val="CH12WordsBeingDefinedCMSNEWChar"/>
    <w:qFormat/>
    <w:rsid w:val="007D47A5"/>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D47A5"/>
    <w:rPr>
      <w:rFonts w:ascii="Arial" w:hAnsi="Arial" w:cs="Arial"/>
      <w:b/>
      <w:noProof/>
      <w:sz w:val="25"/>
      <w:lang w:val="es-US"/>
    </w:rPr>
  </w:style>
  <w:style w:type="character" w:customStyle="1" w:styleId="Heading5Char">
    <w:name w:val="Heading 5 Char"/>
    <w:basedOn w:val="DefaultParagraphFont"/>
    <w:link w:val="Heading5"/>
    <w:uiPriority w:val="6"/>
    <w:semiHidden/>
    <w:rsid w:val="007D47A5"/>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7D47A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7D47A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7D47A5"/>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7D47A5"/>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7D47A5"/>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7D47A5"/>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7D47A5"/>
    <w:rPr>
      <w:i/>
      <w:iCs/>
      <w:color w:val="404040" w:themeColor="text1" w:themeTint="BF"/>
    </w:rPr>
  </w:style>
  <w:style w:type="paragraph" w:styleId="IntenseQuote">
    <w:name w:val="Intense Quote"/>
    <w:basedOn w:val="Normal"/>
    <w:next w:val="Normal"/>
    <w:link w:val="IntenseQuoteChar"/>
    <w:uiPriority w:val="30"/>
    <w:unhideWhenUsed/>
    <w:qFormat/>
    <w:rsid w:val="007D47A5"/>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7D47A5"/>
    <w:rPr>
      <w:i/>
      <w:iCs/>
      <w:color w:val="1F4E79" w:themeColor="accent1" w:themeShade="80"/>
    </w:rPr>
  </w:style>
  <w:style w:type="character" w:styleId="SubtleEmphasis">
    <w:name w:val="Subtle Emphasis"/>
    <w:basedOn w:val="DefaultParagraphFont"/>
    <w:uiPriority w:val="19"/>
    <w:unhideWhenUsed/>
    <w:qFormat/>
    <w:rsid w:val="007D47A5"/>
    <w:rPr>
      <w:i/>
      <w:iCs/>
      <w:color w:val="404040" w:themeColor="text1" w:themeTint="BF"/>
    </w:rPr>
  </w:style>
  <w:style w:type="character" w:styleId="SubtleReference">
    <w:name w:val="Subtle Reference"/>
    <w:basedOn w:val="DefaultParagraphFont"/>
    <w:uiPriority w:val="31"/>
    <w:unhideWhenUsed/>
    <w:qFormat/>
    <w:rsid w:val="007D47A5"/>
    <w:rPr>
      <w:smallCaps/>
      <w:color w:val="5A5A5A" w:themeColor="text1" w:themeTint="A5"/>
    </w:rPr>
  </w:style>
  <w:style w:type="character" w:styleId="IntenseReference">
    <w:name w:val="Intense Reference"/>
    <w:basedOn w:val="DefaultParagraphFont"/>
    <w:uiPriority w:val="32"/>
    <w:unhideWhenUsed/>
    <w:qFormat/>
    <w:rsid w:val="007D47A5"/>
    <w:rPr>
      <w:b/>
      <w:bCs/>
      <w:caps w:val="0"/>
      <w:smallCaps/>
      <w:color w:val="1F4E79" w:themeColor="accent1" w:themeShade="80"/>
      <w:spacing w:val="0"/>
    </w:rPr>
  </w:style>
  <w:style w:type="character" w:styleId="BookTitle">
    <w:name w:val="Book Title"/>
    <w:basedOn w:val="DefaultParagraphFont"/>
    <w:uiPriority w:val="33"/>
    <w:unhideWhenUsed/>
    <w:qFormat/>
    <w:rsid w:val="007D47A5"/>
    <w:rPr>
      <w:b/>
      <w:bCs/>
      <w:i/>
      <w:iCs/>
      <w:spacing w:val="0"/>
    </w:rPr>
  </w:style>
  <w:style w:type="paragraph" w:styleId="TOCHeading">
    <w:name w:val="TOC Heading"/>
    <w:basedOn w:val="Heading1"/>
    <w:next w:val="Normal"/>
    <w:uiPriority w:val="39"/>
    <w:semiHidden/>
    <w:unhideWhenUsed/>
    <w:qFormat/>
    <w:rsid w:val="007D47A5"/>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7D47A5"/>
    <w:pPr>
      <w:spacing w:line="240" w:lineRule="auto"/>
    </w:pPr>
    <w:rPr>
      <w:sz w:val="20"/>
      <w:szCs w:val="20"/>
    </w:rPr>
  </w:style>
  <w:style w:type="character" w:customStyle="1" w:styleId="CommentTextChar">
    <w:name w:val="Comment Text Char"/>
    <w:basedOn w:val="DefaultParagraphFont"/>
    <w:link w:val="CommentText"/>
    <w:rsid w:val="007D47A5"/>
    <w:rPr>
      <w:rFonts w:ascii="Arial" w:hAnsi="Arial"/>
      <w:sz w:val="20"/>
      <w:szCs w:val="20"/>
      <w:lang w:val="es-US" w:eastAsia="es-US"/>
    </w:rPr>
  </w:style>
  <w:style w:type="paragraph" w:styleId="CommentSubject">
    <w:name w:val="annotation subject"/>
    <w:basedOn w:val="CommentText"/>
    <w:next w:val="CommentText"/>
    <w:link w:val="CommentSubjectChar"/>
    <w:locked/>
    <w:rsid w:val="007D47A5"/>
    <w:rPr>
      <w:b/>
      <w:bCs/>
    </w:rPr>
  </w:style>
  <w:style w:type="character" w:customStyle="1" w:styleId="CommentSubjectChar">
    <w:name w:val="Comment Subject Char"/>
    <w:basedOn w:val="CommentTextChar"/>
    <w:link w:val="CommentSubject"/>
    <w:rsid w:val="007D47A5"/>
    <w:rPr>
      <w:rFonts w:ascii="Arial" w:hAnsi="Arial"/>
      <w:b/>
      <w:bCs/>
      <w:sz w:val="20"/>
      <w:szCs w:val="20"/>
      <w:lang w:val="es-US" w:eastAsia="es-US"/>
    </w:rPr>
  </w:style>
  <w:style w:type="paragraph" w:styleId="E-mailSignature">
    <w:name w:val="E-mail Signature"/>
    <w:basedOn w:val="Normal"/>
    <w:link w:val="E-mailSignatureChar"/>
    <w:uiPriority w:val="99"/>
    <w:unhideWhenUsed/>
    <w:locked/>
    <w:rsid w:val="004F493C"/>
    <w:pPr>
      <w:spacing w:before="0" w:after="0" w:line="240" w:lineRule="auto"/>
      <w:ind w:right="0"/>
    </w:pPr>
    <w:rPr>
      <w:rFonts w:asciiTheme="minorHAnsi" w:hAnsiTheme="minorHAnsi"/>
      <w:lang w:val="en-US" w:eastAsia="en-US"/>
    </w:rPr>
  </w:style>
  <w:style w:type="character" w:customStyle="1" w:styleId="E-mailSignatureChar">
    <w:name w:val="E-mail Signature Char"/>
    <w:basedOn w:val="DefaultParagraphFont"/>
    <w:link w:val="E-mailSignature"/>
    <w:uiPriority w:val="99"/>
    <w:rsid w:val="004F493C"/>
  </w:style>
  <w:style w:type="paragraph" w:customStyle="1" w:styleId="BodyA">
    <w:name w:val="Body A"/>
    <w:rsid w:val="00CB085C"/>
    <w:pPr>
      <w:spacing w:before="0" w:after="200" w:line="300" w:lineRule="exact"/>
      <w:ind w:right="720"/>
    </w:pPr>
    <w:rPr>
      <w:rFonts w:ascii="Arial" w:eastAsia="Arial Unicode MS" w:hAnsi="Arial" w:cs="Arial Unicode MS"/>
      <w:color w:val="000000"/>
      <w:u w:color="000000"/>
    </w:rPr>
  </w:style>
  <w:style w:type="paragraph" w:styleId="FootnoteText">
    <w:name w:val="footnote text"/>
    <w:basedOn w:val="Normal"/>
    <w:link w:val="FootnoteTextChar"/>
    <w:locked/>
    <w:rsid w:val="000D58FC"/>
    <w:pPr>
      <w:spacing w:before="0" w:after="0" w:line="240" w:lineRule="auto"/>
    </w:pPr>
    <w:rPr>
      <w:sz w:val="20"/>
      <w:szCs w:val="20"/>
    </w:rPr>
  </w:style>
  <w:style w:type="character" w:customStyle="1" w:styleId="FootnoteTextChar">
    <w:name w:val="Footnote Text Char"/>
    <w:basedOn w:val="DefaultParagraphFont"/>
    <w:link w:val="FootnoteText"/>
    <w:rsid w:val="000D58FC"/>
    <w:rPr>
      <w:rFonts w:ascii="Arial" w:hAnsi="Arial"/>
      <w:sz w:val="20"/>
      <w:szCs w:val="20"/>
      <w:lang w:val="es-US" w:eastAsia="es-US"/>
    </w:rPr>
  </w:style>
  <w:style w:type="character" w:styleId="FootnoteReference">
    <w:name w:val="footnote reference"/>
    <w:basedOn w:val="DefaultParagraphFont"/>
    <w:locked/>
    <w:rsid w:val="000D58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45715">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75796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Dotson, Audrey [USA]</DisplayName>
        <AccountId>25</AccountId>
        <AccountType/>
      </UserInfo>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E4726-5BCC-46AA-BADF-2A49723CA2A4}">
  <ds:schemaRefs>
    <ds:schemaRef ds:uri="http://schemas.microsoft.com/sharepoint/v3/contenttype/forms"/>
  </ds:schemaRefs>
</ds:datastoreItem>
</file>

<file path=customXml/itemProps2.xml><?xml version="1.0" encoding="utf-8"?>
<ds:datastoreItem xmlns:ds="http://schemas.openxmlformats.org/officeDocument/2006/customXml" ds:itemID="{AD26BC4C-322C-4DF4-95E1-CCA7ED24E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D0DD6-3306-4C13-82A8-4C40E12E42C3}">
  <ds:schemaRefs>
    <ds:schemaRef ds:uri="http://purl.org/dc/elements/1.1/"/>
    <ds:schemaRef ds:uri="http://schemas.microsoft.com/office/2006/metadata/properties"/>
    <ds:schemaRef ds:uri="http://schemas.openxmlformats.org/package/2006/metadata/core-properties"/>
    <ds:schemaRef ds:uri="http://purl.org/dc/terms/"/>
    <ds:schemaRef ds:uri="29f92d4f-7cd1-496f-aa24-b955909e7a84"/>
    <ds:schemaRef ds:uri="http://schemas.microsoft.com/office/2006/documentManagement/types"/>
    <ds:schemaRef ds:uri="1a959b46-33f2-4913-99de-2f2062eca926"/>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9BB5D58-8E2E-43E8-8F7F-A1293EB4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3145</Words>
  <Characters>16975</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MAXIMUS</Company>
  <LinksUpToDate>false</LinksUpToDate>
  <CharactersWithSpaces>20080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subject/>
  <dc:creator>CMS</dc:creator>
  <cp:keywords/>
  <cp:lastModifiedBy>MMCO</cp:lastModifiedBy>
  <cp:revision>2</cp:revision>
  <cp:lastPrinted>2013-11-06T21:45:00Z</cp:lastPrinted>
  <dcterms:created xsi:type="dcterms:W3CDTF">2018-07-09T12:37:00Z</dcterms:created>
  <dcterms:modified xsi:type="dcterms:W3CDTF">2018-07-09T12:37:00Z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