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B618D" w14:textId="3078A720" w:rsidR="00111B82" w:rsidRPr="00672A31" w:rsidRDefault="1B894BF9" w:rsidP="00FC048B">
      <w:pPr>
        <w:pStyle w:val="ChapterTitleCMSNEW"/>
        <w:rPr>
          <w:lang w:val="es-ES"/>
        </w:rPr>
      </w:pPr>
      <w:bookmarkStart w:id="0" w:name="_Toc110591471"/>
      <w:commentRangeStart w:id="1"/>
      <w:r w:rsidRPr="00672A31">
        <w:rPr>
          <w:lang w:val="es-ES"/>
        </w:rPr>
        <w:t xml:space="preserve">Capítulo 12: Definiciones de </w:t>
      </w:r>
      <w:del w:id="2" w:author="MMCO" w:date="2018-06-28T10:19:00Z">
        <w:r w:rsidRPr="00672A31" w:rsidDel="00106321">
          <w:rPr>
            <w:lang w:val="es-ES"/>
          </w:rPr>
          <w:delText>palabras importantes</w:delText>
        </w:r>
        <w:bookmarkEnd w:id="0"/>
        <w:commentRangeEnd w:id="1"/>
        <w:r w:rsidR="00D756CF" w:rsidDel="00106321">
          <w:rPr>
            <w:rStyle w:val="CommentReference"/>
            <w:b w:val="0"/>
            <w:bCs/>
            <w:lang w:eastAsia="es-US"/>
          </w:rPr>
          <w:commentReference w:id="1"/>
        </w:r>
      </w:del>
      <w:ins w:id="5" w:author="MMCO" w:date="2018-06-28T10:19:00Z">
        <w:r w:rsidR="00106321">
          <w:rPr>
            <w:lang w:val="es-ES"/>
          </w:rPr>
          <w:t>términos clave</w:t>
        </w:r>
      </w:ins>
    </w:p>
    <w:p w14:paraId="35EAC176" w14:textId="77777777" w:rsidR="00672A31" w:rsidRPr="005E4F28" w:rsidRDefault="00672A31" w:rsidP="00672A31">
      <w:pPr>
        <w:spacing w:before="360" w:line="360" w:lineRule="exact"/>
        <w:ind w:left="360" w:right="0" w:hanging="360"/>
        <w:rPr>
          <w:ins w:id="6" w:author="MMCO" w:date="2018-06-23T12:32:00Z"/>
          <w:rFonts w:ascii="Arial,Times New Roman,Calibri" w:eastAsia="Arial,Times New Roman,Calibri" w:hAnsi="Arial,Times New Roman,Calibri" w:cs="Arial,Times New Roman,Calibri"/>
          <w:b/>
          <w:bCs/>
          <w:sz w:val="28"/>
          <w:szCs w:val="28"/>
          <w:lang w:val="es-ES" w:eastAsia="en-US"/>
        </w:rPr>
      </w:pPr>
      <w:bookmarkStart w:id="7" w:name="_Toc332817690"/>
      <w:bookmarkStart w:id="8" w:name="_Toc332817864"/>
      <w:bookmarkStart w:id="9" w:name="_Toc332818749"/>
      <w:bookmarkStart w:id="10" w:name="_Toc333588856"/>
      <w:bookmarkStart w:id="11" w:name="_Toc333590003"/>
      <w:bookmarkStart w:id="12" w:name="_Toc334005249"/>
      <w:ins w:id="13" w:author="MMCO" w:date="2018-06-23T12:32:00Z">
        <w:r w:rsidRPr="005E4F28">
          <w:rPr>
            <w:rFonts w:ascii="Arial" w:eastAsia="Arial" w:hAnsi="Arial" w:cs="Arial"/>
            <w:b/>
            <w:bCs/>
            <w:sz w:val="28"/>
            <w:szCs w:val="28"/>
            <w:lang w:val="es-ES" w:eastAsia="en-US"/>
          </w:rPr>
          <w:t>Introducción</w:t>
        </w:r>
      </w:ins>
    </w:p>
    <w:p w14:paraId="089D7B22" w14:textId="0162AC61" w:rsidR="00672A31" w:rsidRPr="004502F1" w:rsidRDefault="00672A31" w:rsidP="004502F1">
      <w:pPr>
        <w:spacing w:before="0"/>
        <w:ind w:right="0"/>
        <w:rPr>
          <w:ins w:id="14" w:author="MMCO" w:date="2018-06-23T12:31:00Z"/>
          <w:rStyle w:val="Planinstructions"/>
          <w:rFonts w:ascii="Times New Roman,Calibri" w:eastAsia="Times New Roman,Calibri" w:hAnsi="Times New Roman,Calibri" w:cs="Times New Roman,Calibri"/>
          <w:i w:val="0"/>
          <w:color w:val="auto"/>
          <w:lang w:val="es-ES"/>
        </w:rPr>
      </w:pPr>
      <w:ins w:id="15" w:author="MMCO" w:date="2018-06-23T12:32:00Z">
        <w:r w:rsidRPr="005E4F28">
          <w:rPr>
            <w:rFonts w:ascii="Arial" w:eastAsia="Arial" w:hAnsi="Arial" w:cs="Arial"/>
            <w:lang w:val="es-ES" w:eastAsia="en-US"/>
          </w:rPr>
          <w:t xml:space="preserve">Este capítulo incluye </w:t>
        </w:r>
      </w:ins>
      <w:ins w:id="16" w:author="MMCO" w:date="2018-06-28T10:19:00Z">
        <w:r w:rsidR="00587D44">
          <w:rPr>
            <w:rFonts w:ascii="Arial" w:eastAsia="Arial" w:hAnsi="Arial" w:cs="Arial"/>
            <w:lang w:val="es-ES" w:eastAsia="en-US"/>
          </w:rPr>
          <w:t>términos clave</w:t>
        </w:r>
      </w:ins>
      <w:ins w:id="17" w:author="MMCO" w:date="2018-06-23T12:32:00Z">
        <w:r w:rsidR="00587D44">
          <w:rPr>
            <w:rFonts w:ascii="Arial" w:eastAsia="Arial" w:hAnsi="Arial" w:cs="Arial"/>
            <w:lang w:val="es-ES" w:eastAsia="en-US"/>
          </w:rPr>
          <w:t xml:space="preserve"> usado</w:t>
        </w:r>
        <w:r w:rsidRPr="005E4F28">
          <w:rPr>
            <w:rFonts w:ascii="Arial" w:eastAsia="Arial" w:hAnsi="Arial" w:cs="Arial"/>
            <w:lang w:val="es-ES" w:eastAsia="en-US"/>
          </w:rPr>
          <w:t xml:space="preserve">s a lo largo del </w:t>
        </w:r>
        <w:r w:rsidRPr="005E4F28">
          <w:rPr>
            <w:rFonts w:ascii="Arial" w:eastAsia="Arial" w:hAnsi="Arial" w:cs="Arial"/>
            <w:i/>
            <w:iCs/>
            <w:lang w:val="es-ES" w:eastAsia="en-US"/>
          </w:rPr>
          <w:t>Manual del miembro</w:t>
        </w:r>
        <w:r w:rsidRPr="005E4F28">
          <w:rPr>
            <w:rFonts w:ascii="Arial" w:eastAsia="Arial" w:hAnsi="Arial" w:cs="Arial"/>
            <w:lang w:val="es-ES" w:eastAsia="en-US"/>
          </w:rPr>
          <w:t xml:space="preserve"> co</w:t>
        </w:r>
        <w:r w:rsidR="00BD5F37">
          <w:rPr>
            <w:rFonts w:ascii="Arial" w:eastAsia="Arial" w:hAnsi="Arial" w:cs="Arial"/>
            <w:lang w:val="es-ES" w:eastAsia="en-US"/>
          </w:rPr>
          <w:t>n sus definiciones. L</w:t>
        </w:r>
      </w:ins>
      <w:ins w:id="18" w:author="MMCO" w:date="2018-07-03T19:13:00Z">
        <w:r w:rsidR="00BD5F37">
          <w:rPr>
            <w:rFonts w:ascii="Arial" w:eastAsia="Arial" w:hAnsi="Arial" w:cs="Arial"/>
            <w:lang w:val="es-ES" w:eastAsia="en-US"/>
          </w:rPr>
          <w:t xml:space="preserve">os </w:t>
        </w:r>
      </w:ins>
      <w:ins w:id="19" w:author="MMCO" w:date="2018-07-03T19:14:00Z">
        <w:r w:rsidR="00BD5F37">
          <w:rPr>
            <w:rFonts w:ascii="Arial" w:eastAsia="Arial" w:hAnsi="Arial" w:cs="Arial"/>
            <w:lang w:val="es-ES" w:eastAsia="en-US"/>
          </w:rPr>
          <w:t>términos</w:t>
        </w:r>
      </w:ins>
      <w:ins w:id="20" w:author="MMCO" w:date="2018-06-23T12:32:00Z">
        <w:r w:rsidRPr="005E4F28">
          <w:rPr>
            <w:rFonts w:ascii="Arial" w:eastAsia="Arial" w:hAnsi="Arial" w:cs="Arial"/>
            <w:lang w:val="es-ES" w:eastAsia="en-US"/>
          </w:rPr>
          <w:t xml:space="preserve"> se </w:t>
        </w:r>
      </w:ins>
      <w:ins w:id="21" w:author="MMCO" w:date="2018-06-28T10:19:00Z">
        <w:r w:rsidR="00237709">
          <w:rPr>
            <w:rFonts w:ascii="Arial" w:eastAsia="Arial" w:hAnsi="Arial" w:cs="Arial"/>
            <w:lang w:val="es-ES" w:eastAsia="en-US"/>
          </w:rPr>
          <w:t>encuentran</w:t>
        </w:r>
      </w:ins>
      <w:ins w:id="22" w:author="MMCO" w:date="2018-06-23T12:32:00Z">
        <w:r w:rsidR="008329D3">
          <w:rPr>
            <w:rFonts w:ascii="Arial" w:eastAsia="Arial" w:hAnsi="Arial" w:cs="Arial"/>
            <w:lang w:val="es-ES" w:eastAsia="en-US"/>
          </w:rPr>
          <w:t xml:space="preserve"> en orden alfabétic</w:t>
        </w:r>
      </w:ins>
      <w:ins w:id="23" w:author="MMCO" w:date="2018-07-02T12:08:00Z">
        <w:r w:rsidR="008329D3">
          <w:rPr>
            <w:rFonts w:ascii="Arial" w:eastAsia="Arial" w:hAnsi="Arial" w:cs="Arial"/>
            <w:lang w:val="es-ES" w:eastAsia="en-US"/>
          </w:rPr>
          <w:t>o</w:t>
        </w:r>
      </w:ins>
      <w:ins w:id="24" w:author="MMCO" w:date="2018-06-23T12:32:00Z">
        <w:r w:rsidRPr="005E4F28">
          <w:rPr>
            <w:rFonts w:ascii="Arial" w:eastAsia="Arial" w:hAnsi="Arial" w:cs="Arial"/>
            <w:lang w:val="es-ES" w:eastAsia="en-US"/>
          </w:rPr>
          <w:t>. Si no puede encontrar un</w:t>
        </w:r>
        <w:r w:rsidR="00BD5F37">
          <w:rPr>
            <w:rFonts w:ascii="Arial" w:eastAsia="Arial" w:hAnsi="Arial" w:cs="Arial"/>
            <w:lang w:val="es-ES" w:eastAsia="en-US"/>
          </w:rPr>
          <w:t xml:space="preserve"> </w:t>
        </w:r>
      </w:ins>
      <w:ins w:id="25" w:author="MMCO" w:date="2018-07-03T19:14:00Z">
        <w:r w:rsidR="00BD5F37">
          <w:rPr>
            <w:rFonts w:ascii="Arial" w:eastAsia="Arial" w:hAnsi="Arial" w:cs="Arial"/>
            <w:lang w:val="es-ES" w:eastAsia="en-US"/>
          </w:rPr>
          <w:t>término</w:t>
        </w:r>
      </w:ins>
      <w:ins w:id="26" w:author="MMCO" w:date="2018-06-23T12:32:00Z">
        <w:r w:rsidRPr="005E4F28">
          <w:rPr>
            <w:rFonts w:ascii="Arial" w:eastAsia="Arial" w:hAnsi="Arial" w:cs="Arial"/>
            <w:lang w:val="es-ES" w:eastAsia="en-US"/>
          </w:rPr>
          <w:t xml:space="preserve"> que está buscando o si necesita más información que la que incluye la definición</w:t>
        </w:r>
        <w:r w:rsidRPr="005E4F28">
          <w:rPr>
            <w:rFonts w:ascii="Arial,Times New Roman,Calibri" w:eastAsia="Arial,Times New Roman,Calibri" w:hAnsi="Arial,Times New Roman,Calibri" w:cs="Arial,Times New Roman,Calibri"/>
            <w:lang w:val="es-ES" w:eastAsia="en-US"/>
          </w:rPr>
          <w:t xml:space="preserve">, </w:t>
        </w:r>
      </w:ins>
      <w:ins w:id="27" w:author="MMCO" w:date="2018-06-28T10:19:00Z">
        <w:r w:rsidR="00237709">
          <w:rPr>
            <w:rFonts w:ascii="Arial" w:eastAsia="Arial" w:hAnsi="Arial" w:cs="Arial"/>
            <w:lang w:val="es-ES" w:eastAsia="en-US"/>
          </w:rPr>
          <w:t>contacte a Servicios al miembro.</w:t>
        </w:r>
      </w:ins>
    </w:p>
    <w:p w14:paraId="04666639" w14:textId="29504CC2" w:rsidR="00111B82" w:rsidRPr="0089573D" w:rsidRDefault="00830B01" w:rsidP="00FC048B">
      <w:pPr>
        <w:pStyle w:val="RegularTextCMSNEW"/>
        <w:rPr>
          <w:rStyle w:val="Planinstructions"/>
        </w:rPr>
      </w:pPr>
      <w:commentRangeStart w:id="28"/>
      <w:r w:rsidRPr="00830B01">
        <w:rPr>
          <w:rStyle w:val="Planinstructions"/>
          <w:i w:val="0"/>
        </w:rPr>
        <w:t>[</w:t>
      </w:r>
      <w:r w:rsidR="00111B82" w:rsidRPr="00830B01">
        <w:rPr>
          <w:rStyle w:val="Planinstructions"/>
        </w:rPr>
        <w:t xml:space="preserve">Plans should insert definitions as appropriate to the plan type described in the Member Handbook. </w:t>
      </w:r>
      <w:r w:rsidR="00111B82" w:rsidRPr="0089573D">
        <w:rPr>
          <w:rStyle w:val="Planinstructions"/>
        </w:rPr>
        <w:t>You may insert definitions not included in this model and exclude definitions not applicable to your plan or to your contractual obligations with CMS and the state or enrolled Medicare/Medicaid beneficiaries.</w:t>
      </w:r>
      <w:r w:rsidR="00111B82" w:rsidRPr="0089573D">
        <w:rPr>
          <w:rStyle w:val="Planinstructions"/>
          <w:i w:val="0"/>
        </w:rPr>
        <w:t>]</w:t>
      </w:r>
      <w:commentRangeEnd w:id="28"/>
      <w:r w:rsidR="00FC048B">
        <w:rPr>
          <w:rStyle w:val="CommentReference"/>
        </w:rPr>
        <w:commentReference w:id="28"/>
      </w:r>
    </w:p>
    <w:p w14:paraId="4B1D831E" w14:textId="77777777" w:rsidR="00111B82" w:rsidRPr="0089573D" w:rsidRDefault="00111B82" w:rsidP="00FC048B">
      <w:pPr>
        <w:pStyle w:val="RegularTextCMSNEW"/>
        <w:rPr>
          <w:rStyle w:val="Planinstructions"/>
        </w:rPr>
      </w:pPr>
      <w:r w:rsidRPr="0089573D">
        <w:rPr>
          <w:rStyle w:val="Planinstructions"/>
          <w:i w:val="0"/>
        </w:rPr>
        <w:t>[</w:t>
      </w:r>
      <w:r w:rsidRPr="0089573D">
        <w:rPr>
          <w:rStyle w:val="Planinstructions"/>
        </w:rPr>
        <w:t>If revisions to terminology (e.g., changing “Member Services” to “Customer Service” or using a different term for Medicaid) affect glossary terms, plans should rename the term and alphabetize it correctly within the glossary.</w:t>
      </w:r>
      <w:r w:rsidRPr="0089573D">
        <w:rPr>
          <w:rStyle w:val="Planinstructions"/>
          <w:i w:val="0"/>
        </w:rPr>
        <w:t>]</w:t>
      </w:r>
    </w:p>
    <w:p w14:paraId="418EDE29" w14:textId="77777777" w:rsidR="00111B82" w:rsidRPr="0089573D" w:rsidRDefault="00111B82" w:rsidP="00FC048B">
      <w:pPr>
        <w:pStyle w:val="RegularTextCMSNEW"/>
        <w:rPr>
          <w:lang w:val="en-US"/>
        </w:rPr>
      </w:pPr>
      <w:r w:rsidRPr="0089573D">
        <w:rPr>
          <w:rStyle w:val="Planinstructions"/>
          <w:i w:val="0"/>
        </w:rPr>
        <w:t>[</w:t>
      </w:r>
      <w:r w:rsidRPr="0089573D">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Pr="0089573D">
        <w:rPr>
          <w:rStyle w:val="Planinstructions"/>
          <w:i w:val="0"/>
        </w:rPr>
        <w:t>IPA</w:t>
      </w:r>
      <w:r w:rsidRPr="0089573D">
        <w:rPr>
          <w:lang w:val="en-US"/>
        </w:rPr>
        <w:t xml:space="preserve">, </w:t>
      </w:r>
      <w:r w:rsidRPr="0089573D">
        <w:rPr>
          <w:rStyle w:val="Planinstructions"/>
          <w:i w:val="0"/>
        </w:rPr>
        <w:t>red, PHO, grupo médico del plan</w:t>
      </w:r>
      <w:r w:rsidRPr="0089573D">
        <w:rPr>
          <w:rStyle w:val="Planinstructions"/>
        </w:rPr>
        <w:t xml:space="preserve">, </w:t>
      </w:r>
      <w:r w:rsidRPr="0089573D">
        <w:rPr>
          <w:rStyle w:val="Planinstructions"/>
          <w:b/>
          <w:u w:val="single"/>
        </w:rPr>
        <w:t>and</w:t>
      </w:r>
      <w:r w:rsidRPr="0089573D">
        <w:rPr>
          <w:rStyle w:val="Planinstructions"/>
        </w:rPr>
        <w:t xml:space="preserve"> </w:t>
      </w:r>
      <w:r w:rsidRPr="0089573D">
        <w:rPr>
          <w:rStyle w:val="Planinstructions"/>
          <w:i w:val="0"/>
        </w:rPr>
        <w:t>punto de servicio.]</w:t>
      </w:r>
    </w:p>
    <w:p w14:paraId="4B42D27A" w14:textId="77777777" w:rsidR="00111B82" w:rsidRPr="00D756CF" w:rsidRDefault="00111B82" w:rsidP="00FC048B">
      <w:pPr>
        <w:pStyle w:val="RegularTextCMSNEW"/>
        <w:rPr>
          <w:rStyle w:val="Planinstructions"/>
        </w:rPr>
      </w:pPr>
      <w:r w:rsidRPr="0089573D">
        <w:rPr>
          <w:rStyle w:val="Planinstructions"/>
          <w:i w:val="0"/>
        </w:rPr>
        <w:t>[</w:t>
      </w:r>
      <w:r w:rsidRPr="0089573D">
        <w:rPr>
          <w:rStyle w:val="Planinstructions"/>
        </w:rPr>
        <w:t xml:space="preserve">Plans should refer members to other parts of the handbook using the appropriate chapter number, section, and/or page number. </w:t>
      </w:r>
      <w:r w:rsidRPr="00D756CF">
        <w:rPr>
          <w:rStyle w:val="Planinstructions"/>
        </w:rPr>
        <w:t xml:space="preserve">For example, </w:t>
      </w:r>
      <w:r w:rsidR="002A08C3" w:rsidRPr="00D756CF">
        <w:rPr>
          <w:rStyle w:val="Planinstructions"/>
        </w:rPr>
        <w:t>“</w:t>
      </w:r>
      <w:r w:rsidR="0089573D" w:rsidRPr="00D756CF">
        <w:rPr>
          <w:rStyle w:val="PlanInstructions0"/>
          <w:lang w:val="en-US"/>
        </w:rPr>
        <w:t>ver Capítulo 9, Sección A, página 1</w:t>
      </w:r>
      <w:r w:rsidR="002A08C3" w:rsidRPr="00D756CF">
        <w:rPr>
          <w:rStyle w:val="Planinstructions"/>
        </w:rPr>
        <w:t>”</w:t>
      </w:r>
      <w:r w:rsidR="0089573D" w:rsidRPr="00D756CF">
        <w:rPr>
          <w:rStyle w:val="Planinstructions"/>
        </w:rPr>
        <w:t>.</w:t>
      </w:r>
      <w:r w:rsidRPr="00D756CF">
        <w:rPr>
          <w:rStyle w:val="Planinstructions"/>
        </w:rPr>
        <w:t xml:space="preserve"> An instruction </w:t>
      </w:r>
      <w:r w:rsidRPr="00D756CF">
        <w:rPr>
          <w:rStyle w:val="Planinstructions"/>
          <w:i w:val="0"/>
        </w:rPr>
        <w:t>[</w:t>
      </w:r>
      <w:r w:rsidRPr="00D756CF">
        <w:rPr>
          <w:rStyle w:val="Planinstructions"/>
        </w:rPr>
        <w:t>plans may insert reference, as applicable</w:t>
      </w:r>
      <w:r w:rsidRPr="00D756CF">
        <w:rPr>
          <w:rStyle w:val="Planinstructions"/>
          <w:i w:val="0"/>
        </w:rPr>
        <w:t>]</w:t>
      </w:r>
      <w:r w:rsidRPr="00D756CF">
        <w:rPr>
          <w:rStyle w:val="Planinstructions"/>
        </w:rPr>
        <w:t xml:space="preserve"> is listed next to each cross reference throughout the handbook.</w:t>
      </w:r>
      <w:r w:rsidRPr="00D756CF">
        <w:rPr>
          <w:rStyle w:val="Planinstructions"/>
          <w:i w:val="0"/>
        </w:rPr>
        <w:t>]</w:t>
      </w:r>
    </w:p>
    <w:bookmarkEnd w:id="7"/>
    <w:bookmarkEnd w:id="8"/>
    <w:bookmarkEnd w:id="9"/>
    <w:bookmarkEnd w:id="10"/>
    <w:bookmarkEnd w:id="11"/>
    <w:bookmarkEnd w:id="12"/>
    <w:p w14:paraId="4D11CF4E" w14:textId="77777777" w:rsidR="00FC048B" w:rsidRPr="00E61DE5" w:rsidRDefault="00736D35" w:rsidP="00FC048B">
      <w:pPr>
        <w:pStyle w:val="RegularTextCMSNEW"/>
        <w:outlineLvl w:val="1"/>
        <w:rPr>
          <w:b/>
          <w:bCs/>
          <w:sz w:val="25"/>
          <w:lang w:val="en-US"/>
        </w:rPr>
      </w:pPr>
      <w:r w:rsidRPr="00E61DE5">
        <w:rPr>
          <w:b/>
          <w:bCs/>
          <w:sz w:val="25"/>
          <w:lang w:val="en-US"/>
        </w:rPr>
        <w:br w:type="page"/>
      </w:r>
    </w:p>
    <w:p w14:paraId="154FB38C" w14:textId="5FA80D44" w:rsidR="00A164FE" w:rsidRPr="00736D35" w:rsidRDefault="00A164FE" w:rsidP="00101557">
      <w:pPr>
        <w:pStyle w:val="RegularTextCMSNEW"/>
        <w:keepNext/>
        <w:keepLines/>
        <w:suppressAutoHyphens/>
        <w:outlineLvl w:val="1"/>
      </w:pPr>
      <w:commentRangeStart w:id="29"/>
      <w:r w:rsidRPr="00830B01">
        <w:rPr>
          <w:b/>
          <w:bCs/>
          <w:sz w:val="25"/>
        </w:rPr>
        <w:lastRenderedPageBreak/>
        <w:t>Actividades de la vida diaria:</w:t>
      </w:r>
      <w:r w:rsidR="00522C29" w:rsidRPr="00830B01">
        <w:rPr>
          <w:b/>
          <w:bCs/>
          <w:sz w:val="25"/>
        </w:rPr>
        <w:t xml:space="preserve"> </w:t>
      </w:r>
      <w:r w:rsidRPr="00D92BF3">
        <w:t xml:space="preserve">Lo que hace la gente en un día normal, como comer, ir al baño, vestirse, bañarse o cepillarse los </w:t>
      </w:r>
      <w:r w:rsidRPr="00736D35">
        <w:t>dientes.</w:t>
      </w:r>
      <w:commentRangeEnd w:id="29"/>
      <w:r w:rsidR="00FC048B">
        <w:rPr>
          <w:rStyle w:val="CommentReference"/>
          <w:lang w:eastAsia="es-US"/>
        </w:rPr>
        <w:commentReference w:id="29"/>
      </w:r>
    </w:p>
    <w:p w14:paraId="55CA321D" w14:textId="77777777" w:rsidR="00A164FE" w:rsidRPr="00D92BF3" w:rsidRDefault="00A164FE" w:rsidP="00101557">
      <w:pPr>
        <w:pStyle w:val="RegularTextCMSNEW"/>
        <w:keepNext/>
        <w:keepLines/>
        <w:suppressAutoHyphens/>
        <w:outlineLvl w:val="1"/>
      </w:pPr>
      <w:r w:rsidRPr="00830B01">
        <w:rPr>
          <w:b/>
          <w:bCs/>
          <w:sz w:val="25"/>
        </w:rPr>
        <w:t>Agencia de Medicaid del estado:</w:t>
      </w:r>
      <w:r w:rsidR="00522C29" w:rsidRPr="00830B01">
        <w:rPr>
          <w:b/>
          <w:bCs/>
          <w:sz w:val="25"/>
        </w:rPr>
        <w:t xml:space="preserve"> </w:t>
      </w:r>
      <w:r w:rsidRPr="00D92BF3">
        <w:t>El Departamento de cuidado de salud y servicios familiares (Department of Healthcare and Family Services) de Illinois.</w:t>
      </w:r>
    </w:p>
    <w:p w14:paraId="0C670831" w14:textId="77777777" w:rsidR="00A164FE" w:rsidRPr="00D92BF3" w:rsidRDefault="00A164FE" w:rsidP="00101557">
      <w:pPr>
        <w:pStyle w:val="RegularTextCMSNEW"/>
        <w:keepNext/>
        <w:keepLines/>
        <w:suppressAutoHyphens/>
        <w:outlineLvl w:val="1"/>
      </w:pPr>
      <w:r w:rsidRPr="00830B01">
        <w:rPr>
          <w:b/>
          <w:bCs/>
          <w:sz w:val="25"/>
        </w:rPr>
        <w:t>Apelación:</w:t>
      </w:r>
      <w:r w:rsidR="00522C29" w:rsidRPr="00830B01">
        <w:rPr>
          <w:b/>
          <w:bCs/>
          <w:sz w:val="25"/>
        </w:rPr>
        <w:t xml:space="preserve"> </w:t>
      </w:r>
      <w:r w:rsidRPr="00D92BF3">
        <w:t xml:space="preserve">Una manera formal de cuestionar nuestra decisión si le parece que hemos cometido un error. Puede presentar una apelación para pedirnos cambiar una decisión de cobertura. El Capítulo 9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explica las apelaciones, incluyendo cómo presentar una apelación.</w:t>
      </w:r>
    </w:p>
    <w:p w14:paraId="4CBFEC91" w14:textId="77777777" w:rsidR="00A164FE" w:rsidRPr="00D92BF3" w:rsidRDefault="00A164FE" w:rsidP="00101557">
      <w:pPr>
        <w:pStyle w:val="RegularTextCMSNEW"/>
        <w:keepNext/>
        <w:keepLines/>
        <w:suppressAutoHyphens/>
        <w:outlineLvl w:val="1"/>
      </w:pPr>
      <w:r w:rsidRPr="00830B01">
        <w:rPr>
          <w:b/>
          <w:bCs/>
          <w:sz w:val="25"/>
        </w:rPr>
        <w:t>Área de servicio:</w:t>
      </w:r>
      <w:r w:rsidR="00522C29" w:rsidRPr="00830B01">
        <w:rPr>
          <w:b/>
          <w:bCs/>
          <w:sz w:val="25"/>
        </w:rPr>
        <w:t xml:space="preserve"> </w:t>
      </w:r>
      <w:r w:rsidRPr="00D92BF3">
        <w:t>Un área geográfica en el que un plan de salud acepta miembros si el plan limita la participación dependiendo de dónde vivan las personas. Para los planes que limitan qué</w:t>
      </w:r>
      <w:r w:rsidR="00522C29" w:rsidRPr="00D92BF3">
        <w:t xml:space="preserve"> </w:t>
      </w:r>
      <w:r w:rsidRPr="00D92BF3">
        <w:t xml:space="preserve">médicos y hospitales usted puede usar, generalmente también es el área a donde puede ir para obtener servicios de rutina (no de emergencia). </w:t>
      </w:r>
      <w:r w:rsidR="00151B3B" w:rsidRPr="00151B3B">
        <w:t>Solo las personas que viven en nuestra área de servicio. Pueden tener &lt;plan name&gt;.</w:t>
      </w:r>
    </w:p>
    <w:p w14:paraId="323A8106" w14:textId="77777777" w:rsidR="00BD5A84" w:rsidRDefault="00A164FE" w:rsidP="00101557">
      <w:pPr>
        <w:pStyle w:val="RegularTextCMSNEW"/>
        <w:keepNext/>
        <w:keepLines/>
        <w:suppressAutoHyphens/>
        <w:outlineLvl w:val="1"/>
      </w:pPr>
      <w:r w:rsidRPr="00830B01">
        <w:rPr>
          <w:b/>
          <w:bCs/>
          <w:sz w:val="25"/>
        </w:rPr>
        <w:t>Asistente de salud en el hogar:</w:t>
      </w:r>
      <w:r w:rsidR="00522C29" w:rsidRPr="00830B01">
        <w:rPr>
          <w:b/>
          <w:bCs/>
          <w:sz w:val="25"/>
        </w:rPr>
        <w:t xml:space="preserve"> </w:t>
      </w:r>
      <w:r w:rsidRPr="00D92BF3">
        <w:t>Una persona que proporciona servicios que no requieren de la capacitación de un enfermero o terapeuta con licencia, como ayuda para el cuidado personal (por ejemplo para bañarse, ir al baño, vestirse o hacer el ejercicio que ordene un proveedor). Los asistentes de salud en el hogar no tienen licencia de enfermería ni proporcionan tratamientos.</w:t>
      </w:r>
    </w:p>
    <w:p w14:paraId="37FD7021" w14:textId="77777777" w:rsidR="00BD5A84" w:rsidRDefault="00A164FE" w:rsidP="00101557">
      <w:pPr>
        <w:pStyle w:val="RegularTextCMSNEW"/>
        <w:keepNext/>
        <w:keepLines/>
        <w:suppressAutoHyphens/>
        <w:outlineLvl w:val="1"/>
      </w:pPr>
      <w:r w:rsidRPr="00830B01">
        <w:rPr>
          <w:b/>
          <w:bCs/>
          <w:sz w:val="25"/>
        </w:rPr>
        <w:t>Audiencia imparcial:</w:t>
      </w:r>
      <w:r w:rsidR="00522C29" w:rsidRPr="00830B01">
        <w:rPr>
          <w:b/>
          <w:bCs/>
          <w:sz w:val="25"/>
        </w:rPr>
        <w:t xml:space="preserve"> </w:t>
      </w:r>
      <w:r w:rsidRPr="00D92BF3">
        <w:t>Una oportunidad para que usted describa su problema en un tribunal y demuestre que una decisión que se tomó está equivocada.</w:t>
      </w:r>
    </w:p>
    <w:p w14:paraId="02242A66" w14:textId="41EE4711" w:rsidR="00672A31" w:rsidRDefault="00A164FE" w:rsidP="00101557">
      <w:pPr>
        <w:pStyle w:val="RegularTextCMSNEW"/>
        <w:keepNext/>
        <w:keepLines/>
        <w:suppressAutoHyphens/>
        <w:outlineLvl w:val="1"/>
        <w:rPr>
          <w:ins w:id="30" w:author="MMCO" w:date="2018-06-23T12:50:00Z"/>
          <w:noProof w:val="0"/>
        </w:rPr>
      </w:pPr>
      <w:r w:rsidRPr="00BD5A84">
        <w:rPr>
          <w:b/>
          <w:bCs/>
          <w:sz w:val="25"/>
          <w:lang w:val="en-US"/>
        </w:rPr>
        <w:t>Autorización previa:</w:t>
      </w:r>
      <w:r w:rsidR="00522C29" w:rsidRPr="00BD5A84">
        <w:rPr>
          <w:b/>
          <w:bCs/>
          <w:sz w:val="25"/>
          <w:lang w:val="en-US"/>
        </w:rPr>
        <w:t xml:space="preserve"> </w:t>
      </w:r>
      <w:r w:rsidRPr="00BD5A84">
        <w:rPr>
          <w:rStyle w:val="Planinstructions"/>
          <w:i w:val="0"/>
        </w:rPr>
        <w:t>[</w:t>
      </w:r>
      <w:r w:rsidRPr="00BD5A84">
        <w:rPr>
          <w:rStyle w:val="Planinstructions"/>
        </w:rPr>
        <w:t>Plans may delete applicable words or sentences if it does not require prior authorization for any medical services or any drugs.</w:t>
      </w:r>
      <w:r w:rsidRPr="00BD5A84">
        <w:rPr>
          <w:rStyle w:val="Planinstructions"/>
          <w:i w:val="0"/>
        </w:rPr>
        <w:t>]</w:t>
      </w:r>
      <w:r w:rsidRPr="00BD5A84">
        <w:rPr>
          <w:rStyle w:val="Planinstructions"/>
        </w:rPr>
        <w:t xml:space="preserve"> </w:t>
      </w:r>
      <w:ins w:id="31" w:author="MMCO" w:date="2018-06-28T10:31:00Z">
        <w:r w:rsidR="003A11F9">
          <w:rPr>
            <w:noProof w:val="0"/>
          </w:rPr>
          <w:t>Una a</w:t>
        </w:r>
        <w:r w:rsidR="003A11F9" w:rsidRPr="002676BF">
          <w:rPr>
            <w:noProof w:val="0"/>
          </w:rPr>
          <w:t xml:space="preserve">probación </w:t>
        </w:r>
        <w:r w:rsidR="003A11F9">
          <w:rPr>
            <w:noProof w:val="0"/>
          </w:rPr>
          <w:t xml:space="preserve">de &lt;plan name&gt; que usted tiene que recibir antes de </w:t>
        </w:r>
        <w:r w:rsidR="003A11F9" w:rsidRPr="002676BF">
          <w:rPr>
            <w:noProof w:val="0"/>
          </w:rPr>
          <w:t>poder obtener ciertos servicios o medicamentos</w:t>
        </w:r>
        <w:r w:rsidR="003A11F9">
          <w:rPr>
            <w:noProof w:val="0"/>
          </w:rPr>
          <w:t xml:space="preserve"> o visitar a un proveedor fuera de la red</w:t>
        </w:r>
        <w:r w:rsidR="003A11F9" w:rsidRPr="002676BF">
          <w:rPr>
            <w:noProof w:val="0"/>
          </w:rPr>
          <w:t xml:space="preserve">. </w:t>
        </w:r>
        <w:r w:rsidR="003A11F9">
          <w:rPr>
            <w:noProof w:val="0"/>
          </w:rPr>
          <w:t>Es posible que &lt;plan name&gt; no cubra el servicio o medicamento si no reciba la aprobación.</w:t>
        </w:r>
      </w:ins>
    </w:p>
    <w:p w14:paraId="1F2D310A" w14:textId="77777777" w:rsidR="00672A31" w:rsidRDefault="00A164FE" w:rsidP="00101557">
      <w:pPr>
        <w:pStyle w:val="RegularTextCMSNEW"/>
        <w:keepNext/>
        <w:keepLines/>
        <w:suppressAutoHyphens/>
        <w:outlineLvl w:val="1"/>
        <w:rPr>
          <w:ins w:id="32" w:author="MMCO" w:date="2018-06-23T12:50:00Z"/>
        </w:rPr>
      </w:pPr>
      <w:del w:id="33" w:author="MMCO" w:date="2018-06-23T12:50:00Z">
        <w:r w:rsidRPr="00D92BF3" w:rsidDel="00672A31">
          <w:delText xml:space="preserve">Aprobación necesaria para poder obtener ciertos servicios o medicamentos. </w:delText>
        </w:r>
      </w:del>
      <w:r w:rsidRPr="00D92BF3">
        <w:t>Algunos servicios médicos de la red están cubiertos solamente si su médico u otro proveedor de la red obtienen autorización previa de nuestro plan.</w:t>
      </w:r>
    </w:p>
    <w:p w14:paraId="78554BAE" w14:textId="77777777" w:rsidR="00672A31" w:rsidRDefault="00A164FE" w:rsidP="004502F1">
      <w:pPr>
        <w:pStyle w:val="RegularTextCMSNEW"/>
        <w:keepNext/>
        <w:keepLines/>
        <w:numPr>
          <w:ilvl w:val="0"/>
          <w:numId w:val="33"/>
        </w:numPr>
        <w:suppressAutoHyphens/>
        <w:outlineLvl w:val="1"/>
        <w:rPr>
          <w:ins w:id="34" w:author="MMCO" w:date="2018-06-23T12:50:00Z"/>
        </w:rPr>
      </w:pPr>
      <w:del w:id="35" w:author="MMCO" w:date="2018-06-23T12:50:00Z">
        <w:r w:rsidRPr="00D92BF3" w:rsidDel="00672A31">
          <w:delText xml:space="preserve"> </w:delText>
        </w:r>
      </w:del>
      <w:r w:rsidRPr="00D92BF3">
        <w:t xml:space="preserve">Los servicios cubiertos que necesitan autorización previa están marcados en </w:t>
      </w:r>
      <w:r w:rsidR="0089573D">
        <w:t>la tabla</w:t>
      </w:r>
      <w:r w:rsidRPr="00D92BF3">
        <w:t xml:space="preserve"> de beneficios del Capítulo 4</w:t>
      </w:r>
      <w:r w:rsidR="00DB7818" w:rsidRPr="00D92BF3">
        <w:t xml:space="preserve">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t xml:space="preserve">. </w:t>
      </w:r>
    </w:p>
    <w:p w14:paraId="00F66793" w14:textId="77777777" w:rsidR="00672A31" w:rsidRDefault="00A164FE" w:rsidP="00101557">
      <w:pPr>
        <w:pStyle w:val="RegularTextCMSNEW"/>
        <w:keepNext/>
        <w:keepLines/>
        <w:suppressAutoHyphens/>
        <w:outlineLvl w:val="1"/>
        <w:rPr>
          <w:ins w:id="36" w:author="MMCO" w:date="2018-06-23T12:50:00Z"/>
        </w:rPr>
      </w:pPr>
      <w:r w:rsidRPr="00D92BF3">
        <w:t xml:space="preserve">Algunos medicamentos están cubiertos solamente si obtiene </w:t>
      </w:r>
      <w:r w:rsidR="00952F3D">
        <w:t xml:space="preserve">nuestra </w:t>
      </w:r>
      <w:r w:rsidRPr="00D92BF3">
        <w:t>autorización previa</w:t>
      </w:r>
      <w:r w:rsidR="00952F3D">
        <w:t>.</w:t>
      </w:r>
    </w:p>
    <w:p w14:paraId="4E79D3FB" w14:textId="66F931BF" w:rsidR="00BD5A84" w:rsidRDefault="001B7D18" w:rsidP="004502F1">
      <w:pPr>
        <w:pStyle w:val="RegularTextCMSNEW"/>
        <w:keepNext/>
        <w:keepLines/>
        <w:numPr>
          <w:ilvl w:val="0"/>
          <w:numId w:val="33"/>
        </w:numPr>
        <w:suppressAutoHyphens/>
        <w:outlineLvl w:val="1"/>
      </w:pPr>
      <w:del w:id="37" w:author="MMCO" w:date="2018-06-23T12:50:00Z">
        <w:r w:rsidDel="00672A31">
          <w:delText xml:space="preserve"> </w:delText>
        </w:r>
      </w:del>
      <w:r w:rsidR="00A164FE" w:rsidRPr="00D92BF3">
        <w:t xml:space="preserve">Los medicamentos cubiertos que necesitan autorización previa están marcados en la </w:t>
      </w:r>
      <w:r w:rsidR="00A164FE" w:rsidRPr="00D92BF3">
        <w:rPr>
          <w:i/>
        </w:rPr>
        <w:t>Lista de medicamentos cubiertos</w:t>
      </w:r>
      <w:r w:rsidR="00A164FE" w:rsidRPr="00D92BF3">
        <w:t>.</w:t>
      </w:r>
    </w:p>
    <w:p w14:paraId="03A07FA7" w14:textId="7B7592EA" w:rsidR="00BD5A84" w:rsidRDefault="00A164FE" w:rsidP="00101557">
      <w:pPr>
        <w:pStyle w:val="RegularTextCMSNEW"/>
        <w:keepNext/>
        <w:keepLines/>
        <w:suppressAutoHyphens/>
        <w:outlineLvl w:val="1"/>
      </w:pPr>
      <w:r w:rsidRPr="00830B01">
        <w:rPr>
          <w:b/>
          <w:bCs/>
          <w:sz w:val="25"/>
        </w:rPr>
        <w:t>Ayuda adicional:</w:t>
      </w:r>
      <w:r w:rsidR="00522C29" w:rsidRPr="00830B01">
        <w:rPr>
          <w:b/>
          <w:bCs/>
          <w:sz w:val="25"/>
        </w:rPr>
        <w:t xml:space="preserve"> </w:t>
      </w:r>
      <w:r w:rsidRPr="00D92BF3">
        <w:t>Un programa de Medica</w:t>
      </w:r>
      <w:r w:rsidR="00DB7818" w:rsidRPr="00D92BF3">
        <w:t>re</w:t>
      </w:r>
      <w:r w:rsidRPr="00D92BF3">
        <w:t xml:space="preserve"> que ayuda a personas de ingresos y recursos limitados a </w:t>
      </w:r>
      <w:ins w:id="38" w:author="MMCO" w:date="2018-06-23T12:39:00Z">
        <w:r w:rsidR="00672A31">
          <w:t xml:space="preserve">reducir sus gastos de </w:t>
        </w:r>
      </w:ins>
      <w:del w:id="39" w:author="MMCO" w:date="2018-06-23T12:39:00Z">
        <w:r w:rsidRPr="00D92BF3" w:rsidDel="00672A31">
          <w:delText xml:space="preserve">pagar </w:delText>
        </w:r>
      </w:del>
      <w:r w:rsidRPr="00D92BF3">
        <w:t xml:space="preserve">medicamentos de receta de Medicare </w:t>
      </w:r>
      <w:r w:rsidR="002A6641">
        <w:t>Parte</w:t>
      </w:r>
      <w:r w:rsidRPr="00D92BF3">
        <w:t xml:space="preserve"> D</w:t>
      </w:r>
      <w:ins w:id="40" w:author="MMCO" w:date="2018-06-23T12:39:00Z">
        <w:r w:rsidR="00672A31">
          <w:t xml:space="preserve">, </w:t>
        </w:r>
      </w:ins>
      <w:ins w:id="41" w:author="MMCO" w:date="2018-06-28T10:38:00Z">
        <w:r w:rsidR="0001513A">
          <w:t xml:space="preserve">tales </w:t>
        </w:r>
      </w:ins>
      <w:ins w:id="42" w:author="MMCO" w:date="2018-06-23T12:39:00Z">
        <w:r w:rsidR="00672A31">
          <w:t>como primas, deducibles, y copagos</w:t>
        </w:r>
      </w:ins>
      <w:r w:rsidRPr="00D92BF3">
        <w:t>. La Ayuda adicional también se llama “Subsidio por bajos ingresos” o “LIS”.</w:t>
      </w:r>
    </w:p>
    <w:p w14:paraId="0213EB3F" w14:textId="77777777" w:rsidR="00A164FE" w:rsidRPr="00D92BF3" w:rsidRDefault="00A164FE" w:rsidP="00101557">
      <w:pPr>
        <w:pStyle w:val="RegularTextCMSNEW"/>
        <w:keepNext/>
        <w:keepLines/>
        <w:suppressAutoHyphens/>
        <w:outlineLvl w:val="1"/>
      </w:pPr>
      <w:r w:rsidRPr="00830B01">
        <w:rPr>
          <w:b/>
          <w:bCs/>
          <w:sz w:val="25"/>
        </w:rPr>
        <w:lastRenderedPageBreak/>
        <w:t>Ayuda pagada en espera:</w:t>
      </w:r>
      <w:r w:rsidR="00522C29" w:rsidRPr="00830B01">
        <w:rPr>
          <w:b/>
          <w:bCs/>
          <w:sz w:val="25"/>
        </w:rPr>
        <w:t xml:space="preserve"> </w:t>
      </w:r>
      <w:r w:rsidRPr="00D92BF3">
        <w:t>Usted puede seguir recibiendo sus beneficios mientras esté esperando una decisión sobre una apelación o una audiencia imparcial. Esta cobertura continua se llama “ayuda pagada en espera”.</w:t>
      </w:r>
    </w:p>
    <w:p w14:paraId="403192F3" w14:textId="40C23E3F" w:rsidR="00672A31" w:rsidRDefault="00672A31" w:rsidP="00101557">
      <w:pPr>
        <w:pStyle w:val="RegularTextCMSNEW"/>
        <w:keepNext/>
        <w:keepLines/>
        <w:suppressAutoHyphens/>
        <w:outlineLvl w:val="1"/>
        <w:rPr>
          <w:ins w:id="43" w:author="MMCO" w:date="2018-06-23T12:34:00Z"/>
          <w:b/>
          <w:bCs/>
          <w:sz w:val="25"/>
        </w:rPr>
      </w:pPr>
      <w:ins w:id="44" w:author="MMCO" w:date="2018-06-23T12:34:00Z">
        <w:r>
          <w:rPr>
            <w:rStyle w:val="CH12WordsBeingDefinedCMSNEWChar"/>
          </w:rPr>
          <w:t xml:space="preserve">Capacitación en competencia cultural: </w:t>
        </w:r>
        <w:r>
          <w:rPr>
            <w:noProof w:val="0"/>
          </w:rPr>
          <w:t>C</w:t>
        </w:r>
        <w:r w:rsidRPr="005E4F28">
          <w:rPr>
            <w:noProof w:val="0"/>
          </w:rPr>
          <w:t xml:space="preserve">apacitación que </w:t>
        </w:r>
        <w:r>
          <w:rPr>
            <w:noProof w:val="0"/>
          </w:rPr>
          <w:t xml:space="preserve">brinda instrucción adicional a nuestros proveedores de salud que </w:t>
        </w:r>
        <w:r w:rsidR="008A07EA">
          <w:rPr>
            <w:noProof w:val="0"/>
          </w:rPr>
          <w:t>los</w:t>
        </w:r>
        <w:r>
          <w:rPr>
            <w:noProof w:val="0"/>
          </w:rPr>
          <w:t xml:space="preserve"> ayuda</w:t>
        </w:r>
      </w:ins>
      <w:ins w:id="45" w:author="MMCO" w:date="2018-06-28T10:22:00Z">
        <w:r w:rsidR="00E26441">
          <w:rPr>
            <w:noProof w:val="0"/>
          </w:rPr>
          <w:t xml:space="preserve"> a</w:t>
        </w:r>
      </w:ins>
      <w:ins w:id="46" w:author="MMCO" w:date="2018-06-23T12:34:00Z">
        <w:r>
          <w:rPr>
            <w:noProof w:val="0"/>
          </w:rPr>
          <w:t xml:space="preserve"> mejor entender sus antecedentes, valores, y creencias para mejor adaptar sus servicios a sus necesidades sociales, culturales, y </w:t>
        </w:r>
      </w:ins>
      <w:ins w:id="47" w:author="MMCO" w:date="2018-06-28T10:22:00Z">
        <w:r w:rsidR="00E26441">
          <w:rPr>
            <w:noProof w:val="0"/>
          </w:rPr>
          <w:t>lingüísticas</w:t>
        </w:r>
      </w:ins>
      <w:ins w:id="48" w:author="MMCO" w:date="2018-06-23T12:34:00Z">
        <w:r>
          <w:rPr>
            <w:noProof w:val="0"/>
          </w:rPr>
          <w:t>.</w:t>
        </w:r>
      </w:ins>
    </w:p>
    <w:p w14:paraId="182D2C0E" w14:textId="67D0614C" w:rsidR="00A164FE" w:rsidRPr="00D92BF3" w:rsidRDefault="00A164FE" w:rsidP="00101557">
      <w:pPr>
        <w:pStyle w:val="RegularTextCMSNEW"/>
        <w:keepNext/>
        <w:keepLines/>
        <w:suppressAutoHyphens/>
        <w:outlineLvl w:val="1"/>
      </w:pPr>
      <w:r w:rsidRPr="00830B01">
        <w:rPr>
          <w:b/>
          <w:bCs/>
          <w:sz w:val="25"/>
        </w:rPr>
        <w:t xml:space="preserve">Cancelación de inscripción: </w:t>
      </w:r>
      <w:r w:rsidRPr="00D92BF3">
        <w:t>El proceso de terminar su participación en nuestro plan. La cancelación de inscripción puede ser voluntaria (porque usted lo decide) o involuntaria (sin que usted lo decida).</w:t>
      </w:r>
    </w:p>
    <w:p w14:paraId="321558C3" w14:textId="77777777" w:rsidR="00A164FE" w:rsidRPr="00D92BF3" w:rsidRDefault="00A164FE" w:rsidP="00101557">
      <w:pPr>
        <w:pStyle w:val="RegularTextCMSNEW"/>
        <w:keepNext/>
        <w:keepLines/>
        <w:suppressAutoHyphens/>
        <w:outlineLvl w:val="1"/>
      </w:pPr>
      <w:r w:rsidRPr="00830B01">
        <w:rPr>
          <w:b/>
          <w:bCs/>
          <w:sz w:val="25"/>
        </w:rPr>
        <w:t>Centro de cirugía ambulatoria:</w:t>
      </w:r>
      <w:r w:rsidR="00522C29" w:rsidRPr="00830B01">
        <w:rPr>
          <w:b/>
          <w:bCs/>
          <w:sz w:val="25"/>
        </w:rPr>
        <w:t xml:space="preserve"> </w:t>
      </w:r>
      <w:r w:rsidRPr="00D92BF3">
        <w:t>Una institución que ofrece cirugía ambulatoria a pacientes que no necesitan cuidado en hospital y que no se espera que necesiten más de 24 horas de cuidado en la institución.</w:t>
      </w:r>
    </w:p>
    <w:p w14:paraId="142BB6E5" w14:textId="73CF2A27" w:rsidR="00A164FE" w:rsidRPr="00D92BF3" w:rsidRDefault="00A164FE" w:rsidP="00101557">
      <w:pPr>
        <w:pStyle w:val="RegularTextCMSNEW"/>
        <w:keepNext/>
        <w:keepLines/>
        <w:suppressAutoHyphens/>
        <w:outlineLvl w:val="1"/>
      </w:pPr>
      <w:r w:rsidRPr="00830B01">
        <w:rPr>
          <w:b/>
          <w:bCs/>
          <w:sz w:val="25"/>
        </w:rPr>
        <w:t>Centros para Servicios de Medicare y Medicaid (CMS</w:t>
      </w:r>
      <w:ins w:id="49" w:author="MMCO" w:date="2018-07-02T12:14: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 xml:space="preserve">La agencia federal a cargo de Medicare. El Capítulo 2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explica cómo comunicarse con CMS.</w:t>
      </w:r>
    </w:p>
    <w:p w14:paraId="35EE5DDB" w14:textId="77777777" w:rsidR="00A164FE" w:rsidRPr="00D92BF3" w:rsidRDefault="00A164FE" w:rsidP="00101557">
      <w:pPr>
        <w:pStyle w:val="RegularTextCMSNEW"/>
        <w:keepNext/>
        <w:keepLines/>
        <w:suppressAutoHyphens/>
        <w:outlineLvl w:val="1"/>
      </w:pPr>
      <w:r w:rsidRPr="00830B01">
        <w:rPr>
          <w:b/>
          <w:bCs/>
          <w:sz w:val="25"/>
        </w:rPr>
        <w:t>Coordinador de cuidados:</w:t>
      </w:r>
      <w:r w:rsidR="00522C29" w:rsidRPr="00830B01">
        <w:rPr>
          <w:b/>
          <w:bCs/>
          <w:sz w:val="25"/>
        </w:rPr>
        <w:t xml:space="preserve"> </w:t>
      </w:r>
      <w:r w:rsidRPr="00D92BF3">
        <w:t xml:space="preserve">La persona principal que trabaja con usted, con el plan de salud y con los proveedores que le dan cuidados, para asegurarse de que usted obtenga el cuidado que necesita. </w:t>
      </w:r>
    </w:p>
    <w:p w14:paraId="7685E5D7" w14:textId="77777777" w:rsidR="00A164FE" w:rsidRPr="00D92BF3" w:rsidRDefault="00A164FE" w:rsidP="00101557">
      <w:pPr>
        <w:pStyle w:val="RegularTextCMSNEW"/>
        <w:keepNext/>
        <w:keepLines/>
        <w:suppressAutoHyphens/>
        <w:outlineLvl w:val="1"/>
      </w:pPr>
      <w:r w:rsidRPr="00364181">
        <w:rPr>
          <w:rStyle w:val="Planinstructions"/>
          <w:i w:val="0"/>
        </w:rPr>
        <w:t>[</w:t>
      </w:r>
      <w:r w:rsidRPr="00364181">
        <w:rPr>
          <w:rStyle w:val="Planinstructions"/>
        </w:rPr>
        <w:t xml:space="preserve">Plans that do not have </w:t>
      </w:r>
      <w:r w:rsidR="00621C6B" w:rsidRPr="00364181">
        <w:rPr>
          <w:rStyle w:val="Planinstructions"/>
        </w:rPr>
        <w:t xml:space="preserve">copays </w:t>
      </w:r>
      <w:r w:rsidRPr="00364181">
        <w:rPr>
          <w:rStyle w:val="Planinstructions"/>
        </w:rPr>
        <w:t>should delete this paragraph.</w:t>
      </w:r>
      <w:r w:rsidRPr="00364181">
        <w:rPr>
          <w:rStyle w:val="Planinstructions"/>
          <w:i w:val="0"/>
        </w:rPr>
        <w:t>]</w:t>
      </w:r>
      <w:r w:rsidRPr="00364181">
        <w:rPr>
          <w:rStyle w:val="Planinstructions"/>
        </w:rPr>
        <w:t xml:space="preserve"> </w:t>
      </w:r>
      <w:r w:rsidRPr="00830B01">
        <w:rPr>
          <w:b/>
          <w:bCs/>
          <w:sz w:val="25"/>
        </w:rPr>
        <w:t>Copago:</w:t>
      </w:r>
      <w:r w:rsidR="00522C29" w:rsidRPr="00830B01">
        <w:rPr>
          <w:b/>
          <w:bCs/>
          <w:sz w:val="25"/>
        </w:rPr>
        <w:t xml:space="preserve"> </w:t>
      </w:r>
      <w:r w:rsidRPr="00D92BF3">
        <w:t>Una cantidad fija que usted paga como su parte del costo cada vez que usted recibe un servicio o suministro. Por ejemplo, usted podría pagar $2 o $5 por un servicio o un medicamento de receta.</w:t>
      </w:r>
    </w:p>
    <w:p w14:paraId="42E657FB" w14:textId="77777777" w:rsidR="00A164FE" w:rsidRPr="00D92BF3" w:rsidRDefault="00A164FE" w:rsidP="00101557">
      <w:pPr>
        <w:pStyle w:val="RegularTextCMSNEW"/>
        <w:keepNext/>
        <w:keepLines/>
        <w:suppressAutoHyphens/>
        <w:outlineLvl w:val="1"/>
      </w:pPr>
      <w:r w:rsidRPr="0089573D">
        <w:rPr>
          <w:rStyle w:val="Planinstructions"/>
          <w:i w:val="0"/>
        </w:rPr>
        <w:t>[</w:t>
      </w:r>
      <w:r w:rsidRPr="0089573D">
        <w:rPr>
          <w:rStyle w:val="Planinstructions"/>
        </w:rPr>
        <w:t>Plans that do not have coinsurance should delete this paragraph.</w:t>
      </w:r>
      <w:r w:rsidRPr="0089573D">
        <w:rPr>
          <w:rStyle w:val="Planinstructions"/>
          <w:i w:val="0"/>
        </w:rPr>
        <w:t>]</w:t>
      </w:r>
      <w:r w:rsidRPr="00E61DE5">
        <w:rPr>
          <w:lang w:val="en-US"/>
        </w:rPr>
        <w:t xml:space="preserve"> </w:t>
      </w:r>
      <w:r w:rsidRPr="00830B01">
        <w:rPr>
          <w:b/>
          <w:bCs/>
          <w:sz w:val="25"/>
        </w:rPr>
        <w:t>Coseguro:</w:t>
      </w:r>
      <w:r w:rsidR="00522C29" w:rsidRPr="00830B01">
        <w:rPr>
          <w:b/>
          <w:bCs/>
          <w:sz w:val="25"/>
        </w:rPr>
        <w:t xml:space="preserve"> </w:t>
      </w:r>
      <w:r w:rsidRPr="00D92BF3">
        <w:t>Un porcentaje (por ejemplo un 20%) del costo total por los servicios o medicamentos de receta que usted tiene que pagar en el momento de recibirlos.</w:t>
      </w:r>
    </w:p>
    <w:p w14:paraId="6E697CA4" w14:textId="77777777" w:rsidR="00A164FE" w:rsidRPr="00E61DE5" w:rsidRDefault="00A164FE" w:rsidP="00101557">
      <w:pPr>
        <w:pStyle w:val="RegularTextCMSNEW"/>
        <w:keepNext/>
        <w:keepLines/>
        <w:suppressAutoHyphens/>
        <w:outlineLvl w:val="1"/>
        <w:rPr>
          <w:szCs w:val="20"/>
          <w:lang w:val="en-US"/>
        </w:rPr>
      </w:pPr>
      <w:r w:rsidRPr="0089573D">
        <w:rPr>
          <w:rStyle w:val="Planinstructions"/>
          <w:i w:val="0"/>
        </w:rPr>
        <w:t>[</w:t>
      </w:r>
      <w:r w:rsidRPr="0089573D">
        <w:rPr>
          <w:rStyle w:val="Planinstructions"/>
        </w:rPr>
        <w:t>Plans that do not have cost sharing should delete this paragraph.</w:t>
      </w:r>
      <w:r w:rsidRPr="0089573D">
        <w:rPr>
          <w:rStyle w:val="Planinstructions"/>
          <w:i w:val="0"/>
        </w:rPr>
        <w:t>]</w:t>
      </w:r>
      <w:r w:rsidRPr="0089573D">
        <w:rPr>
          <w:rStyle w:val="Planinstructions"/>
        </w:rPr>
        <w:t xml:space="preserve"> </w:t>
      </w:r>
      <w:r w:rsidRPr="00830B01">
        <w:rPr>
          <w:b/>
          <w:bCs/>
          <w:sz w:val="25"/>
        </w:rPr>
        <w:t>Costo compartido:</w:t>
      </w:r>
      <w:r w:rsidR="00522C29" w:rsidRPr="00830B01">
        <w:rPr>
          <w:b/>
          <w:bCs/>
          <w:sz w:val="25"/>
        </w:rPr>
        <w:t xml:space="preserve"> </w:t>
      </w:r>
      <w:r w:rsidRPr="00D92BF3">
        <w:rPr>
          <w:szCs w:val="20"/>
        </w:rPr>
        <w:t xml:space="preserve">Cantidades que usted tiene que pagar cuando usted recibe </w:t>
      </w:r>
      <w:r w:rsidRPr="00D92BF3">
        <w:t>servicios o medicamentos</w:t>
      </w:r>
      <w:r w:rsidRPr="00D92BF3">
        <w:rPr>
          <w:szCs w:val="20"/>
        </w:rPr>
        <w:t xml:space="preserve">. </w:t>
      </w:r>
      <w:r w:rsidRPr="00E61DE5">
        <w:rPr>
          <w:szCs w:val="20"/>
          <w:lang w:val="en-US"/>
        </w:rPr>
        <w:t>Costo compartido</w:t>
      </w:r>
      <w:r w:rsidRPr="00E61DE5" w:rsidDel="00684DAC">
        <w:rPr>
          <w:szCs w:val="20"/>
          <w:lang w:val="en-US"/>
        </w:rPr>
        <w:t xml:space="preserve"> </w:t>
      </w:r>
      <w:r w:rsidRPr="00E61DE5">
        <w:rPr>
          <w:szCs w:val="20"/>
          <w:lang w:val="en-US"/>
        </w:rPr>
        <w:t>incluye copagos y coseguro.</w:t>
      </w:r>
    </w:p>
    <w:p w14:paraId="3202A745" w14:textId="77777777" w:rsidR="00A164FE" w:rsidRPr="00D92BF3" w:rsidRDefault="00A164FE" w:rsidP="00101557">
      <w:pPr>
        <w:pStyle w:val="RegularTextCMSNEW"/>
        <w:keepNext/>
        <w:keepLines/>
        <w:suppressAutoHyphens/>
        <w:outlineLvl w:val="1"/>
      </w:pPr>
      <w:r w:rsidRPr="0089573D">
        <w:rPr>
          <w:rStyle w:val="Planinstructions"/>
          <w:i w:val="0"/>
        </w:rPr>
        <w:t>[</w:t>
      </w:r>
      <w:r w:rsidRPr="0089573D">
        <w:rPr>
          <w:rStyle w:val="Planinstructions"/>
        </w:rPr>
        <w:t>Plans that do not have cost sharing should delete this paragraph.</w:t>
      </w:r>
      <w:r w:rsidRPr="0089573D">
        <w:rPr>
          <w:rStyle w:val="Planinstructions"/>
          <w:i w:val="0"/>
        </w:rPr>
        <w:t>]</w:t>
      </w:r>
      <w:r w:rsidRPr="0089573D">
        <w:rPr>
          <w:rStyle w:val="Planinstructions"/>
        </w:rPr>
        <w:t xml:space="preserve"> </w:t>
      </w:r>
      <w:r w:rsidRPr="00830B01">
        <w:rPr>
          <w:b/>
          <w:bCs/>
          <w:sz w:val="25"/>
        </w:rPr>
        <w:t>Costos de bolsillo:</w:t>
      </w:r>
      <w:r w:rsidR="00522C29" w:rsidRPr="00830B01">
        <w:rPr>
          <w:b/>
          <w:bCs/>
          <w:sz w:val="25"/>
        </w:rPr>
        <w:t xml:space="preserve"> </w:t>
      </w:r>
      <w:r w:rsidRPr="00D92BF3">
        <w:t>El requisito de costo compartido en el que los miembros pagan parte de los servicios o medicamentos que obtienen. Lea la definición de “costo compartido” arriba.</w:t>
      </w:r>
    </w:p>
    <w:p w14:paraId="250917FE" w14:textId="77777777" w:rsidR="00A164FE" w:rsidRPr="00D92BF3" w:rsidRDefault="00A164FE" w:rsidP="00101557">
      <w:pPr>
        <w:pStyle w:val="RegularTextCMSNEW"/>
        <w:keepNext/>
        <w:keepLines/>
        <w:suppressAutoHyphens/>
        <w:outlineLvl w:val="1"/>
      </w:pPr>
      <w:r w:rsidRPr="00830B01">
        <w:rPr>
          <w:b/>
          <w:bCs/>
          <w:sz w:val="25"/>
        </w:rPr>
        <w:t>Cuidado de emergencia:</w:t>
      </w:r>
      <w:r w:rsidR="00522C29" w:rsidRPr="00830B01">
        <w:rPr>
          <w:b/>
          <w:bCs/>
          <w:sz w:val="25"/>
        </w:rPr>
        <w:t xml:space="preserve"> </w:t>
      </w:r>
      <w:r w:rsidRPr="00D92BF3">
        <w:t>Servicios cubiertos necesarios para tratar una emergencia médica, prestados por un proveedor capacitado para prestar estos servicios.</w:t>
      </w:r>
    </w:p>
    <w:p w14:paraId="5695C5D9" w14:textId="2CA71A1C" w:rsidR="00A164FE" w:rsidRPr="00D92BF3" w:rsidRDefault="00A164FE" w:rsidP="00101557">
      <w:pPr>
        <w:pStyle w:val="RegularTextCMSNEW"/>
        <w:keepNext/>
        <w:keepLines/>
        <w:suppressAutoHyphens/>
        <w:outlineLvl w:val="1"/>
      </w:pPr>
      <w:r w:rsidRPr="00830B01">
        <w:rPr>
          <w:b/>
          <w:bCs/>
          <w:sz w:val="25"/>
        </w:rPr>
        <w:lastRenderedPageBreak/>
        <w:t>Cuidado de instituciones de enfermería especializada: (SNF</w:t>
      </w:r>
      <w:ins w:id="50" w:author="MMCO" w:date="2018-07-02T12:14: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w:t>
      </w:r>
      <w:ins w:id="51" w:author="MMCO" w:date="2018-07-02T12:14:00Z">
        <w:r w:rsidR="008329D3">
          <w:t>, por sus siglas en inglés</w:t>
        </w:r>
      </w:ins>
      <w:r w:rsidRPr="00D92BF3">
        <w:t>) que puede aplicar una enfermera registrada o un médico.</w:t>
      </w:r>
    </w:p>
    <w:p w14:paraId="427F162E" w14:textId="77777777" w:rsidR="00A164FE" w:rsidRPr="00D92BF3" w:rsidRDefault="00A164FE" w:rsidP="00101557">
      <w:pPr>
        <w:pStyle w:val="RegularTextCMSNEW"/>
        <w:keepNext/>
        <w:keepLines/>
        <w:suppressAutoHyphens/>
        <w:outlineLvl w:val="1"/>
      </w:pPr>
      <w:r w:rsidRPr="00830B01">
        <w:rPr>
          <w:b/>
          <w:bCs/>
          <w:sz w:val="25"/>
        </w:rPr>
        <w:t>Cuidado necesario de urgencia:</w:t>
      </w:r>
      <w:r w:rsidR="00522C29" w:rsidRPr="00830B01">
        <w:rPr>
          <w:b/>
          <w:bCs/>
          <w:sz w:val="25"/>
        </w:rPr>
        <w:t xml:space="preserve"> </w:t>
      </w:r>
      <w:r w:rsidRPr="00D92BF3">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214172D0" w14:textId="7B23BBD0" w:rsidR="00A164FE" w:rsidRDefault="00A164FE" w:rsidP="00101557">
      <w:pPr>
        <w:pStyle w:val="RegularTextCMSNEW"/>
        <w:keepNext/>
        <w:keepLines/>
        <w:suppressAutoHyphens/>
        <w:outlineLvl w:val="1"/>
        <w:rPr>
          <w:ins w:id="52" w:author="MMCO" w:date="2018-06-23T12:35:00Z"/>
        </w:rPr>
      </w:pPr>
      <w:r w:rsidRPr="00151B3B">
        <w:rPr>
          <w:rStyle w:val="Planinstructions"/>
          <w:i w:val="0"/>
        </w:rPr>
        <w:t>[</w:t>
      </w:r>
      <w:r w:rsidRPr="00151B3B">
        <w:rPr>
          <w:rStyle w:val="Planinstructions"/>
        </w:rPr>
        <w:t xml:space="preserve">Plans that do not have cost sharing for Part D drugs should delete this paragraph. </w:t>
      </w:r>
      <w:r w:rsidRPr="0089573D">
        <w:rPr>
          <w:rStyle w:val="Planinstructions"/>
        </w:rPr>
        <w:t>Plans may revise the information in this definition to reflect the appropriate number of days for their one-month supplies as well as the cost-sharing amount in the example.</w:t>
      </w:r>
      <w:r w:rsidRPr="0089573D">
        <w:rPr>
          <w:rStyle w:val="Planinstructions"/>
          <w:i w:val="0"/>
        </w:rPr>
        <w:t>]</w:t>
      </w:r>
      <w:r w:rsidRPr="0089573D">
        <w:rPr>
          <w:rStyle w:val="Planinstructions"/>
        </w:rPr>
        <w:t xml:space="preserve"> </w:t>
      </w:r>
      <w:r w:rsidRPr="00830B01">
        <w:rPr>
          <w:b/>
          <w:bCs/>
          <w:sz w:val="25"/>
        </w:rPr>
        <w:t>Cuota de costo compartido diario:</w:t>
      </w:r>
      <w:r w:rsidR="00522C29" w:rsidRPr="00830B01">
        <w:rPr>
          <w:b/>
          <w:bCs/>
          <w:sz w:val="25"/>
        </w:rPr>
        <w:t xml:space="preserve"> </w:t>
      </w:r>
      <w:r w:rsidRPr="00D92BF3">
        <w:t>Una cuota que se puede aplicar cuando su médico receta un suministro de menos de un mes de algunos medicamentos para usted y usted debe pagar un copago.</w:t>
      </w:r>
      <w:r w:rsidR="00522C29" w:rsidRPr="00D92BF3">
        <w:t xml:space="preserve"> </w:t>
      </w:r>
      <w:r w:rsidRPr="00D92BF3">
        <w:t xml:space="preserve">Una cuota de costo compartido diario es el copago dividido entre el número de días por un suministro por un mes. </w:t>
      </w:r>
      <w:del w:id="53" w:author="MMCO" w:date="2018-06-23T12:35:00Z">
        <w:r w:rsidRPr="00D92BF3" w:rsidDel="00672A31">
          <w:delText>Por ejemplo: Si su copago por un suministro por un mes de un medicamento es $1.20 y el suministro por un mes en su plan es 30 días, entonces su “cuota de costo compartido diario” es $0.04 por día. Esto significa que usted paga $0.04 por el suministro de cada día cuando surte su receta.</w:delText>
        </w:r>
      </w:del>
    </w:p>
    <w:p w14:paraId="24E90410" w14:textId="67D9D3A0" w:rsidR="00672A31" w:rsidRPr="00D92BF3" w:rsidDel="008A07EA" w:rsidRDefault="008A07EA">
      <w:pPr>
        <w:pStyle w:val="Header2"/>
        <w:rPr>
          <w:del w:id="54" w:author="MMCO" w:date="2018-06-28T10:25:00Z"/>
        </w:rPr>
        <w:pPrChange w:id="55" w:author="MMCO" w:date="2018-06-28T10:25:00Z">
          <w:pPr>
            <w:pStyle w:val="RegularTextCMSNEW"/>
            <w:keepNext/>
            <w:keepLines/>
            <w:suppressAutoHyphens/>
            <w:outlineLvl w:val="1"/>
          </w:pPr>
        </w:pPrChange>
      </w:pPr>
      <w:ins w:id="56" w:author="MMCO" w:date="2018-06-28T10:25:00Z">
        <w:r w:rsidRPr="002676BF">
          <w:t xml:space="preserve">Por ejemplo: Si su copago por un suministro </w:t>
        </w:r>
        <w:r>
          <w:t>de</w:t>
        </w:r>
        <w:r w:rsidRPr="002676BF">
          <w:t xml:space="preserve"> un mes de un medicamento es $1.2</w:t>
        </w:r>
        <w:r>
          <w:t>5</w:t>
        </w:r>
        <w:r w:rsidRPr="002676BF">
          <w:t xml:space="preserve"> y el suministro </w:t>
        </w:r>
        <w:r>
          <w:t>de</w:t>
        </w:r>
        <w:r w:rsidRPr="002676BF">
          <w:t xml:space="preserve"> un mes en su plan es 30 días</w:t>
        </w:r>
        <w:r>
          <w:t>.</w:t>
        </w:r>
        <w:r w:rsidRPr="002676BF">
          <w:t xml:space="preserve"> Esto significa que usted paga $0.04 por el suministro de cada día cuando surte su receta.</w:t>
        </w:r>
        <w:r>
          <w:t xml:space="preserve"> Si usted recibe un suministro de 7 días del medicamento, su pago sería de $0.04 por dia, multiplicado por 7 días, para un pago total de $0.29.</w:t>
        </w:r>
      </w:ins>
    </w:p>
    <w:p w14:paraId="2EEF29BD" w14:textId="77777777" w:rsidR="00A164FE" w:rsidRPr="00D92BF3" w:rsidRDefault="00A164FE" w:rsidP="00101557">
      <w:pPr>
        <w:pStyle w:val="RegularTextCMSNEW"/>
        <w:keepNext/>
        <w:keepLines/>
        <w:suppressAutoHyphens/>
        <w:outlineLvl w:val="1"/>
      </w:pPr>
      <w:r w:rsidRPr="00830B01">
        <w:rPr>
          <w:b/>
          <w:bCs/>
          <w:sz w:val="25"/>
        </w:rPr>
        <w:t>Decisión de cobertura:</w:t>
      </w:r>
      <w:r w:rsidR="00522C29" w:rsidRPr="00830B01">
        <w:rPr>
          <w:b/>
          <w:bCs/>
          <w:sz w:val="25"/>
        </w:rPr>
        <w:t xml:space="preserve"> </w:t>
      </w:r>
      <w:r w:rsidRPr="00D92BF3">
        <w:t xml:space="preserve">Una decisión sobre cuáles beneficios cubrimos. Esto incluye las decisiones sobre servicios y medicamentos cubiertos y la cantidad que pagaremos por sus servicios de salud. El Capítulo 9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explica cómo pedirnos una decisión de cobertura.</w:t>
      </w:r>
    </w:p>
    <w:p w14:paraId="12B73E29" w14:textId="77777777" w:rsidR="00A164FE" w:rsidRPr="00D92BF3" w:rsidRDefault="00A164FE" w:rsidP="00101557">
      <w:pPr>
        <w:pStyle w:val="RegularTextCMSNEW"/>
        <w:keepNext/>
        <w:keepLines/>
        <w:suppressAutoHyphens/>
        <w:outlineLvl w:val="1"/>
      </w:pPr>
      <w:r w:rsidRPr="00830B01">
        <w:rPr>
          <w:b/>
          <w:bCs/>
          <w:sz w:val="25"/>
        </w:rPr>
        <w:t>Determinación de la organización</w:t>
      </w:r>
      <w:r w:rsidRPr="00D92BF3">
        <w:rPr>
          <w:b/>
        </w:rPr>
        <w:t>:</w:t>
      </w:r>
      <w:r w:rsidR="00522C29" w:rsidRPr="00D92BF3">
        <w:rPr>
          <w:b/>
        </w:rPr>
        <w:t xml:space="preserve"> </w:t>
      </w:r>
      <w:r w:rsidRPr="00D92BF3">
        <w:t>El plan tomó una determinación de la organización cuando el plan, o uno de sus proveedores,</w:t>
      </w:r>
      <w:r w:rsidR="00522C29" w:rsidRPr="00D92BF3">
        <w:t xml:space="preserve"> </w:t>
      </w:r>
      <w:r w:rsidRPr="00D92BF3">
        <w:t xml:space="preserve">toman una decisión en relación a la cobertura de servicios o cuánto tiene que pagar </w:t>
      </w:r>
      <w:r w:rsidR="00DA5F5D">
        <w:t xml:space="preserve">usted </w:t>
      </w:r>
      <w:r w:rsidRPr="00D92BF3">
        <w:t xml:space="preserve">por servicios cubiertos. Las determinaciones de la organización son llamadas “decisiones de cobertura” en este manual. El Capítulo 9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explica cómo pedirnos una decisión de cobertura.</w:t>
      </w:r>
    </w:p>
    <w:p w14:paraId="3FCC55B8" w14:textId="77777777" w:rsidR="00A164FE" w:rsidRPr="00D92BF3" w:rsidRDefault="007A7C3F" w:rsidP="00101557">
      <w:pPr>
        <w:pStyle w:val="RegularTextCMSNEW"/>
        <w:keepNext/>
        <w:keepLines/>
        <w:suppressAutoHyphens/>
        <w:outlineLvl w:val="1"/>
      </w:pPr>
      <w:r>
        <w:rPr>
          <w:b/>
          <w:bCs/>
          <w:sz w:val="25"/>
        </w:rPr>
        <w:t>Emergencia</w:t>
      </w:r>
      <w:r w:rsidR="00B17A13">
        <w:rPr>
          <w:b/>
          <w:bCs/>
          <w:sz w:val="25"/>
        </w:rPr>
        <w:t>s</w:t>
      </w:r>
      <w:r w:rsidR="00A164FE" w:rsidRPr="00830B01">
        <w:rPr>
          <w:b/>
          <w:bCs/>
          <w:sz w:val="25"/>
        </w:rPr>
        <w:t>:</w:t>
      </w:r>
      <w:r w:rsidR="00522C29" w:rsidRPr="00830B01">
        <w:rPr>
          <w:b/>
          <w:bCs/>
          <w:sz w:val="25"/>
        </w:rPr>
        <w:t xml:space="preserve"> </w:t>
      </w:r>
      <w:r w:rsidR="00A164FE" w:rsidRPr="00D92BF3">
        <w:t xml:space="preserve">Una situación médica </w:t>
      </w:r>
      <w:r w:rsidR="005B7493">
        <w:t xml:space="preserve">en la </w:t>
      </w:r>
      <w:r w:rsidR="00A164FE" w:rsidRPr="00D92BF3">
        <w:t>que una persona del público en general con un conocimiento promedio de salud y medicina, encontraría que es tan grave que si no se obtiene cuidado médico inmediato podría llevar a la muerte, un mal funcionamiento de un órgano o parte del cuerpo o daño a la función de una parte del cuerpo, o en el caso de una mujer embarazada, poner la salud física o mental de ella o de su bebé por nacer en riesgo grave. Algunos de los síntomas de una emergencia son dolor intenso, dificultad para respirar o sangrar sin control.</w:t>
      </w:r>
    </w:p>
    <w:p w14:paraId="78C6E544" w14:textId="77777777" w:rsidR="00A164FE" w:rsidRPr="00D92BF3" w:rsidRDefault="00A164FE" w:rsidP="00101557">
      <w:pPr>
        <w:pStyle w:val="RegularTextCMSNEW"/>
        <w:keepNext/>
        <w:keepLines/>
        <w:suppressAutoHyphens/>
        <w:outlineLvl w:val="1"/>
      </w:pPr>
      <w:r w:rsidRPr="00830B01">
        <w:rPr>
          <w:b/>
          <w:bCs/>
          <w:sz w:val="25"/>
        </w:rPr>
        <w:t>Equipo de cuidados:</w:t>
      </w:r>
      <w:r w:rsidR="00522C29" w:rsidRPr="00830B01">
        <w:rPr>
          <w:b/>
          <w:bCs/>
          <w:sz w:val="25"/>
        </w:rPr>
        <w:t xml:space="preserve"> </w:t>
      </w:r>
      <w:r w:rsidRPr="00D92BF3">
        <w:t>Un equipo de cuidados, encabezado por un coordinador de cuidados, que puede incluir médicos, enfermeras, consejeros y otros profesionales que están ahí para ayudarle a form</w:t>
      </w:r>
      <w:r w:rsidR="006D556F">
        <w:t>ul</w:t>
      </w:r>
      <w:r w:rsidRPr="00D92BF3">
        <w:t xml:space="preserve">ar un plan de cuidados y asegurarse de que usted obtenga el cuidado que necesita. </w:t>
      </w:r>
    </w:p>
    <w:p w14:paraId="079FD4F6" w14:textId="24523EFC" w:rsidR="00A164FE" w:rsidRPr="00D92BF3" w:rsidRDefault="00A164FE" w:rsidP="00101557">
      <w:pPr>
        <w:pStyle w:val="RegularTextCMSNEW"/>
        <w:keepNext/>
        <w:keepLines/>
        <w:suppressAutoHyphens/>
        <w:outlineLvl w:val="1"/>
      </w:pPr>
      <w:r w:rsidRPr="00830B01">
        <w:rPr>
          <w:b/>
          <w:bCs/>
          <w:sz w:val="25"/>
        </w:rPr>
        <w:t>Equipo médico duradero</w:t>
      </w:r>
      <w:r w:rsidR="00BD5A84" w:rsidRPr="00BD5A84">
        <w:rPr>
          <w:b/>
          <w:bCs/>
          <w:sz w:val="25"/>
          <w:lang w:val="es-ES"/>
        </w:rPr>
        <w:t xml:space="preserve"> (DME</w:t>
      </w:r>
      <w:ins w:id="57" w:author="MMCO" w:date="2018-07-02T12:14:00Z">
        <w:r w:rsidR="008329D3">
          <w:rPr>
            <w:rStyle w:val="CH12WordsBeingDefinedCMSNEWChar"/>
          </w:rPr>
          <w:t>, por sus siglas en inglés</w:t>
        </w:r>
      </w:ins>
      <w:r w:rsidR="00BD5A84" w:rsidRPr="00BD5A84">
        <w:rPr>
          <w:b/>
          <w:bCs/>
          <w:sz w:val="25"/>
          <w:lang w:val="es-ES"/>
        </w:rPr>
        <w:t>)</w:t>
      </w:r>
      <w:r w:rsidRPr="00830B01">
        <w:rPr>
          <w:b/>
          <w:bCs/>
          <w:sz w:val="25"/>
        </w:rPr>
        <w:t>:</w:t>
      </w:r>
      <w:r w:rsidR="00522C29" w:rsidRPr="00830B01">
        <w:rPr>
          <w:b/>
          <w:bCs/>
          <w:sz w:val="25"/>
        </w:rPr>
        <w:t xml:space="preserve"> </w:t>
      </w:r>
      <w:r w:rsidR="00BD5A84" w:rsidRPr="00BD5A84">
        <w:rPr>
          <w:b/>
          <w:bCs/>
          <w:sz w:val="25"/>
          <w:lang w:val="es-ES"/>
        </w:rPr>
        <w:t>C</w:t>
      </w:r>
      <w:r w:rsidR="00BD5A84" w:rsidRPr="00BD5A84">
        <w:t>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D92BF3">
        <w:t>.</w:t>
      </w:r>
    </w:p>
    <w:p w14:paraId="06C52D54" w14:textId="77777777" w:rsidR="00151B3B" w:rsidRDefault="00A164FE" w:rsidP="00101557">
      <w:pPr>
        <w:pStyle w:val="RegularTextCMSNEW"/>
        <w:keepNext/>
        <w:keepLines/>
        <w:suppressAutoHyphens/>
        <w:outlineLvl w:val="1"/>
      </w:pPr>
      <w:r w:rsidRPr="00830B01">
        <w:rPr>
          <w:b/>
          <w:bCs/>
          <w:sz w:val="25"/>
        </w:rPr>
        <w:t>Especialista:</w:t>
      </w:r>
      <w:r w:rsidR="00522C29" w:rsidRPr="00830B01">
        <w:rPr>
          <w:b/>
          <w:bCs/>
          <w:sz w:val="25"/>
        </w:rPr>
        <w:t xml:space="preserve"> </w:t>
      </w:r>
      <w:r w:rsidRPr="00D92BF3">
        <w:t>Un médico que proporciona cuidado de salud para una enfermedad o una parte específica del cuerpo.</w:t>
      </w:r>
      <w:bookmarkStart w:id="58" w:name="_Toc109315889"/>
    </w:p>
    <w:p w14:paraId="339FE350" w14:textId="1FA826B9" w:rsidR="00A164FE" w:rsidRPr="00D92BF3" w:rsidRDefault="00A164FE" w:rsidP="00101557">
      <w:pPr>
        <w:pStyle w:val="RegularTextCMSNEW"/>
        <w:keepNext/>
        <w:keepLines/>
        <w:suppressAutoHyphens/>
        <w:outlineLvl w:val="1"/>
      </w:pPr>
      <w:r w:rsidRPr="00151B3B">
        <w:rPr>
          <w:rStyle w:val="Planinstructions"/>
          <w:i w:val="0"/>
        </w:rPr>
        <w:t>[</w:t>
      </w:r>
      <w:r w:rsidRPr="00151B3B">
        <w:rPr>
          <w:rStyle w:val="Planinstructions"/>
        </w:rPr>
        <w:t>Plans with a single coverage stage should delete this paragraph.</w:t>
      </w:r>
      <w:r w:rsidRPr="00151B3B">
        <w:rPr>
          <w:rStyle w:val="Planinstructions"/>
          <w:i w:val="0"/>
        </w:rPr>
        <w:t>]</w:t>
      </w:r>
      <w:bookmarkEnd w:id="58"/>
      <w:r w:rsidRPr="00151B3B">
        <w:rPr>
          <w:rStyle w:val="Planinstructions"/>
          <w:i w:val="0"/>
        </w:rPr>
        <w:t xml:space="preserve"> </w:t>
      </w:r>
      <w:r w:rsidRPr="00830B01">
        <w:rPr>
          <w:b/>
          <w:bCs/>
          <w:sz w:val="25"/>
        </w:rPr>
        <w:t>Etapa de cobertura catastrófica:</w:t>
      </w:r>
      <w:r w:rsidR="00522C29" w:rsidRPr="00830B01">
        <w:rPr>
          <w:b/>
          <w:bCs/>
          <w:sz w:val="25"/>
        </w:rPr>
        <w:t xml:space="preserve"> </w:t>
      </w:r>
      <w:r w:rsidRPr="00D92BF3">
        <w:t>La parte del beneficio de medicamentos de la Parte D en la que el plan paga todos los costos de sus medicamentos hasta fin del año. Usted comienza esta etapa cuando llega al límite de $&lt;TrOOP amount&gt; por sus medicamentos de receta.</w:t>
      </w:r>
    </w:p>
    <w:p w14:paraId="17A34BF1" w14:textId="77777777" w:rsidR="00A164FE" w:rsidRPr="00D92BF3" w:rsidRDefault="00A164FE" w:rsidP="00101557">
      <w:pPr>
        <w:pStyle w:val="RegularTextCMSNEW"/>
        <w:keepNext/>
        <w:keepLines/>
        <w:suppressAutoHyphens/>
        <w:outlineLvl w:val="1"/>
      </w:pPr>
      <w:r w:rsidRPr="0089573D">
        <w:rPr>
          <w:rStyle w:val="Planinstructions"/>
          <w:i w:val="0"/>
        </w:rPr>
        <w:t>[</w:t>
      </w:r>
      <w:r w:rsidRPr="0089573D">
        <w:rPr>
          <w:rStyle w:val="Planinstructions"/>
        </w:rPr>
        <w:t>Plans with a single coverage stage should delete this paragraph.</w:t>
      </w:r>
      <w:r w:rsidRPr="0089573D">
        <w:rPr>
          <w:rStyle w:val="Planinstructions"/>
          <w:i w:val="0"/>
        </w:rPr>
        <w:t xml:space="preserve">] </w:t>
      </w:r>
      <w:r w:rsidRPr="00830B01">
        <w:rPr>
          <w:b/>
          <w:bCs/>
          <w:sz w:val="25"/>
        </w:rPr>
        <w:t>Etapa de cobertura inicial:</w:t>
      </w:r>
      <w:r w:rsidR="00522C29" w:rsidRPr="00830B01">
        <w:rPr>
          <w:b/>
          <w:bCs/>
          <w:sz w:val="25"/>
        </w:rPr>
        <w:t xml:space="preserve"> </w:t>
      </w:r>
      <w:r w:rsidRPr="00D92BF3">
        <w:t>La etapa antes de que sus gastos de medicamentos de la Parte D alcancen $</w:t>
      </w:r>
      <w:r w:rsidRPr="00D92BF3">
        <w:rPr>
          <w:rStyle w:val="Planinstructions"/>
          <w:i w:val="0"/>
          <w:lang w:val="es-US"/>
        </w:rPr>
        <w:t>[</w:t>
      </w:r>
      <w:r w:rsidRPr="00D92BF3">
        <w:rPr>
          <w:rStyle w:val="Planinstructions"/>
          <w:lang w:val="es-US"/>
        </w:rPr>
        <w:t>insert initial coverage limit</w:t>
      </w:r>
      <w:r w:rsidRPr="00D92BF3">
        <w:rPr>
          <w:rStyle w:val="Planinstructions"/>
          <w:i w:val="0"/>
          <w:lang w:val="es-US"/>
        </w:rPr>
        <w:t>]</w:t>
      </w:r>
      <w:r w:rsidRPr="00D92BF3">
        <w:t>. Esto incluye las cantidades que usted ha pagado, las que nuestro plan ha pagado por usted y el subsidio por bajos ingresos</w:t>
      </w:r>
      <w:r w:rsidR="00B952EF" w:rsidRPr="00D92BF3">
        <w:t>.</w:t>
      </w:r>
      <w:r w:rsidRPr="00D92BF3">
        <w:t xml:space="preserve"> Usted comienza en esta etapa cuando surte su primera receta del año. Durante esta etapa el plan paga parte de los costos de sus medicamentos y usted paga su parte.</w:t>
      </w:r>
    </w:p>
    <w:p w14:paraId="262505F7" w14:textId="77777777" w:rsidR="00A164FE" w:rsidRPr="00D92BF3" w:rsidRDefault="00A164FE" w:rsidP="00101557">
      <w:pPr>
        <w:pStyle w:val="RegularTextCMSNEW"/>
        <w:keepNext/>
        <w:keepLines/>
        <w:suppressAutoHyphens/>
        <w:outlineLvl w:val="1"/>
      </w:pPr>
      <w:r w:rsidRPr="00830B01">
        <w:rPr>
          <w:b/>
          <w:bCs/>
          <w:sz w:val="25"/>
        </w:rPr>
        <w:t>Evaluación de salud:</w:t>
      </w:r>
      <w:r w:rsidR="00522C29" w:rsidRPr="00830B01">
        <w:rPr>
          <w:b/>
          <w:bCs/>
          <w:sz w:val="25"/>
        </w:rPr>
        <w:t xml:space="preserve"> </w:t>
      </w:r>
      <w:r w:rsidRPr="00D92BF3">
        <w:t>Una revisión del historial clínico de un miembro y su condición actual</w:t>
      </w:r>
      <w:r w:rsidR="00235227" w:rsidRPr="00D92BF3">
        <w:t>.</w:t>
      </w:r>
      <w:r w:rsidRPr="00D92BF3">
        <w:t xml:space="preserve"> Se usa para determinar la salud del paciente y los cambios que podría tener en el futuro.</w:t>
      </w:r>
    </w:p>
    <w:p w14:paraId="4BC265A6" w14:textId="77777777" w:rsidR="00A164FE" w:rsidRDefault="00A164FE" w:rsidP="00101557">
      <w:pPr>
        <w:pStyle w:val="RegularTextCMSNEW"/>
        <w:keepNext/>
        <w:keepLines/>
        <w:suppressAutoHyphens/>
        <w:outlineLvl w:val="1"/>
      </w:pPr>
      <w:r w:rsidRPr="00830B01">
        <w:rPr>
          <w:b/>
          <w:bCs/>
          <w:sz w:val="25"/>
        </w:rPr>
        <w:t>Excepción:</w:t>
      </w:r>
      <w:r w:rsidR="00522C29" w:rsidRPr="00830B01">
        <w:rPr>
          <w:b/>
          <w:bCs/>
          <w:sz w:val="25"/>
        </w:rPr>
        <w:t xml:space="preserve"> </w:t>
      </w:r>
      <w:r w:rsidRPr="00D92BF3">
        <w:t>Permiso para obtener cobertura para un medicamento que normalmente no está cubierto o para usar un medicamento sin ciertas reglas y limitaciones.</w:t>
      </w:r>
    </w:p>
    <w:p w14:paraId="258C75FC" w14:textId="77777777" w:rsidR="00BD5A84" w:rsidRDefault="00BD5A84" w:rsidP="00101557">
      <w:pPr>
        <w:pStyle w:val="RegularTextCMSNEW"/>
        <w:keepNext/>
        <w:keepLines/>
        <w:suppressAutoHyphens/>
        <w:outlineLvl w:val="1"/>
      </w:pPr>
      <w:r w:rsidRPr="00BD5A84">
        <w:rPr>
          <w:b/>
          <w:bCs/>
          <w:sz w:val="25"/>
        </w:rPr>
        <w:t>Facturación incorrecta/inadecuada:</w:t>
      </w:r>
      <w:r w:rsidRPr="00BD5A84">
        <w:rPr>
          <w:lang w:val="es-ES"/>
        </w:rPr>
        <w:t xml:space="preserve"> </w:t>
      </w:r>
      <w:r w:rsidRPr="00BD5A84">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0703B30A" w14:textId="77777777" w:rsidR="00BD5A84" w:rsidRPr="00151B3B" w:rsidRDefault="00BD5A84" w:rsidP="00101557">
      <w:pPr>
        <w:pStyle w:val="RegularTextCMSNEW"/>
        <w:keepNext/>
        <w:keepLines/>
        <w:suppressAutoHyphens/>
        <w:rPr>
          <w:color w:val="548DD4"/>
          <w:lang w:val="en-US"/>
        </w:rPr>
      </w:pPr>
      <w:r w:rsidRPr="00151B3B">
        <w:rPr>
          <w:color w:val="548DD4"/>
          <w:lang w:val="en-US"/>
        </w:rPr>
        <w:t>[</w:t>
      </w:r>
      <w:r w:rsidRPr="00151B3B">
        <w:rPr>
          <w:i/>
          <w:iCs/>
          <w:color w:val="548DD4"/>
          <w:lang w:val="en-US"/>
        </w:rPr>
        <w:t>Plans with cost sharing, insert:</w:t>
      </w:r>
      <w:r w:rsidRPr="00151B3B">
        <w:rPr>
          <w:color w:val="548DD4"/>
          <w:lang w:val="en-US"/>
        </w:rPr>
        <w:t xml:space="preserve"> As a member of &lt;plan name&gt;, you only have to pay the plan’s cost sharing amounts when you get services covered by our plan. We do not allow providers to bill you more than this amount.]</w:t>
      </w:r>
    </w:p>
    <w:p w14:paraId="182D3FEB" w14:textId="77777777" w:rsidR="00BD5A84" w:rsidRPr="0089573D" w:rsidRDefault="00BD5A84" w:rsidP="00101557">
      <w:pPr>
        <w:pStyle w:val="RegularTextCMSNEW"/>
        <w:keepNext/>
        <w:keepLines/>
        <w:suppressAutoHyphens/>
      </w:pPr>
      <w:r w:rsidRPr="00151B3B">
        <w:rPr>
          <w:color w:val="548DD4"/>
          <w:lang w:val="en-US"/>
        </w:rPr>
        <w:t>[</w:t>
      </w:r>
      <w:r w:rsidRPr="00151B3B">
        <w:rPr>
          <w:i/>
          <w:iCs/>
          <w:color w:val="548DD4"/>
          <w:lang w:val="en-US"/>
        </w:rPr>
        <w:t>Plans with no cost sharing, insert</w:t>
      </w:r>
      <w:r w:rsidRPr="00151B3B">
        <w:rPr>
          <w:color w:val="548DD4"/>
          <w:lang w:val="en-US"/>
        </w:rPr>
        <w:t xml:space="preserve">: Because &lt;plan name&gt; pays the entire cost for your services, you do not owe any cost sharing. </w:t>
      </w:r>
      <w:r w:rsidRPr="0089573D">
        <w:rPr>
          <w:color w:val="548DD4"/>
        </w:rPr>
        <w:t>Providers should not bill you anything for these services.]</w:t>
      </w:r>
    </w:p>
    <w:p w14:paraId="1DB0A92B" w14:textId="77777777" w:rsidR="00BD5A84" w:rsidRDefault="00A164FE" w:rsidP="00101557">
      <w:pPr>
        <w:pStyle w:val="RegularTextCMSNEW"/>
        <w:keepNext/>
        <w:keepLines/>
        <w:suppressAutoHyphens/>
        <w:outlineLvl w:val="1"/>
      </w:pPr>
      <w:r w:rsidRPr="00830B01">
        <w:rPr>
          <w:b/>
          <w:bCs/>
          <w:sz w:val="25"/>
        </w:rPr>
        <w:t>Farmacia de la red:</w:t>
      </w:r>
      <w:r w:rsidR="00522C29" w:rsidRPr="00830B01">
        <w:rPr>
          <w:b/>
          <w:bCs/>
          <w:sz w:val="25"/>
        </w:rPr>
        <w:t xml:space="preserve"> </w:t>
      </w:r>
      <w:r w:rsidRPr="00D92BF3">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6F4AEE54" w14:textId="77777777" w:rsidR="00A164FE" w:rsidRPr="00D92BF3" w:rsidRDefault="00A164FE" w:rsidP="00101557">
      <w:pPr>
        <w:pStyle w:val="RegularTextCMSNEW"/>
        <w:keepNext/>
        <w:keepLines/>
        <w:suppressAutoHyphens/>
        <w:outlineLvl w:val="1"/>
      </w:pPr>
      <w:r w:rsidRPr="00830B01">
        <w:rPr>
          <w:b/>
          <w:bCs/>
          <w:sz w:val="25"/>
        </w:rPr>
        <w:t>Farmacia fuera de la red:</w:t>
      </w:r>
      <w:r w:rsidR="00522C29" w:rsidRPr="00830B01">
        <w:rPr>
          <w:b/>
          <w:bCs/>
          <w:sz w:val="25"/>
        </w:rPr>
        <w:t xml:space="preserve"> </w:t>
      </w:r>
      <w:r w:rsidRPr="00D92BF3">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0B2F9C39" w14:textId="77777777" w:rsidR="00A164FE" w:rsidRPr="00D92BF3" w:rsidRDefault="00A164FE" w:rsidP="00101557">
      <w:pPr>
        <w:pStyle w:val="RegularTextCMSNEW"/>
        <w:keepNext/>
        <w:keepLines/>
        <w:suppressAutoHyphens/>
        <w:outlineLvl w:val="1"/>
      </w:pPr>
      <w:r w:rsidRPr="00830B01">
        <w:rPr>
          <w:b/>
          <w:bCs/>
          <w:sz w:val="25"/>
        </w:rPr>
        <w:t xml:space="preserve">Hogar para personas </w:t>
      </w:r>
      <w:r w:rsidR="00C827B1">
        <w:rPr>
          <w:b/>
          <w:bCs/>
          <w:sz w:val="25"/>
        </w:rPr>
        <w:t>de la tercera edad</w:t>
      </w:r>
      <w:r w:rsidRPr="00830B01">
        <w:rPr>
          <w:b/>
          <w:bCs/>
          <w:sz w:val="25"/>
        </w:rPr>
        <w:t xml:space="preserve"> o institución de enfermería:</w:t>
      </w:r>
      <w:r w:rsidR="00522C29" w:rsidRPr="00830B01">
        <w:rPr>
          <w:b/>
          <w:bCs/>
          <w:sz w:val="25"/>
        </w:rPr>
        <w:t xml:space="preserve"> </w:t>
      </w:r>
      <w:r w:rsidRPr="00D92BF3">
        <w:t>Un lugar que da cuidados a las personas que no pueden recibirlos en su hogar pero que no necesiten estar en el hospital.</w:t>
      </w:r>
    </w:p>
    <w:p w14:paraId="71400AF1" w14:textId="77777777" w:rsidR="00672A31" w:rsidRDefault="00B3759F" w:rsidP="00101557">
      <w:pPr>
        <w:pStyle w:val="RegularTextCMSNEW"/>
        <w:keepNext/>
        <w:keepLines/>
        <w:suppressAutoHyphens/>
        <w:outlineLvl w:val="1"/>
        <w:rPr>
          <w:ins w:id="59" w:author="MMCO" w:date="2018-06-23T12:40:00Z"/>
        </w:rPr>
      </w:pPr>
      <w:r w:rsidRPr="00D92BF3">
        <w:rPr>
          <w:b/>
          <w:sz w:val="25"/>
        </w:rPr>
        <w:t xml:space="preserve">Hospicio: </w:t>
      </w:r>
      <w:r w:rsidRPr="00D92BF3">
        <w:t xml:space="preserve">Un programa de cuidados y respaldo </w:t>
      </w:r>
      <w:r w:rsidR="008D1008">
        <w:t xml:space="preserve">para </w:t>
      </w:r>
      <w:r w:rsidR="00B9342A">
        <w:t xml:space="preserve">ayudar a vivir cómodamente a las </w:t>
      </w:r>
      <w:r w:rsidRPr="00D92BF3">
        <w:t xml:space="preserve">personas con </w:t>
      </w:r>
      <w:r w:rsidR="00B9342A">
        <w:t>pronósticos médicos</w:t>
      </w:r>
      <w:r w:rsidR="00B9342A" w:rsidRPr="00D92BF3">
        <w:t xml:space="preserve"> </w:t>
      </w:r>
      <w:r w:rsidRPr="00D92BF3">
        <w:t xml:space="preserve">terminales. </w:t>
      </w:r>
      <w:r w:rsidR="00B9342A">
        <w:t xml:space="preserve">Un pronóstico médico terminal significa que la persona tiene una enfermedad terminal y que se espera que tenga seis meses de vida o menos. </w:t>
      </w:r>
    </w:p>
    <w:p w14:paraId="2710C86C" w14:textId="77777777" w:rsidR="00672A31" w:rsidRPr="004502F1" w:rsidRDefault="00B9342A" w:rsidP="004502F1">
      <w:pPr>
        <w:pStyle w:val="RegularTextCMSNEW"/>
        <w:keepNext/>
        <w:keepLines/>
        <w:numPr>
          <w:ilvl w:val="0"/>
          <w:numId w:val="28"/>
        </w:numPr>
        <w:suppressAutoHyphens/>
        <w:outlineLvl w:val="1"/>
        <w:rPr>
          <w:ins w:id="60" w:author="MMCO" w:date="2018-06-23T12:40:00Z"/>
          <w:b/>
          <w:bCs/>
          <w:sz w:val="25"/>
          <w:szCs w:val="25"/>
        </w:rPr>
      </w:pPr>
      <w:r>
        <w:t xml:space="preserve">Un miembro que tenga un pronóstico médico terminal, tiene derecho a elegir </w:t>
      </w:r>
      <w:r w:rsidR="0070411F">
        <w:t xml:space="preserve">un </w:t>
      </w:r>
      <w:r>
        <w:t>hospicio.</w:t>
      </w:r>
    </w:p>
    <w:p w14:paraId="0BF16DC2" w14:textId="77777777" w:rsidR="00672A31" w:rsidRPr="004502F1" w:rsidRDefault="00B9342A" w:rsidP="004502F1">
      <w:pPr>
        <w:pStyle w:val="RegularTextCMSNEW"/>
        <w:keepNext/>
        <w:keepLines/>
        <w:numPr>
          <w:ilvl w:val="0"/>
          <w:numId w:val="28"/>
        </w:numPr>
        <w:suppressAutoHyphens/>
        <w:outlineLvl w:val="1"/>
        <w:rPr>
          <w:ins w:id="61" w:author="MMCO" w:date="2018-06-23T12:40:00Z"/>
          <w:b/>
          <w:bCs/>
          <w:sz w:val="25"/>
          <w:szCs w:val="25"/>
        </w:rPr>
      </w:pPr>
      <w:del w:id="62" w:author="MMCO" w:date="2018-06-23T12:40:00Z">
        <w:r w:rsidDel="00672A31">
          <w:delText xml:space="preserve"> </w:delText>
        </w:r>
      </w:del>
      <w:r w:rsidR="00B3759F" w:rsidRPr="00D92BF3">
        <w:t>Un equipo de profesionales y cuidadores con capacitación especial, ofrecen atención para la "persona completa", que incluye las necesidades físicas, emocionales, sociales y espirituales.</w:t>
      </w:r>
    </w:p>
    <w:p w14:paraId="0CDE5C1F" w14:textId="2C06622F" w:rsidR="00B3759F" w:rsidRPr="00D92BF3" w:rsidRDefault="00B3759F" w:rsidP="004502F1">
      <w:pPr>
        <w:pStyle w:val="RegularTextCMSNEW"/>
        <w:keepNext/>
        <w:keepLines/>
        <w:numPr>
          <w:ilvl w:val="0"/>
          <w:numId w:val="28"/>
        </w:numPr>
        <w:suppressAutoHyphens/>
        <w:outlineLvl w:val="1"/>
        <w:rPr>
          <w:b/>
          <w:bCs/>
          <w:sz w:val="25"/>
          <w:szCs w:val="25"/>
        </w:rPr>
      </w:pPr>
      <w:del w:id="63" w:author="MMCO" w:date="2018-06-23T12:40:00Z">
        <w:r w:rsidRPr="00D92BF3" w:rsidDel="00672A31">
          <w:delText xml:space="preserve"> </w:delText>
        </w:r>
      </w:del>
      <w:r w:rsidRPr="00D92BF3">
        <w:t>&lt;Plan name&gt; deberá darle a usted una lista de proveedores de hospicio en su área geográfica.</w:t>
      </w:r>
    </w:p>
    <w:p w14:paraId="1A72AEDC" w14:textId="31551BE1" w:rsidR="00672A31" w:rsidRPr="004502F1" w:rsidRDefault="00672A31" w:rsidP="004502F1">
      <w:pPr>
        <w:pStyle w:val="Header2"/>
        <w:rPr>
          <w:ins w:id="64" w:author="MMCO" w:date="2018-06-23T12:47:00Z"/>
        </w:rPr>
      </w:pPr>
      <w:ins w:id="65" w:author="MMCO" w:date="2018-06-23T12:47:00Z">
        <w:r>
          <w:rPr>
            <w:rStyle w:val="CH12WordsBeingDefinedCMSNEWChar"/>
          </w:rPr>
          <w:t>Información de salud personal</w:t>
        </w:r>
        <w:r w:rsidRPr="00E10C51">
          <w:rPr>
            <w:rStyle w:val="CH12WordsBeingDefinedCMSNEWChar"/>
          </w:rPr>
          <w:t xml:space="preserve"> </w:t>
        </w:r>
        <w:r>
          <w:rPr>
            <w:rStyle w:val="CH12WordsBeingDefinedCMSNEWChar"/>
          </w:rPr>
          <w:t xml:space="preserve">(también llamado Información de salud </w:t>
        </w:r>
        <w:r>
          <w:rPr>
            <w:rStyle w:val="CH12WordsBeingDefinedCMSNEWChar"/>
            <w:noProof w:val="0"/>
          </w:rPr>
          <w:t>protegida</w:t>
        </w:r>
        <w:r>
          <w:rPr>
            <w:rStyle w:val="CH12WordsBeingDefinedCMSNEWChar"/>
          </w:rPr>
          <w:t xml:space="preserve">) </w:t>
        </w:r>
        <w:r w:rsidRPr="00E10C51">
          <w:rPr>
            <w:rStyle w:val="CH12WordsBeingDefinedCMSNEWChar"/>
          </w:rPr>
          <w:t>(</w:t>
        </w:r>
        <w:r>
          <w:rPr>
            <w:rStyle w:val="CH12WordsBeingDefinedCMSNEWChar"/>
          </w:rPr>
          <w:t>PHI</w:t>
        </w:r>
      </w:ins>
      <w:ins w:id="66" w:author="MMCO" w:date="2018-07-02T12:14:00Z">
        <w:r w:rsidR="008329D3">
          <w:rPr>
            <w:rStyle w:val="CH12WordsBeingDefinedCMSNEWChar"/>
          </w:rPr>
          <w:t>, por sus siglas en inglés</w:t>
        </w:r>
      </w:ins>
      <w:ins w:id="67" w:author="MMCO" w:date="2018-06-23T12:47:00Z">
        <w:r w:rsidRPr="00E10C51">
          <w:rPr>
            <w:rStyle w:val="CH12WordsBeingDefinedCMSNEWChar"/>
          </w:rPr>
          <w:t>):</w:t>
        </w:r>
        <w:r w:rsidRPr="008B1867">
          <w:rPr>
            <w:b/>
            <w:bCs/>
            <w:sz w:val="25"/>
            <w:szCs w:val="25"/>
          </w:rPr>
          <w:t xml:space="preserve"> </w:t>
        </w:r>
      </w:ins>
      <w:ins w:id="68" w:author="MMCO" w:date="2018-06-28T10:30:00Z">
        <w:r w:rsidR="003A11F9">
          <w:rPr>
            <w:noProof w:val="0"/>
          </w:rPr>
          <w:t>Información de usted y sobre su salud, tal como su nombre, dirección, número de seguro social, visitas médicas e historial médico. Lea el Aviso de prácticas de privacidad de &lt;plan name&gt; para más información sobre cómo &lt;plan name&gt; protege, usa, y divulga su PHI, así como sus derechos al respeto de su PHI.</w:t>
        </w:r>
      </w:ins>
    </w:p>
    <w:p w14:paraId="777DA31D" w14:textId="5FD40451" w:rsidR="00A164FE" w:rsidRPr="00D92BF3" w:rsidRDefault="00A164FE" w:rsidP="00101557">
      <w:pPr>
        <w:pStyle w:val="RegularTextCMSNEW"/>
        <w:keepNext/>
        <w:keepLines/>
        <w:suppressAutoHyphens/>
        <w:outlineLvl w:val="1"/>
      </w:pPr>
      <w:r w:rsidRPr="00830B01">
        <w:rPr>
          <w:b/>
          <w:bCs/>
          <w:sz w:val="25"/>
        </w:rPr>
        <w:t>Ingresos de seguridad complementarios (SSI</w:t>
      </w:r>
      <w:ins w:id="69" w:author="MMCO" w:date="2018-07-02T12:14: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Un beneficio mensual pagado por el Seguro Social a personas con ingresos y recursos limitados que son discapacitados, ciegos o tienen 65 años o más de edad. Los beneficios SSI no son lo mismo que los beneficios del Seguro Social.</w:t>
      </w:r>
    </w:p>
    <w:p w14:paraId="34D767CD" w14:textId="745D5409" w:rsidR="00A164FE" w:rsidRPr="00D92BF3" w:rsidRDefault="00A164FE" w:rsidP="00101557">
      <w:pPr>
        <w:pStyle w:val="RegularTextCMSNEW"/>
        <w:keepNext/>
        <w:keepLines/>
        <w:suppressAutoHyphens/>
        <w:outlineLvl w:val="1"/>
      </w:pPr>
      <w:r w:rsidRPr="00830B01">
        <w:rPr>
          <w:b/>
          <w:bCs/>
          <w:sz w:val="25"/>
        </w:rPr>
        <w:t>Institución de enfermería especializada (SNF</w:t>
      </w:r>
      <w:ins w:id="70" w:author="MMCO" w:date="2018-07-02T12:14: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Una institución de enfermería con personal y equipo que da cuidados de enfermería especializada y, en la mayoría de los casos, servicios de rehabilitación especializados y otros servicios de salud relacionados.</w:t>
      </w:r>
    </w:p>
    <w:p w14:paraId="36921A09" w14:textId="6C78FFF9" w:rsidR="00A164FE" w:rsidRPr="00D92BF3" w:rsidRDefault="00A164FE" w:rsidP="00101557">
      <w:pPr>
        <w:pStyle w:val="RegularTextCMSNEW"/>
        <w:keepNext/>
        <w:keepLines/>
        <w:suppressAutoHyphens/>
        <w:outlineLvl w:val="1"/>
      </w:pPr>
      <w:r w:rsidRPr="00830B01">
        <w:rPr>
          <w:b/>
          <w:bCs/>
          <w:sz w:val="25"/>
        </w:rPr>
        <w:t>Institución de rehabilitación integral para pacientes externos (CORF</w:t>
      </w:r>
      <w:ins w:id="71" w:author="MMCO" w:date="2018-07-02T12:14: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3ED2C843" w14:textId="77777777" w:rsidR="00A164FE" w:rsidRPr="00D92BF3" w:rsidRDefault="00A164FE" w:rsidP="00101557">
      <w:pPr>
        <w:pStyle w:val="RegularTextCMSNEW"/>
        <w:keepNext/>
        <w:keepLines/>
        <w:suppressAutoHyphens/>
        <w:outlineLvl w:val="1"/>
      </w:pPr>
      <w:r w:rsidRPr="00830B01">
        <w:rPr>
          <w:b/>
          <w:bCs/>
          <w:sz w:val="25"/>
        </w:rPr>
        <w:t>Límites de cantidad:</w:t>
      </w:r>
      <w:r w:rsidR="00522C29" w:rsidRPr="00830B01">
        <w:rPr>
          <w:b/>
          <w:bCs/>
          <w:sz w:val="25"/>
        </w:rPr>
        <w:t xml:space="preserve"> </w:t>
      </w:r>
      <w:r w:rsidRPr="00D92BF3">
        <w:t>Un límite en la cantidad de un medicamento que usted puede tener. Los límites pueden ser en la cantidad de medicamento que cubrimos en cada receta.</w:t>
      </w:r>
    </w:p>
    <w:p w14:paraId="0C9B312B" w14:textId="77777777" w:rsidR="00A164FE" w:rsidRPr="00D92BF3" w:rsidRDefault="00A164FE" w:rsidP="00101557">
      <w:pPr>
        <w:pStyle w:val="RegularTextCMSNEW"/>
        <w:keepNext/>
        <w:keepLines/>
        <w:suppressAutoHyphens/>
        <w:outlineLvl w:val="1"/>
      </w:pPr>
      <w:r w:rsidRPr="00830B01">
        <w:rPr>
          <w:b/>
          <w:bCs/>
          <w:i/>
          <w:sz w:val="25"/>
        </w:rPr>
        <w:t>Lista de medicamentos cubiertos</w:t>
      </w:r>
      <w:r w:rsidRPr="00830B01">
        <w:rPr>
          <w:b/>
          <w:bCs/>
          <w:sz w:val="25"/>
        </w:rPr>
        <w:t xml:space="preserve"> (Lista de medicamentos):</w:t>
      </w:r>
      <w:r w:rsidR="00522C29" w:rsidRPr="00830B01">
        <w:rPr>
          <w:b/>
          <w:bCs/>
          <w:sz w:val="25"/>
        </w:rPr>
        <w:t xml:space="preserve"> </w:t>
      </w:r>
      <w:r w:rsidRPr="00D92BF3">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240465AC" w14:textId="61D3F82C" w:rsidR="00A90BB0" w:rsidRPr="00D92BF3" w:rsidRDefault="00A164FE" w:rsidP="00101557">
      <w:pPr>
        <w:pStyle w:val="RegularTextCMSNEW"/>
        <w:keepNext/>
        <w:keepLines/>
        <w:suppressAutoHyphens/>
        <w:outlineLvl w:val="1"/>
      </w:pPr>
      <w:r w:rsidRPr="00830B01">
        <w:rPr>
          <w:b/>
          <w:bCs/>
          <w:i/>
          <w:sz w:val="25"/>
        </w:rPr>
        <w:t>Manual del miembro</w:t>
      </w:r>
      <w:r w:rsidRPr="00830B01">
        <w:rPr>
          <w:b/>
          <w:bCs/>
          <w:sz w:val="25"/>
        </w:rPr>
        <w:t xml:space="preserve"> y divulgación de información:</w:t>
      </w:r>
      <w:r w:rsidR="00522C29" w:rsidRPr="00830B01">
        <w:rPr>
          <w:b/>
          <w:bCs/>
          <w:sz w:val="25"/>
        </w:rPr>
        <w:t xml:space="preserve"> </w:t>
      </w:r>
      <w:r w:rsidRPr="00D92BF3">
        <w:t>E</w:t>
      </w:r>
      <w:r w:rsidR="008B0D53">
        <w:t>l</w:t>
      </w:r>
      <w:r w:rsidRPr="00D92BF3">
        <w:t xml:space="preserve"> documento, junto con su formulario de inscripción y todos los adjuntos, </w:t>
      </w:r>
      <w:ins w:id="72" w:author="MMCO" w:date="2018-06-23T12:42:00Z">
        <w:r w:rsidR="00672A31">
          <w:t xml:space="preserve">o </w:t>
        </w:r>
      </w:ins>
      <w:r w:rsidRPr="00D92BF3">
        <w:t>cláusulas adicionales</w:t>
      </w:r>
      <w:del w:id="73" w:author="MMCO" w:date="2018-06-23T12:42:00Z">
        <w:r w:rsidRPr="00D92BF3" w:rsidDel="00672A31">
          <w:delText xml:space="preserve"> u otros documentos seleccionados de cobertura opcionales</w:delText>
        </w:r>
      </w:del>
      <w:r w:rsidRPr="00D92BF3">
        <w:t>, que explica</w:t>
      </w:r>
      <w:del w:id="74" w:author="MMCO" w:date="2018-06-28T10:40:00Z">
        <w:r w:rsidRPr="00D92BF3" w:rsidDel="004E6F4F">
          <w:delText>n</w:delText>
        </w:r>
      </w:del>
      <w:r w:rsidRPr="00D92BF3">
        <w:t xml:space="preserve"> su cobertura, nuestras responsabilidades y sus derechos y responsabilidades como miembro de nuestro plan.</w:t>
      </w:r>
    </w:p>
    <w:p w14:paraId="54D3A17B" w14:textId="77777777" w:rsidR="00672A31" w:rsidRDefault="00A164FE" w:rsidP="00101557">
      <w:pPr>
        <w:pStyle w:val="RegularTextCMSNEW"/>
        <w:keepNext/>
        <w:keepLines/>
        <w:suppressAutoHyphens/>
        <w:outlineLvl w:val="1"/>
        <w:rPr>
          <w:ins w:id="75" w:author="MMCO" w:date="2018-06-23T12:40:00Z"/>
        </w:rPr>
      </w:pPr>
      <w:r w:rsidRPr="00830B01">
        <w:rPr>
          <w:b/>
          <w:bCs/>
          <w:sz w:val="25"/>
        </w:rPr>
        <w:t>Medicaid (o Medical Assistance):</w:t>
      </w:r>
      <w:r w:rsidR="00522C29" w:rsidRPr="00830B01">
        <w:rPr>
          <w:b/>
          <w:bCs/>
          <w:sz w:val="25"/>
        </w:rPr>
        <w:t xml:space="preserve"> </w:t>
      </w:r>
      <w:r w:rsidRPr="00D92BF3">
        <w:t>Un programa operado por los gobiernos federal y del estado, que ayuda a las personas de ingresos y recursos limitados a pagar servicios y respaldos a largo plazo y costos médicos.</w:t>
      </w:r>
    </w:p>
    <w:p w14:paraId="05B82531" w14:textId="77777777" w:rsidR="00672A31" w:rsidRDefault="00A164FE" w:rsidP="004502F1">
      <w:pPr>
        <w:pStyle w:val="RegularTextCMSNEW"/>
        <w:keepNext/>
        <w:keepLines/>
        <w:numPr>
          <w:ilvl w:val="0"/>
          <w:numId w:val="29"/>
        </w:numPr>
        <w:suppressAutoHyphens/>
        <w:outlineLvl w:val="1"/>
        <w:rPr>
          <w:ins w:id="76" w:author="MMCO" w:date="2018-06-23T12:40:00Z"/>
        </w:rPr>
      </w:pPr>
      <w:del w:id="77" w:author="MMCO" w:date="2018-06-23T12:40:00Z">
        <w:r w:rsidRPr="00D92BF3" w:rsidDel="00672A31">
          <w:delText xml:space="preserve"> </w:delText>
        </w:r>
      </w:del>
      <w:r w:rsidRPr="00D92BF3">
        <w:t>Cubre servicios y medicamentos adicionales que no tienen cobertura de Medicare.</w:t>
      </w:r>
    </w:p>
    <w:p w14:paraId="115E30D3" w14:textId="08D8F192" w:rsidR="00672A31" w:rsidRDefault="00A164FE" w:rsidP="004502F1">
      <w:pPr>
        <w:pStyle w:val="RegularTextCMSNEW"/>
        <w:keepNext/>
        <w:keepLines/>
        <w:numPr>
          <w:ilvl w:val="0"/>
          <w:numId w:val="29"/>
        </w:numPr>
        <w:suppressAutoHyphens/>
        <w:outlineLvl w:val="1"/>
        <w:rPr>
          <w:ins w:id="78" w:author="MMCO" w:date="2018-06-23T12:40:00Z"/>
        </w:rPr>
      </w:pPr>
      <w:del w:id="79" w:author="MMCO" w:date="2018-06-23T12:40:00Z">
        <w:r w:rsidRPr="00D92BF3" w:rsidDel="00672A31">
          <w:delText xml:space="preserve"> </w:delText>
        </w:r>
      </w:del>
      <w:r w:rsidRPr="00D92BF3">
        <w:t>Los programas de Medicaid varían de un estado a otro, pero la mayoría de los costos de cuidado de salud están cubiertos si usted es elegible para Medicare y Medicaid.</w:t>
      </w:r>
    </w:p>
    <w:p w14:paraId="55F3E774" w14:textId="2020475B" w:rsidR="00A164FE" w:rsidRPr="00D92BF3" w:rsidRDefault="00A164FE" w:rsidP="004502F1">
      <w:pPr>
        <w:pStyle w:val="RegularTextCMSNEW"/>
        <w:keepNext/>
        <w:keepLines/>
        <w:numPr>
          <w:ilvl w:val="0"/>
          <w:numId w:val="29"/>
        </w:numPr>
        <w:suppressAutoHyphens/>
        <w:outlineLvl w:val="1"/>
      </w:pPr>
      <w:del w:id="80" w:author="MMCO" w:date="2018-06-23T12:40:00Z">
        <w:r w:rsidRPr="00D92BF3" w:rsidDel="00672A31">
          <w:delText xml:space="preserve"> </w:delText>
        </w:r>
      </w:del>
      <w:r w:rsidRPr="00D92BF3">
        <w:t xml:space="preserve">Lea el Capítulo 2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si quiere información para comunicarse con Medicaid en su estado.</w:t>
      </w:r>
    </w:p>
    <w:p w14:paraId="5C8B225F" w14:textId="060A682D" w:rsidR="00A164FE" w:rsidRPr="004502F1" w:rsidRDefault="00A164FE" w:rsidP="00101557">
      <w:pPr>
        <w:pStyle w:val="RegularTextCMSNEW"/>
        <w:keepNext/>
        <w:keepLines/>
        <w:suppressAutoHyphens/>
        <w:outlineLvl w:val="1"/>
        <w:rPr>
          <w:lang w:val="en-US"/>
        </w:rPr>
      </w:pPr>
      <w:r w:rsidRPr="00830B01">
        <w:rPr>
          <w:b/>
          <w:bCs/>
          <w:sz w:val="25"/>
        </w:rPr>
        <w:t>Médicamente necesario:</w:t>
      </w:r>
      <w:r w:rsidR="00522C29" w:rsidRPr="00830B01">
        <w:rPr>
          <w:b/>
          <w:bCs/>
          <w:sz w:val="25"/>
        </w:rPr>
        <w:t xml:space="preserve"> </w:t>
      </w:r>
      <w:r w:rsidRPr="00D92BF3">
        <w:t xml:space="preserve">Esto describe los servicios necesarios para prevenir, diagnosticar o tratar una enfermedad o para mantener su estado de salud actual. Esto incluye cuidado que evita que usted vaya a un hospital o a un hogar para personas </w:t>
      </w:r>
      <w:r w:rsidR="000B1D39">
        <w:t>de la tercera edad</w:t>
      </w:r>
      <w:r w:rsidRPr="00D92BF3">
        <w:t>. También significa que los servicios, suministros o medicamentos cumplen los estándares aceptados de prácticas médicas o de otro modo son necesarios según las reglas de cobertura actuales de Medicare o Medicaid de Illinois.</w:t>
      </w:r>
      <w:ins w:id="81" w:author="MMCO" w:date="2018-06-23T12:40:00Z">
        <w:r w:rsidR="00672A31">
          <w:t xml:space="preserve"> </w:t>
        </w:r>
        <w:r w:rsidR="00672A31" w:rsidRPr="004502F1">
          <w:rPr>
            <w:rStyle w:val="PlanInstructions0"/>
            <w:i w:val="0"/>
            <w:lang w:val="en-US"/>
          </w:rPr>
          <w:t>[</w:t>
        </w:r>
        <w:r w:rsidR="00672A31" w:rsidRPr="004502F1">
          <w:rPr>
            <w:rStyle w:val="PlanInstructions0"/>
            <w:lang w:val="en-US"/>
          </w:rPr>
          <w:t>Plans may revise the state-specific definition of “medically necessary” as appropriate a</w:t>
        </w:r>
        <w:r w:rsidR="00672A31" w:rsidRPr="004502F1">
          <w:rPr>
            <w:i/>
            <w:color w:val="548DD4"/>
            <w:lang w:val="en-US"/>
          </w:rPr>
          <w:t>nd ensure that it is updated and used consistently throughout member material models</w:t>
        </w:r>
        <w:r w:rsidR="00672A31" w:rsidRPr="004502F1">
          <w:rPr>
            <w:color w:val="548DD4"/>
            <w:lang w:val="en-US"/>
          </w:rPr>
          <w:t>].</w:t>
        </w:r>
      </w:ins>
    </w:p>
    <w:p w14:paraId="4F7B2F95" w14:textId="77777777" w:rsidR="00A164FE" w:rsidRPr="00D92BF3" w:rsidRDefault="00A164FE" w:rsidP="00101557">
      <w:pPr>
        <w:pStyle w:val="RegularTextCMSNEW"/>
        <w:keepNext/>
        <w:keepLines/>
        <w:suppressAutoHyphens/>
        <w:outlineLvl w:val="1"/>
      </w:pPr>
      <w:r w:rsidRPr="00830B01">
        <w:rPr>
          <w:b/>
          <w:bCs/>
          <w:sz w:val="25"/>
        </w:rPr>
        <w:t>Medicamento de marca:</w:t>
      </w:r>
      <w:r w:rsidR="00522C29" w:rsidRPr="00830B01">
        <w:rPr>
          <w:b/>
          <w:bCs/>
          <w:sz w:val="25"/>
        </w:rPr>
        <w:t xml:space="preserve"> </w:t>
      </w:r>
      <w:r w:rsidRPr="00D92BF3">
        <w:t>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CBA69DC" w14:textId="77777777" w:rsidR="00A164FE" w:rsidRPr="00D92BF3" w:rsidRDefault="00A164FE" w:rsidP="00101557">
      <w:pPr>
        <w:pStyle w:val="RegularTextCMSNEW"/>
        <w:keepNext/>
        <w:keepLines/>
        <w:suppressAutoHyphens/>
        <w:outlineLvl w:val="1"/>
      </w:pPr>
      <w:r w:rsidRPr="00830B01">
        <w:rPr>
          <w:b/>
          <w:bCs/>
          <w:sz w:val="25"/>
        </w:rPr>
        <w:t>Medicamento genérico:</w:t>
      </w:r>
      <w:r w:rsidR="00522C29" w:rsidRPr="00830B01">
        <w:rPr>
          <w:b/>
          <w:bCs/>
          <w:sz w:val="25"/>
        </w:rPr>
        <w:t xml:space="preserve"> </w:t>
      </w:r>
      <w:r w:rsidRPr="00D92BF3">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1A358EB9" w14:textId="77777777" w:rsidR="00A164FE" w:rsidRPr="00D92BF3" w:rsidRDefault="00A164FE" w:rsidP="00101557">
      <w:pPr>
        <w:pStyle w:val="RegularTextCMSNEW"/>
        <w:keepNext/>
        <w:keepLines/>
        <w:suppressAutoHyphens/>
        <w:outlineLvl w:val="1"/>
      </w:pPr>
      <w:r w:rsidRPr="00830B01">
        <w:rPr>
          <w:b/>
          <w:bCs/>
          <w:sz w:val="25"/>
        </w:rPr>
        <w:t>Medicamentos cubiertos:</w:t>
      </w:r>
      <w:r w:rsidR="00522C29" w:rsidRPr="00830B01">
        <w:rPr>
          <w:b/>
          <w:bCs/>
          <w:sz w:val="25"/>
        </w:rPr>
        <w:t xml:space="preserve"> </w:t>
      </w:r>
      <w:r w:rsidRPr="00D92BF3">
        <w:t>El término que usamos para describir todos los medicamentos de receta cubiertos por nuestro plan.</w:t>
      </w:r>
    </w:p>
    <w:p w14:paraId="0EF11724" w14:textId="77777777" w:rsidR="00A164FE" w:rsidRPr="00D92BF3" w:rsidRDefault="00A164FE" w:rsidP="00101557">
      <w:pPr>
        <w:pStyle w:val="RegularTextCMSNEW"/>
        <w:keepNext/>
        <w:keepLines/>
        <w:suppressAutoHyphens/>
        <w:outlineLvl w:val="1"/>
      </w:pPr>
      <w:r w:rsidRPr="00830B01">
        <w:rPr>
          <w:b/>
          <w:bCs/>
          <w:sz w:val="25"/>
        </w:rPr>
        <w:t xml:space="preserve">Medicamentos de la </w:t>
      </w:r>
      <w:r w:rsidR="002A6641">
        <w:rPr>
          <w:b/>
          <w:bCs/>
          <w:sz w:val="25"/>
        </w:rPr>
        <w:t>Parte</w:t>
      </w:r>
      <w:r w:rsidRPr="00830B01">
        <w:rPr>
          <w:b/>
          <w:bCs/>
          <w:sz w:val="25"/>
        </w:rPr>
        <w:t xml:space="preserve"> D:</w:t>
      </w:r>
      <w:r w:rsidR="00522C29" w:rsidRPr="00830B01">
        <w:rPr>
          <w:b/>
          <w:bCs/>
          <w:sz w:val="25"/>
        </w:rPr>
        <w:t xml:space="preserve"> </w:t>
      </w:r>
      <w:r w:rsidRPr="00D92BF3">
        <w:t xml:space="preserve">Lea “Medicamentos de Medicare </w:t>
      </w:r>
      <w:r w:rsidR="002A6641">
        <w:t>Parte</w:t>
      </w:r>
      <w:r w:rsidRPr="00D92BF3">
        <w:t xml:space="preserve"> D.”</w:t>
      </w:r>
    </w:p>
    <w:p w14:paraId="4176DE23" w14:textId="77777777" w:rsidR="00A164FE" w:rsidRPr="00D92BF3" w:rsidRDefault="00A164FE" w:rsidP="00101557">
      <w:pPr>
        <w:pStyle w:val="RegularTextCMSNEW"/>
        <w:keepNext/>
        <w:keepLines/>
        <w:suppressAutoHyphens/>
        <w:outlineLvl w:val="1"/>
      </w:pPr>
      <w:r w:rsidRPr="00830B01">
        <w:rPr>
          <w:b/>
          <w:bCs/>
          <w:sz w:val="25"/>
        </w:rPr>
        <w:t xml:space="preserve">Medicamentos de Medicare </w:t>
      </w:r>
      <w:r w:rsidR="002A6641">
        <w:rPr>
          <w:b/>
          <w:bCs/>
          <w:sz w:val="25"/>
        </w:rPr>
        <w:t>Parte</w:t>
      </w:r>
      <w:r w:rsidRPr="00830B01">
        <w:rPr>
          <w:b/>
          <w:bCs/>
          <w:sz w:val="25"/>
        </w:rPr>
        <w:t xml:space="preserve"> D:</w:t>
      </w:r>
      <w:r w:rsidR="00522C29" w:rsidRPr="00830B01">
        <w:rPr>
          <w:b/>
          <w:bCs/>
          <w:sz w:val="25"/>
        </w:rPr>
        <w:t xml:space="preserve"> </w:t>
      </w:r>
      <w:r w:rsidRPr="00D92BF3">
        <w:t xml:space="preserve">Medicamentos que pueden tener cobertura de Medicare </w:t>
      </w:r>
      <w:r w:rsidR="002A6641">
        <w:t>Parte</w:t>
      </w:r>
      <w:r w:rsidRPr="00D92BF3">
        <w:t xml:space="preserve"> D. El Congreso excluyó específicamente ciertas categorías de medicamentos de la cobertura como medicamentos de la Parte D. Medicaid puede cubrir algunos de esos medicamentos.</w:t>
      </w:r>
    </w:p>
    <w:p w14:paraId="4453E660" w14:textId="510941CC" w:rsidR="00672A31" w:rsidRPr="004502F1" w:rsidRDefault="00672A31" w:rsidP="004502F1">
      <w:pPr>
        <w:pStyle w:val="Header2"/>
        <w:rPr>
          <w:ins w:id="82" w:author="MMCO" w:date="2018-06-23T12:46:00Z"/>
        </w:rPr>
      </w:pPr>
      <w:ins w:id="83" w:author="MMCO" w:date="2018-06-23T12:46:00Z">
        <w:r w:rsidRPr="00E10C51">
          <w:rPr>
            <w:rStyle w:val="CH12WordsBeingDefinedCMSNEWChar"/>
          </w:rPr>
          <w:t xml:space="preserve">Medicamentos </w:t>
        </w:r>
        <w:r>
          <w:rPr>
            <w:rStyle w:val="CH12WordsBeingDefinedCMSNEWChar"/>
          </w:rPr>
          <w:t>sin recetas (OTC</w:t>
        </w:r>
      </w:ins>
      <w:ins w:id="84" w:author="MMCO" w:date="2018-07-02T12:15:00Z">
        <w:r w:rsidR="008329D3">
          <w:rPr>
            <w:rStyle w:val="CH12WordsBeingDefinedCMSNEWChar"/>
          </w:rPr>
          <w:t>, por sus siglas en inglés</w:t>
        </w:r>
      </w:ins>
      <w:ins w:id="85" w:author="MMCO" w:date="2018-06-23T12:46:00Z">
        <w:r>
          <w:rPr>
            <w:rStyle w:val="CH12WordsBeingDefinedCMSNEWChar"/>
          </w:rPr>
          <w:t>)</w:t>
        </w:r>
        <w:r w:rsidRPr="00E10C51">
          <w:rPr>
            <w:rStyle w:val="CH12WordsBeingDefinedCMSNEWChar"/>
          </w:rPr>
          <w:t>:</w:t>
        </w:r>
        <w:r w:rsidRPr="002676BF">
          <w:rPr>
            <w:b/>
            <w:bCs/>
            <w:sz w:val="25"/>
          </w:rPr>
          <w:t xml:space="preserve"> </w:t>
        </w:r>
      </w:ins>
      <w:ins w:id="86" w:author="MMCO" w:date="2018-06-28T10:29:00Z">
        <w:r w:rsidR="003A11F9" w:rsidRPr="003C6C90">
          <w:rPr>
            <w:bCs/>
            <w:sz w:val="25"/>
          </w:rPr>
          <w:t>M</w:t>
        </w:r>
        <w:r w:rsidR="003A11F9">
          <w:t>edicamentos sin recetas son medicamentos o medicinas que una persona puede comprar sin una receta de un profesional médico</w:t>
        </w:r>
      </w:ins>
      <w:ins w:id="87" w:author="MMCO" w:date="2018-06-23T12:46:00Z">
        <w:r>
          <w:t>.</w:t>
        </w:r>
      </w:ins>
    </w:p>
    <w:p w14:paraId="64A3EE5A" w14:textId="07BA4EB9" w:rsidR="00672A31" w:rsidRDefault="00A164FE" w:rsidP="00101557">
      <w:pPr>
        <w:pStyle w:val="RegularTextCMSNEW"/>
        <w:keepNext/>
        <w:keepLines/>
        <w:suppressAutoHyphens/>
        <w:outlineLvl w:val="1"/>
        <w:rPr>
          <w:ins w:id="88" w:author="MMCO" w:date="2018-06-23T12:45:00Z"/>
        </w:rPr>
      </w:pPr>
      <w:r w:rsidRPr="00830B01">
        <w:rPr>
          <w:b/>
          <w:bCs/>
          <w:sz w:val="25"/>
        </w:rPr>
        <w:t xml:space="preserve">Medicare </w:t>
      </w:r>
      <w:ins w:id="89" w:author="MMCO" w:date="2018-07-08T14:41:00Z">
        <w:r w:rsidR="00276041">
          <w:rPr>
            <w:b/>
            <w:bCs/>
            <w:sz w:val="25"/>
          </w:rPr>
          <w:t>O</w:t>
        </w:r>
      </w:ins>
      <w:del w:id="90" w:author="MMCO" w:date="2018-07-08T14:41:00Z">
        <w:r w:rsidRPr="00830B01" w:rsidDel="00276041">
          <w:rPr>
            <w:b/>
            <w:bCs/>
            <w:sz w:val="25"/>
          </w:rPr>
          <w:delText>o</w:delText>
        </w:r>
      </w:del>
      <w:r w:rsidRPr="00830B01">
        <w:rPr>
          <w:b/>
          <w:bCs/>
          <w:sz w:val="25"/>
        </w:rPr>
        <w:t>riginal (Medicare tradicional o Medicare de cobro por servicio):</w:t>
      </w:r>
      <w:r w:rsidR="00522C29" w:rsidRPr="00830B01">
        <w:rPr>
          <w:b/>
          <w:bCs/>
          <w:sz w:val="25"/>
        </w:rPr>
        <w:t xml:space="preserve"> </w:t>
      </w:r>
      <w:r w:rsidRPr="00D92BF3">
        <w:t xml:space="preserve">El gobierno ofrece </w:t>
      </w:r>
      <w:del w:id="91" w:author="MMCO" w:date="2018-07-08T14:41:00Z">
        <w:r w:rsidRPr="00D92BF3" w:rsidDel="00276041">
          <w:delText>Medicare original</w:delText>
        </w:r>
      </w:del>
      <w:ins w:id="92" w:author="MMCO" w:date="2018-07-08T14:41:00Z">
        <w:r w:rsidR="00276041">
          <w:t>Medicare Original</w:t>
        </w:r>
      </w:ins>
      <w:r w:rsidRPr="00D92BF3">
        <w:t xml:space="preserve">. Bajo </w:t>
      </w:r>
      <w:del w:id="93" w:author="MMCO" w:date="2018-07-08T14:41:00Z">
        <w:r w:rsidRPr="00D92BF3" w:rsidDel="00276041">
          <w:delText>Medicare original</w:delText>
        </w:r>
      </w:del>
      <w:ins w:id="94" w:author="MMCO" w:date="2018-07-08T14:41:00Z">
        <w:r w:rsidR="00276041">
          <w:t>Medicare Original</w:t>
        </w:r>
      </w:ins>
      <w:r w:rsidRPr="00D92BF3">
        <w:t>, sus servicios están cubiertos pagando a médicos, hospitales y otros proveedores de cuidado de salud las cantidades que fija el Congreso.</w:t>
      </w:r>
    </w:p>
    <w:p w14:paraId="0060D773" w14:textId="116AD259" w:rsidR="00672A31" w:rsidRDefault="00A164FE" w:rsidP="004502F1">
      <w:pPr>
        <w:pStyle w:val="RegularTextCMSNEW"/>
        <w:keepNext/>
        <w:keepLines/>
        <w:numPr>
          <w:ilvl w:val="0"/>
          <w:numId w:val="31"/>
        </w:numPr>
        <w:suppressAutoHyphens/>
        <w:outlineLvl w:val="1"/>
        <w:rPr>
          <w:ins w:id="95" w:author="MMCO" w:date="2018-06-23T12:46:00Z"/>
        </w:rPr>
      </w:pPr>
      <w:del w:id="96" w:author="MMCO" w:date="2018-06-23T12:45:00Z">
        <w:r w:rsidRPr="00D92BF3" w:rsidDel="00672A31">
          <w:delText xml:space="preserve"> </w:delText>
        </w:r>
      </w:del>
      <w:r w:rsidRPr="00D92BF3">
        <w:t xml:space="preserve">Puede visitar a cualquier médico, hospital o proveedor de cuidado de salud que acepte Medicare. </w:t>
      </w:r>
      <w:del w:id="97" w:author="MMCO" w:date="2018-07-08T14:41:00Z">
        <w:r w:rsidRPr="00D92BF3" w:rsidDel="00276041">
          <w:delText>Medicare original</w:delText>
        </w:r>
      </w:del>
      <w:ins w:id="98" w:author="MMCO" w:date="2018-07-08T14:41:00Z">
        <w:r w:rsidR="00276041">
          <w:t>Medicare Original</w:t>
        </w:r>
      </w:ins>
      <w:r w:rsidRPr="00D92BF3">
        <w:t xml:space="preserve"> tiene dos partes: Parte A (seguro de hospital) y Parte B (seguro médico).</w:t>
      </w:r>
    </w:p>
    <w:p w14:paraId="68BC0157" w14:textId="70343280" w:rsidR="00672A31" w:rsidRDefault="00A164FE" w:rsidP="004502F1">
      <w:pPr>
        <w:pStyle w:val="RegularTextCMSNEW"/>
        <w:keepNext/>
        <w:keepLines/>
        <w:numPr>
          <w:ilvl w:val="0"/>
          <w:numId w:val="31"/>
        </w:numPr>
        <w:suppressAutoHyphens/>
        <w:outlineLvl w:val="1"/>
        <w:rPr>
          <w:ins w:id="99" w:author="MMCO" w:date="2018-06-23T12:46:00Z"/>
        </w:rPr>
      </w:pPr>
      <w:del w:id="100" w:author="MMCO" w:date="2018-06-23T12:46:00Z">
        <w:r w:rsidRPr="00D92BF3" w:rsidDel="00672A31">
          <w:delText xml:space="preserve"> </w:delText>
        </w:r>
      </w:del>
      <w:r w:rsidRPr="00D92BF3">
        <w:t xml:space="preserve">Medicare </w:t>
      </w:r>
      <w:ins w:id="101" w:author="MMCO" w:date="2018-07-08T14:41:00Z">
        <w:r w:rsidR="00276041">
          <w:t>O</w:t>
        </w:r>
      </w:ins>
      <w:bookmarkStart w:id="102" w:name="_GoBack"/>
      <w:bookmarkEnd w:id="102"/>
      <w:del w:id="103" w:author="MMCO" w:date="2018-07-08T14:41:00Z">
        <w:r w:rsidRPr="00D92BF3" w:rsidDel="00276041">
          <w:delText>o</w:delText>
        </w:r>
      </w:del>
      <w:r w:rsidRPr="00D92BF3">
        <w:t>riginal está disponible en todos los Estados Unidos.</w:t>
      </w:r>
    </w:p>
    <w:p w14:paraId="377F127A" w14:textId="1D82461F" w:rsidR="00A164FE" w:rsidRPr="00D92BF3" w:rsidRDefault="00A164FE" w:rsidP="004502F1">
      <w:pPr>
        <w:pStyle w:val="RegularTextCMSNEW"/>
        <w:keepNext/>
        <w:keepLines/>
        <w:numPr>
          <w:ilvl w:val="0"/>
          <w:numId w:val="31"/>
        </w:numPr>
        <w:suppressAutoHyphens/>
        <w:outlineLvl w:val="1"/>
      </w:pPr>
      <w:del w:id="104" w:author="MMCO" w:date="2018-06-23T12:46:00Z">
        <w:r w:rsidRPr="00D92BF3" w:rsidDel="00672A31">
          <w:delText xml:space="preserve"> </w:delText>
        </w:r>
      </w:del>
      <w:r w:rsidRPr="00D92BF3">
        <w:t xml:space="preserve">Si no quiere estar en nuestro plan, puede elegir </w:t>
      </w:r>
      <w:del w:id="105" w:author="MMCO" w:date="2018-07-08T14:41:00Z">
        <w:r w:rsidRPr="00D92BF3" w:rsidDel="00276041">
          <w:delText>Medicare original</w:delText>
        </w:r>
      </w:del>
      <w:ins w:id="106" w:author="MMCO" w:date="2018-07-08T14:41:00Z">
        <w:r w:rsidR="00276041">
          <w:t>Medicare Original</w:t>
        </w:r>
      </w:ins>
      <w:r w:rsidRPr="00D92BF3">
        <w:t>.</w:t>
      </w:r>
    </w:p>
    <w:p w14:paraId="4C6CFBD1" w14:textId="77777777" w:rsidR="00A164FE" w:rsidRPr="00D92BF3" w:rsidRDefault="00A164FE" w:rsidP="00101557">
      <w:pPr>
        <w:pStyle w:val="RegularTextCMSNEW"/>
        <w:keepNext/>
        <w:keepLines/>
        <w:suppressAutoHyphens/>
        <w:outlineLvl w:val="1"/>
      </w:pPr>
      <w:r w:rsidRPr="00830B01">
        <w:rPr>
          <w:b/>
          <w:bCs/>
          <w:sz w:val="25"/>
        </w:rPr>
        <w:t xml:space="preserve">Medicare </w:t>
      </w:r>
      <w:r w:rsidR="002A6641">
        <w:rPr>
          <w:b/>
          <w:bCs/>
          <w:sz w:val="25"/>
        </w:rPr>
        <w:t>Parte</w:t>
      </w:r>
      <w:r w:rsidRPr="00830B01">
        <w:rPr>
          <w:b/>
          <w:bCs/>
          <w:sz w:val="25"/>
        </w:rPr>
        <w:t xml:space="preserve"> A:</w:t>
      </w:r>
      <w:r w:rsidR="00522C29" w:rsidRPr="00830B01">
        <w:rPr>
          <w:b/>
          <w:bCs/>
          <w:sz w:val="25"/>
        </w:rPr>
        <w:t xml:space="preserve"> </w:t>
      </w:r>
      <w:r w:rsidRPr="00D92BF3">
        <w:t>El programa de Medicare que cubre la mayoría del cuidado médicamente necesario de hospital, institución de enfermería especializada, salud en el hogar y residencia para enfermos terminales.</w:t>
      </w:r>
    </w:p>
    <w:p w14:paraId="29FCD5D0" w14:textId="77777777" w:rsidR="00A164FE" w:rsidRPr="00D92BF3" w:rsidRDefault="00A164FE" w:rsidP="00101557">
      <w:pPr>
        <w:pStyle w:val="RegularTextCMSNEW"/>
        <w:keepNext/>
        <w:keepLines/>
        <w:suppressAutoHyphens/>
        <w:outlineLvl w:val="1"/>
      </w:pPr>
      <w:r w:rsidRPr="00830B01">
        <w:rPr>
          <w:b/>
          <w:bCs/>
          <w:sz w:val="25"/>
        </w:rPr>
        <w:t xml:space="preserve">Medicare </w:t>
      </w:r>
      <w:r w:rsidR="002A6641">
        <w:rPr>
          <w:b/>
          <w:bCs/>
          <w:sz w:val="25"/>
        </w:rPr>
        <w:t>Parte</w:t>
      </w:r>
      <w:r w:rsidRPr="00830B01">
        <w:rPr>
          <w:b/>
          <w:bCs/>
          <w:sz w:val="25"/>
        </w:rPr>
        <w:t xml:space="preserve"> B:</w:t>
      </w:r>
      <w:r w:rsidR="00522C29" w:rsidRPr="00830B01">
        <w:rPr>
          <w:b/>
          <w:bCs/>
          <w:sz w:val="25"/>
        </w:rPr>
        <w:t xml:space="preserve"> </w:t>
      </w:r>
      <w:r w:rsidRPr="00D92BF3">
        <w:t xml:space="preserve">El programa de Medicare que cubre servicios (como pruebas de laboratorio y consultas a médicos) y suministros (como sillas de ruedas y andadores) </w:t>
      </w:r>
      <w:bookmarkStart w:id="107" w:name="1357"/>
      <w:bookmarkEnd w:id="107"/>
      <w:r w:rsidRPr="00D92BF3">
        <w:t>médicamente necesa</w:t>
      </w:r>
      <w:r w:rsidR="00235227" w:rsidRPr="00D92BF3">
        <w:t>rios para tratar una enfermedad</w:t>
      </w:r>
      <w:r w:rsidRPr="00D92BF3">
        <w:t>.</w:t>
      </w:r>
      <w:r w:rsidR="00235227" w:rsidRPr="00D92BF3">
        <w:t xml:space="preserve"> </w:t>
      </w:r>
      <w:r w:rsidRPr="00D92BF3">
        <w:t xml:space="preserve">Medicare </w:t>
      </w:r>
      <w:r w:rsidR="002A6641">
        <w:t>Parte</w:t>
      </w:r>
      <w:r w:rsidRPr="00D92BF3">
        <w:t xml:space="preserve"> B también cubre muchos servicios preventivos y exámenes.</w:t>
      </w:r>
    </w:p>
    <w:p w14:paraId="3D731F04" w14:textId="77777777" w:rsidR="00A164FE" w:rsidRPr="00D92BF3" w:rsidRDefault="00A164FE" w:rsidP="00101557">
      <w:pPr>
        <w:pStyle w:val="RegularTextCMSNEW"/>
        <w:keepNext/>
        <w:keepLines/>
        <w:suppressAutoHyphens/>
        <w:outlineLvl w:val="1"/>
      </w:pPr>
      <w:r w:rsidRPr="00830B01">
        <w:rPr>
          <w:b/>
          <w:bCs/>
          <w:sz w:val="25"/>
        </w:rPr>
        <w:t xml:space="preserve">Medicare </w:t>
      </w:r>
      <w:r w:rsidR="002A6641">
        <w:rPr>
          <w:b/>
          <w:bCs/>
          <w:sz w:val="25"/>
        </w:rPr>
        <w:t>Parte</w:t>
      </w:r>
      <w:r w:rsidRPr="00830B01">
        <w:rPr>
          <w:b/>
          <w:bCs/>
          <w:sz w:val="25"/>
        </w:rPr>
        <w:t xml:space="preserve"> C:</w:t>
      </w:r>
      <w:r w:rsidR="00522C29" w:rsidRPr="00830B01">
        <w:rPr>
          <w:b/>
          <w:bCs/>
          <w:sz w:val="25"/>
        </w:rPr>
        <w:t xml:space="preserve"> </w:t>
      </w:r>
      <w:r w:rsidRPr="00D92BF3">
        <w:t>El programa de Medicare que permite a las compañías de seguros de salud privadas dar beneficios de Medicare a través de un plan de salud llamado Plan Medicare Advantage</w:t>
      </w:r>
      <w:r w:rsidR="00B952EF" w:rsidRPr="00D92BF3">
        <w:t>.</w:t>
      </w:r>
    </w:p>
    <w:p w14:paraId="12DBC549" w14:textId="77777777" w:rsidR="00A164FE" w:rsidRPr="00D92BF3" w:rsidRDefault="00A164FE" w:rsidP="00101557">
      <w:pPr>
        <w:pStyle w:val="RegularTextCMSNEW"/>
        <w:keepNext/>
        <w:keepLines/>
        <w:suppressAutoHyphens/>
        <w:outlineLvl w:val="1"/>
      </w:pPr>
      <w:r w:rsidRPr="00830B01">
        <w:rPr>
          <w:b/>
          <w:bCs/>
          <w:sz w:val="25"/>
        </w:rPr>
        <w:t xml:space="preserve">Medicare </w:t>
      </w:r>
      <w:r w:rsidR="002A6641">
        <w:rPr>
          <w:b/>
          <w:bCs/>
          <w:sz w:val="25"/>
        </w:rPr>
        <w:t>Parte</w:t>
      </w:r>
      <w:r w:rsidRPr="00830B01">
        <w:rPr>
          <w:b/>
          <w:bCs/>
          <w:sz w:val="25"/>
        </w:rPr>
        <w:t xml:space="preserve"> D:</w:t>
      </w:r>
      <w:r w:rsidR="00522C29" w:rsidRPr="00830B01">
        <w:rPr>
          <w:b/>
          <w:bCs/>
          <w:sz w:val="25"/>
        </w:rPr>
        <w:t xml:space="preserve"> </w:t>
      </w:r>
      <w:r w:rsidRPr="00D92BF3">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2A6641">
        <w:t>Parte</w:t>
      </w:r>
      <w:r w:rsidRPr="00D92BF3">
        <w:t xml:space="preserve"> A o </w:t>
      </w:r>
      <w:r w:rsidR="002A6641">
        <w:t>Parte</w:t>
      </w:r>
      <w:r w:rsidRPr="00D92BF3">
        <w:t xml:space="preserve"> B, ni de Medicaid. &lt;Plan name&gt; incluye Medicare </w:t>
      </w:r>
      <w:r w:rsidR="002A6641">
        <w:t>Parte</w:t>
      </w:r>
      <w:r w:rsidRPr="00D92BF3">
        <w:t> D.</w:t>
      </w:r>
    </w:p>
    <w:p w14:paraId="6AF67677" w14:textId="29C8E336" w:rsidR="00A164FE" w:rsidRPr="00D92BF3" w:rsidRDefault="00A164FE" w:rsidP="00101557">
      <w:pPr>
        <w:pStyle w:val="RegularTextCMSNEW"/>
        <w:keepNext/>
        <w:keepLines/>
        <w:suppressAutoHyphens/>
        <w:outlineLvl w:val="1"/>
      </w:pPr>
      <w:r w:rsidRPr="00830B01">
        <w:rPr>
          <w:b/>
          <w:bCs/>
          <w:sz w:val="25"/>
        </w:rPr>
        <w:t>Medicare:</w:t>
      </w:r>
      <w:r w:rsidR="00522C29" w:rsidRPr="00830B01">
        <w:rPr>
          <w:b/>
          <w:bCs/>
          <w:sz w:val="25"/>
        </w:rPr>
        <w:t xml:space="preserve"> </w:t>
      </w:r>
      <w:r w:rsidRPr="00D92BF3">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w:t>
      </w:r>
      <w:del w:id="108" w:author="MMCO" w:date="2018-07-08T14:41:00Z">
        <w:r w:rsidRPr="00D92BF3" w:rsidDel="00276041">
          <w:delText>Medicare Original</w:delText>
        </w:r>
      </w:del>
      <w:ins w:id="109" w:author="MMCO" w:date="2018-07-08T14:41:00Z">
        <w:r w:rsidR="00276041">
          <w:t>Medicare Original</w:t>
        </w:r>
      </w:ins>
      <w:r w:rsidRPr="00D92BF3">
        <w:t xml:space="preserve"> o un plan de cuidados administrados (lea “Plan de salud”)</w:t>
      </w:r>
      <w:r w:rsidRPr="00D92BF3">
        <w:rPr>
          <w:iCs/>
        </w:rPr>
        <w:t>.</w:t>
      </w:r>
    </w:p>
    <w:p w14:paraId="69A307AD" w14:textId="77777777" w:rsidR="00A164FE" w:rsidRPr="00D92BF3" w:rsidRDefault="00A164FE" w:rsidP="00101557">
      <w:pPr>
        <w:pStyle w:val="RegularTextCMSNEW"/>
        <w:keepNext/>
        <w:keepLines/>
        <w:suppressAutoHyphens/>
        <w:outlineLvl w:val="1"/>
      </w:pPr>
      <w:r w:rsidRPr="00830B01">
        <w:rPr>
          <w:b/>
          <w:bCs/>
          <w:sz w:val="25"/>
        </w:rPr>
        <w:t>Miembro (miembro de nuestro plan o miembro del plan):</w:t>
      </w:r>
      <w:r w:rsidR="00522C29" w:rsidRPr="00830B01">
        <w:rPr>
          <w:b/>
          <w:bCs/>
          <w:sz w:val="25"/>
        </w:rPr>
        <w:t xml:space="preserve"> </w:t>
      </w:r>
      <w:r w:rsidRPr="00D92BF3">
        <w:t>Una persona que tiene Medicare y Medicaid y es elegible para obtener servicios cubiertos, que está inscrita en nuestro plan y cuya inscripción ha sido confirmada por los Centros para servicios de Medicare y Medicaid (CMS) y el estado.</w:t>
      </w:r>
    </w:p>
    <w:p w14:paraId="2D4ECAA9" w14:textId="77777777" w:rsidR="00A164FE" w:rsidRPr="00D92BF3" w:rsidRDefault="00A164FE" w:rsidP="00101557">
      <w:pPr>
        <w:pStyle w:val="RegularTextCMSNEW"/>
        <w:keepNext/>
        <w:keepLines/>
        <w:suppressAutoHyphens/>
        <w:outlineLvl w:val="1"/>
      </w:pPr>
      <w:r w:rsidRPr="00830B01">
        <w:rPr>
          <w:b/>
          <w:bCs/>
          <w:sz w:val="25"/>
        </w:rPr>
        <w:t>Miembro de Medicare-Medicaid:</w:t>
      </w:r>
      <w:r w:rsidR="00522C29" w:rsidRPr="00830B01">
        <w:rPr>
          <w:b/>
          <w:bCs/>
          <w:sz w:val="25"/>
        </w:rPr>
        <w:t xml:space="preserve"> </w:t>
      </w:r>
      <w:r w:rsidRPr="00D92BF3">
        <w:t xml:space="preserve">Una persona elegible para cobertura de Medicare </w:t>
      </w:r>
      <w:r w:rsidR="002A08C3" w:rsidRPr="00D92BF3">
        <w:br/>
      </w:r>
      <w:r w:rsidRPr="00D92BF3">
        <w:t>y de Medicaid.</w:t>
      </w:r>
      <w:r w:rsidR="00522C29" w:rsidRPr="00D92BF3">
        <w:t xml:space="preserve"> </w:t>
      </w:r>
      <w:r w:rsidRPr="00D92BF3">
        <w:t>Un miembro de Medicare-Medicaid también se llama “beneficiario doblemente elegible”.</w:t>
      </w:r>
    </w:p>
    <w:p w14:paraId="6079B911" w14:textId="3E684B1C" w:rsidR="00A164FE" w:rsidRPr="00E61DE5" w:rsidDel="00672A31" w:rsidRDefault="00A164FE" w:rsidP="00101557">
      <w:pPr>
        <w:pStyle w:val="RegularTextCMSNEW"/>
        <w:keepNext/>
        <w:keepLines/>
        <w:suppressAutoHyphens/>
        <w:outlineLvl w:val="1"/>
        <w:rPr>
          <w:del w:id="110" w:author="MMCO" w:date="2018-06-23T12:43:00Z"/>
          <w:lang w:val="en-US"/>
        </w:rPr>
      </w:pPr>
      <w:del w:id="111" w:author="MMCO" w:date="2018-06-23T12:43:00Z">
        <w:r w:rsidRPr="00E61DE5" w:rsidDel="00672A31">
          <w:rPr>
            <w:b/>
            <w:bCs/>
            <w:sz w:val="25"/>
            <w:lang w:val="en-US"/>
          </w:rPr>
          <w:delText>Modelo de cuidado:</w:delText>
        </w:r>
        <w:r w:rsidR="00522C29" w:rsidRPr="00E61DE5" w:rsidDel="00672A31">
          <w:rPr>
            <w:b/>
            <w:bCs/>
            <w:sz w:val="25"/>
            <w:lang w:val="en-US"/>
          </w:rPr>
          <w:delText xml:space="preserve"> </w:delText>
        </w:r>
        <w:r w:rsidRPr="0089573D" w:rsidDel="00672A31">
          <w:rPr>
            <w:rStyle w:val="Planinstructions"/>
            <w:i w:val="0"/>
          </w:rPr>
          <w:delText>[</w:delText>
        </w:r>
        <w:r w:rsidRPr="0089573D" w:rsidDel="00672A31">
          <w:rPr>
            <w:rStyle w:val="Planinstructions"/>
          </w:rPr>
          <w:delText>Plans should insert appropriate definition.</w:delText>
        </w:r>
        <w:r w:rsidRPr="0089573D" w:rsidDel="00672A31">
          <w:rPr>
            <w:rStyle w:val="Planinstructions"/>
            <w:i w:val="0"/>
          </w:rPr>
          <w:delText>]</w:delText>
        </w:r>
      </w:del>
    </w:p>
    <w:p w14:paraId="797EA07D" w14:textId="7DF69374" w:rsidR="00A164FE" w:rsidRPr="00D92BF3" w:rsidRDefault="00672A31" w:rsidP="00101557">
      <w:pPr>
        <w:pStyle w:val="RegularTextCMSNEW"/>
        <w:keepNext/>
        <w:keepLines/>
        <w:suppressAutoHyphens/>
        <w:outlineLvl w:val="1"/>
      </w:pPr>
      <w:ins w:id="112" w:author="MMCO" w:date="2018-06-23T12:32:00Z">
        <w:r w:rsidRPr="008329D3">
          <w:rPr>
            <w:rStyle w:val="Blueitalics"/>
            <w:i w:val="0"/>
            <w:lang w:val="en-US"/>
          </w:rPr>
          <w:t>[</w:t>
        </w:r>
        <w:r w:rsidRPr="004502F1">
          <w:rPr>
            <w:rStyle w:val="Blueitalics"/>
            <w:lang w:val="en-US"/>
          </w:rPr>
          <w:t>Plans that do not have cost sharing should delete this paragraph.</w:t>
        </w:r>
        <w:r w:rsidRPr="008329D3">
          <w:rPr>
            <w:rStyle w:val="Blueitalics"/>
            <w:i w:val="0"/>
            <w:lang w:val="en-US"/>
          </w:rPr>
          <w:t>]</w:t>
        </w:r>
        <w:r w:rsidRPr="004502F1">
          <w:rPr>
            <w:rStyle w:val="Blueitalics"/>
            <w:lang w:val="en-US"/>
          </w:rPr>
          <w:t xml:space="preserve"> </w:t>
        </w:r>
      </w:ins>
      <w:r w:rsidR="00A164FE" w:rsidRPr="00830B01">
        <w:rPr>
          <w:b/>
          <w:bCs/>
          <w:sz w:val="25"/>
        </w:rPr>
        <w:t>Nivel de costo compartido:</w:t>
      </w:r>
      <w:r w:rsidR="00522C29" w:rsidRPr="00830B01">
        <w:rPr>
          <w:b/>
          <w:bCs/>
          <w:sz w:val="25"/>
        </w:rPr>
        <w:t xml:space="preserve"> </w:t>
      </w:r>
      <w:r w:rsidR="00A164FE" w:rsidRPr="00D92BF3">
        <w:t xml:space="preserve">Un grupo de medicamentos con el mismo copago. Cada medicamento de la </w:t>
      </w:r>
      <w:r w:rsidR="00A164FE" w:rsidRPr="00D92BF3">
        <w:rPr>
          <w:i/>
        </w:rPr>
        <w:t>Lista de medicamentos cubiertos</w:t>
      </w:r>
      <w:r w:rsidR="00A164FE" w:rsidRPr="00D92BF3">
        <w:t xml:space="preserve"> </w:t>
      </w:r>
      <w:ins w:id="113" w:author="MMCO" w:date="2018-06-23T12:33:00Z">
        <w:r>
          <w:t xml:space="preserve">(tambien referido como la Lista de medicamentos) </w:t>
        </w:r>
      </w:ins>
      <w:r w:rsidR="00A164FE" w:rsidRPr="00D92BF3">
        <w:t xml:space="preserve">está en uno de los </w:t>
      </w:r>
      <w:r w:rsidR="00A164FE" w:rsidRPr="00D92BF3">
        <w:rPr>
          <w:rStyle w:val="Planinstructions"/>
          <w:i w:val="0"/>
          <w:lang w:val="es-US"/>
        </w:rPr>
        <w:t>[</w:t>
      </w:r>
      <w:r w:rsidR="00A164FE" w:rsidRPr="00D92BF3">
        <w:rPr>
          <w:rStyle w:val="Planinstructions"/>
          <w:lang w:val="es-US"/>
        </w:rPr>
        <w:t>insert number of tiers</w:t>
      </w:r>
      <w:r w:rsidR="00A164FE" w:rsidRPr="00D92BF3">
        <w:rPr>
          <w:rStyle w:val="Planinstructions"/>
          <w:i w:val="0"/>
          <w:lang w:val="es-US"/>
        </w:rPr>
        <w:t>]</w:t>
      </w:r>
      <w:r w:rsidR="00522C29" w:rsidRPr="00D92BF3">
        <w:rPr>
          <w:rStyle w:val="Planinstructions"/>
          <w:lang w:val="es-US"/>
        </w:rPr>
        <w:t xml:space="preserve"> </w:t>
      </w:r>
      <w:r w:rsidR="00A164FE" w:rsidRPr="00D92BF3">
        <w:t>niveles de costo compartido. En general, cuanto más alto es el nivel de costo compartido, más alto será lo que usted pague por el medicamento.</w:t>
      </w:r>
    </w:p>
    <w:p w14:paraId="0E8A1311" w14:textId="3ACC9C41" w:rsidR="00672A31" w:rsidRPr="004502F1" w:rsidRDefault="00672A31" w:rsidP="004502F1">
      <w:pPr>
        <w:pStyle w:val="Header2"/>
        <w:rPr>
          <w:ins w:id="114" w:author="MMCO" w:date="2018-06-23T12:38:00Z"/>
        </w:rPr>
      </w:pPr>
      <w:ins w:id="115" w:author="MMCO" w:date="2018-06-23T12:38:00Z">
        <w:r w:rsidRPr="008329D3">
          <w:rPr>
            <w:rStyle w:val="Blueitalics"/>
            <w:i w:val="0"/>
            <w:lang w:val="en-US"/>
          </w:rPr>
          <w:t>[</w:t>
        </w:r>
        <w:r w:rsidRPr="006735BA">
          <w:rPr>
            <w:rStyle w:val="Blueitalics"/>
            <w:lang w:val="en-US"/>
          </w:rPr>
          <w:t>If the plan does not have cost sharing should delete this paragraph.</w:t>
        </w:r>
        <w:r w:rsidRPr="008329D3">
          <w:rPr>
            <w:rStyle w:val="Blueitalics"/>
            <w:i w:val="0"/>
            <w:lang w:val="en-US"/>
          </w:rPr>
          <w:t>]</w:t>
        </w:r>
        <w:r w:rsidRPr="006735BA">
          <w:rPr>
            <w:rStyle w:val="Blueitalics"/>
            <w:lang w:val="en-US"/>
          </w:rPr>
          <w:t xml:space="preserve"> </w:t>
        </w:r>
        <w:r w:rsidRPr="00E10C51">
          <w:rPr>
            <w:rStyle w:val="CH12WordsBeingDefinedCMSNEWChar"/>
          </w:rPr>
          <w:t>Nivel</w:t>
        </w:r>
        <w:r>
          <w:rPr>
            <w:rStyle w:val="CH12WordsBeingDefinedCMSNEWChar"/>
          </w:rPr>
          <w:t>es</w:t>
        </w:r>
        <w:r w:rsidRPr="00E10C51">
          <w:rPr>
            <w:rStyle w:val="CH12WordsBeingDefinedCMSNEWChar"/>
          </w:rPr>
          <w:t xml:space="preserve"> de </w:t>
        </w:r>
        <w:r>
          <w:rPr>
            <w:rStyle w:val="CH12WordsBeingDefinedCMSNEWChar"/>
          </w:rPr>
          <w:t>medicamentos</w:t>
        </w:r>
        <w:r w:rsidRPr="00E10C51">
          <w:rPr>
            <w:rStyle w:val="CH12WordsBeingDefinedCMSNEWChar"/>
          </w:rPr>
          <w:t>:</w:t>
        </w:r>
        <w:r w:rsidRPr="002676BF">
          <w:rPr>
            <w:b/>
            <w:bCs/>
            <w:sz w:val="25"/>
          </w:rPr>
          <w:t xml:space="preserve"> </w:t>
        </w:r>
        <w:r>
          <w:t xml:space="preserve">Grupos </w:t>
        </w:r>
        <w:r w:rsidRPr="002676BF">
          <w:t xml:space="preserve">de medicamentos </w:t>
        </w:r>
        <w:r>
          <w:t>el nuestra Lista de medicamentos, Genérico, de marca, o medicamentos sin recetas (OTC</w:t>
        </w:r>
      </w:ins>
      <w:ins w:id="116" w:author="MMCO" w:date="2018-07-02T12:15:00Z">
        <w:r w:rsidR="008329D3">
          <w:t>, por sus siglas en inglés</w:t>
        </w:r>
      </w:ins>
      <w:ins w:id="117" w:author="MMCO" w:date="2018-06-23T12:38:00Z">
        <w:r>
          <w:t xml:space="preserve">) son ejemplos de niveles de medicamentos. Cada medicamento en la </w:t>
        </w:r>
        <w:r>
          <w:rPr>
            <w:i/>
          </w:rPr>
          <w:t>Lista de medicamentos cubiertos</w:t>
        </w:r>
        <w:r>
          <w:t xml:space="preserve"> está en uno de los </w:t>
        </w:r>
        <w:r w:rsidRPr="00B415C2">
          <w:rPr>
            <w:rStyle w:val="Planinstructions"/>
            <w:i w:val="0"/>
            <w:lang w:val="es-AR"/>
          </w:rPr>
          <w:t>[</w:t>
        </w:r>
        <w:r w:rsidRPr="00B415C2">
          <w:rPr>
            <w:rStyle w:val="Planinstructions"/>
            <w:lang w:val="es-AR"/>
          </w:rPr>
          <w:t>insert number of tiers</w:t>
        </w:r>
        <w:r w:rsidRPr="00B415C2">
          <w:rPr>
            <w:rStyle w:val="Planinstructions"/>
            <w:i w:val="0"/>
            <w:lang w:val="es-AR"/>
          </w:rPr>
          <w:t>]</w:t>
        </w:r>
        <w:r>
          <w:rPr>
            <w:rStyle w:val="Planinstructions"/>
            <w:i w:val="0"/>
            <w:lang w:val="es-AR"/>
          </w:rPr>
          <w:t xml:space="preserve"> </w:t>
        </w:r>
        <w:r>
          <w:t>niveles.</w:t>
        </w:r>
      </w:ins>
    </w:p>
    <w:p w14:paraId="0088CC14" w14:textId="77777777" w:rsidR="008750B1" w:rsidRPr="002676BF" w:rsidRDefault="00A164FE" w:rsidP="008750B1">
      <w:pPr>
        <w:pStyle w:val="Header2"/>
        <w:rPr>
          <w:ins w:id="118" w:author="MMCO" w:date="2018-06-28T10:28:00Z"/>
        </w:rPr>
      </w:pPr>
      <w:r w:rsidRPr="00830B01">
        <w:rPr>
          <w:b/>
          <w:bCs/>
          <w:sz w:val="25"/>
        </w:rPr>
        <w:t>Ombudsman:</w:t>
      </w:r>
      <w:r w:rsidR="00522C29" w:rsidRPr="00830B01">
        <w:rPr>
          <w:b/>
          <w:bCs/>
          <w:sz w:val="25"/>
        </w:rPr>
        <w:t xml:space="preserve"> </w:t>
      </w:r>
      <w:r w:rsidRPr="00D92BF3">
        <w:t xml:space="preserve">Una oficina en su estado que </w:t>
      </w:r>
      <w:ins w:id="119" w:author="MMCO" w:date="2018-06-28T10:28:00Z">
        <w:r w:rsidR="008750B1">
          <w:t>funciona como un defensor en su nombre. Esta persona puede responder a sus preguntas si tiene un problema o una queja y puede ayurdale a entender qué debe hacer</w:t>
        </w:r>
        <w:r w:rsidR="008750B1" w:rsidRPr="002676BF">
          <w:t>. Los servicios del ombudsman son gratuitos.</w:t>
        </w:r>
        <w:r w:rsidR="008750B1">
          <w:t xml:space="preserve"> Puede encontrar más información sobre el ombudsman en los capítulos 2 y 9 de este manual.</w:t>
        </w:r>
      </w:ins>
    </w:p>
    <w:p w14:paraId="5F753D1B" w14:textId="77F034EB" w:rsidR="00A164FE" w:rsidRPr="00D92BF3" w:rsidRDefault="00A164FE" w:rsidP="00101557">
      <w:pPr>
        <w:pStyle w:val="RegularTextCMSNEW"/>
        <w:keepNext/>
        <w:keepLines/>
        <w:suppressAutoHyphens/>
        <w:outlineLvl w:val="1"/>
      </w:pPr>
      <w:r w:rsidRPr="00830B01">
        <w:rPr>
          <w:b/>
          <w:bCs/>
          <w:sz w:val="25"/>
        </w:rPr>
        <w:t>Organización de mejora de la calidad (QIO</w:t>
      </w:r>
      <w:ins w:id="120" w:author="MMCO" w:date="2018-07-02T12:15: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Un grupo de médicos y otros expertos en cuidado de salud que ayudan a mejorar la calidad del cuidado de personas co</w:t>
      </w:r>
      <w:r w:rsidR="00522C29" w:rsidRPr="00D92BF3">
        <w:t>n Medicare. El gobierno federal</w:t>
      </w:r>
      <w:r w:rsidRPr="00D92BF3">
        <w:t xml:space="preserve"> les paga para que controlen</w:t>
      </w:r>
      <w:r w:rsidR="00522C29" w:rsidRPr="00D92BF3">
        <w:t xml:space="preserve"> </w:t>
      </w:r>
      <w:r w:rsidRPr="00D92BF3">
        <w:t xml:space="preserve">y mejoren el cuidado que se da a los pacientes. </w:t>
      </w:r>
      <w:r w:rsidR="00F26888">
        <w:t>Para más información, l</w:t>
      </w:r>
      <w:r w:rsidRPr="00D92BF3">
        <w:t xml:space="preserve">ea el Capítulo 2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t xml:space="preserve"> para comunicarse con la QIO por su estado.</w:t>
      </w:r>
    </w:p>
    <w:p w14:paraId="35F7DD54" w14:textId="77777777" w:rsidR="00A164FE" w:rsidRPr="00D92BF3" w:rsidRDefault="00A164FE" w:rsidP="00101557">
      <w:pPr>
        <w:pStyle w:val="RegularTextCMSNEW"/>
        <w:keepNext/>
        <w:keepLines/>
        <w:suppressAutoHyphens/>
        <w:outlineLvl w:val="1"/>
      </w:pPr>
      <w:r w:rsidRPr="00830B01">
        <w:rPr>
          <w:b/>
          <w:bCs/>
          <w:sz w:val="25"/>
        </w:rPr>
        <w:t>Paciente interno:</w:t>
      </w:r>
      <w:r w:rsidR="00522C29" w:rsidRPr="00830B01">
        <w:rPr>
          <w:b/>
          <w:bCs/>
          <w:sz w:val="25"/>
        </w:rPr>
        <w:t xml:space="preserve"> </w:t>
      </w:r>
      <w:r w:rsidRPr="00D92BF3">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00B952EF" w:rsidRPr="00D92BF3">
        <w:t>.</w:t>
      </w:r>
    </w:p>
    <w:p w14:paraId="35983EBF" w14:textId="77777777" w:rsidR="00A164FE" w:rsidRPr="00D92BF3" w:rsidRDefault="00A164FE" w:rsidP="00101557">
      <w:pPr>
        <w:pStyle w:val="RegularTextCMSNEW"/>
        <w:keepNext/>
        <w:keepLines/>
        <w:suppressAutoHyphens/>
        <w:outlineLvl w:val="1"/>
      </w:pPr>
      <w:r w:rsidRPr="00830B01">
        <w:rPr>
          <w:b/>
          <w:bCs/>
          <w:sz w:val="25"/>
        </w:rPr>
        <w:t>Parte A:</w:t>
      </w:r>
      <w:r w:rsidR="00522C29" w:rsidRPr="00830B01">
        <w:rPr>
          <w:b/>
          <w:bCs/>
          <w:sz w:val="25"/>
        </w:rPr>
        <w:t xml:space="preserve"> </w:t>
      </w:r>
      <w:r w:rsidRPr="00D92BF3">
        <w:t xml:space="preserve">Lea “Medicare </w:t>
      </w:r>
      <w:r w:rsidR="002A6641">
        <w:t>Parte</w:t>
      </w:r>
      <w:r w:rsidRPr="00D92BF3">
        <w:t xml:space="preserve"> A.”</w:t>
      </w:r>
    </w:p>
    <w:p w14:paraId="4D242D58" w14:textId="77777777" w:rsidR="00A164FE" w:rsidRPr="00D92BF3" w:rsidRDefault="00A164FE" w:rsidP="00101557">
      <w:pPr>
        <w:pStyle w:val="RegularTextCMSNEW"/>
        <w:keepNext/>
        <w:keepLines/>
        <w:suppressAutoHyphens/>
        <w:outlineLvl w:val="1"/>
      </w:pPr>
      <w:r w:rsidRPr="00830B01">
        <w:rPr>
          <w:b/>
          <w:bCs/>
          <w:sz w:val="25"/>
        </w:rPr>
        <w:t>Parte B:</w:t>
      </w:r>
      <w:r w:rsidR="00522C29" w:rsidRPr="00830B01">
        <w:rPr>
          <w:b/>
          <w:bCs/>
          <w:sz w:val="25"/>
        </w:rPr>
        <w:t xml:space="preserve"> </w:t>
      </w:r>
      <w:r w:rsidRPr="00D92BF3">
        <w:t xml:space="preserve">Lea “Medicare </w:t>
      </w:r>
      <w:r w:rsidR="002A6641">
        <w:t>Parte</w:t>
      </w:r>
      <w:r w:rsidRPr="00D92BF3">
        <w:t xml:space="preserve"> B.”</w:t>
      </w:r>
    </w:p>
    <w:p w14:paraId="07656EDD" w14:textId="77777777" w:rsidR="00A164FE" w:rsidRPr="00D92BF3" w:rsidRDefault="00A164FE" w:rsidP="00101557">
      <w:pPr>
        <w:pStyle w:val="RegularTextCMSNEW"/>
        <w:keepNext/>
        <w:keepLines/>
        <w:suppressAutoHyphens/>
        <w:outlineLvl w:val="1"/>
      </w:pPr>
      <w:r w:rsidRPr="00830B01">
        <w:rPr>
          <w:b/>
          <w:bCs/>
          <w:sz w:val="25"/>
        </w:rPr>
        <w:t>Parte C:</w:t>
      </w:r>
      <w:r w:rsidR="00522C29" w:rsidRPr="00830B01">
        <w:rPr>
          <w:b/>
          <w:bCs/>
          <w:sz w:val="25"/>
        </w:rPr>
        <w:t xml:space="preserve"> </w:t>
      </w:r>
      <w:r w:rsidRPr="00D92BF3">
        <w:t xml:space="preserve">Lea “Medicare </w:t>
      </w:r>
      <w:r w:rsidR="002A6641">
        <w:t>Parte</w:t>
      </w:r>
      <w:r w:rsidRPr="00D92BF3">
        <w:t xml:space="preserve"> C.”</w:t>
      </w:r>
    </w:p>
    <w:p w14:paraId="46521395" w14:textId="77777777" w:rsidR="00A164FE" w:rsidRPr="00D92BF3" w:rsidRDefault="00A164FE" w:rsidP="00101557">
      <w:pPr>
        <w:pStyle w:val="RegularTextCMSNEW"/>
        <w:keepNext/>
        <w:keepLines/>
        <w:suppressAutoHyphens/>
        <w:outlineLvl w:val="1"/>
      </w:pPr>
      <w:r w:rsidRPr="00830B01">
        <w:rPr>
          <w:b/>
          <w:bCs/>
          <w:sz w:val="25"/>
        </w:rPr>
        <w:t>Parte D:</w:t>
      </w:r>
      <w:r w:rsidR="00522C29" w:rsidRPr="00830B01">
        <w:rPr>
          <w:b/>
          <w:bCs/>
          <w:sz w:val="25"/>
        </w:rPr>
        <w:t xml:space="preserve"> </w:t>
      </w:r>
      <w:r w:rsidRPr="00D92BF3">
        <w:t xml:space="preserve">Lea “Medicare </w:t>
      </w:r>
      <w:r w:rsidR="002A6641">
        <w:t>Parte</w:t>
      </w:r>
      <w:r w:rsidRPr="00D92BF3">
        <w:t xml:space="preserve"> D.”</w:t>
      </w:r>
    </w:p>
    <w:p w14:paraId="62722A59" w14:textId="77777777" w:rsidR="00A164FE" w:rsidRPr="00D92BF3" w:rsidRDefault="00A164FE" w:rsidP="00101557">
      <w:pPr>
        <w:pStyle w:val="RegularTextCMSNEW"/>
        <w:keepNext/>
        <w:keepLines/>
        <w:suppressAutoHyphens/>
        <w:outlineLvl w:val="1"/>
      </w:pPr>
      <w:r w:rsidRPr="00830B01">
        <w:rPr>
          <w:b/>
          <w:bCs/>
          <w:sz w:val="25"/>
        </w:rPr>
        <w:t>Plan de cuidados:</w:t>
      </w:r>
      <w:r w:rsidR="00522C29" w:rsidRPr="00830B01">
        <w:rPr>
          <w:b/>
          <w:bCs/>
          <w:sz w:val="25"/>
        </w:rPr>
        <w:t xml:space="preserve"> </w:t>
      </w:r>
      <w:r w:rsidRPr="00D92BF3">
        <w:t xml:space="preserve">Un plan preparado por usted y su coordinador de cuidados, que describe las necesidades médicas, de salud del comportamiento, sociales y funcionales que usted tiene, e identifica metas y servicios para atender esas necesidades. </w:t>
      </w:r>
    </w:p>
    <w:p w14:paraId="4A51382D" w14:textId="15EB4116" w:rsidR="00672A31" w:rsidRPr="004502F1" w:rsidRDefault="00672A31" w:rsidP="004502F1">
      <w:pPr>
        <w:pStyle w:val="Header2"/>
        <w:rPr>
          <w:ins w:id="121" w:author="MMCO" w:date="2018-06-23T12:41:00Z"/>
          <w:noProof w:val="0"/>
        </w:rPr>
      </w:pPr>
      <w:ins w:id="122" w:author="MMCO" w:date="2018-06-23T12:41:00Z">
        <w:r w:rsidRPr="00E10C51">
          <w:rPr>
            <w:rStyle w:val="CH12WordsBeingDefinedCMSNEWChar"/>
            <w:noProof w:val="0"/>
          </w:rPr>
          <w:t xml:space="preserve">Plan de </w:t>
        </w:r>
        <w:r>
          <w:rPr>
            <w:rStyle w:val="CH12WordsBeingDefinedCMSNEWChar"/>
            <w:noProof w:val="0"/>
          </w:rPr>
          <w:t>Medicare Advantage</w:t>
        </w:r>
        <w:r w:rsidRPr="00E10C51">
          <w:rPr>
            <w:rStyle w:val="CH12WordsBeingDefinedCMSNEWChar"/>
            <w:noProof w:val="0"/>
          </w:rPr>
          <w:t>:</w:t>
        </w:r>
        <w:r w:rsidRPr="002676BF">
          <w:rPr>
            <w:b/>
            <w:bCs/>
            <w:noProof w:val="0"/>
            <w:sz w:val="25"/>
          </w:rPr>
          <w:t xml:space="preserve"> </w:t>
        </w:r>
        <w:r>
          <w:rPr>
            <w:noProof w:val="0"/>
          </w:rPr>
          <w:t>Un programa de Medicare, también c</w:t>
        </w:r>
      </w:ins>
      <w:ins w:id="123" w:author="MMCO" w:date="2018-06-23T12:42:00Z">
        <w:r>
          <w:rPr>
            <w:noProof w:val="0"/>
          </w:rPr>
          <w:t xml:space="preserve">onocido </w:t>
        </w:r>
      </w:ins>
      <w:ins w:id="124" w:author="MMCO" w:date="2018-06-23T12:41:00Z">
        <w:r>
          <w:rPr>
            <w:noProof w:val="0"/>
          </w:rPr>
          <w:t>como “Medicare Parte C” o “Planes MA,” ofrece planes a través de compañías privadas. Medicare paga a estas compañías para cubrir sus beneficios de Medicare.</w:t>
        </w:r>
      </w:ins>
    </w:p>
    <w:p w14:paraId="72A04636" w14:textId="7C5E578A" w:rsidR="00A164FE" w:rsidRPr="00D92BF3" w:rsidRDefault="00A164FE" w:rsidP="00101557">
      <w:pPr>
        <w:pStyle w:val="RegularTextCMSNEW"/>
        <w:keepNext/>
        <w:keepLines/>
        <w:suppressAutoHyphens/>
        <w:outlineLvl w:val="1"/>
      </w:pPr>
      <w:r w:rsidRPr="00830B01">
        <w:rPr>
          <w:b/>
          <w:sz w:val="25"/>
          <w:szCs w:val="25"/>
        </w:rPr>
        <w:t>Plan de salud:</w:t>
      </w:r>
      <w:r w:rsidR="00522C29" w:rsidRPr="00830B01">
        <w:rPr>
          <w:b/>
          <w:bCs/>
          <w:sz w:val="25"/>
        </w:rPr>
        <w:t xml:space="preserve"> </w:t>
      </w:r>
      <w:r w:rsidRPr="00D92BF3">
        <w:t>Una organización compuesta por médicos, hospitales, farmacias, proveedores de servicios a largo plazo y otros p</w:t>
      </w:r>
      <w:r w:rsidR="00517A92" w:rsidRPr="00D92BF3">
        <w:t xml:space="preserve">roveedores. </w:t>
      </w:r>
      <w:r w:rsidRPr="00D92BF3">
        <w:t>También tiene coordinadores de cuidados, quienes le ayudan a administrar todos sus proveedores y servicios. Todos ellos trabajan juntos para darle la atención que usted necesite.</w:t>
      </w:r>
    </w:p>
    <w:p w14:paraId="2E82C6C3" w14:textId="77777777" w:rsidR="006C7113" w:rsidRDefault="00B9342A" w:rsidP="00101557">
      <w:pPr>
        <w:pStyle w:val="RegularTextCMSNEW"/>
        <w:keepNext/>
        <w:keepLines/>
        <w:suppressAutoHyphens/>
        <w:outlineLvl w:val="1"/>
        <w:rPr>
          <w:b/>
          <w:bCs/>
          <w:sz w:val="25"/>
        </w:rPr>
      </w:pPr>
      <w:r w:rsidRPr="00787BC5">
        <w:rPr>
          <w:b/>
          <w:bCs/>
          <w:sz w:val="25"/>
        </w:rPr>
        <w:t>Prótesis y ortopedia</w:t>
      </w:r>
      <w:r w:rsidRPr="00830B01">
        <w:t xml:space="preserve">: Estos son dispositivos médicos ordenados por su médico u otro proveedor de cuidado de salud. Los artículos cubiertos incluyen, sin limitación, aparatos </w:t>
      </w:r>
      <w:r w:rsidR="002B5216" w:rsidRPr="00830B01">
        <w:t>de soporte para brazos, espalda y cuello; miembros artificiales; ojos artificiales y dispositivos necesarios para reemplazar una parte o funci</w:t>
      </w:r>
      <w:r w:rsidR="00560C86">
        <w:t>ón</w:t>
      </w:r>
      <w:r w:rsidR="002B5216" w:rsidRPr="00830B01">
        <w:t xml:space="preserve"> corporal interna, incluyend</w:t>
      </w:r>
      <w:r w:rsidR="00560C86">
        <w:t>o</w:t>
      </w:r>
      <w:r w:rsidR="002B5216" w:rsidRPr="00830B01">
        <w:t xml:space="preserve"> suministros de ostomía y terapia de nutrición entérica y venosa.</w:t>
      </w:r>
    </w:p>
    <w:p w14:paraId="71FEE02A" w14:textId="77777777" w:rsidR="00672A31" w:rsidRDefault="00A164FE" w:rsidP="00101557">
      <w:pPr>
        <w:pStyle w:val="RegularTextCMSNEW"/>
        <w:keepNext/>
        <w:keepLines/>
        <w:suppressAutoHyphens/>
        <w:outlineLvl w:val="1"/>
        <w:rPr>
          <w:ins w:id="125" w:author="MMCO" w:date="2018-06-23T12:43:00Z"/>
        </w:rPr>
      </w:pPr>
      <w:r w:rsidRPr="00830B01">
        <w:rPr>
          <w:b/>
          <w:bCs/>
          <w:sz w:val="25"/>
        </w:rPr>
        <w:t>Proveedor de la red:</w:t>
      </w:r>
      <w:r w:rsidR="00522C29" w:rsidRPr="00830B01">
        <w:rPr>
          <w:b/>
          <w:bCs/>
          <w:sz w:val="25"/>
        </w:rPr>
        <w:t xml:space="preserve"> </w:t>
      </w:r>
      <w:r w:rsidRPr="00D92BF3">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w:t>
      </w:r>
    </w:p>
    <w:p w14:paraId="142F3E94" w14:textId="77777777" w:rsidR="00672A31" w:rsidRDefault="00A164FE" w:rsidP="004502F1">
      <w:pPr>
        <w:pStyle w:val="RegularTextCMSNEW"/>
        <w:keepNext/>
        <w:keepLines/>
        <w:numPr>
          <w:ilvl w:val="0"/>
          <w:numId w:val="30"/>
        </w:numPr>
        <w:suppressAutoHyphens/>
        <w:outlineLvl w:val="1"/>
        <w:rPr>
          <w:ins w:id="126" w:author="MMCO" w:date="2018-06-23T12:43:00Z"/>
        </w:rPr>
      </w:pPr>
      <w:del w:id="127" w:author="MMCO" w:date="2018-06-23T12:43:00Z">
        <w:r w:rsidRPr="00D92BF3" w:rsidDel="00672A31">
          <w:delText xml:space="preserve"> </w:delText>
        </w:r>
      </w:del>
      <w:r w:rsidRPr="00D92BF3">
        <w:t>Tienen licencia o certificación de Medicare y del estado para proporcionar servicios de cuidado de salud.</w:t>
      </w:r>
    </w:p>
    <w:p w14:paraId="73814BED" w14:textId="77777777" w:rsidR="00672A31" w:rsidRDefault="00A164FE" w:rsidP="004502F1">
      <w:pPr>
        <w:pStyle w:val="RegularTextCMSNEW"/>
        <w:keepNext/>
        <w:keepLines/>
        <w:numPr>
          <w:ilvl w:val="0"/>
          <w:numId w:val="30"/>
        </w:numPr>
        <w:suppressAutoHyphens/>
        <w:outlineLvl w:val="1"/>
        <w:rPr>
          <w:ins w:id="128" w:author="MMCO" w:date="2018-06-23T12:43:00Z"/>
        </w:rPr>
      </w:pPr>
      <w:del w:id="129" w:author="MMCO" w:date="2018-06-23T12:43:00Z">
        <w:r w:rsidRPr="00D92BF3" w:rsidDel="00672A31">
          <w:delText xml:space="preserve"> </w:delText>
        </w:r>
      </w:del>
      <w:r w:rsidRPr="00D92BF3">
        <w:t>Les llamamos “proveedores de la red” cuando aceptan trabajar con el plan de salud y aceptan nuestro pago y no le cobran a nuestros miembros una cantidad adicional.</w:t>
      </w:r>
    </w:p>
    <w:p w14:paraId="32D5E42D" w14:textId="22D22926" w:rsidR="00A164FE" w:rsidRPr="00D92BF3" w:rsidRDefault="00A164FE" w:rsidP="004502F1">
      <w:pPr>
        <w:pStyle w:val="RegularTextCMSNEW"/>
        <w:keepNext/>
        <w:keepLines/>
        <w:numPr>
          <w:ilvl w:val="0"/>
          <w:numId w:val="30"/>
        </w:numPr>
        <w:suppressAutoHyphens/>
        <w:outlineLvl w:val="1"/>
      </w:pPr>
      <w:del w:id="130" w:author="MMCO" w:date="2018-06-23T12:43:00Z">
        <w:r w:rsidRPr="00D92BF3" w:rsidDel="00672A31">
          <w:delText xml:space="preserve"> </w:delText>
        </w:r>
      </w:del>
      <w:r w:rsidRPr="00D92BF3">
        <w:t>Mientras usted sea miembro de nuestro plan, usted debe usar los proveedores de la red para obtener servicios cubiertos. Los proveedores también son llamados “proveedores del plan”.</w:t>
      </w:r>
    </w:p>
    <w:p w14:paraId="1095AB17" w14:textId="77777777" w:rsidR="00B952EF" w:rsidRPr="00830B01" w:rsidRDefault="00A164FE" w:rsidP="00101557">
      <w:pPr>
        <w:pStyle w:val="RegularTextCMSNEW"/>
        <w:keepNext/>
        <w:keepLines/>
        <w:suppressAutoHyphens/>
        <w:outlineLvl w:val="1"/>
        <w:rPr>
          <w:b/>
          <w:bCs/>
          <w:sz w:val="25"/>
        </w:rPr>
      </w:pPr>
      <w:r w:rsidRPr="004502F1">
        <w:rPr>
          <w:b/>
          <w:bCs/>
          <w:sz w:val="25"/>
        </w:rPr>
        <w:t xml:space="preserve">Proveedor fuera de la red </w:t>
      </w:r>
      <w:r w:rsidR="00830B01" w:rsidRPr="004502F1">
        <w:rPr>
          <w:b/>
          <w:bCs/>
          <w:sz w:val="25"/>
        </w:rPr>
        <w:t>o</w:t>
      </w:r>
      <w:r w:rsidRPr="004502F1">
        <w:rPr>
          <w:b/>
          <w:bCs/>
          <w:sz w:val="25"/>
        </w:rPr>
        <w:t xml:space="preserve"> Institución fuera de la red:</w:t>
      </w:r>
      <w:r w:rsidR="00522C29" w:rsidRPr="00830B01">
        <w:rPr>
          <w:b/>
          <w:bCs/>
          <w:sz w:val="25"/>
        </w:rPr>
        <w:t xml:space="preserve"> </w:t>
      </w:r>
      <w:r w:rsidRPr="00D92BF3">
        <w:t xml:space="preserve">Un proveedor o institución que no es nuestro empleado, ni de nuestra propiedad, ni es operado por nuestro plan y no está contratado para proporcionar servicios cubiertos a los miembros de nuestro plan. En el Capítulo 3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 xml:space="preserve">se explican los </w:t>
      </w:r>
      <w:r w:rsidRPr="00D92BF3">
        <w:rPr>
          <w:iCs/>
        </w:rPr>
        <w:t>proveedores o instituciones fuera de la red</w:t>
      </w:r>
      <w:r w:rsidRPr="00D92BF3">
        <w:t>.</w:t>
      </w:r>
    </w:p>
    <w:p w14:paraId="1F870C41" w14:textId="77777777" w:rsidR="00672A31" w:rsidRDefault="00A164FE" w:rsidP="00101557">
      <w:pPr>
        <w:pStyle w:val="RegularTextCMSNEW"/>
        <w:keepNext/>
        <w:keepLines/>
        <w:suppressAutoHyphens/>
        <w:outlineLvl w:val="1"/>
        <w:rPr>
          <w:ins w:id="131" w:author="MMCO" w:date="2018-06-23T12:48:00Z"/>
        </w:rPr>
      </w:pPr>
      <w:r w:rsidRPr="00830B01">
        <w:rPr>
          <w:b/>
          <w:bCs/>
          <w:sz w:val="25"/>
        </w:rPr>
        <w:t>Proveedor personal (PCP):</w:t>
      </w:r>
      <w:r w:rsidR="00522C29" w:rsidRPr="00830B01">
        <w:rPr>
          <w:b/>
          <w:bCs/>
          <w:sz w:val="25"/>
        </w:rPr>
        <w:t xml:space="preserve"> </w:t>
      </w:r>
      <w:r w:rsidRPr="00D92BF3">
        <w:t>Su proveedor personal es el médico u otro proveedor al que usted consulta primero para la mayoría de sus problemas de salud.</w:t>
      </w:r>
    </w:p>
    <w:p w14:paraId="70C4575F" w14:textId="77777777" w:rsidR="00672A31" w:rsidRDefault="00A164FE" w:rsidP="004502F1">
      <w:pPr>
        <w:pStyle w:val="RegularTextCMSNEW"/>
        <w:keepNext/>
        <w:keepLines/>
        <w:numPr>
          <w:ilvl w:val="0"/>
          <w:numId w:val="32"/>
        </w:numPr>
        <w:suppressAutoHyphens/>
        <w:outlineLvl w:val="1"/>
        <w:rPr>
          <w:ins w:id="132" w:author="MMCO" w:date="2018-06-23T12:48:00Z"/>
        </w:rPr>
      </w:pPr>
      <w:del w:id="133" w:author="MMCO" w:date="2018-06-23T12:48:00Z">
        <w:r w:rsidRPr="00D92BF3" w:rsidDel="00672A31">
          <w:delText xml:space="preserve"> </w:delText>
        </w:r>
      </w:del>
      <w:r w:rsidRPr="00D92BF3">
        <w:t>Esta persona se asegura de que usted reciba el cuidado que necesite para mantenerse sano. Esta persona también puede hablar con otros médicos y proveedores de cuidado de salud sobre sus cuidados y le da pre</w:t>
      </w:r>
      <w:r w:rsidR="0089573D" w:rsidRPr="0089573D">
        <w:t>-</w:t>
      </w:r>
      <w:r w:rsidRPr="00D92BF3">
        <w:t>autorizaciones para verles.</w:t>
      </w:r>
    </w:p>
    <w:p w14:paraId="6C32A06B" w14:textId="77777777" w:rsidR="00672A31" w:rsidRDefault="00A164FE" w:rsidP="004502F1">
      <w:pPr>
        <w:pStyle w:val="RegularTextCMSNEW"/>
        <w:keepNext/>
        <w:keepLines/>
        <w:numPr>
          <w:ilvl w:val="0"/>
          <w:numId w:val="32"/>
        </w:numPr>
        <w:suppressAutoHyphens/>
        <w:outlineLvl w:val="1"/>
        <w:rPr>
          <w:ins w:id="134" w:author="MMCO" w:date="2018-06-23T12:48:00Z"/>
        </w:rPr>
      </w:pPr>
      <w:del w:id="135" w:author="MMCO" w:date="2018-06-23T12:48:00Z">
        <w:r w:rsidRPr="00D92BF3" w:rsidDel="00672A31">
          <w:delText xml:space="preserve"> </w:delText>
        </w:r>
      </w:del>
      <w:r w:rsidRPr="00D92BF3">
        <w:t>En muchos planes de salud de Medicare, usted debe ver primero a su proveedor personal antes de ver a cualquier otro proveedor de cuidado de salud.</w:t>
      </w:r>
    </w:p>
    <w:p w14:paraId="428905B8" w14:textId="0FCDFB69" w:rsidR="00A164FE" w:rsidRPr="00D92BF3" w:rsidRDefault="00A164FE" w:rsidP="004502F1">
      <w:pPr>
        <w:pStyle w:val="RegularTextCMSNEW"/>
        <w:keepNext/>
        <w:keepLines/>
        <w:numPr>
          <w:ilvl w:val="0"/>
          <w:numId w:val="32"/>
        </w:numPr>
        <w:suppressAutoHyphens/>
        <w:outlineLvl w:val="1"/>
      </w:pPr>
      <w:del w:id="136" w:author="MMCO" w:date="2018-06-23T12:48:00Z">
        <w:r w:rsidRPr="00D92BF3" w:rsidDel="00672A31">
          <w:delText xml:space="preserve"> </w:delText>
        </w:r>
      </w:del>
      <w:r w:rsidRPr="00D92BF3">
        <w:t xml:space="preserve">Lea el Capítulo 3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si quiere información sobre cómo recibir atención de proveedores personales</w:t>
      </w:r>
      <w:r w:rsidRPr="00D92BF3">
        <w:rPr>
          <w:iCs/>
        </w:rPr>
        <w:t>.</w:t>
      </w:r>
    </w:p>
    <w:p w14:paraId="7E546ECF" w14:textId="77777777" w:rsidR="00A164FE" w:rsidRPr="00D92BF3" w:rsidRDefault="00A164FE" w:rsidP="00101557">
      <w:pPr>
        <w:pStyle w:val="RegularTextCMSNEW"/>
        <w:keepNext/>
        <w:keepLines/>
        <w:suppressAutoHyphens/>
        <w:outlineLvl w:val="1"/>
      </w:pPr>
      <w:r w:rsidRPr="00830B01">
        <w:rPr>
          <w:b/>
          <w:bCs/>
          <w:sz w:val="25"/>
        </w:rPr>
        <w:t>Queja:</w:t>
      </w:r>
      <w:r w:rsidR="00522C29" w:rsidRPr="00830B01">
        <w:rPr>
          <w:b/>
          <w:bCs/>
          <w:sz w:val="25"/>
        </w:rPr>
        <w:t xml:space="preserve"> </w:t>
      </w:r>
      <w:r w:rsidRPr="00D92BF3">
        <w:t>Una declaración escrita o de palabra que afirma que usted tiene un problema o inquietud sobre sus servicios cubiertos o su cuidado</w:t>
      </w:r>
      <w:r w:rsidR="00235227" w:rsidRPr="00D92BF3">
        <w:t>.</w:t>
      </w:r>
      <w:r w:rsidRPr="00D92BF3">
        <w:t xml:space="preserve"> Esto incluye cualquier inquietud sobre la calidad de su cuidado, los proveedores de nuestra red o las farmacias de la red.</w:t>
      </w:r>
      <w:r w:rsidR="00B9342A">
        <w:t xml:space="preserve"> El nombre formal para “presentar una queja” es “presentar un reclamo”.</w:t>
      </w:r>
    </w:p>
    <w:p w14:paraId="025D12A0" w14:textId="77777777" w:rsidR="00A164FE" w:rsidRPr="00D92BF3" w:rsidRDefault="00A164FE" w:rsidP="00101557">
      <w:pPr>
        <w:pStyle w:val="RegularTextCMSNEW"/>
        <w:keepNext/>
        <w:keepLines/>
        <w:suppressAutoHyphens/>
        <w:outlineLvl w:val="1"/>
      </w:pPr>
      <w:r w:rsidRPr="00830B01">
        <w:rPr>
          <w:b/>
          <w:bCs/>
          <w:sz w:val="25"/>
        </w:rPr>
        <w:t>Reclamo</w:t>
      </w:r>
      <w:r w:rsidR="00E64455">
        <w:rPr>
          <w:b/>
          <w:bCs/>
          <w:sz w:val="25"/>
        </w:rPr>
        <w:t>:</w:t>
      </w:r>
      <w:r w:rsidR="00522C29" w:rsidRPr="00830B01">
        <w:rPr>
          <w:b/>
          <w:bCs/>
          <w:sz w:val="25"/>
        </w:rPr>
        <w:t xml:space="preserve"> </w:t>
      </w:r>
      <w:r w:rsidRPr="00D92BF3">
        <w:t>Una queja que usted hace sobre nosotros o sobre alguno de los proveedores o de las farmacias de nuestra red</w:t>
      </w:r>
      <w:r w:rsidR="00B952EF" w:rsidRPr="00D92BF3">
        <w:t>.</w:t>
      </w:r>
      <w:r w:rsidRPr="00D92BF3">
        <w:t xml:space="preserve"> Esto incluye una queja sobre la calidad de su cuidado.</w:t>
      </w:r>
    </w:p>
    <w:p w14:paraId="780DCE97" w14:textId="07C8C0C3" w:rsidR="006B2191" w:rsidRPr="004502F1" w:rsidRDefault="006B2191" w:rsidP="004502F1">
      <w:pPr>
        <w:pStyle w:val="Header2"/>
        <w:rPr>
          <w:ins w:id="137" w:author="MMCO" w:date="2018-06-23T19:16:00Z"/>
          <w:noProof w:val="0"/>
        </w:rPr>
      </w:pPr>
      <w:ins w:id="138" w:author="MMCO" w:date="2018-06-23T19:16:00Z">
        <w:r>
          <w:rPr>
            <w:rStyle w:val="CH12WordsBeingDefinedCMSNEWChar"/>
          </w:rPr>
          <w:t>Referencia</w:t>
        </w:r>
        <w:r w:rsidRPr="00E10C51">
          <w:rPr>
            <w:rStyle w:val="CH12WordsBeingDefinedCMSNEWChar"/>
          </w:rPr>
          <w:t>:</w:t>
        </w:r>
        <w:r w:rsidRPr="002676BF">
          <w:rPr>
            <w:b/>
            <w:bCs/>
            <w:sz w:val="25"/>
          </w:rPr>
          <w:t xml:space="preserve"> </w:t>
        </w:r>
      </w:ins>
      <w:ins w:id="139" w:author="MMCO" w:date="2018-06-28T10:32:00Z">
        <w:r w:rsidR="003A11F9" w:rsidRPr="002676BF">
          <w:rPr>
            <w:noProof w:val="0"/>
          </w:rPr>
          <w:t>Un</w:t>
        </w:r>
        <w:r w:rsidR="003A11F9">
          <w:rPr>
            <w:noProof w:val="0"/>
          </w:rPr>
          <w:t xml:space="preserve">a referencia significa que su </w:t>
        </w:r>
        <w:r w:rsidR="003A11F9" w:rsidRPr="00BE779F">
          <w:t xml:space="preserve">care </w:t>
        </w:r>
        <w:r w:rsidR="003A11F9" w:rsidRPr="00BE779F">
          <w:rPr>
            <w:color w:val="548DD4"/>
          </w:rPr>
          <w:t>[</w:t>
        </w:r>
        <w:r w:rsidR="003A11F9" w:rsidRPr="00BE779F">
          <w:rPr>
            <w:i/>
            <w:iCs/>
            <w:color w:val="548DD4"/>
          </w:rPr>
          <w:t xml:space="preserve">insert the term the plan uses (e.g., </w:t>
        </w:r>
        <w:r w:rsidR="003A11F9">
          <w:rPr>
            <w:color w:val="548DD4"/>
          </w:rPr>
          <w:t>proveedor</w:t>
        </w:r>
        <w:r w:rsidR="003A11F9" w:rsidRPr="00BE779F">
          <w:rPr>
            <w:i/>
            <w:iCs/>
            <w:color w:val="548DD4"/>
          </w:rPr>
          <w:t xml:space="preserve"> or </w:t>
        </w:r>
      </w:ins>
      <w:ins w:id="140" w:author="MMCO" w:date="2018-06-28T10:33:00Z">
        <w:r w:rsidR="003A11F9">
          <w:rPr>
            <w:color w:val="548DD4"/>
          </w:rPr>
          <w:t>médico</w:t>
        </w:r>
      </w:ins>
      <w:ins w:id="141" w:author="MMCO" w:date="2018-06-28T10:32:00Z">
        <w:r w:rsidR="003A11F9" w:rsidRPr="00BE779F">
          <w:rPr>
            <w:color w:val="548DD4"/>
          </w:rPr>
          <w:t>)]</w:t>
        </w:r>
      </w:ins>
      <w:ins w:id="142" w:author="MMCO" w:date="2018-06-28T10:33:00Z">
        <w:r w:rsidR="003A11F9">
          <w:rPr>
            <w:color w:val="548DD4"/>
          </w:rPr>
          <w:t xml:space="preserve"> </w:t>
        </w:r>
      </w:ins>
      <w:ins w:id="143" w:author="MMCO" w:date="2018-06-28T10:32:00Z">
        <w:r w:rsidR="003A11F9">
          <w:rPr>
            <w:noProof w:val="0"/>
          </w:rPr>
          <w:t xml:space="preserve">de cuidados personal (PCP) </w:t>
        </w:r>
      </w:ins>
      <w:ins w:id="144" w:author="MMCO" w:date="2018-06-28T10:33:00Z">
        <w:r w:rsidR="003A11F9">
          <w:rPr>
            <w:noProof w:val="0"/>
          </w:rPr>
          <w:t>tiene que</w:t>
        </w:r>
      </w:ins>
      <w:ins w:id="145" w:author="MMCO" w:date="2018-06-28T10:32:00Z">
        <w:r w:rsidR="003A11F9">
          <w:rPr>
            <w:noProof w:val="0"/>
          </w:rPr>
          <w:t xml:space="preserve"> autorizar que usted vea a alguien que no sea su PCP. Si no recibe aprobación, es posible que &lt;plan name&gt; no cubra los servicios. Usted no necesita una referencia para ver</w:t>
        </w:r>
      </w:ins>
      <w:ins w:id="146" w:author="MMCO" w:date="2018-06-28T10:34:00Z">
        <w:r w:rsidR="003A11F9">
          <w:rPr>
            <w:noProof w:val="0"/>
          </w:rPr>
          <w:t xml:space="preserve"> a</w:t>
        </w:r>
      </w:ins>
      <w:ins w:id="147" w:author="MMCO" w:date="2018-06-28T10:32:00Z">
        <w:r w:rsidR="003A11F9">
          <w:rPr>
            <w:noProof w:val="0"/>
          </w:rPr>
          <w:t xml:space="preserve"> ciertos especialistas, tales como especialistas de salud de mujeres. Puede encontrar más información sobre referencias en el Capítulo 3 y sobre los servicios que requieren referencias en el Capítulo 4.</w:t>
        </w:r>
      </w:ins>
    </w:p>
    <w:p w14:paraId="4A6B44C8" w14:textId="16EC0879" w:rsidR="00A164FE" w:rsidRPr="00D92BF3" w:rsidRDefault="00A164FE" w:rsidP="00101557">
      <w:pPr>
        <w:pStyle w:val="RegularTextCMSNEW"/>
        <w:keepNext/>
        <w:keepLines/>
        <w:suppressAutoHyphens/>
        <w:outlineLvl w:val="1"/>
      </w:pPr>
      <w:r w:rsidRPr="00830B01">
        <w:rPr>
          <w:b/>
          <w:bCs/>
          <w:sz w:val="25"/>
        </w:rPr>
        <w:t>Servicios al miembro:</w:t>
      </w:r>
      <w:r w:rsidR="00522C29" w:rsidRPr="00830B01">
        <w:rPr>
          <w:b/>
          <w:bCs/>
          <w:sz w:val="25"/>
        </w:rPr>
        <w:t xml:space="preserve"> </w:t>
      </w:r>
      <w:r w:rsidRPr="00D92BF3">
        <w:t xml:space="preserve">Un departamento dentro de nuestro plan, responsable de responder a sus preguntas sobre su participación, beneficios, quejas y apelaciones. Lea el Capítulo 2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rPr>
          <w:rStyle w:val="Planinstructions"/>
          <w:lang w:val="es-US"/>
        </w:rPr>
        <w:t xml:space="preserve"> </w:t>
      </w:r>
      <w:r w:rsidRPr="00D92BF3">
        <w:t>si quiere información sobre cómo comunicarse con Servicios al miembro.</w:t>
      </w:r>
    </w:p>
    <w:p w14:paraId="2AC61928" w14:textId="77777777" w:rsidR="00A164FE" w:rsidRPr="00D92BF3" w:rsidRDefault="00A164FE" w:rsidP="00101557">
      <w:pPr>
        <w:pStyle w:val="RegularTextCMSNEW"/>
        <w:keepNext/>
        <w:keepLines/>
        <w:suppressAutoHyphens/>
        <w:outlineLvl w:val="1"/>
      </w:pPr>
      <w:r w:rsidRPr="00830B01">
        <w:rPr>
          <w:b/>
          <w:bCs/>
          <w:sz w:val="25"/>
        </w:rPr>
        <w:t>Servicios cubiertos por Medicare:</w:t>
      </w:r>
      <w:r w:rsidR="00522C29" w:rsidRPr="00830B01">
        <w:rPr>
          <w:b/>
          <w:bCs/>
          <w:sz w:val="25"/>
        </w:rPr>
        <w:t xml:space="preserve"> </w:t>
      </w:r>
      <w:r w:rsidRPr="00D92BF3">
        <w:t xml:space="preserve">Servicios cubiertos por Medicare </w:t>
      </w:r>
      <w:r w:rsidR="002A6641">
        <w:t>Parte</w:t>
      </w:r>
      <w:r w:rsidRPr="00D92BF3">
        <w:t xml:space="preserve"> A y </w:t>
      </w:r>
      <w:r w:rsidR="002A6641">
        <w:t>Parte</w:t>
      </w:r>
      <w:r w:rsidRPr="00D92BF3">
        <w:t xml:space="preserve"> B. Todos los planes de salud de Medicare, incluyendo el nuestro, deben cubrir todos los servicios que cubre Medicare </w:t>
      </w:r>
      <w:r w:rsidR="002A6641">
        <w:t>Parte</w:t>
      </w:r>
      <w:r w:rsidRPr="00D92BF3">
        <w:t xml:space="preserve"> A y </w:t>
      </w:r>
      <w:r w:rsidR="002A6641">
        <w:t>Parte</w:t>
      </w:r>
      <w:r w:rsidRPr="00D92BF3">
        <w:t> B.</w:t>
      </w:r>
    </w:p>
    <w:p w14:paraId="31388E0A" w14:textId="77777777" w:rsidR="00A164FE" w:rsidRPr="00D92BF3" w:rsidRDefault="00A164FE" w:rsidP="00101557">
      <w:pPr>
        <w:pStyle w:val="RegularTextCMSNEW"/>
        <w:keepNext/>
        <w:keepLines/>
        <w:suppressAutoHyphens/>
        <w:outlineLvl w:val="1"/>
      </w:pPr>
      <w:r w:rsidRPr="00830B01">
        <w:rPr>
          <w:b/>
          <w:bCs/>
          <w:sz w:val="25"/>
        </w:rPr>
        <w:t>Servicios cubiertos:</w:t>
      </w:r>
      <w:r w:rsidR="00522C29" w:rsidRPr="00830B01">
        <w:rPr>
          <w:b/>
          <w:bCs/>
          <w:sz w:val="25"/>
        </w:rPr>
        <w:t xml:space="preserve"> </w:t>
      </w:r>
      <w:r w:rsidRPr="00D92BF3">
        <w:t>El término general que usamos cuando hablamos de todo el cuidado de salud, los servicios y respaldos a largo plazo, los suministros, los medicamentos de receta y de venta libre, equipos y otros servicios cubiertos por nuestro plan.</w:t>
      </w:r>
    </w:p>
    <w:p w14:paraId="3C70F162" w14:textId="77777777" w:rsidR="00A164FE" w:rsidRPr="00D92BF3" w:rsidRDefault="00A164FE" w:rsidP="00101557">
      <w:pPr>
        <w:pStyle w:val="RegularTextCMSNEW"/>
        <w:keepNext/>
        <w:keepLines/>
        <w:suppressAutoHyphens/>
        <w:outlineLvl w:val="1"/>
      </w:pPr>
      <w:r w:rsidRPr="00830B01">
        <w:rPr>
          <w:b/>
          <w:bCs/>
          <w:sz w:val="25"/>
        </w:rPr>
        <w:t>Servicios de rehabilitación:</w:t>
      </w:r>
      <w:r w:rsidR="00522C29" w:rsidRPr="00830B01">
        <w:rPr>
          <w:b/>
          <w:bCs/>
          <w:sz w:val="25"/>
        </w:rPr>
        <w:t xml:space="preserve"> </w:t>
      </w:r>
      <w:r w:rsidRPr="00D92BF3">
        <w:t xml:space="preserve">Tratamiento que obtiene para ayudarle a recuperarse de una enfermedad, accidente u operación importante. Lea el Capítulo 4 </w:t>
      </w:r>
      <w:r w:rsidRPr="00D92BF3">
        <w:rPr>
          <w:rStyle w:val="Planinstructions"/>
          <w:i w:val="0"/>
          <w:lang w:val="es-US"/>
        </w:rPr>
        <w:t>[</w:t>
      </w:r>
      <w:r w:rsidRPr="00D92BF3">
        <w:rPr>
          <w:rStyle w:val="Planinstructions"/>
          <w:lang w:val="es-US"/>
        </w:rPr>
        <w:t>plans may insert reference, as applicable</w:t>
      </w:r>
      <w:r w:rsidRPr="00D92BF3">
        <w:rPr>
          <w:rStyle w:val="Planinstructions"/>
          <w:i w:val="0"/>
          <w:lang w:val="es-US"/>
        </w:rPr>
        <w:t>]</w:t>
      </w:r>
      <w:r w:rsidRPr="00D92BF3">
        <w:t xml:space="preserve"> para conocer más sobre servicios de rehabilitación.</w:t>
      </w:r>
    </w:p>
    <w:p w14:paraId="20864FFE" w14:textId="52642641" w:rsidR="00A164FE" w:rsidRPr="00D92BF3" w:rsidRDefault="00A164FE" w:rsidP="00101557">
      <w:pPr>
        <w:pStyle w:val="RegularTextCMSNEW"/>
        <w:keepNext/>
        <w:keepLines/>
        <w:suppressAutoHyphens/>
        <w:outlineLvl w:val="1"/>
      </w:pPr>
      <w:r w:rsidRPr="00830B01">
        <w:rPr>
          <w:b/>
          <w:bCs/>
          <w:sz w:val="25"/>
        </w:rPr>
        <w:t>Servicios y respaldos a largo plazo (LTSS</w:t>
      </w:r>
      <w:ins w:id="148" w:author="MMCO" w:date="2018-07-02T12:16:00Z">
        <w:r w:rsidR="008329D3">
          <w:rPr>
            <w:rStyle w:val="CH12WordsBeingDefinedCMSNEWChar"/>
          </w:rPr>
          <w:t>, por sus siglas en inglés</w:t>
        </w:r>
      </w:ins>
      <w:r w:rsidRPr="00830B01">
        <w:rPr>
          <w:b/>
          <w:bCs/>
          <w:sz w:val="25"/>
        </w:rPr>
        <w:t xml:space="preserve">): </w:t>
      </w:r>
      <w:r w:rsidRPr="00D92BF3">
        <w:t>Los servicios y respaldos a largo plazo incluyen Atención a largo plazo y programas de excepción de Servicios basados</w:t>
      </w:r>
      <w:r w:rsidR="00522C29" w:rsidRPr="00D92BF3">
        <w:t xml:space="preserve"> </w:t>
      </w:r>
      <w:r w:rsidRPr="00D92BF3">
        <w:t>en el hogar y la comunidad (HCBS).</w:t>
      </w:r>
      <w:r w:rsidR="00522C29" w:rsidRPr="00D92BF3">
        <w:t xml:space="preserve"> </w:t>
      </w:r>
      <w:r w:rsidRPr="00D92BF3">
        <w:t>Los programas de excepción HCBS pueden ofrecer servicios que le ayudarán a mantenerse en su hogar y en la comunidad.</w:t>
      </w:r>
      <w:r w:rsidR="00522C29" w:rsidRPr="00D92BF3">
        <w:t xml:space="preserve"> </w:t>
      </w:r>
    </w:p>
    <w:p w14:paraId="0F97D643" w14:textId="214C9703" w:rsidR="00A164FE" w:rsidRPr="00D92BF3" w:rsidRDefault="00A164FE" w:rsidP="00101557">
      <w:pPr>
        <w:pStyle w:val="RegularTextCMSNEW"/>
        <w:keepNext/>
        <w:keepLines/>
        <w:suppressAutoHyphens/>
        <w:outlineLvl w:val="1"/>
        <w:rPr>
          <w:b/>
        </w:rPr>
      </w:pPr>
      <w:r w:rsidRPr="00830B01">
        <w:rPr>
          <w:b/>
          <w:bCs/>
          <w:sz w:val="25"/>
        </w:rPr>
        <w:t>Subsidio por bajos ingresos (LIS</w:t>
      </w:r>
      <w:ins w:id="149" w:author="MMCO" w:date="2018-07-02T12:16:00Z">
        <w:r w:rsidR="008329D3">
          <w:rPr>
            <w:rStyle w:val="CH12WordsBeingDefinedCMSNEWChar"/>
          </w:rPr>
          <w:t>, por sus siglas en inglés</w:t>
        </w:r>
      </w:ins>
      <w:r w:rsidRPr="00830B01">
        <w:rPr>
          <w:b/>
          <w:bCs/>
          <w:sz w:val="25"/>
        </w:rPr>
        <w:t>):</w:t>
      </w:r>
      <w:r w:rsidR="00522C29" w:rsidRPr="00830B01">
        <w:rPr>
          <w:b/>
          <w:bCs/>
          <w:sz w:val="25"/>
        </w:rPr>
        <w:t xml:space="preserve"> </w:t>
      </w:r>
      <w:r w:rsidRPr="00D92BF3">
        <w:t>Lea “Ayuda adicional”.</w:t>
      </w:r>
    </w:p>
    <w:p w14:paraId="36C5B6E6" w14:textId="77777777" w:rsidR="008A6B57" w:rsidRPr="00D92BF3" w:rsidRDefault="00A164FE" w:rsidP="00101557">
      <w:pPr>
        <w:pStyle w:val="RegularTextCMSNEW"/>
        <w:keepNext/>
        <w:keepLines/>
        <w:suppressAutoHyphens/>
        <w:outlineLvl w:val="1"/>
      </w:pPr>
      <w:r w:rsidRPr="00830B01">
        <w:rPr>
          <w:b/>
          <w:bCs/>
          <w:sz w:val="25"/>
        </w:rPr>
        <w:t>Tratamiento progresivo</w:t>
      </w:r>
      <w:r w:rsidR="002155DA" w:rsidRPr="00830B01">
        <w:rPr>
          <w:b/>
          <w:bCs/>
          <w:sz w:val="25"/>
        </w:rPr>
        <w:t>:</w:t>
      </w:r>
      <w:r w:rsidR="00522C29" w:rsidRPr="00830B01">
        <w:rPr>
          <w:b/>
          <w:bCs/>
          <w:sz w:val="25"/>
        </w:rPr>
        <w:t xml:space="preserve"> </w:t>
      </w:r>
      <w:r w:rsidRPr="00D92BF3">
        <w:t>Una regla de cobertura que le exige que primero pruebe otro medicamento antes de que cubramos el medicamento que está pidiendo.</w:t>
      </w:r>
    </w:p>
    <w:p w14:paraId="3C8BA131" w14:textId="77777777" w:rsidR="00772732" w:rsidRPr="0090495F" w:rsidRDefault="00772732" w:rsidP="00FC048B">
      <w:pPr>
        <w:pStyle w:val="RegularTextCMSNEW"/>
        <w:rPr>
          <w:rStyle w:val="PlanInstructions0"/>
          <w:i w:val="0"/>
          <w:lang w:val="en-US"/>
        </w:rPr>
      </w:pPr>
      <w:r w:rsidRPr="00276041">
        <w:rPr>
          <w:lang w:val="en-US"/>
          <w:rPrChange w:id="150" w:author="MMCO" w:date="2018-07-08T14:41:00Z">
            <w:rPr>
              <w:lang w:val="en-US"/>
            </w:rPr>
          </w:rPrChange>
        </w:rPr>
        <w:br w:type="page"/>
      </w:r>
      <w:r w:rsidRPr="0090495F">
        <w:rPr>
          <w:rStyle w:val="PlanInstructions0"/>
          <w:i w:val="0"/>
          <w:lang w:val="en-US"/>
        </w:rPr>
        <w:t>[</w:t>
      </w:r>
      <w:r w:rsidRPr="0090495F">
        <w:rPr>
          <w:rStyle w:val="PlanInstructions0"/>
          <w:lang w:val="en-U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90495F">
        <w:rPr>
          <w:rStyle w:val="PlanInstructions0"/>
          <w:i w:val="0"/>
          <w:lang w:val="en-US"/>
        </w:rPr>
        <w:t>]</w:t>
      </w:r>
    </w:p>
    <w:p w14:paraId="1F03D4BF" w14:textId="77777777" w:rsidR="00772732" w:rsidRPr="00787BC5" w:rsidRDefault="00772732" w:rsidP="00FC048B">
      <w:pPr>
        <w:pStyle w:val="SubheadingCMSNEW"/>
      </w:pPr>
      <w:commentRangeStart w:id="151"/>
      <w:r w:rsidRPr="00787BC5">
        <w:t>Servicios al miembro de &lt;</w:t>
      </w:r>
      <w:r w:rsidR="006C7113">
        <w:t>p</w:t>
      </w:r>
      <w:r w:rsidRPr="00787BC5">
        <w:t xml:space="preserve">lan name&gt; </w:t>
      </w:r>
      <w:commentRangeEnd w:id="151"/>
      <w:r w:rsidR="00FC048B">
        <w:rPr>
          <w:rStyle w:val="CommentReference"/>
          <w:rFonts w:asciiTheme="minorHAnsi" w:hAnsiTheme="minorHAnsi" w:cstheme="minorBidi"/>
          <w:b w:val="0"/>
          <w:noProof w:val="0"/>
          <w:lang w:eastAsia="es-US"/>
        </w:rPr>
        <w:commentReference w:id="151"/>
      </w:r>
    </w:p>
    <w:tbl>
      <w:tblPr>
        <w:tblW w:w="0" w:type="auto"/>
        <w:tblInd w:w="216" w:type="dxa"/>
        <w:tblBorders>
          <w:top w:val="single" w:sz="4" w:space="0" w:color="595959"/>
          <w:left w:val="single" w:sz="4" w:space="0" w:color="595959"/>
          <w:bottom w:val="single" w:sz="4" w:space="0" w:color="595959"/>
          <w:right w:val="single" w:sz="4" w:space="0" w:color="595959"/>
          <w:insideH w:val="single" w:sz="18" w:space="0" w:color="B2B2B2"/>
          <w:insideV w:val="single" w:sz="4" w:space="0" w:color="595959"/>
        </w:tblBorders>
        <w:tblCellMar>
          <w:top w:w="115" w:type="dxa"/>
          <w:left w:w="216" w:type="dxa"/>
          <w:bottom w:w="72" w:type="dxa"/>
          <w:right w:w="216" w:type="dxa"/>
        </w:tblCellMar>
        <w:tblLook w:val="04A0" w:firstRow="1" w:lastRow="0" w:firstColumn="1" w:lastColumn="0" w:noHBand="0" w:noVBand="1"/>
      </w:tblPr>
      <w:tblGrid>
        <w:gridCol w:w="2320"/>
        <w:gridCol w:w="6960"/>
      </w:tblGrid>
      <w:tr w:rsidR="00772732" w:rsidRPr="0090495F" w14:paraId="120E89F5" w14:textId="77777777" w:rsidTr="00AD73C7">
        <w:trPr>
          <w:trHeight w:val="1332"/>
        </w:trPr>
        <w:tc>
          <w:tcPr>
            <w:tcW w:w="2160" w:type="dxa"/>
          </w:tcPr>
          <w:p w14:paraId="1CE31CB8" w14:textId="77777777" w:rsidR="00772732" w:rsidRPr="00791DB9" w:rsidRDefault="00772732" w:rsidP="00AD73C7">
            <w:pPr>
              <w:pStyle w:val="Tableheading"/>
              <w:rPr>
                <w:szCs w:val="20"/>
              </w:rPr>
            </w:pPr>
            <w:commentRangeStart w:id="153"/>
            <w:r w:rsidRPr="00104CD5">
              <w:t>POR TELÉFONO</w:t>
            </w:r>
            <w:commentRangeEnd w:id="153"/>
            <w:r w:rsidR="00FC048B">
              <w:rPr>
                <w:rStyle w:val="CommentReference"/>
                <w:rFonts w:cstheme="minorBidi"/>
                <w:b w:val="0"/>
                <w:bCs w:val="0"/>
                <w:snapToGrid/>
                <w:lang w:val="es-US"/>
              </w:rPr>
              <w:commentReference w:id="153"/>
            </w:r>
          </w:p>
        </w:tc>
        <w:tc>
          <w:tcPr>
            <w:tcW w:w="6960" w:type="dxa"/>
          </w:tcPr>
          <w:p w14:paraId="13CFC931" w14:textId="77777777" w:rsidR="00772732" w:rsidRPr="0090495F" w:rsidRDefault="00772732" w:rsidP="00AD73C7">
            <w:pPr>
              <w:pStyle w:val="Tabletext"/>
              <w:rPr>
                <w:rStyle w:val="PlanInstructions0"/>
                <w:i w:val="0"/>
                <w:lang w:val="es-AR"/>
              </w:rPr>
            </w:pPr>
            <w:r w:rsidRPr="0090495F">
              <w:rPr>
                <w:rStyle w:val="PlanInstructions0"/>
                <w:i w:val="0"/>
                <w:lang w:val="es-AR"/>
              </w:rPr>
              <w:t>[</w:t>
            </w:r>
            <w:r w:rsidRPr="0090495F">
              <w:rPr>
                <w:rStyle w:val="PlanInstructions0"/>
                <w:lang w:val="es-AR"/>
              </w:rPr>
              <w:t>Insert number.</w:t>
            </w:r>
            <w:r w:rsidRPr="0090495F">
              <w:rPr>
                <w:rStyle w:val="PlanInstructions0"/>
                <w:i w:val="0"/>
                <w:lang w:val="es-AR"/>
              </w:rPr>
              <w:t>]</w:t>
            </w:r>
          </w:p>
          <w:p w14:paraId="68327549" w14:textId="77777777" w:rsidR="00772732" w:rsidRPr="00787BC5" w:rsidRDefault="00772732" w:rsidP="00AD73C7">
            <w:pPr>
              <w:pStyle w:val="Tabletext"/>
            </w:pPr>
            <w:r w:rsidRPr="00787BC5">
              <w:rPr>
                <w:lang w:val="es-US"/>
              </w:rPr>
              <w:t xml:space="preserve">Las llamadas a este número son gratuitas. </w:t>
            </w:r>
            <w:r w:rsidRPr="00787BC5">
              <w:rPr>
                <w:rStyle w:val="PlanInstructions0"/>
                <w:i w:val="0"/>
              </w:rPr>
              <w:t>[</w:t>
            </w:r>
            <w:r w:rsidRPr="00787BC5">
              <w:rPr>
                <w:rStyle w:val="PlanInstructions0"/>
              </w:rPr>
              <w:t>Insert days and hours of operation, including information on the use of alternative technologies.</w:t>
            </w:r>
            <w:r w:rsidRPr="00787BC5">
              <w:rPr>
                <w:rStyle w:val="PlanInstructions0"/>
                <w:i w:val="0"/>
              </w:rPr>
              <w:t>]</w:t>
            </w:r>
          </w:p>
          <w:p w14:paraId="655EE596" w14:textId="77777777" w:rsidR="00772732" w:rsidRPr="0090495F" w:rsidRDefault="00772732" w:rsidP="00364181">
            <w:pPr>
              <w:pStyle w:val="Tabletext"/>
              <w:rPr>
                <w:color w:val="0000FF"/>
                <w:lang w:val="es-AR"/>
              </w:rPr>
            </w:pPr>
            <w:r w:rsidRPr="0090495F">
              <w:rPr>
                <w:lang w:val="es-AR"/>
              </w:rPr>
              <w:t>Servicios al miembro también tiene servicio de intérpretes gratuito, para las personas que n</w:t>
            </w:r>
            <w:r w:rsidR="00354230">
              <w:rPr>
                <w:lang w:val="es-AR"/>
              </w:rPr>
              <w:t>o</w:t>
            </w:r>
            <w:r w:rsidRPr="0090495F">
              <w:rPr>
                <w:lang w:val="es-AR"/>
              </w:rPr>
              <w:t xml:space="preserve"> hablen inglés.</w:t>
            </w:r>
          </w:p>
        </w:tc>
      </w:tr>
      <w:tr w:rsidR="00772732" w:rsidRPr="00276041" w14:paraId="326F6BAF" w14:textId="77777777" w:rsidTr="00AD73C7">
        <w:trPr>
          <w:trHeight w:val="1917"/>
        </w:trPr>
        <w:tc>
          <w:tcPr>
            <w:tcW w:w="2160" w:type="dxa"/>
          </w:tcPr>
          <w:p w14:paraId="55CE6684" w14:textId="77777777" w:rsidR="00772732" w:rsidRPr="00791DB9" w:rsidRDefault="00772732" w:rsidP="00AD73C7">
            <w:pPr>
              <w:pStyle w:val="Tableheading"/>
            </w:pPr>
            <w:r w:rsidRPr="00104CD5">
              <w:t>TTY</w:t>
            </w:r>
          </w:p>
        </w:tc>
        <w:tc>
          <w:tcPr>
            <w:tcW w:w="6960" w:type="dxa"/>
          </w:tcPr>
          <w:p w14:paraId="6ADA1A45" w14:textId="77777777" w:rsidR="00772732" w:rsidRPr="0090495F" w:rsidRDefault="00772732" w:rsidP="00AD73C7">
            <w:pPr>
              <w:pStyle w:val="Tabletext"/>
              <w:rPr>
                <w:rStyle w:val="PlanInstructions0"/>
                <w:i w:val="0"/>
                <w:lang w:val="es-AR"/>
              </w:rPr>
            </w:pPr>
            <w:r w:rsidRPr="0090495F">
              <w:rPr>
                <w:rStyle w:val="PlanInstructions0"/>
                <w:i w:val="0"/>
                <w:lang w:val="es-AR"/>
              </w:rPr>
              <w:t>[</w:t>
            </w:r>
            <w:r w:rsidRPr="0090495F">
              <w:rPr>
                <w:rStyle w:val="PlanInstructions0"/>
                <w:lang w:val="es-AR"/>
              </w:rPr>
              <w:t>Insert number.</w:t>
            </w:r>
            <w:r w:rsidRPr="0090495F">
              <w:rPr>
                <w:rStyle w:val="PlanInstructions0"/>
                <w:i w:val="0"/>
                <w:lang w:val="es-AR"/>
              </w:rPr>
              <w:t>]</w:t>
            </w:r>
          </w:p>
          <w:p w14:paraId="499F5E5D" w14:textId="77777777" w:rsidR="00772732" w:rsidRPr="00787BC5" w:rsidRDefault="00772732" w:rsidP="00AD73C7">
            <w:pPr>
              <w:pStyle w:val="Tabletext"/>
              <w:rPr>
                <w:rStyle w:val="PlanInstructions0"/>
                <w:i w:val="0"/>
                <w:lang w:val="es-US"/>
              </w:rPr>
            </w:pPr>
            <w:r w:rsidRPr="00787BC5">
              <w:rPr>
                <w:rStyle w:val="PlanInstructions0"/>
                <w:i w:val="0"/>
                <w:lang w:val="es-US"/>
              </w:rPr>
              <w:t>[</w:t>
            </w:r>
            <w:r w:rsidRPr="00787BC5">
              <w:rPr>
                <w:rStyle w:val="PlanInstructions0"/>
                <w:lang w:val="es-US"/>
              </w:rPr>
              <w:t>Insert if plan uses a direct TTY number:</w:t>
            </w:r>
            <w:r w:rsidRPr="00787BC5">
              <w:rPr>
                <w:rStyle w:val="PlanInstructions0"/>
                <w:i w:val="0"/>
                <w:lang w:val="es-US"/>
              </w:rPr>
              <w:t xml:space="preserve"> Este número requiere equipo telefónico especial y es para personas que tienen problemas para oír o hablar.] </w:t>
            </w:r>
          </w:p>
          <w:p w14:paraId="6500C1B7" w14:textId="77777777" w:rsidR="00772732" w:rsidRPr="00104CD5" w:rsidRDefault="00772732" w:rsidP="00AD73C7">
            <w:pPr>
              <w:pStyle w:val="Tabletext"/>
              <w:rPr>
                <w:color w:val="0000FF"/>
              </w:rPr>
            </w:pPr>
            <w:r w:rsidRPr="00746708">
              <w:rPr>
                <w:lang w:val="es-US"/>
              </w:rPr>
              <w:t xml:space="preserve">Las llamadas a este número son gratuitas. </w:t>
            </w:r>
            <w:r w:rsidRPr="00787BC5">
              <w:rPr>
                <w:rStyle w:val="PlanInstructions0"/>
                <w:i w:val="0"/>
              </w:rPr>
              <w:t>[</w:t>
            </w:r>
            <w:r w:rsidRPr="00787BC5">
              <w:rPr>
                <w:rStyle w:val="PlanInstructions0"/>
              </w:rPr>
              <w:t>Insert days and hours of operation.</w:t>
            </w:r>
            <w:r w:rsidRPr="00787BC5">
              <w:rPr>
                <w:rStyle w:val="PlanInstructions0"/>
                <w:i w:val="0"/>
              </w:rPr>
              <w:t>]</w:t>
            </w:r>
          </w:p>
        </w:tc>
      </w:tr>
      <w:tr w:rsidR="00772732" w:rsidRPr="00787BC5" w14:paraId="1F15341C" w14:textId="77777777" w:rsidTr="00787BC5">
        <w:trPr>
          <w:trHeight w:val="295"/>
        </w:trPr>
        <w:tc>
          <w:tcPr>
            <w:tcW w:w="2160" w:type="dxa"/>
          </w:tcPr>
          <w:p w14:paraId="6C89F60B" w14:textId="77777777" w:rsidR="00772732" w:rsidRPr="00791DB9" w:rsidRDefault="00772732" w:rsidP="00AD73C7">
            <w:pPr>
              <w:pStyle w:val="Tableheading"/>
            </w:pPr>
            <w:r w:rsidRPr="00104CD5">
              <w:t>POR FAX</w:t>
            </w:r>
          </w:p>
        </w:tc>
        <w:tc>
          <w:tcPr>
            <w:tcW w:w="6960" w:type="dxa"/>
          </w:tcPr>
          <w:p w14:paraId="390F8877" w14:textId="77777777" w:rsidR="00772732" w:rsidRPr="00787BC5" w:rsidRDefault="00772732" w:rsidP="00AD73C7">
            <w:pPr>
              <w:pStyle w:val="Tabletext"/>
              <w:rPr>
                <w:rStyle w:val="PlanInstructions0"/>
                <w:i w:val="0"/>
              </w:rPr>
            </w:pPr>
            <w:r w:rsidRPr="00787BC5">
              <w:rPr>
                <w:rStyle w:val="PlanInstructions0"/>
                <w:i w:val="0"/>
              </w:rPr>
              <w:t>[</w:t>
            </w:r>
            <w:r w:rsidRPr="00787BC5">
              <w:rPr>
                <w:rStyle w:val="PlanInstructions0"/>
              </w:rPr>
              <w:t>Optional: Insert fax number.</w:t>
            </w:r>
            <w:r w:rsidRPr="00787BC5">
              <w:rPr>
                <w:rStyle w:val="PlanInstructions0"/>
                <w:i w:val="0"/>
              </w:rPr>
              <w:t>]</w:t>
            </w:r>
          </w:p>
        </w:tc>
      </w:tr>
      <w:tr w:rsidR="00772732" w:rsidRPr="00276041" w14:paraId="359BD866" w14:textId="77777777" w:rsidTr="00787BC5">
        <w:trPr>
          <w:trHeight w:val="385"/>
        </w:trPr>
        <w:tc>
          <w:tcPr>
            <w:tcW w:w="2160" w:type="dxa"/>
          </w:tcPr>
          <w:p w14:paraId="1B0F2DFF" w14:textId="77777777" w:rsidR="00772732" w:rsidRPr="00791DB9" w:rsidRDefault="00772732" w:rsidP="00AD73C7">
            <w:pPr>
              <w:pStyle w:val="Tableheading"/>
            </w:pPr>
            <w:r w:rsidRPr="00104CD5">
              <w:t>POR CORREO</w:t>
            </w:r>
          </w:p>
        </w:tc>
        <w:tc>
          <w:tcPr>
            <w:tcW w:w="6960" w:type="dxa"/>
          </w:tcPr>
          <w:p w14:paraId="0E47AB76" w14:textId="77777777" w:rsidR="00772732" w:rsidRPr="00787BC5" w:rsidRDefault="00772732" w:rsidP="00AD73C7">
            <w:pPr>
              <w:pStyle w:val="Tabletext"/>
              <w:rPr>
                <w:rStyle w:val="PlanInstructions0"/>
                <w:i w:val="0"/>
              </w:rPr>
            </w:pPr>
            <w:r w:rsidRPr="00787BC5">
              <w:rPr>
                <w:rStyle w:val="PlanInstructions0"/>
                <w:i w:val="0"/>
              </w:rPr>
              <w:t>[</w:t>
            </w:r>
            <w:r w:rsidRPr="00787BC5">
              <w:rPr>
                <w:rStyle w:val="PlanInstructions0"/>
              </w:rPr>
              <w:t>Insert address.</w:t>
            </w:r>
            <w:r w:rsidRPr="00787BC5">
              <w:rPr>
                <w:rStyle w:val="PlanInstructions0"/>
                <w:i w:val="0"/>
              </w:rPr>
              <w:t>]</w:t>
            </w:r>
          </w:p>
          <w:p w14:paraId="42B44CF3" w14:textId="77777777" w:rsidR="00772732" w:rsidRPr="00104CD5" w:rsidRDefault="00772732" w:rsidP="00AD73C7">
            <w:pPr>
              <w:pStyle w:val="Tabletext"/>
              <w:rPr>
                <w:i/>
                <w:color w:val="0000FF"/>
              </w:rPr>
            </w:pPr>
            <w:r w:rsidRPr="00787BC5">
              <w:rPr>
                <w:rStyle w:val="PlanInstructions0"/>
                <w:i w:val="0"/>
              </w:rPr>
              <w:t>[</w:t>
            </w:r>
            <w:r w:rsidRPr="00787BC5">
              <w:rPr>
                <w:rStyle w:val="PlanInstructions0"/>
                <w:b/>
              </w:rPr>
              <w:t>Note:</w:t>
            </w:r>
            <w:r w:rsidRPr="00787BC5">
              <w:rPr>
                <w:rStyle w:val="PlanInstructions0"/>
              </w:rPr>
              <w:t xml:space="preserve"> Plans may add email addresses here.</w:t>
            </w:r>
            <w:r w:rsidRPr="00787BC5">
              <w:rPr>
                <w:rStyle w:val="PlanInstructions0"/>
                <w:i w:val="0"/>
              </w:rPr>
              <w:t>]</w:t>
            </w:r>
          </w:p>
        </w:tc>
      </w:tr>
      <w:tr w:rsidR="00772732" w:rsidRPr="00787BC5" w14:paraId="402FC7B7" w14:textId="77777777" w:rsidTr="00787BC5">
        <w:trPr>
          <w:trHeight w:val="17"/>
        </w:trPr>
        <w:tc>
          <w:tcPr>
            <w:tcW w:w="2160" w:type="dxa"/>
          </w:tcPr>
          <w:p w14:paraId="292B189C" w14:textId="77777777" w:rsidR="00772732" w:rsidRPr="00791DB9" w:rsidRDefault="00772732" w:rsidP="00AD73C7">
            <w:pPr>
              <w:pStyle w:val="Tableheading"/>
            </w:pPr>
            <w:r w:rsidRPr="00104CD5">
              <w:t>SITIO WEB</w:t>
            </w:r>
          </w:p>
        </w:tc>
        <w:tc>
          <w:tcPr>
            <w:tcW w:w="6960" w:type="dxa"/>
          </w:tcPr>
          <w:p w14:paraId="614BD8D5" w14:textId="77777777" w:rsidR="00772732" w:rsidRPr="00787BC5" w:rsidRDefault="00772732" w:rsidP="00AD73C7">
            <w:pPr>
              <w:pStyle w:val="Tabletext"/>
              <w:rPr>
                <w:rStyle w:val="PlanInstructions0"/>
                <w:i w:val="0"/>
              </w:rPr>
            </w:pPr>
            <w:r w:rsidRPr="00787BC5">
              <w:rPr>
                <w:rStyle w:val="PlanInstructions0"/>
                <w:i w:val="0"/>
              </w:rPr>
              <w:t>[</w:t>
            </w:r>
            <w:r w:rsidRPr="00787BC5">
              <w:rPr>
                <w:rStyle w:val="PlanInstructions0"/>
              </w:rPr>
              <w:t>Insert URL.</w:t>
            </w:r>
            <w:r w:rsidRPr="00787BC5">
              <w:rPr>
                <w:rStyle w:val="PlanInstructions0"/>
                <w:i w:val="0"/>
              </w:rPr>
              <w:t>]</w:t>
            </w:r>
          </w:p>
        </w:tc>
      </w:tr>
    </w:tbl>
    <w:p w14:paraId="672A6659" w14:textId="77777777" w:rsidR="00A164FE" w:rsidRPr="00D92BF3" w:rsidRDefault="00A164FE" w:rsidP="008A6B57">
      <w:pPr>
        <w:tabs>
          <w:tab w:val="left" w:pos="8055"/>
        </w:tabs>
      </w:pPr>
    </w:p>
    <w:sectPr w:rsidR="00A164FE" w:rsidRPr="00D92BF3" w:rsidSect="002155DA">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MCO" w:date="2018-06-15T11:30:00Z" w:initials="MMCO">
    <w:p w14:paraId="0DAFC116" w14:textId="303DFA94" w:rsidR="00D756CF" w:rsidRPr="00FC048B" w:rsidRDefault="00D756CF">
      <w:pPr>
        <w:pStyle w:val="CommentText"/>
        <w:rPr>
          <w:rFonts w:ascii="Arial" w:hAnsi="Arial" w:cs="Arial"/>
          <w:lang w:val="en-US"/>
        </w:rPr>
      </w:pPr>
      <w:r>
        <w:rPr>
          <w:rStyle w:val="CommentReference"/>
        </w:rPr>
        <w:annotationRef/>
      </w:r>
      <w:bookmarkStart w:id="3" w:name="_Hlk516217146"/>
      <w:r w:rsidR="00FC048B">
        <w:rPr>
          <w:rStyle w:val="CommentReference"/>
        </w:rPr>
        <w:annotationRef/>
      </w:r>
      <w:bookmarkStart w:id="4" w:name="_Hlk516219208"/>
      <w:r w:rsidR="00FC048B" w:rsidRPr="00FC048B">
        <w:rPr>
          <w:rFonts w:ascii="Arial" w:hAnsi="Arial" w:cs="Arial"/>
          <w:highlight w:val="magenta"/>
          <w:lang w:val="en-US"/>
        </w:rPr>
        <w:t>Chapter Title: Indentation - (Left) 0, (Right) 0, (none); Spacing - (Before) 18, (After) 10, (Exactly) 18</w:t>
      </w:r>
      <w:bookmarkEnd w:id="3"/>
      <w:bookmarkEnd w:id="4"/>
    </w:p>
  </w:comment>
  <w:comment w:id="28" w:author="MMCO" w:date="2018-06-15T11:31:00Z" w:initials="MMCO">
    <w:p w14:paraId="5F4E11DA" w14:textId="675E699A" w:rsidR="00FC048B" w:rsidRPr="00FC048B" w:rsidRDefault="00FC048B">
      <w:pPr>
        <w:pStyle w:val="CommentText"/>
        <w:rPr>
          <w:lang w:val="en-US"/>
        </w:rPr>
      </w:pPr>
      <w:r>
        <w:rPr>
          <w:rStyle w:val="CommentReference"/>
        </w:rPr>
        <w:annotationRef/>
      </w:r>
      <w:r w:rsidRPr="00FC048B">
        <w:rPr>
          <w:rFonts w:ascii="Arial" w:hAnsi="Arial" w:cs="Arial"/>
          <w:highlight w:val="magenta"/>
          <w:lang w:val="en-US"/>
        </w:rPr>
        <w:t>Regular Text: Indentation - (Left) 0, (Right) 0, (none); Spacing - (Before) 0, (After) 10, (Exactly) 15</w:t>
      </w:r>
    </w:p>
  </w:comment>
  <w:comment w:id="29" w:author="MMCO" w:date="2018-06-15T11:31:00Z" w:initials="MMCO">
    <w:p w14:paraId="06022C99" w14:textId="77777777" w:rsidR="00FC048B" w:rsidRPr="00F731F0" w:rsidRDefault="00FC048B" w:rsidP="00FC048B">
      <w:pPr>
        <w:pStyle w:val="ListParagraph"/>
        <w:widowControl w:val="0"/>
        <w:autoSpaceDE w:val="0"/>
        <w:autoSpaceDN w:val="0"/>
        <w:spacing w:before="0" w:line="240" w:lineRule="auto"/>
        <w:ind w:left="0"/>
        <w:contextualSpacing w:val="0"/>
        <w:rPr>
          <w:rFonts w:ascii="Arial" w:hAnsi="Arial" w:cs="Arial"/>
          <w:highlight w:val="magenta"/>
        </w:rPr>
      </w:pPr>
      <w:r>
        <w:rPr>
          <w:rStyle w:val="CommentReference"/>
        </w:rPr>
        <w:annotationRef/>
      </w:r>
      <w:r w:rsidRPr="00F731F0">
        <w:rPr>
          <w:rFonts w:ascii="Arial" w:hAnsi="Arial" w:cs="Arial"/>
          <w:highlight w:val="magenta"/>
        </w:rPr>
        <w:t xml:space="preserve">Each definition should be tagged as a heading style. Highlight each definition and hit "Add Text" under the </w:t>
      </w:r>
      <w:r w:rsidRPr="00F731F0">
        <w:rPr>
          <w:rStyle w:val="CommentReference"/>
          <w:rFonts w:ascii="Arial" w:hAnsi="Arial" w:cs="Arial"/>
          <w:highlight w:val="magenta"/>
        </w:rPr>
        <w:annotationRef/>
      </w:r>
      <w:r w:rsidRPr="00F731F0">
        <w:rPr>
          <w:rFonts w:ascii="Arial" w:hAnsi="Arial" w:cs="Arial"/>
          <w:highlight w:val="magenta"/>
        </w:rPr>
        <w:t>Table of Contents section under the Reference tab.</w:t>
      </w:r>
    </w:p>
    <w:p w14:paraId="1C759066" w14:textId="77777777" w:rsidR="00FC048B" w:rsidRPr="00F731F0" w:rsidRDefault="00FC048B" w:rsidP="00FC048B">
      <w:pPr>
        <w:pStyle w:val="ListParagraph"/>
        <w:widowControl w:val="0"/>
        <w:autoSpaceDE w:val="0"/>
        <w:autoSpaceDN w:val="0"/>
        <w:spacing w:before="0" w:line="240" w:lineRule="auto"/>
        <w:ind w:left="0"/>
        <w:contextualSpacing w:val="0"/>
        <w:rPr>
          <w:rFonts w:ascii="Arial" w:hAnsi="Arial" w:cs="Arial"/>
          <w:highlight w:val="magenta"/>
        </w:rPr>
      </w:pPr>
      <w:r w:rsidRPr="00F731F0">
        <w:rPr>
          <w:rFonts w:ascii="Arial" w:hAnsi="Arial" w:cs="Arial"/>
          <w:highlight w:val="magenta"/>
        </w:rPr>
        <w:t>Word being defined: 12.5 size font, bold Definition: 11 size font</w:t>
      </w:r>
    </w:p>
    <w:p w14:paraId="65314FFA" w14:textId="77777777" w:rsidR="00FC048B" w:rsidRPr="00E61DE5" w:rsidRDefault="00FC048B" w:rsidP="00FC048B">
      <w:pPr>
        <w:widowControl w:val="0"/>
        <w:autoSpaceDE w:val="0"/>
        <w:autoSpaceDN w:val="0"/>
        <w:spacing w:before="0" w:line="240" w:lineRule="auto"/>
        <w:rPr>
          <w:rFonts w:ascii="Arial" w:hAnsi="Arial" w:cs="Arial"/>
          <w:highlight w:val="magenta"/>
          <w:lang w:val="en-US"/>
        </w:rPr>
      </w:pPr>
      <w:r w:rsidRPr="00FC048B">
        <w:rPr>
          <w:rFonts w:ascii="Arial" w:hAnsi="Arial" w:cs="Arial"/>
          <w:highlight w:val="magenta"/>
          <w:lang w:val="en-US"/>
        </w:rPr>
        <w:t xml:space="preserve">Indention and spacing: Text: Indentation - (Left) 0, (Right) 0, (none); Spacing - (Before) 0, (After) 10, (Exactly) 15, First level bullets:  Indentation - (Left) .25, (Right) .5, (Hanging) .25. </w:t>
      </w:r>
      <w:r w:rsidRPr="00E61DE5">
        <w:rPr>
          <w:rFonts w:ascii="Arial" w:hAnsi="Arial" w:cs="Arial"/>
          <w:highlight w:val="magenta"/>
          <w:lang w:val="en-US"/>
        </w:rPr>
        <w:t>Spacing: (Before) 0, (After) 10, (Exactly) 15</w:t>
      </w:r>
    </w:p>
    <w:p w14:paraId="11D9B170" w14:textId="2FD60921" w:rsidR="00FC048B" w:rsidRPr="00FC048B" w:rsidRDefault="00FC048B" w:rsidP="00FC048B">
      <w:pPr>
        <w:pStyle w:val="CommentText"/>
        <w:rPr>
          <w:lang w:val="en-US"/>
        </w:rPr>
      </w:pPr>
      <w:r w:rsidRPr="00FC048B">
        <w:rPr>
          <w:rFonts w:ascii="Arial" w:hAnsi="Arial" w:cs="Arial"/>
          <w:highlight w:val="magenta"/>
          <w:lang w:val="en-US"/>
        </w:rPr>
        <w:t>Page break: inserted 1. after the introduction/plan instructions and 2. after the last definition</w:t>
      </w:r>
    </w:p>
  </w:comment>
  <w:comment w:id="151" w:author="MMCO" w:date="2018-06-15T11:39:00Z" w:initials="MMCO">
    <w:p w14:paraId="6FEECA1B" w14:textId="75676E89" w:rsidR="00FC048B" w:rsidRPr="00FC048B" w:rsidRDefault="00FC048B">
      <w:pPr>
        <w:pStyle w:val="CommentText"/>
        <w:rPr>
          <w:lang w:val="en-US"/>
        </w:rPr>
      </w:pPr>
      <w:r>
        <w:rPr>
          <w:rStyle w:val="CommentReference"/>
        </w:rPr>
        <w:annotationRef/>
      </w:r>
      <w:bookmarkStart w:id="152" w:name="_Hlk516220604"/>
      <w:r w:rsidRPr="00FC048B">
        <w:rPr>
          <w:rFonts w:ascii="Arial" w:hAnsi="Arial" w:cs="Arial"/>
          <w:highlight w:val="magenta"/>
          <w:lang w:val="en-US"/>
        </w:rPr>
        <w:t>Subheading: Indention: (Left) 0, (Right) 0.5, (none) 0. Spacing: (Before) 0, (After) 6, (Exactly) 16</w:t>
      </w:r>
      <w:bookmarkEnd w:id="152"/>
    </w:p>
  </w:comment>
  <w:comment w:id="153" w:author="MMCO" w:date="2018-06-15T11:39:00Z" w:initials="MMCO">
    <w:p w14:paraId="1186D4DD" w14:textId="71C48C91" w:rsidR="00FC048B" w:rsidRPr="00FC048B" w:rsidRDefault="00FC048B">
      <w:pPr>
        <w:pStyle w:val="CommentText"/>
        <w:rPr>
          <w:rFonts w:ascii="Arial" w:hAnsi="Arial" w:cs="Arial"/>
          <w:sz w:val="22"/>
          <w:szCs w:val="22"/>
          <w:lang w:val="en-US"/>
        </w:rPr>
      </w:pPr>
      <w:r>
        <w:rPr>
          <w:rStyle w:val="CommentReference"/>
        </w:rPr>
        <w:annotationRef/>
      </w:r>
      <w:r w:rsidRPr="00FC048B">
        <w:rPr>
          <w:rFonts w:ascii="Arial" w:hAnsi="Arial" w:cs="Arial"/>
          <w:sz w:val="22"/>
          <w:szCs w:val="22"/>
          <w:highlight w:val="magenta"/>
          <w:lang w:val="en-US"/>
        </w:rPr>
        <w:t>Formatted to match national template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AFC116" w15:done="0"/>
  <w15:commentEx w15:paraId="5F4E11DA" w15:done="0"/>
  <w15:commentEx w15:paraId="11D9B170" w15:done="0"/>
  <w15:commentEx w15:paraId="6FEECA1B" w15:done="0"/>
  <w15:commentEx w15:paraId="1186D4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AFC116" w16cid:durableId="1ECE21EE"/>
  <w16cid:commentId w16cid:paraId="5F4E11DA" w16cid:durableId="1ECE21FA"/>
  <w16cid:commentId w16cid:paraId="11D9B170" w16cid:durableId="1ECE2204"/>
  <w16cid:commentId w16cid:paraId="6FEECA1B" w16cid:durableId="1ECE23F9"/>
  <w16cid:commentId w16cid:paraId="1186D4DD" w16cid:durableId="1ECE23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AC5A6" w14:textId="77777777" w:rsidR="004F5D79" w:rsidRPr="00BB4BE5" w:rsidRDefault="004F5D79" w:rsidP="00EA4A7F">
      <w:pPr>
        <w:spacing w:after="0" w:line="240" w:lineRule="auto"/>
      </w:pPr>
      <w:r w:rsidRPr="00BB4BE5">
        <w:separator/>
      </w:r>
    </w:p>
    <w:p w14:paraId="61BD467F" w14:textId="77777777" w:rsidR="004F5D79" w:rsidRDefault="004F5D79"/>
    <w:p w14:paraId="35466422" w14:textId="77777777" w:rsidR="004F5D79" w:rsidRDefault="004F5D79"/>
  </w:endnote>
  <w:endnote w:type="continuationSeparator" w:id="0">
    <w:p w14:paraId="00982EC1" w14:textId="77777777" w:rsidR="004F5D79" w:rsidRPr="00BB4BE5" w:rsidRDefault="004F5D79" w:rsidP="00EA4A7F">
      <w:pPr>
        <w:spacing w:after="0" w:line="240" w:lineRule="auto"/>
      </w:pPr>
      <w:r w:rsidRPr="00BB4BE5">
        <w:continuationSeparator/>
      </w:r>
    </w:p>
    <w:p w14:paraId="69466206" w14:textId="77777777" w:rsidR="004F5D79" w:rsidRDefault="004F5D79"/>
    <w:p w14:paraId="4C2B7E0F" w14:textId="77777777" w:rsidR="004F5D79" w:rsidRDefault="004F5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86C05" w14:textId="77777777" w:rsidR="00111B82" w:rsidRPr="00BB4BE5" w:rsidRDefault="00111B82">
    <w:pPr>
      <w:pStyle w:val="Footer"/>
      <w:rPr>
        <w:lang w:val="es-US"/>
      </w:rPr>
    </w:pPr>
  </w:p>
  <w:p w14:paraId="4101652C" w14:textId="77777777" w:rsidR="00111B82" w:rsidRDefault="00111B82"/>
  <w:p w14:paraId="4B99056E" w14:textId="77777777" w:rsidR="00111B82" w:rsidRDefault="00111B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8EADA" w14:textId="3C40EEC7" w:rsidR="00111B82" w:rsidRPr="003E4D66" w:rsidRDefault="00151B3B" w:rsidP="00736D35">
    <w:pPr>
      <w:pStyle w:val="Footer"/>
      <w:tabs>
        <w:tab w:val="left" w:pos="9000"/>
      </w:tabs>
      <w:spacing w:after="120"/>
    </w:pPr>
    <w:r>
      <w:rPr>
        <w:noProof/>
        <w:lang w:val="en-US" w:eastAsia="en-US"/>
      </w:rPr>
      <mc:AlternateContent>
        <mc:Choice Requires="wpg">
          <w:drawing>
            <wp:anchor distT="0" distB="0" distL="114300" distR="114300" simplePos="0" relativeHeight="251659264" behindDoc="0" locked="0" layoutInCell="1" allowOverlap="1" wp14:anchorId="4210BAB8" wp14:editId="07777777">
              <wp:simplePos x="0" y="0"/>
              <wp:positionH relativeFrom="column">
                <wp:posOffset>-372110</wp:posOffset>
              </wp:positionH>
              <wp:positionV relativeFrom="page">
                <wp:posOffset>9363075</wp:posOffset>
              </wp:positionV>
              <wp:extent cx="292100" cy="299085"/>
              <wp:effectExtent l="0" t="0" r="0" b="5715"/>
              <wp:wrapNone/>
              <wp:docPr id="7"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736D35" w:rsidRPr="00E33525" w:rsidRDefault="00736D35" w:rsidP="00736D35">
                            <w:pPr>
                              <w:pStyle w:val="Footer0"/>
                            </w:pPr>
                            <w:r w:rsidRPr="00B66FD7">
                              <w:t>?</w:t>
                            </w:r>
                          </w:p>
                          <w:p w14:paraId="049F31CB" w14:textId="77777777" w:rsidR="00736D35" w:rsidRDefault="00736D35" w:rsidP="00736D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10BAB8" id="Group 11" o:spid="_x0000_s1026" alt="Title: Question Mark - Description: White question mark appears in black box at bottom of page next to plan’s contact information." style="position:absolute;margin-left:-29.3pt;margin-top:737.2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cJoAYAALg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9D959B7" w14:textId="77777777" w:rsidR="00736D35" w:rsidRPr="00E33525" w:rsidRDefault="00736D35" w:rsidP="00736D35">
                      <w:pPr>
                        <w:pStyle w:val="Footer0"/>
                      </w:pPr>
                      <w:r w:rsidRPr="00B66FD7">
                        <w:t>?</w:t>
                      </w:r>
                    </w:p>
                    <w:p w14:paraId="049F31CB" w14:textId="77777777" w:rsidR="00736D35" w:rsidRDefault="00736D35" w:rsidP="00736D35">
                      <w:pPr>
                        <w:pStyle w:val="Footer0"/>
                      </w:pPr>
                    </w:p>
                  </w:txbxContent>
                </v:textbox>
              </v:shape>
              <w10:wrap anchory="page"/>
            </v:group>
          </w:pict>
        </mc:Fallback>
      </mc:AlternateContent>
    </w:r>
    <w:r w:rsidR="003E4D66" w:rsidRPr="00450E3A">
      <w:rPr>
        <w:b/>
        <w:lang w:val="en-US"/>
      </w:rPr>
      <w:t>Si tiene alguna pregunta</w:t>
    </w:r>
    <w:r w:rsidR="003E4D66" w:rsidRPr="00450E3A">
      <w:rPr>
        <w:lang w:val="en-US"/>
      </w:rPr>
      <w:t>, por favor llame a &lt;</w:t>
    </w:r>
    <w:r w:rsidR="003E4D66" w:rsidRPr="00D25749">
      <w:rPr>
        <w:lang w:val="en-US"/>
      </w:rPr>
      <w:t>plan name</w:t>
    </w:r>
    <w:r w:rsidR="003E4D66" w:rsidRPr="00450E3A">
      <w:rPr>
        <w:lang w:val="en-US"/>
      </w:rPr>
      <w:t>&gt; al &lt;</w:t>
    </w:r>
    <w:r w:rsidR="003E4D66" w:rsidRPr="00D25749">
      <w:rPr>
        <w:lang w:val="en-US"/>
      </w:rPr>
      <w:t xml:space="preserve">toll-free </w:t>
    </w:r>
    <w:r w:rsidR="00B0195D">
      <w:rPr>
        <w:lang w:val="en-US"/>
      </w:rPr>
      <w:t>phone and TTY/TTD</w:t>
    </w:r>
    <w:r w:rsidR="00B0195D" w:rsidRPr="0090495F">
      <w:rPr>
        <w:lang w:val="en-US"/>
      </w:rPr>
      <w:t xml:space="preserve"> number</w:t>
    </w:r>
    <w:r w:rsidR="00B0195D">
      <w:rPr>
        <w:lang w:val="en-US"/>
      </w:rPr>
      <w:t>s</w:t>
    </w:r>
    <w:r w:rsidR="003E4D66" w:rsidRPr="00450E3A">
      <w:rPr>
        <w:lang w:val="en-US"/>
      </w:rPr>
      <w:t>&gt;, &lt;</w:t>
    </w:r>
    <w:r w:rsidR="003E4D66" w:rsidRPr="00D25749">
      <w:rPr>
        <w:lang w:val="en-US"/>
      </w:rPr>
      <w:t>days and hours of operation</w:t>
    </w:r>
    <w:r w:rsidR="003E4D66" w:rsidRPr="00450E3A">
      <w:rPr>
        <w:lang w:val="en-US"/>
      </w:rPr>
      <w:t xml:space="preserve">&gt;. </w:t>
    </w:r>
    <w:r w:rsidR="003E4D66" w:rsidRPr="00F64B41">
      <w:rPr>
        <w:lang w:val="es-US"/>
      </w:rPr>
      <w:t xml:space="preserve">La llamada es gratuita. </w:t>
    </w:r>
    <w:r w:rsidR="003E4D66" w:rsidRPr="00F64B41">
      <w:rPr>
        <w:b/>
        <w:lang w:val="es-US"/>
      </w:rPr>
      <w:t>Para obtener más información</w:t>
    </w:r>
    <w:r w:rsidR="003E4D66" w:rsidRPr="00F64B41">
      <w:rPr>
        <w:lang w:val="es-US"/>
      </w:rPr>
      <w:t>, v</w:t>
    </w:r>
    <w:r w:rsidR="003E4D66">
      <w:rPr>
        <w:lang w:val="es-US"/>
      </w:rPr>
      <w:t xml:space="preserve">isite </w:t>
    </w:r>
    <w:r w:rsidR="003E4D66" w:rsidRPr="00F64B41">
      <w:rPr>
        <w:lang w:val="es-US"/>
      </w:rPr>
      <w:t>&lt;</w:t>
    </w:r>
    <w:r w:rsidR="003E4D66" w:rsidRPr="00450E3A">
      <w:rPr>
        <w:lang w:val="es-ES_tradnl"/>
      </w:rPr>
      <w:t>web address</w:t>
    </w:r>
    <w:r w:rsidR="003E4D66" w:rsidRPr="00F64B41">
      <w:rPr>
        <w:lang w:val="es-US"/>
      </w:rPr>
      <w:t>&gt;</w:t>
    </w:r>
    <w:r w:rsidR="003E4D66">
      <w:rPr>
        <w:lang w:val="es-US"/>
      </w:rPr>
      <w:t>.</w:t>
    </w:r>
    <w:r w:rsidR="00736D35">
      <w:rPr>
        <w:lang w:val="es-US"/>
      </w:rPr>
      <w:tab/>
    </w:r>
    <w:r w:rsidR="003E4D66" w:rsidRPr="00BB0632">
      <w:rPr>
        <w:lang w:val="es-US"/>
      </w:rPr>
      <w:tab/>
    </w:r>
    <w:r w:rsidR="003E4D66" w:rsidRPr="00E158B5">
      <w:fldChar w:fldCharType="begin"/>
    </w:r>
    <w:r w:rsidR="003E4D66" w:rsidRPr="00E158B5">
      <w:instrText xml:space="preserve"> PAGE   \* MERGEFORMAT </w:instrText>
    </w:r>
    <w:r w:rsidR="003E4D66" w:rsidRPr="00E158B5">
      <w:fldChar w:fldCharType="separate"/>
    </w:r>
    <w:r w:rsidR="00EC3808">
      <w:rPr>
        <w:noProof/>
      </w:rPr>
      <w:t>12</w:t>
    </w:r>
    <w:r w:rsidR="003E4D66"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BFE39" w14:textId="6E0EBF27" w:rsidR="00111B82" w:rsidRPr="003E4D66" w:rsidRDefault="00151B3B" w:rsidP="00736D35">
    <w:pPr>
      <w:pStyle w:val="Footer"/>
      <w:tabs>
        <w:tab w:val="left" w:pos="909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43C4F1A5" wp14:editId="07777777">
              <wp:simplePos x="0" y="0"/>
              <wp:positionH relativeFrom="column">
                <wp:posOffset>-410210</wp:posOffset>
              </wp:positionH>
              <wp:positionV relativeFrom="page">
                <wp:posOffset>9375140</wp:posOffset>
              </wp:positionV>
              <wp:extent cx="292100" cy="299085"/>
              <wp:effectExtent l="8890" t="2540" r="3810" b="3175"/>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3E4D66" w:rsidRDefault="003E4D66" w:rsidP="003E4D6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4F1A5" id="Group 16" o:spid="_x0000_s1029" alt="Title: Signo de Pregunta - Description: Signo de pregunta blanco, el cual aparece en un cuadro negro en la parte de abajo de la página, al lado de la información de contacto del plan." style="position:absolute;margin-left:-32.3pt;margin-top:738.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8C6520" w14:textId="77777777" w:rsidR="003E4D66" w:rsidRDefault="003E4D66" w:rsidP="003E4D66">
                      <w:pPr>
                        <w:pStyle w:val="Footer0"/>
                      </w:pPr>
                      <w:r>
                        <w:t>?</w:t>
                      </w:r>
                    </w:p>
                  </w:txbxContent>
                </v:textbox>
              </v:shape>
              <w10:wrap anchory="page"/>
            </v:group>
          </w:pict>
        </mc:Fallback>
      </mc:AlternateContent>
    </w:r>
    <w:r w:rsidR="003E4D66" w:rsidRPr="00450E3A">
      <w:rPr>
        <w:b/>
        <w:lang w:val="en-US"/>
      </w:rPr>
      <w:t>Si tiene alguna pregunta</w:t>
    </w:r>
    <w:r w:rsidR="003E4D66" w:rsidRPr="00450E3A">
      <w:rPr>
        <w:lang w:val="en-US"/>
      </w:rPr>
      <w:t>, por favor llame a &lt;</w:t>
    </w:r>
    <w:r w:rsidR="003E4D66" w:rsidRPr="00D25749">
      <w:rPr>
        <w:lang w:val="en-US"/>
      </w:rPr>
      <w:t>plan name</w:t>
    </w:r>
    <w:r w:rsidR="003E4D66" w:rsidRPr="00450E3A">
      <w:rPr>
        <w:lang w:val="en-US"/>
      </w:rPr>
      <w:t>&gt; al &lt;</w:t>
    </w:r>
    <w:r w:rsidR="003E4D66" w:rsidRPr="00D25749">
      <w:rPr>
        <w:lang w:val="en-US"/>
      </w:rPr>
      <w:t xml:space="preserve">toll-free </w:t>
    </w:r>
    <w:r w:rsidR="00621C6B">
      <w:rPr>
        <w:lang w:val="en-US"/>
      </w:rPr>
      <w:t>phone and TTY/TTD</w:t>
    </w:r>
    <w:r w:rsidR="00621C6B" w:rsidRPr="0090495F">
      <w:rPr>
        <w:lang w:val="en-US"/>
      </w:rPr>
      <w:t xml:space="preserve"> number</w:t>
    </w:r>
    <w:r w:rsidR="00621C6B">
      <w:rPr>
        <w:lang w:val="en-US"/>
      </w:rPr>
      <w:t>s</w:t>
    </w:r>
    <w:r w:rsidR="003E4D66" w:rsidRPr="00450E3A">
      <w:rPr>
        <w:lang w:val="en-US"/>
      </w:rPr>
      <w:t>&gt;, &lt;</w:t>
    </w:r>
    <w:r w:rsidR="003E4D66" w:rsidRPr="00D25749">
      <w:rPr>
        <w:lang w:val="en-US"/>
      </w:rPr>
      <w:t>days and hours of operation</w:t>
    </w:r>
    <w:r w:rsidR="003E4D66" w:rsidRPr="00450E3A">
      <w:rPr>
        <w:lang w:val="en-US"/>
      </w:rPr>
      <w:t xml:space="preserve">&gt;. </w:t>
    </w:r>
    <w:r w:rsidR="003E4D66" w:rsidRPr="00F64B41">
      <w:rPr>
        <w:lang w:val="es-US"/>
      </w:rPr>
      <w:t xml:space="preserve">La llamada es gratuita. </w:t>
    </w:r>
    <w:r w:rsidR="003E4D66" w:rsidRPr="00F64B41">
      <w:rPr>
        <w:b/>
        <w:lang w:val="es-US"/>
      </w:rPr>
      <w:t>Para obtener más información</w:t>
    </w:r>
    <w:r w:rsidR="003E4D66" w:rsidRPr="00F64B41">
      <w:rPr>
        <w:lang w:val="es-US"/>
      </w:rPr>
      <w:t>, v</w:t>
    </w:r>
    <w:r w:rsidR="003E4D66">
      <w:rPr>
        <w:lang w:val="es-US"/>
      </w:rPr>
      <w:t xml:space="preserve">isite </w:t>
    </w:r>
    <w:r w:rsidR="003E4D66" w:rsidRPr="00F64B41">
      <w:rPr>
        <w:lang w:val="es-US"/>
      </w:rPr>
      <w:t>&lt;</w:t>
    </w:r>
    <w:r w:rsidR="003E4D66" w:rsidRPr="00450E3A">
      <w:rPr>
        <w:lang w:val="es-ES_tradnl"/>
      </w:rPr>
      <w:t>web address</w:t>
    </w:r>
    <w:r w:rsidR="003E4D66" w:rsidRPr="00F64B41">
      <w:rPr>
        <w:lang w:val="es-US"/>
      </w:rPr>
      <w:t>&gt;</w:t>
    </w:r>
    <w:r w:rsidR="003E4D66">
      <w:rPr>
        <w:lang w:val="es-US"/>
      </w:rPr>
      <w:t>.</w:t>
    </w:r>
    <w:r w:rsidR="00736D35">
      <w:rPr>
        <w:lang w:val="es-US"/>
      </w:rPr>
      <w:tab/>
    </w:r>
    <w:r w:rsidR="003E4D66" w:rsidRPr="00BB0632">
      <w:rPr>
        <w:lang w:val="es-US"/>
      </w:rPr>
      <w:tab/>
    </w:r>
    <w:r w:rsidR="003E4D66" w:rsidRPr="00E158B5">
      <w:fldChar w:fldCharType="begin"/>
    </w:r>
    <w:r w:rsidR="003E4D66" w:rsidRPr="00E158B5">
      <w:instrText xml:space="preserve"> PAGE   \* MERGEFORMAT </w:instrText>
    </w:r>
    <w:r w:rsidR="003E4D66" w:rsidRPr="00E158B5">
      <w:fldChar w:fldCharType="separate"/>
    </w:r>
    <w:r w:rsidR="00276041">
      <w:rPr>
        <w:noProof/>
      </w:rPr>
      <w:t>1</w:t>
    </w:r>
    <w:r w:rsidR="003E4D6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79199" w14:textId="77777777" w:rsidR="004F5D79" w:rsidRPr="00BB4BE5" w:rsidRDefault="004F5D79" w:rsidP="00EA4A7F">
      <w:pPr>
        <w:spacing w:after="0" w:line="240" w:lineRule="auto"/>
      </w:pPr>
      <w:r w:rsidRPr="00BB4BE5">
        <w:separator/>
      </w:r>
    </w:p>
    <w:p w14:paraId="73696F2C" w14:textId="77777777" w:rsidR="004F5D79" w:rsidRDefault="004F5D79"/>
    <w:p w14:paraId="2EDAEDF6" w14:textId="77777777" w:rsidR="004F5D79" w:rsidRDefault="004F5D79"/>
  </w:footnote>
  <w:footnote w:type="continuationSeparator" w:id="0">
    <w:p w14:paraId="1856F385" w14:textId="77777777" w:rsidR="004F5D79" w:rsidRPr="00BB4BE5" w:rsidRDefault="004F5D79" w:rsidP="00EA4A7F">
      <w:pPr>
        <w:spacing w:after="0" w:line="240" w:lineRule="auto"/>
      </w:pPr>
      <w:r w:rsidRPr="00BB4BE5">
        <w:continuationSeparator/>
      </w:r>
    </w:p>
    <w:p w14:paraId="5AC8EB0A" w14:textId="77777777" w:rsidR="004F5D79" w:rsidRDefault="004F5D79"/>
    <w:p w14:paraId="68EDC189" w14:textId="77777777" w:rsidR="004F5D79" w:rsidRDefault="004F5D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7501D" w14:textId="77777777" w:rsidR="00111B82" w:rsidRPr="00BB4BE5" w:rsidRDefault="00111B82">
    <w:pPr>
      <w:pStyle w:val="Header"/>
      <w:rPr>
        <w:lang w:val="es-US"/>
      </w:rPr>
    </w:pPr>
  </w:p>
  <w:p w14:paraId="5DAB6C7B" w14:textId="77777777" w:rsidR="00111B82" w:rsidRDefault="00111B82"/>
  <w:p w14:paraId="02EB378F" w14:textId="77777777" w:rsidR="00111B82" w:rsidRDefault="00111B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1D2DC" w14:textId="77777777" w:rsidR="00111B82" w:rsidRDefault="008A6B57" w:rsidP="007C18CB">
    <w:pPr>
      <w:pStyle w:val="Pageheader"/>
    </w:pPr>
    <w:r w:rsidRPr="00BB4BE5">
      <w:t xml:space="preserve">&lt;Plan name&gt; </w:t>
    </w:r>
    <w:r w:rsidR="00111B82" w:rsidRPr="00BB4BE5">
      <w:t>M</w:t>
    </w:r>
    <w:r>
      <w:t>ANUAL DEL MIEMBRO</w:t>
    </w:r>
    <w:r w:rsidR="00111B82" w:rsidRPr="00BB4BE5">
      <w:tab/>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111B82" w:rsidRDefault="007C18CB" w:rsidP="007C18CB">
    <w:pPr>
      <w:pStyle w:val="Pageheader"/>
    </w:pPr>
    <w:r w:rsidRPr="00BB4BE5">
      <w:t>&lt;Plan name&gt;</w:t>
    </w:r>
    <w:r>
      <w:t xml:space="preserve"> </w:t>
    </w:r>
    <w:r w:rsidR="00111B82" w:rsidRPr="00BB4BE5">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rPr>
        <w:rFonts w:cs="Times New Roman"/>
      </w:rPr>
    </w:lvl>
  </w:abstractNum>
  <w:abstractNum w:abstractNumId="1"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Heading1"/>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C6028DC"/>
    <w:multiLevelType w:val="hybridMultilevel"/>
    <w:tmpl w:val="5A107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8406C6"/>
    <w:multiLevelType w:val="hybridMultilevel"/>
    <w:tmpl w:val="480AF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3941D7"/>
    <w:multiLevelType w:val="hybridMultilevel"/>
    <w:tmpl w:val="27241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91938"/>
    <w:multiLevelType w:val="multilevel"/>
    <w:tmpl w:val="5880B592"/>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4058250A"/>
    <w:multiLevelType w:val="hybridMultilevel"/>
    <w:tmpl w:val="5DAAD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845A83"/>
    <w:multiLevelType w:val="hybridMultilevel"/>
    <w:tmpl w:val="41B4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00280"/>
    <w:multiLevelType w:val="hybridMultilevel"/>
    <w:tmpl w:val="1FBE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4"/>
  </w:num>
  <w:num w:numId="4">
    <w:abstractNumId w:val="0"/>
  </w:num>
  <w:num w:numId="5">
    <w:abstractNumId w:val="7"/>
  </w:num>
  <w:num w:numId="6">
    <w:abstractNumId w:val="15"/>
  </w:num>
  <w:num w:numId="7">
    <w:abstractNumId w:val="11"/>
  </w:num>
  <w:num w:numId="8">
    <w:abstractNumId w:val="1"/>
  </w:num>
  <w:num w:numId="9">
    <w:abstractNumId w:val="12"/>
  </w:num>
  <w:num w:numId="10">
    <w:abstractNumId w:val="13"/>
  </w:num>
  <w:num w:numId="11">
    <w:abstractNumId w:val="10"/>
  </w:num>
  <w:num w:numId="12">
    <w:abstractNumId w:val="16"/>
  </w:num>
  <w:num w:numId="13">
    <w:abstractNumId w:val="15"/>
  </w:num>
  <w:num w:numId="14">
    <w:abstractNumId w:val="11"/>
  </w:num>
  <w:num w:numId="15">
    <w:abstractNumId w:val="1"/>
  </w:num>
  <w:num w:numId="16">
    <w:abstractNumId w:val="12"/>
  </w:num>
  <w:num w:numId="17">
    <w:abstractNumId w:val="13"/>
  </w:num>
  <w:num w:numId="18">
    <w:abstractNumId w:val="10"/>
  </w:num>
  <w:num w:numId="19">
    <w:abstractNumId w:val="1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
  </w:num>
  <w:num w:numId="30">
    <w:abstractNumId w:val="9"/>
  </w:num>
  <w:num w:numId="31">
    <w:abstractNumId w:val="8"/>
  </w:num>
  <w:num w:numId="32">
    <w:abstractNumId w:val="18"/>
  </w:num>
  <w:num w:numId="33">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513A"/>
    <w:rsid w:val="00016149"/>
    <w:rsid w:val="00016B59"/>
    <w:rsid w:val="00016E31"/>
    <w:rsid w:val="000175CB"/>
    <w:rsid w:val="00031731"/>
    <w:rsid w:val="00033FDA"/>
    <w:rsid w:val="000362E6"/>
    <w:rsid w:val="00040924"/>
    <w:rsid w:val="000443A5"/>
    <w:rsid w:val="0004771D"/>
    <w:rsid w:val="00054C15"/>
    <w:rsid w:val="00061BC3"/>
    <w:rsid w:val="0006393C"/>
    <w:rsid w:val="0006714E"/>
    <w:rsid w:val="0006747B"/>
    <w:rsid w:val="0007111A"/>
    <w:rsid w:val="00075CC9"/>
    <w:rsid w:val="0007740A"/>
    <w:rsid w:val="00081C87"/>
    <w:rsid w:val="00083E3D"/>
    <w:rsid w:val="00084252"/>
    <w:rsid w:val="000856F8"/>
    <w:rsid w:val="00091636"/>
    <w:rsid w:val="000A1DD9"/>
    <w:rsid w:val="000A33A4"/>
    <w:rsid w:val="000A768A"/>
    <w:rsid w:val="000B02AA"/>
    <w:rsid w:val="000B0BBF"/>
    <w:rsid w:val="000B1D39"/>
    <w:rsid w:val="000B1E6A"/>
    <w:rsid w:val="000B31C4"/>
    <w:rsid w:val="000B3607"/>
    <w:rsid w:val="000B4022"/>
    <w:rsid w:val="000B6454"/>
    <w:rsid w:val="000C55DF"/>
    <w:rsid w:val="000C6E58"/>
    <w:rsid w:val="000D11B5"/>
    <w:rsid w:val="000D12FC"/>
    <w:rsid w:val="000D4141"/>
    <w:rsid w:val="000D43D6"/>
    <w:rsid w:val="000E2106"/>
    <w:rsid w:val="000E2B9C"/>
    <w:rsid w:val="000E3448"/>
    <w:rsid w:val="000E395C"/>
    <w:rsid w:val="000F0AA1"/>
    <w:rsid w:val="000F3A08"/>
    <w:rsid w:val="000F5E19"/>
    <w:rsid w:val="00101557"/>
    <w:rsid w:val="00102D33"/>
    <w:rsid w:val="00102E3D"/>
    <w:rsid w:val="00102F09"/>
    <w:rsid w:val="00106321"/>
    <w:rsid w:val="00111B82"/>
    <w:rsid w:val="00112F5B"/>
    <w:rsid w:val="00115D0B"/>
    <w:rsid w:val="00120B2A"/>
    <w:rsid w:val="001266F3"/>
    <w:rsid w:val="00133676"/>
    <w:rsid w:val="001341EE"/>
    <w:rsid w:val="001426CA"/>
    <w:rsid w:val="001429CF"/>
    <w:rsid w:val="00144526"/>
    <w:rsid w:val="00144679"/>
    <w:rsid w:val="00145E20"/>
    <w:rsid w:val="001517E9"/>
    <w:rsid w:val="001518EF"/>
    <w:rsid w:val="00151B3B"/>
    <w:rsid w:val="001608F5"/>
    <w:rsid w:val="00164304"/>
    <w:rsid w:val="0016664D"/>
    <w:rsid w:val="00170380"/>
    <w:rsid w:val="00170D28"/>
    <w:rsid w:val="00173109"/>
    <w:rsid w:val="0018293D"/>
    <w:rsid w:val="00183AF2"/>
    <w:rsid w:val="00183B29"/>
    <w:rsid w:val="00184F92"/>
    <w:rsid w:val="00185398"/>
    <w:rsid w:val="00187EEC"/>
    <w:rsid w:val="001927D1"/>
    <w:rsid w:val="001A0DCD"/>
    <w:rsid w:val="001A1F77"/>
    <w:rsid w:val="001A5E9E"/>
    <w:rsid w:val="001A6A25"/>
    <w:rsid w:val="001A7E38"/>
    <w:rsid w:val="001B02AD"/>
    <w:rsid w:val="001B107A"/>
    <w:rsid w:val="001B2262"/>
    <w:rsid w:val="001B31CA"/>
    <w:rsid w:val="001B4A9A"/>
    <w:rsid w:val="001B550F"/>
    <w:rsid w:val="001B5D86"/>
    <w:rsid w:val="001B7D18"/>
    <w:rsid w:val="001C053C"/>
    <w:rsid w:val="001C4592"/>
    <w:rsid w:val="001C63DA"/>
    <w:rsid w:val="001C74A6"/>
    <w:rsid w:val="001D1090"/>
    <w:rsid w:val="001D3317"/>
    <w:rsid w:val="001D41E4"/>
    <w:rsid w:val="001E494B"/>
    <w:rsid w:val="001E637D"/>
    <w:rsid w:val="001F1429"/>
    <w:rsid w:val="001F6592"/>
    <w:rsid w:val="002004B1"/>
    <w:rsid w:val="002028A8"/>
    <w:rsid w:val="002066A3"/>
    <w:rsid w:val="00210EC7"/>
    <w:rsid w:val="00211708"/>
    <w:rsid w:val="002155DA"/>
    <w:rsid w:val="00216042"/>
    <w:rsid w:val="002161BD"/>
    <w:rsid w:val="002176DC"/>
    <w:rsid w:val="00217E30"/>
    <w:rsid w:val="00220BB3"/>
    <w:rsid w:val="002221EC"/>
    <w:rsid w:val="0022454E"/>
    <w:rsid w:val="0022511E"/>
    <w:rsid w:val="00235227"/>
    <w:rsid w:val="00235F19"/>
    <w:rsid w:val="0023600D"/>
    <w:rsid w:val="00237709"/>
    <w:rsid w:val="00243686"/>
    <w:rsid w:val="002442C6"/>
    <w:rsid w:val="00246E4F"/>
    <w:rsid w:val="0024761B"/>
    <w:rsid w:val="002512CE"/>
    <w:rsid w:val="0025390B"/>
    <w:rsid w:val="00256FBB"/>
    <w:rsid w:val="00260C30"/>
    <w:rsid w:val="00261E4C"/>
    <w:rsid w:val="002643B3"/>
    <w:rsid w:val="002655F2"/>
    <w:rsid w:val="00266429"/>
    <w:rsid w:val="002705BB"/>
    <w:rsid w:val="00276041"/>
    <w:rsid w:val="002800D7"/>
    <w:rsid w:val="00287273"/>
    <w:rsid w:val="00293336"/>
    <w:rsid w:val="00293424"/>
    <w:rsid w:val="002946DB"/>
    <w:rsid w:val="00295D7D"/>
    <w:rsid w:val="002A08C3"/>
    <w:rsid w:val="002A6641"/>
    <w:rsid w:val="002B0277"/>
    <w:rsid w:val="002B3201"/>
    <w:rsid w:val="002B474E"/>
    <w:rsid w:val="002B4A86"/>
    <w:rsid w:val="002B5216"/>
    <w:rsid w:val="002C0537"/>
    <w:rsid w:val="002C3713"/>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12033"/>
    <w:rsid w:val="0031425B"/>
    <w:rsid w:val="00315A19"/>
    <w:rsid w:val="00321154"/>
    <w:rsid w:val="00324332"/>
    <w:rsid w:val="00327211"/>
    <w:rsid w:val="0032743B"/>
    <w:rsid w:val="00331BCB"/>
    <w:rsid w:val="00333101"/>
    <w:rsid w:val="00336DB4"/>
    <w:rsid w:val="00336DCC"/>
    <w:rsid w:val="0034135A"/>
    <w:rsid w:val="003417F9"/>
    <w:rsid w:val="00345A4B"/>
    <w:rsid w:val="00346A87"/>
    <w:rsid w:val="00347EDD"/>
    <w:rsid w:val="00351862"/>
    <w:rsid w:val="00354230"/>
    <w:rsid w:val="00364181"/>
    <w:rsid w:val="00365970"/>
    <w:rsid w:val="00372BE4"/>
    <w:rsid w:val="00376699"/>
    <w:rsid w:val="00387CE3"/>
    <w:rsid w:val="00391AEB"/>
    <w:rsid w:val="00393D5B"/>
    <w:rsid w:val="0039790B"/>
    <w:rsid w:val="00397B40"/>
    <w:rsid w:val="003A11F9"/>
    <w:rsid w:val="003A1C65"/>
    <w:rsid w:val="003A29F4"/>
    <w:rsid w:val="003A5285"/>
    <w:rsid w:val="003A67B0"/>
    <w:rsid w:val="003B1EE1"/>
    <w:rsid w:val="003B4718"/>
    <w:rsid w:val="003B515F"/>
    <w:rsid w:val="003B5A65"/>
    <w:rsid w:val="003B6023"/>
    <w:rsid w:val="003B6545"/>
    <w:rsid w:val="003B76DD"/>
    <w:rsid w:val="003C1AA1"/>
    <w:rsid w:val="003D162C"/>
    <w:rsid w:val="003D3231"/>
    <w:rsid w:val="003D5C7F"/>
    <w:rsid w:val="003D6144"/>
    <w:rsid w:val="003D6B41"/>
    <w:rsid w:val="003E0875"/>
    <w:rsid w:val="003E4346"/>
    <w:rsid w:val="003E4D66"/>
    <w:rsid w:val="003F170C"/>
    <w:rsid w:val="00401712"/>
    <w:rsid w:val="004060BE"/>
    <w:rsid w:val="00411226"/>
    <w:rsid w:val="0041455F"/>
    <w:rsid w:val="00423301"/>
    <w:rsid w:val="0042385B"/>
    <w:rsid w:val="004266FC"/>
    <w:rsid w:val="004269F2"/>
    <w:rsid w:val="004308D1"/>
    <w:rsid w:val="004316E3"/>
    <w:rsid w:val="00437F14"/>
    <w:rsid w:val="00440310"/>
    <w:rsid w:val="0044125E"/>
    <w:rsid w:val="00444432"/>
    <w:rsid w:val="00444CBE"/>
    <w:rsid w:val="0044574D"/>
    <w:rsid w:val="00446736"/>
    <w:rsid w:val="004502F1"/>
    <w:rsid w:val="00451BE1"/>
    <w:rsid w:val="00454783"/>
    <w:rsid w:val="00462A64"/>
    <w:rsid w:val="00465987"/>
    <w:rsid w:val="004705EF"/>
    <w:rsid w:val="00471DAE"/>
    <w:rsid w:val="00474E0E"/>
    <w:rsid w:val="00474E88"/>
    <w:rsid w:val="004756B1"/>
    <w:rsid w:val="00480396"/>
    <w:rsid w:val="00480CAD"/>
    <w:rsid w:val="00481209"/>
    <w:rsid w:val="00481D4E"/>
    <w:rsid w:val="0048702E"/>
    <w:rsid w:val="0048706B"/>
    <w:rsid w:val="00492F96"/>
    <w:rsid w:val="00494781"/>
    <w:rsid w:val="004A152F"/>
    <w:rsid w:val="004A2E44"/>
    <w:rsid w:val="004A4F7B"/>
    <w:rsid w:val="004A7B5C"/>
    <w:rsid w:val="004B66D4"/>
    <w:rsid w:val="004C0269"/>
    <w:rsid w:val="004C6852"/>
    <w:rsid w:val="004D626E"/>
    <w:rsid w:val="004E3C6C"/>
    <w:rsid w:val="004E659A"/>
    <w:rsid w:val="004E6F4F"/>
    <w:rsid w:val="004E7BEB"/>
    <w:rsid w:val="004F454B"/>
    <w:rsid w:val="004F548A"/>
    <w:rsid w:val="004F55B7"/>
    <w:rsid w:val="004F5D79"/>
    <w:rsid w:val="004F7041"/>
    <w:rsid w:val="00505250"/>
    <w:rsid w:val="00515B5F"/>
    <w:rsid w:val="00517A92"/>
    <w:rsid w:val="005214D0"/>
    <w:rsid w:val="00522497"/>
    <w:rsid w:val="00522C29"/>
    <w:rsid w:val="005256FD"/>
    <w:rsid w:val="0052599D"/>
    <w:rsid w:val="00526D66"/>
    <w:rsid w:val="005349D9"/>
    <w:rsid w:val="00535501"/>
    <w:rsid w:val="00537CBA"/>
    <w:rsid w:val="005433D9"/>
    <w:rsid w:val="00544DBB"/>
    <w:rsid w:val="00546A80"/>
    <w:rsid w:val="00551455"/>
    <w:rsid w:val="00551FB3"/>
    <w:rsid w:val="0055750A"/>
    <w:rsid w:val="00560C86"/>
    <w:rsid w:val="005636F0"/>
    <w:rsid w:val="00574EE8"/>
    <w:rsid w:val="00583D2F"/>
    <w:rsid w:val="0058622D"/>
    <w:rsid w:val="00587D44"/>
    <w:rsid w:val="00594C7D"/>
    <w:rsid w:val="005961D1"/>
    <w:rsid w:val="005A0BF2"/>
    <w:rsid w:val="005A122E"/>
    <w:rsid w:val="005A2932"/>
    <w:rsid w:val="005B3A32"/>
    <w:rsid w:val="005B7107"/>
    <w:rsid w:val="005B7493"/>
    <w:rsid w:val="005C06A7"/>
    <w:rsid w:val="005C3247"/>
    <w:rsid w:val="005C4B7F"/>
    <w:rsid w:val="005C4CCC"/>
    <w:rsid w:val="005C506B"/>
    <w:rsid w:val="005C5C6F"/>
    <w:rsid w:val="005C7931"/>
    <w:rsid w:val="005C7E3F"/>
    <w:rsid w:val="005D5831"/>
    <w:rsid w:val="005E4E5D"/>
    <w:rsid w:val="005E769A"/>
    <w:rsid w:val="005F250B"/>
    <w:rsid w:val="005F2DEB"/>
    <w:rsid w:val="005F7B76"/>
    <w:rsid w:val="0060276F"/>
    <w:rsid w:val="00604714"/>
    <w:rsid w:val="00610159"/>
    <w:rsid w:val="00610D80"/>
    <w:rsid w:val="00610F16"/>
    <w:rsid w:val="0061342B"/>
    <w:rsid w:val="00621C6B"/>
    <w:rsid w:val="00622E10"/>
    <w:rsid w:val="00624A25"/>
    <w:rsid w:val="006262CE"/>
    <w:rsid w:val="006274FF"/>
    <w:rsid w:val="00631A59"/>
    <w:rsid w:val="00632864"/>
    <w:rsid w:val="00637A6A"/>
    <w:rsid w:val="00640C5F"/>
    <w:rsid w:val="00650697"/>
    <w:rsid w:val="006517FB"/>
    <w:rsid w:val="006557AD"/>
    <w:rsid w:val="00655B9C"/>
    <w:rsid w:val="0066673D"/>
    <w:rsid w:val="00667401"/>
    <w:rsid w:val="00667AC2"/>
    <w:rsid w:val="006707A3"/>
    <w:rsid w:val="006711CB"/>
    <w:rsid w:val="00672A31"/>
    <w:rsid w:val="00672F52"/>
    <w:rsid w:val="00674201"/>
    <w:rsid w:val="0067786C"/>
    <w:rsid w:val="00680F2F"/>
    <w:rsid w:val="00684DAC"/>
    <w:rsid w:val="006902FE"/>
    <w:rsid w:val="00693174"/>
    <w:rsid w:val="00693428"/>
    <w:rsid w:val="00694F34"/>
    <w:rsid w:val="00696D2D"/>
    <w:rsid w:val="006A7892"/>
    <w:rsid w:val="006A7988"/>
    <w:rsid w:val="006A7FD3"/>
    <w:rsid w:val="006B2191"/>
    <w:rsid w:val="006B4348"/>
    <w:rsid w:val="006B4A35"/>
    <w:rsid w:val="006B7040"/>
    <w:rsid w:val="006B7B37"/>
    <w:rsid w:val="006C18B0"/>
    <w:rsid w:val="006C1974"/>
    <w:rsid w:val="006C6AF3"/>
    <w:rsid w:val="006C7113"/>
    <w:rsid w:val="006C7CAA"/>
    <w:rsid w:val="006D0A2D"/>
    <w:rsid w:val="006D3514"/>
    <w:rsid w:val="006D556F"/>
    <w:rsid w:val="006D5DB8"/>
    <w:rsid w:val="006D7E87"/>
    <w:rsid w:val="006E29DE"/>
    <w:rsid w:val="006E3622"/>
    <w:rsid w:val="006E7B7D"/>
    <w:rsid w:val="006F0552"/>
    <w:rsid w:val="006F1174"/>
    <w:rsid w:val="006F268F"/>
    <w:rsid w:val="006F3A33"/>
    <w:rsid w:val="006F5EB3"/>
    <w:rsid w:val="006F70F7"/>
    <w:rsid w:val="0070182C"/>
    <w:rsid w:val="00702D1A"/>
    <w:rsid w:val="00702E48"/>
    <w:rsid w:val="007032C4"/>
    <w:rsid w:val="0070411F"/>
    <w:rsid w:val="007041F7"/>
    <w:rsid w:val="007044ED"/>
    <w:rsid w:val="00705925"/>
    <w:rsid w:val="007066C4"/>
    <w:rsid w:val="00706B9B"/>
    <w:rsid w:val="0071076C"/>
    <w:rsid w:val="00711BF1"/>
    <w:rsid w:val="0071388E"/>
    <w:rsid w:val="00724292"/>
    <w:rsid w:val="00725124"/>
    <w:rsid w:val="00727C63"/>
    <w:rsid w:val="007325B7"/>
    <w:rsid w:val="00736D35"/>
    <w:rsid w:val="0074042E"/>
    <w:rsid w:val="00744D4F"/>
    <w:rsid w:val="00745E46"/>
    <w:rsid w:val="00754D83"/>
    <w:rsid w:val="00755213"/>
    <w:rsid w:val="00755839"/>
    <w:rsid w:val="0076165A"/>
    <w:rsid w:val="0076544A"/>
    <w:rsid w:val="00772732"/>
    <w:rsid w:val="007730C9"/>
    <w:rsid w:val="00775E36"/>
    <w:rsid w:val="0078025E"/>
    <w:rsid w:val="00781A32"/>
    <w:rsid w:val="007824A4"/>
    <w:rsid w:val="00787BC5"/>
    <w:rsid w:val="00793869"/>
    <w:rsid w:val="00794B96"/>
    <w:rsid w:val="007A3916"/>
    <w:rsid w:val="007A4123"/>
    <w:rsid w:val="007A7C3F"/>
    <w:rsid w:val="007B33D3"/>
    <w:rsid w:val="007B4267"/>
    <w:rsid w:val="007B5276"/>
    <w:rsid w:val="007B7001"/>
    <w:rsid w:val="007C18CB"/>
    <w:rsid w:val="007C4EDE"/>
    <w:rsid w:val="007D6C6B"/>
    <w:rsid w:val="007E3930"/>
    <w:rsid w:val="007E5254"/>
    <w:rsid w:val="007E6A23"/>
    <w:rsid w:val="007E74D4"/>
    <w:rsid w:val="007F060D"/>
    <w:rsid w:val="007F0F13"/>
    <w:rsid w:val="007F2150"/>
    <w:rsid w:val="007F6CE0"/>
    <w:rsid w:val="00802440"/>
    <w:rsid w:val="00805DC5"/>
    <w:rsid w:val="0081345E"/>
    <w:rsid w:val="00817170"/>
    <w:rsid w:val="00817558"/>
    <w:rsid w:val="008229D0"/>
    <w:rsid w:val="00825393"/>
    <w:rsid w:val="0082672F"/>
    <w:rsid w:val="00830B01"/>
    <w:rsid w:val="008329D3"/>
    <w:rsid w:val="00833C8D"/>
    <w:rsid w:val="008347C8"/>
    <w:rsid w:val="00835C82"/>
    <w:rsid w:val="00841698"/>
    <w:rsid w:val="008449BA"/>
    <w:rsid w:val="008509B6"/>
    <w:rsid w:val="00852E24"/>
    <w:rsid w:val="00854974"/>
    <w:rsid w:val="008552E1"/>
    <w:rsid w:val="00860E2F"/>
    <w:rsid w:val="00862C69"/>
    <w:rsid w:val="008750B1"/>
    <w:rsid w:val="00875AEC"/>
    <w:rsid w:val="00877A4C"/>
    <w:rsid w:val="008810D2"/>
    <w:rsid w:val="008835E5"/>
    <w:rsid w:val="00892601"/>
    <w:rsid w:val="00894C06"/>
    <w:rsid w:val="0089573D"/>
    <w:rsid w:val="00895EEB"/>
    <w:rsid w:val="0089618E"/>
    <w:rsid w:val="0089775F"/>
    <w:rsid w:val="00897C55"/>
    <w:rsid w:val="008A07EA"/>
    <w:rsid w:val="008A51AF"/>
    <w:rsid w:val="008A6B57"/>
    <w:rsid w:val="008A7DC9"/>
    <w:rsid w:val="008B0C94"/>
    <w:rsid w:val="008B0D53"/>
    <w:rsid w:val="008C1E54"/>
    <w:rsid w:val="008C3B9F"/>
    <w:rsid w:val="008C416F"/>
    <w:rsid w:val="008C53B5"/>
    <w:rsid w:val="008C5B76"/>
    <w:rsid w:val="008C6A09"/>
    <w:rsid w:val="008D065C"/>
    <w:rsid w:val="008D1008"/>
    <w:rsid w:val="008E6953"/>
    <w:rsid w:val="008F1A02"/>
    <w:rsid w:val="008F1E51"/>
    <w:rsid w:val="008F2693"/>
    <w:rsid w:val="0090495F"/>
    <w:rsid w:val="00906B2B"/>
    <w:rsid w:val="00910BFF"/>
    <w:rsid w:val="00911413"/>
    <w:rsid w:val="009114AC"/>
    <w:rsid w:val="00911AFD"/>
    <w:rsid w:val="00912B7D"/>
    <w:rsid w:val="00913595"/>
    <w:rsid w:val="00913CAE"/>
    <w:rsid w:val="00927748"/>
    <w:rsid w:val="00931F81"/>
    <w:rsid w:val="00936D16"/>
    <w:rsid w:val="0094013C"/>
    <w:rsid w:val="00940715"/>
    <w:rsid w:val="009428DB"/>
    <w:rsid w:val="0094758E"/>
    <w:rsid w:val="00952F3D"/>
    <w:rsid w:val="009531CF"/>
    <w:rsid w:val="00955A7F"/>
    <w:rsid w:val="00956FE8"/>
    <w:rsid w:val="0096252C"/>
    <w:rsid w:val="00966299"/>
    <w:rsid w:val="009712C9"/>
    <w:rsid w:val="00972912"/>
    <w:rsid w:val="009844A1"/>
    <w:rsid w:val="009A6BFD"/>
    <w:rsid w:val="009B452C"/>
    <w:rsid w:val="009B4766"/>
    <w:rsid w:val="009B62ED"/>
    <w:rsid w:val="009B6F8A"/>
    <w:rsid w:val="009C068D"/>
    <w:rsid w:val="009C5793"/>
    <w:rsid w:val="009D048D"/>
    <w:rsid w:val="009D4D6D"/>
    <w:rsid w:val="009D5DF7"/>
    <w:rsid w:val="009D7C0C"/>
    <w:rsid w:val="009E20E7"/>
    <w:rsid w:val="009E4A50"/>
    <w:rsid w:val="009E68FE"/>
    <w:rsid w:val="009F1896"/>
    <w:rsid w:val="009F228F"/>
    <w:rsid w:val="009F4284"/>
    <w:rsid w:val="009F6BE7"/>
    <w:rsid w:val="009F6FAA"/>
    <w:rsid w:val="00A038F5"/>
    <w:rsid w:val="00A12665"/>
    <w:rsid w:val="00A163D0"/>
    <w:rsid w:val="00A164FE"/>
    <w:rsid w:val="00A20B5E"/>
    <w:rsid w:val="00A216D1"/>
    <w:rsid w:val="00A23231"/>
    <w:rsid w:val="00A23712"/>
    <w:rsid w:val="00A24035"/>
    <w:rsid w:val="00A24537"/>
    <w:rsid w:val="00A2755C"/>
    <w:rsid w:val="00A30202"/>
    <w:rsid w:val="00A346CE"/>
    <w:rsid w:val="00A437C4"/>
    <w:rsid w:val="00A54A5B"/>
    <w:rsid w:val="00A602B2"/>
    <w:rsid w:val="00A603C7"/>
    <w:rsid w:val="00A65C12"/>
    <w:rsid w:val="00A66021"/>
    <w:rsid w:val="00A71D01"/>
    <w:rsid w:val="00A73DAD"/>
    <w:rsid w:val="00A81715"/>
    <w:rsid w:val="00A81CF5"/>
    <w:rsid w:val="00A82AFC"/>
    <w:rsid w:val="00A90BB0"/>
    <w:rsid w:val="00A95C3F"/>
    <w:rsid w:val="00AA210F"/>
    <w:rsid w:val="00AA4D87"/>
    <w:rsid w:val="00AB48E9"/>
    <w:rsid w:val="00AC3509"/>
    <w:rsid w:val="00AC411F"/>
    <w:rsid w:val="00AC4EE3"/>
    <w:rsid w:val="00AC72F6"/>
    <w:rsid w:val="00AD2FAD"/>
    <w:rsid w:val="00AD44FB"/>
    <w:rsid w:val="00AD56A0"/>
    <w:rsid w:val="00AD73C7"/>
    <w:rsid w:val="00AF036B"/>
    <w:rsid w:val="00AF3753"/>
    <w:rsid w:val="00AF5BD4"/>
    <w:rsid w:val="00AF74E2"/>
    <w:rsid w:val="00B0195D"/>
    <w:rsid w:val="00B0236D"/>
    <w:rsid w:val="00B036CA"/>
    <w:rsid w:val="00B03F91"/>
    <w:rsid w:val="00B04B3C"/>
    <w:rsid w:val="00B05414"/>
    <w:rsid w:val="00B074BB"/>
    <w:rsid w:val="00B076F2"/>
    <w:rsid w:val="00B11173"/>
    <w:rsid w:val="00B134B6"/>
    <w:rsid w:val="00B143E3"/>
    <w:rsid w:val="00B17A13"/>
    <w:rsid w:val="00B20388"/>
    <w:rsid w:val="00B22E19"/>
    <w:rsid w:val="00B23DD4"/>
    <w:rsid w:val="00B32B90"/>
    <w:rsid w:val="00B33FCB"/>
    <w:rsid w:val="00B34534"/>
    <w:rsid w:val="00B3759F"/>
    <w:rsid w:val="00B400E1"/>
    <w:rsid w:val="00B40823"/>
    <w:rsid w:val="00B40EB0"/>
    <w:rsid w:val="00B41DBD"/>
    <w:rsid w:val="00B44477"/>
    <w:rsid w:val="00B44CF3"/>
    <w:rsid w:val="00B45CD4"/>
    <w:rsid w:val="00B6101A"/>
    <w:rsid w:val="00B64606"/>
    <w:rsid w:val="00B7707E"/>
    <w:rsid w:val="00B823B2"/>
    <w:rsid w:val="00B83295"/>
    <w:rsid w:val="00B90C71"/>
    <w:rsid w:val="00B931D2"/>
    <w:rsid w:val="00B9342A"/>
    <w:rsid w:val="00B952EF"/>
    <w:rsid w:val="00B97395"/>
    <w:rsid w:val="00BA0017"/>
    <w:rsid w:val="00BA04D8"/>
    <w:rsid w:val="00BA1800"/>
    <w:rsid w:val="00BA3948"/>
    <w:rsid w:val="00BA3FE0"/>
    <w:rsid w:val="00BA410C"/>
    <w:rsid w:val="00BA659C"/>
    <w:rsid w:val="00BA7827"/>
    <w:rsid w:val="00BB0632"/>
    <w:rsid w:val="00BB1E96"/>
    <w:rsid w:val="00BB3110"/>
    <w:rsid w:val="00BB3A45"/>
    <w:rsid w:val="00BB4BE5"/>
    <w:rsid w:val="00BB56DA"/>
    <w:rsid w:val="00BB65EA"/>
    <w:rsid w:val="00BB66F9"/>
    <w:rsid w:val="00BB6CC6"/>
    <w:rsid w:val="00BC01F7"/>
    <w:rsid w:val="00BC1139"/>
    <w:rsid w:val="00BC1C5B"/>
    <w:rsid w:val="00BD0A24"/>
    <w:rsid w:val="00BD5940"/>
    <w:rsid w:val="00BD5A84"/>
    <w:rsid w:val="00BD5F37"/>
    <w:rsid w:val="00BD6305"/>
    <w:rsid w:val="00BE0359"/>
    <w:rsid w:val="00BE7F3C"/>
    <w:rsid w:val="00BF125D"/>
    <w:rsid w:val="00BF195E"/>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2027C"/>
    <w:rsid w:val="00C20EF5"/>
    <w:rsid w:val="00C2193A"/>
    <w:rsid w:val="00C21A2E"/>
    <w:rsid w:val="00C253A6"/>
    <w:rsid w:val="00C25DA1"/>
    <w:rsid w:val="00C31561"/>
    <w:rsid w:val="00C34F60"/>
    <w:rsid w:val="00C43887"/>
    <w:rsid w:val="00C44D16"/>
    <w:rsid w:val="00C62EFA"/>
    <w:rsid w:val="00C64B04"/>
    <w:rsid w:val="00C703F6"/>
    <w:rsid w:val="00C72587"/>
    <w:rsid w:val="00C7766A"/>
    <w:rsid w:val="00C77BF2"/>
    <w:rsid w:val="00C80C25"/>
    <w:rsid w:val="00C827B1"/>
    <w:rsid w:val="00C82AA8"/>
    <w:rsid w:val="00C840CB"/>
    <w:rsid w:val="00C87FC8"/>
    <w:rsid w:val="00C90158"/>
    <w:rsid w:val="00C91BEC"/>
    <w:rsid w:val="00C92972"/>
    <w:rsid w:val="00C92F94"/>
    <w:rsid w:val="00C957B5"/>
    <w:rsid w:val="00C96F75"/>
    <w:rsid w:val="00C97BE8"/>
    <w:rsid w:val="00CA1FEA"/>
    <w:rsid w:val="00CA6C3B"/>
    <w:rsid w:val="00CB296F"/>
    <w:rsid w:val="00CC0033"/>
    <w:rsid w:val="00CC3AC1"/>
    <w:rsid w:val="00CD103E"/>
    <w:rsid w:val="00CD346A"/>
    <w:rsid w:val="00CD3990"/>
    <w:rsid w:val="00CD4B3B"/>
    <w:rsid w:val="00CD5226"/>
    <w:rsid w:val="00CD6391"/>
    <w:rsid w:val="00CD662E"/>
    <w:rsid w:val="00CE0035"/>
    <w:rsid w:val="00CE0717"/>
    <w:rsid w:val="00CE30FE"/>
    <w:rsid w:val="00CF3716"/>
    <w:rsid w:val="00D0064F"/>
    <w:rsid w:val="00D02191"/>
    <w:rsid w:val="00D04CD9"/>
    <w:rsid w:val="00D0616C"/>
    <w:rsid w:val="00D108E3"/>
    <w:rsid w:val="00D11C23"/>
    <w:rsid w:val="00D152A6"/>
    <w:rsid w:val="00D26782"/>
    <w:rsid w:val="00D307DD"/>
    <w:rsid w:val="00D30D08"/>
    <w:rsid w:val="00D345F1"/>
    <w:rsid w:val="00D35FA4"/>
    <w:rsid w:val="00D36044"/>
    <w:rsid w:val="00D40C18"/>
    <w:rsid w:val="00D40D78"/>
    <w:rsid w:val="00D427A3"/>
    <w:rsid w:val="00D4607E"/>
    <w:rsid w:val="00D573C4"/>
    <w:rsid w:val="00D57A7C"/>
    <w:rsid w:val="00D61141"/>
    <w:rsid w:val="00D657EB"/>
    <w:rsid w:val="00D65E05"/>
    <w:rsid w:val="00D756CF"/>
    <w:rsid w:val="00D76042"/>
    <w:rsid w:val="00D80F3A"/>
    <w:rsid w:val="00D91020"/>
    <w:rsid w:val="00D92BF3"/>
    <w:rsid w:val="00D9328F"/>
    <w:rsid w:val="00D9514A"/>
    <w:rsid w:val="00D962F4"/>
    <w:rsid w:val="00D97D40"/>
    <w:rsid w:val="00DA103D"/>
    <w:rsid w:val="00DA460E"/>
    <w:rsid w:val="00DA553F"/>
    <w:rsid w:val="00DA5F5D"/>
    <w:rsid w:val="00DA6CE3"/>
    <w:rsid w:val="00DB1D3E"/>
    <w:rsid w:val="00DB36D8"/>
    <w:rsid w:val="00DB5DA0"/>
    <w:rsid w:val="00DB6DD3"/>
    <w:rsid w:val="00DB7818"/>
    <w:rsid w:val="00DC6AE2"/>
    <w:rsid w:val="00DD144E"/>
    <w:rsid w:val="00DD2E0E"/>
    <w:rsid w:val="00DD59AA"/>
    <w:rsid w:val="00DD6F76"/>
    <w:rsid w:val="00DE412F"/>
    <w:rsid w:val="00DE7E1D"/>
    <w:rsid w:val="00DF691A"/>
    <w:rsid w:val="00DF7916"/>
    <w:rsid w:val="00DF7931"/>
    <w:rsid w:val="00E01238"/>
    <w:rsid w:val="00E10884"/>
    <w:rsid w:val="00E1095F"/>
    <w:rsid w:val="00E15DCC"/>
    <w:rsid w:val="00E1755A"/>
    <w:rsid w:val="00E17B63"/>
    <w:rsid w:val="00E2045E"/>
    <w:rsid w:val="00E20593"/>
    <w:rsid w:val="00E21F09"/>
    <w:rsid w:val="00E21FE5"/>
    <w:rsid w:val="00E237DC"/>
    <w:rsid w:val="00E23A38"/>
    <w:rsid w:val="00E24F35"/>
    <w:rsid w:val="00E26441"/>
    <w:rsid w:val="00E301C5"/>
    <w:rsid w:val="00E321CE"/>
    <w:rsid w:val="00E41B9E"/>
    <w:rsid w:val="00E41D8B"/>
    <w:rsid w:val="00E45CD1"/>
    <w:rsid w:val="00E47351"/>
    <w:rsid w:val="00E50546"/>
    <w:rsid w:val="00E53FA7"/>
    <w:rsid w:val="00E548CD"/>
    <w:rsid w:val="00E54B43"/>
    <w:rsid w:val="00E6140B"/>
    <w:rsid w:val="00E61DE5"/>
    <w:rsid w:val="00E63817"/>
    <w:rsid w:val="00E64104"/>
    <w:rsid w:val="00E64455"/>
    <w:rsid w:val="00E64B10"/>
    <w:rsid w:val="00E66BB6"/>
    <w:rsid w:val="00E74E14"/>
    <w:rsid w:val="00E74ED1"/>
    <w:rsid w:val="00E75B1E"/>
    <w:rsid w:val="00E8350B"/>
    <w:rsid w:val="00E86310"/>
    <w:rsid w:val="00E924A0"/>
    <w:rsid w:val="00E93BFA"/>
    <w:rsid w:val="00E9538F"/>
    <w:rsid w:val="00E96AB2"/>
    <w:rsid w:val="00E977B9"/>
    <w:rsid w:val="00E97ADD"/>
    <w:rsid w:val="00EA4A7F"/>
    <w:rsid w:val="00EA4DC2"/>
    <w:rsid w:val="00EB4211"/>
    <w:rsid w:val="00EB441A"/>
    <w:rsid w:val="00EC0C35"/>
    <w:rsid w:val="00EC2C36"/>
    <w:rsid w:val="00EC3808"/>
    <w:rsid w:val="00ED70E9"/>
    <w:rsid w:val="00EE6604"/>
    <w:rsid w:val="00EE7DC0"/>
    <w:rsid w:val="00EF1250"/>
    <w:rsid w:val="00EF3DBA"/>
    <w:rsid w:val="00EF6082"/>
    <w:rsid w:val="00F000E3"/>
    <w:rsid w:val="00F01D18"/>
    <w:rsid w:val="00F031EF"/>
    <w:rsid w:val="00F05390"/>
    <w:rsid w:val="00F05704"/>
    <w:rsid w:val="00F12306"/>
    <w:rsid w:val="00F12621"/>
    <w:rsid w:val="00F15924"/>
    <w:rsid w:val="00F16683"/>
    <w:rsid w:val="00F224A8"/>
    <w:rsid w:val="00F22E31"/>
    <w:rsid w:val="00F23B78"/>
    <w:rsid w:val="00F24329"/>
    <w:rsid w:val="00F26888"/>
    <w:rsid w:val="00F42198"/>
    <w:rsid w:val="00F43191"/>
    <w:rsid w:val="00F46E84"/>
    <w:rsid w:val="00F4729A"/>
    <w:rsid w:val="00F47DAD"/>
    <w:rsid w:val="00F51876"/>
    <w:rsid w:val="00F51B99"/>
    <w:rsid w:val="00F523E2"/>
    <w:rsid w:val="00F55B53"/>
    <w:rsid w:val="00F55D0D"/>
    <w:rsid w:val="00F56C3F"/>
    <w:rsid w:val="00F61622"/>
    <w:rsid w:val="00F6280B"/>
    <w:rsid w:val="00F6689F"/>
    <w:rsid w:val="00F749F0"/>
    <w:rsid w:val="00F74E05"/>
    <w:rsid w:val="00F75EF0"/>
    <w:rsid w:val="00F7769A"/>
    <w:rsid w:val="00F800D8"/>
    <w:rsid w:val="00F876AF"/>
    <w:rsid w:val="00F9094E"/>
    <w:rsid w:val="00F9326F"/>
    <w:rsid w:val="00F93831"/>
    <w:rsid w:val="00F97604"/>
    <w:rsid w:val="00F97C1F"/>
    <w:rsid w:val="00F97F75"/>
    <w:rsid w:val="00FA01D1"/>
    <w:rsid w:val="00FA1100"/>
    <w:rsid w:val="00FA2105"/>
    <w:rsid w:val="00FA5013"/>
    <w:rsid w:val="00FA651B"/>
    <w:rsid w:val="00FA6A52"/>
    <w:rsid w:val="00FB230A"/>
    <w:rsid w:val="00FC030A"/>
    <w:rsid w:val="00FC048B"/>
    <w:rsid w:val="00FC3C11"/>
    <w:rsid w:val="00FC4B01"/>
    <w:rsid w:val="00FC4E7C"/>
    <w:rsid w:val="00FD02C5"/>
    <w:rsid w:val="00FD287C"/>
    <w:rsid w:val="00FD2E1E"/>
    <w:rsid w:val="00FE236A"/>
    <w:rsid w:val="00FE3083"/>
    <w:rsid w:val="00FE33AC"/>
    <w:rsid w:val="00FE3A82"/>
    <w:rsid w:val="00FE3C65"/>
    <w:rsid w:val="00FF3919"/>
    <w:rsid w:val="00FF4449"/>
    <w:rsid w:val="1B894B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AE42E1D"/>
  <w15:chartTrackingRefBased/>
  <w15:docId w15:val="{44020386-E6C4-4D04-BB70-F54DA7B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uiPriority="6" w:qFormat="1"/>
    <w:lsdException w:name="heading 8" w:locked="1" w:uiPriority="6" w:qFormat="1"/>
    <w:lsdException w:name="heading 9" w:locked="1" w:uiPriority="6"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iPriority="35" w:unhideWhenUsed="1" w:qFormat="1"/>
    <w:lsdException w:name="annotation reference" w:uiPriority="99"/>
    <w:lsdException w:name="List Number" w:semiHidden="1" w:uiPriority="10" w:unhideWhenUsed="1" w:qFormat="1"/>
    <w:lsdException w:name="Title" w:locked="1"/>
    <w:lsdException w:name="Default Paragraph Font" w:locked="1"/>
    <w:lsdException w:name="Body Text Indent" w:locked="1"/>
    <w:lsdException w:name="Subtitle" w:locked="1"/>
    <w:lsdException w:name="Body Text 2" w:locked="1" w:uiPriority="99"/>
    <w:lsdException w:name="Body Text Indent 2" w:locked="1"/>
    <w:lsdException w:name="Hyperlink" w:locked="1" w:uiPriority="99"/>
    <w:lsdException w:name="Strong" w:locked="1"/>
    <w:lsdException w:name="Emphasis" w:lock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8D1"/>
    <w:pPr>
      <w:spacing w:after="200" w:line="300" w:lineRule="exact"/>
      <w:ind w:right="720"/>
    </w:pPr>
    <w:rPr>
      <w:lang w:val="es-US" w:eastAsia="es-US"/>
    </w:rPr>
  </w:style>
  <w:style w:type="paragraph" w:styleId="Heading1">
    <w:name w:val="heading 1"/>
    <w:basedOn w:val="Normal"/>
    <w:next w:val="Normal"/>
    <w:link w:val="Heading1Char"/>
    <w:uiPriority w:val="9"/>
    <w:locked/>
    <w:rsid w:val="002F22BA"/>
    <w:pPr>
      <w:numPr>
        <w:numId w:val="1"/>
      </w:numPr>
      <w:pBdr>
        <w:top w:val="single" w:sz="4" w:space="3" w:color="000000"/>
      </w:pBdr>
      <w:spacing w:line="360" w:lineRule="exact"/>
      <w:ind w:right="0"/>
      <w:outlineLvl w:val="0"/>
    </w:pPr>
    <w:rPr>
      <w:b/>
      <w:bCs/>
      <w:sz w:val="28"/>
      <w:szCs w:val="26"/>
      <w:lang w:val="es-MX" w:eastAsia="es-MX"/>
    </w:rPr>
  </w:style>
  <w:style w:type="paragraph" w:styleId="Heading2">
    <w:name w:val="heading 2"/>
    <w:basedOn w:val="Normal"/>
    <w:next w:val="Normal"/>
    <w:link w:val="Heading2Char"/>
    <w:qFormat/>
    <w:rsid w:val="0022511E"/>
    <w:pPr>
      <w:keepNext/>
      <w:spacing w:after="120"/>
      <w:outlineLvl w:val="1"/>
    </w:pPr>
    <w:rPr>
      <w:rFonts w:eastAsia="Calibri"/>
      <w:szCs w:val="24"/>
      <w:lang w:val="x-none" w:eastAsia="x-none"/>
    </w:rPr>
  </w:style>
  <w:style w:type="paragraph" w:styleId="Heading3">
    <w:name w:val="heading 3"/>
    <w:basedOn w:val="Normal"/>
    <w:next w:val="Normal"/>
    <w:link w:val="Heading3Char"/>
    <w:uiPriority w:val="6"/>
    <w:unhideWhenUsed/>
    <w:qFormat/>
    <w:locked/>
    <w:rsid w:val="00D756CF"/>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D756CF"/>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D756CF"/>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D756CF"/>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D756CF"/>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D756CF"/>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D756CF"/>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
    <w:name w:val="Heading 2 Char"/>
    <w:link w:val="Heading2"/>
    <w:locked/>
    <w:rsid w:val="0022511E"/>
    <w:rPr>
      <w:rFonts w:eastAsia="Calibri"/>
      <w:sz w:val="22"/>
      <w:szCs w:val="24"/>
      <w:lang w:val="x-none" w:eastAsia="x-none"/>
    </w:rPr>
  </w:style>
  <w:style w:type="character" w:customStyle="1" w:styleId="Heading3Char">
    <w:name w:val="Heading 3 Char"/>
    <w:basedOn w:val="DefaultParagraphFont"/>
    <w:link w:val="Heading3"/>
    <w:uiPriority w:val="6"/>
    <w:locked/>
    <w:rsid w:val="00D756C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D756CF"/>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D756CF"/>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D756CF"/>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D756C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D756C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D756CF"/>
    <w:rPr>
      <w:rFonts w:asciiTheme="majorHAnsi" w:eastAsiaTheme="majorEastAsia" w:hAnsiTheme="majorHAnsi" w:cstheme="majorBidi"/>
      <w:i/>
      <w:iCs/>
      <w:color w:val="272727" w:themeColor="text1" w:themeTint="D8"/>
      <w:szCs w:val="21"/>
    </w:rPr>
  </w:style>
  <w:style w:type="paragraph" w:styleId="ListBullet">
    <w:name w:val="List Bullet"/>
    <w:basedOn w:val="Normal"/>
    <w:uiPriority w:val="99"/>
    <w:rsid w:val="00BB0632"/>
    <w:pPr>
      <w:spacing w:after="120"/>
    </w:pPr>
  </w:style>
  <w:style w:type="paragraph" w:styleId="Header">
    <w:name w:val="header"/>
    <w:basedOn w:val="Normal"/>
    <w:link w:val="HeaderChar"/>
    <w:uiPriority w:val="99"/>
    <w:rsid w:val="00830B0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830B01"/>
    <w:rPr>
      <w:b/>
      <w:bCs/>
      <w:sz w:val="32"/>
      <w:szCs w:val="32"/>
      <w:lang w:val="es-MX" w:eastAsia="es-MX"/>
    </w:rPr>
  </w:style>
  <w:style w:type="paragraph" w:styleId="Footer">
    <w:name w:val="footer"/>
    <w:basedOn w:val="Normal"/>
    <w:link w:val="FooterChar1"/>
    <w:rsid w:val="00FF3919"/>
    <w:pPr>
      <w:pBdr>
        <w:top w:val="single" w:sz="4" w:space="4" w:color="auto"/>
      </w:pBdr>
      <w:spacing w:before="480"/>
      <w:ind w:right="0"/>
    </w:pPr>
    <w:rPr>
      <w:lang w:val="es-MX" w:eastAsia="es-MX"/>
    </w:rPr>
  </w:style>
  <w:style w:type="character" w:customStyle="1" w:styleId="FooterChar1">
    <w:name w:val="Footer Char1"/>
    <w:link w:val="Footer"/>
    <w:uiPriority w:val="99"/>
    <w:locked/>
    <w:rsid w:val="00FF3919"/>
    <w:rPr>
      <w:sz w:val="22"/>
      <w:szCs w:val="22"/>
      <w:lang w:val="es-MX" w:eastAsia="es-MX"/>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34B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B0632"/>
    <w:pPr>
      <w:tabs>
        <w:tab w:val="left" w:pos="288"/>
        <w:tab w:val="left" w:pos="576"/>
        <w:tab w:val="right" w:leader="dot" w:pos="9792"/>
      </w:tabs>
    </w:pPr>
    <w:rPr>
      <w:noProof/>
    </w:rPr>
  </w:style>
  <w:style w:type="paragraph" w:styleId="TOC2">
    <w:name w:val="toc 2"/>
    <w:basedOn w:val="Normal"/>
    <w:next w:val="Normal"/>
    <w:autoRedefine/>
    <w:uiPriority w:val="39"/>
    <w:locked/>
    <w:rsid w:val="00BB0632"/>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B0632"/>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B0632"/>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sz w:val="24"/>
    </w:rPr>
  </w:style>
  <w:style w:type="paragraph" w:styleId="ListNumber">
    <w:name w:val="List Number"/>
    <w:basedOn w:val="Normal"/>
    <w:uiPriority w:val="10"/>
    <w:semiHidden/>
    <w:unhideWhenUsed/>
    <w:qFormat/>
    <w:rsid w:val="00BB0632"/>
    <w:pPr>
      <w:numPr>
        <w:numId w:val="20"/>
      </w:numPr>
      <w:spacing w:after="0" w:line="259" w:lineRule="auto"/>
      <w:ind w:left="360" w:right="0" w:hanging="360"/>
      <w:contextualSpacing/>
    </w:pPr>
    <w:rPr>
      <w:lang w:val="en-US" w:eastAsia="en-US"/>
    </w:r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B0632"/>
    <w:pPr>
      <w:tabs>
        <w:tab w:val="left" w:pos="288"/>
      </w:tabs>
      <w:ind w:left="288" w:hanging="288"/>
    </w:pPr>
    <w:rPr>
      <w:szCs w:val="26"/>
    </w:rPr>
  </w:style>
  <w:style w:type="paragraph" w:customStyle="1" w:styleId="Pageheader">
    <w:name w:val="Page header"/>
    <w:basedOn w:val="Normal"/>
    <w:qFormat/>
    <w:rsid w:val="00BB0632"/>
    <w:pPr>
      <w:tabs>
        <w:tab w:val="right" w:pos="9806"/>
      </w:tabs>
      <w:ind w:right="-4"/>
    </w:pPr>
    <w:rPr>
      <w:color w:val="808080"/>
      <w:sz w:val="18"/>
    </w:rPr>
  </w:style>
  <w:style w:type="character" w:customStyle="1" w:styleId="Planinstructions">
    <w:name w:val="Plan instructions"/>
    <w:qFormat/>
    <w:rsid w:val="00D92BF3"/>
    <w:rPr>
      <w:rFonts w:ascii="Arial" w:hAnsi="Arial"/>
      <w:i/>
      <w:noProof w:val="0"/>
      <w:color w:val="548DD4"/>
      <w:sz w:val="22"/>
      <w:lang w:val="en-US"/>
    </w:rPr>
  </w:style>
  <w:style w:type="paragraph" w:styleId="Revision">
    <w:name w:val="Revision"/>
    <w:hidden/>
    <w:uiPriority w:val="71"/>
    <w:rsid w:val="00781A32"/>
    <w:rPr>
      <w:lang w:val="es-US" w:eastAsia="es-US"/>
    </w:rPr>
  </w:style>
  <w:style w:type="paragraph" w:customStyle="1" w:styleId="Tableheading">
    <w:name w:val="Table heading"/>
    <w:basedOn w:val="Normal"/>
    <w:qFormat/>
    <w:rsid w:val="00772732"/>
    <w:pPr>
      <w:widowControl w:val="0"/>
      <w:spacing w:after="0" w:line="280" w:lineRule="exact"/>
      <w:ind w:right="0"/>
    </w:pPr>
    <w:rPr>
      <w:rFonts w:cs="Arial"/>
      <w:b/>
      <w:bCs/>
      <w:snapToGrid w:val="0"/>
      <w:sz w:val="24"/>
      <w:szCs w:val="30"/>
      <w:lang w:val="en-US"/>
    </w:rPr>
  </w:style>
  <w:style w:type="paragraph" w:customStyle="1" w:styleId="Tabletext">
    <w:name w:val="Table text"/>
    <w:basedOn w:val="Normal"/>
    <w:qFormat/>
    <w:rsid w:val="00772732"/>
    <w:pPr>
      <w:spacing w:after="120" w:line="280" w:lineRule="exact"/>
      <w:ind w:right="0"/>
    </w:pPr>
    <w:rPr>
      <w:snapToGrid w:val="0"/>
      <w:lang w:val="en-US"/>
    </w:rPr>
  </w:style>
  <w:style w:type="character" w:customStyle="1" w:styleId="PlanInstructions0">
    <w:name w:val="Plan Instructions"/>
    <w:qFormat/>
    <w:rsid w:val="00772732"/>
    <w:rPr>
      <w:rFonts w:ascii="Arial" w:hAnsi="Arial"/>
      <w:i/>
      <w:color w:val="548DD4"/>
      <w:sz w:val="22"/>
    </w:rPr>
  </w:style>
  <w:style w:type="character" w:styleId="CommentReference">
    <w:name w:val="annotation reference"/>
    <w:uiPriority w:val="99"/>
    <w:rsid w:val="00364181"/>
    <w:rPr>
      <w:sz w:val="16"/>
      <w:szCs w:val="16"/>
    </w:rPr>
  </w:style>
  <w:style w:type="paragraph" w:styleId="BalloonText">
    <w:name w:val="Balloon Text"/>
    <w:basedOn w:val="Normal"/>
    <w:link w:val="BalloonTextChar"/>
    <w:rsid w:val="008347C8"/>
    <w:pPr>
      <w:spacing w:after="0" w:line="240" w:lineRule="auto"/>
    </w:pPr>
    <w:rPr>
      <w:rFonts w:ascii="Segoe UI" w:hAnsi="Segoe UI" w:cs="Segoe UI"/>
      <w:sz w:val="18"/>
      <w:szCs w:val="18"/>
    </w:rPr>
  </w:style>
  <w:style w:type="character" w:customStyle="1" w:styleId="BalloonTextChar">
    <w:name w:val="Balloon Text Char"/>
    <w:link w:val="BalloonText"/>
    <w:rsid w:val="008347C8"/>
    <w:rPr>
      <w:rFonts w:ascii="Segoe UI" w:hAnsi="Segoe UI" w:cs="Segoe UI"/>
      <w:sz w:val="18"/>
      <w:szCs w:val="18"/>
      <w:lang w:val="es-US" w:eastAsia="es-US"/>
    </w:rPr>
  </w:style>
  <w:style w:type="paragraph" w:styleId="CommentText">
    <w:name w:val="annotation text"/>
    <w:basedOn w:val="Normal"/>
    <w:link w:val="CommentTextChar"/>
    <w:locked/>
    <w:rsid w:val="001B7D18"/>
    <w:rPr>
      <w:sz w:val="20"/>
      <w:szCs w:val="20"/>
    </w:rPr>
  </w:style>
  <w:style w:type="character" w:customStyle="1" w:styleId="CommentTextChar">
    <w:name w:val="Comment Text Char"/>
    <w:link w:val="CommentText"/>
    <w:rsid w:val="001B7D18"/>
    <w:rPr>
      <w:lang w:val="es-US" w:eastAsia="es-US"/>
    </w:rPr>
  </w:style>
  <w:style w:type="paragraph" w:styleId="CommentSubject">
    <w:name w:val="annotation subject"/>
    <w:basedOn w:val="CommentText"/>
    <w:next w:val="CommentText"/>
    <w:link w:val="CommentSubjectChar"/>
    <w:rsid w:val="001B7D18"/>
    <w:rPr>
      <w:b/>
      <w:bCs/>
    </w:rPr>
  </w:style>
  <w:style w:type="character" w:customStyle="1" w:styleId="CommentSubjectChar">
    <w:name w:val="Comment Subject Char"/>
    <w:link w:val="CommentSubject"/>
    <w:rsid w:val="001B7D18"/>
    <w:rPr>
      <w:b/>
      <w:bCs/>
      <w:lang w:val="es-US" w:eastAsia="es-US"/>
    </w:rPr>
  </w:style>
  <w:style w:type="paragraph" w:customStyle="1" w:styleId="TemplateTitleCMSNEW">
    <w:name w:val="Template Title (CMS NEW)"/>
    <w:link w:val="TemplateTitleCMSNEWChar"/>
    <w:qFormat/>
    <w:rsid w:val="00D756CF"/>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D756CF"/>
    <w:rPr>
      <w:rFonts w:ascii="Arial" w:hAnsi="Arial" w:cs="Arial"/>
      <w:b/>
      <w:noProof/>
      <w:sz w:val="36"/>
    </w:rPr>
  </w:style>
  <w:style w:type="paragraph" w:customStyle="1" w:styleId="ChapterTitleCMSNEW">
    <w:name w:val="Chapter Title (CMS NEW)"/>
    <w:link w:val="ChapterTitleCMSNEWChar"/>
    <w:qFormat/>
    <w:rsid w:val="00D756CF"/>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D756CF"/>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D756CF"/>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D756CF"/>
    <w:rPr>
      <w:rFonts w:ascii="Arial" w:hAnsi="Arial" w:cs="Arial"/>
      <w:b/>
      <w:noProof/>
      <w:sz w:val="28"/>
      <w:lang w:val="es-US"/>
    </w:rPr>
  </w:style>
  <w:style w:type="paragraph" w:customStyle="1" w:styleId="HeadingCMSNEW">
    <w:name w:val="Heading (CMS NEW)"/>
    <w:link w:val="HeadingCMSNEWChar"/>
    <w:qFormat/>
    <w:rsid w:val="00D756C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D756CF"/>
    <w:rPr>
      <w:rFonts w:ascii="Arial" w:hAnsi="Arial" w:cs="Arial"/>
      <w:b/>
      <w:noProof/>
      <w:sz w:val="28"/>
      <w:lang w:val="es-US"/>
    </w:rPr>
  </w:style>
  <w:style w:type="paragraph" w:customStyle="1" w:styleId="SubheadingCMSNEW">
    <w:name w:val="Subheading (CMS NEW)"/>
    <w:link w:val="SubheadingCMSNEWChar"/>
    <w:qFormat/>
    <w:rsid w:val="00D756CF"/>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D756CF"/>
    <w:rPr>
      <w:rFonts w:ascii="Arial" w:hAnsi="Arial" w:cs="Arial"/>
      <w:b/>
      <w:noProof/>
      <w:sz w:val="24"/>
      <w:lang w:val="es-US"/>
    </w:rPr>
  </w:style>
  <w:style w:type="paragraph" w:customStyle="1" w:styleId="TwoLineSubheadingCMSNEW">
    <w:name w:val="Two Line Subheading (CMS NEW)"/>
    <w:link w:val="TwoLineSubheadingCMSNEWChar"/>
    <w:qFormat/>
    <w:rsid w:val="00D756CF"/>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D756CF"/>
    <w:rPr>
      <w:rFonts w:ascii="Arial" w:hAnsi="Arial" w:cs="Arial"/>
      <w:b/>
      <w:noProof/>
      <w:sz w:val="24"/>
      <w:lang w:val="es-US"/>
    </w:rPr>
  </w:style>
  <w:style w:type="paragraph" w:customStyle="1" w:styleId="RegularTextCMSNEW">
    <w:name w:val="Regular Text (CMS NEW)"/>
    <w:link w:val="RegularTextCMSNEWChar"/>
    <w:qFormat/>
    <w:rsid w:val="00D756CF"/>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D756CF"/>
    <w:rPr>
      <w:rFonts w:ascii="Arial" w:hAnsi="Arial" w:cs="Arial"/>
      <w:noProof/>
      <w:lang w:val="es-US"/>
    </w:rPr>
  </w:style>
  <w:style w:type="paragraph" w:customStyle="1" w:styleId="ClusterofDiamondsCMSNEW">
    <w:name w:val="Cluster of Diamonds (CMS NEW)"/>
    <w:link w:val="ClusterofDiamondsCMSNEWChar"/>
    <w:qFormat/>
    <w:rsid w:val="00D756CF"/>
    <w:pPr>
      <w:tabs>
        <w:tab w:val="num" w:pos="720"/>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D756CF"/>
    <w:rPr>
      <w:rFonts w:ascii="Arial" w:hAnsi="Arial" w:cs="Arial"/>
      <w:noProof/>
      <w:lang w:val="es-US"/>
    </w:rPr>
  </w:style>
  <w:style w:type="paragraph" w:customStyle="1" w:styleId="FirstLevelBulletsCMSNEW">
    <w:name w:val="First Level Bullets (CMS NEW)"/>
    <w:link w:val="FirstLevelBulletsCMSNEWChar"/>
    <w:qFormat/>
    <w:rsid w:val="00D756CF"/>
    <w:pPr>
      <w:tabs>
        <w:tab w:val="num" w:pos="720"/>
      </w:tabs>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D756CF"/>
    <w:rPr>
      <w:rFonts w:ascii="Arial" w:hAnsi="Arial" w:cs="Arial"/>
      <w:noProof/>
      <w:lang w:val="es-US"/>
    </w:rPr>
  </w:style>
  <w:style w:type="paragraph" w:customStyle="1" w:styleId="SecondLevelBulletsCMSNEW">
    <w:name w:val="Second Level Bullets (CMS NEW)"/>
    <w:link w:val="SecondLevelBulletsCMSNEWChar"/>
    <w:qFormat/>
    <w:rsid w:val="00D756CF"/>
    <w:pPr>
      <w:tabs>
        <w:tab w:val="num" w:pos="720"/>
      </w:tabs>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D756CF"/>
    <w:rPr>
      <w:rFonts w:ascii="Arial" w:hAnsi="Arial" w:cs="Arial"/>
      <w:noProof/>
      <w:lang w:val="es-US"/>
    </w:rPr>
  </w:style>
  <w:style w:type="paragraph" w:customStyle="1" w:styleId="ThirdLevelBulletsCMSNEW">
    <w:name w:val="Third Level Bullets (CMS NEW)"/>
    <w:link w:val="ThirdLevelBulletsCMSNEWChar"/>
    <w:qFormat/>
    <w:rsid w:val="00D756CF"/>
    <w:pPr>
      <w:tabs>
        <w:tab w:val="num" w:pos="720"/>
      </w:tabs>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D756CF"/>
    <w:rPr>
      <w:rFonts w:ascii="Arial" w:hAnsi="Arial" w:cs="Arial"/>
      <w:noProof/>
      <w:lang w:val="es-US"/>
    </w:rPr>
  </w:style>
  <w:style w:type="paragraph" w:customStyle="1" w:styleId="NumberedListsCMSNEW">
    <w:name w:val="Numbered Lists (CMS NEW)"/>
    <w:link w:val="NumberedListsCMSNEWChar"/>
    <w:qFormat/>
    <w:rsid w:val="00D756CF"/>
    <w:pPr>
      <w:tabs>
        <w:tab w:val="num" w:pos="720"/>
      </w:tabs>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D756CF"/>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D756CF"/>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D756CF"/>
    <w:rPr>
      <w:rFonts w:ascii="Arial" w:hAnsi="Arial" w:cs="Arial"/>
      <w:noProof/>
      <w:lang w:val="es-US"/>
    </w:rPr>
  </w:style>
  <w:style w:type="paragraph" w:customStyle="1" w:styleId="CH4ChartRegularTextCMSNEW">
    <w:name w:val="CH4 Chart Regular Text (CMS NEW)"/>
    <w:link w:val="CH4ChartRegularTextCMSNEWChar"/>
    <w:qFormat/>
    <w:rsid w:val="00D756CF"/>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D756CF"/>
    <w:rPr>
      <w:rFonts w:ascii="Arial" w:hAnsi="Arial" w:cs="Arial"/>
      <w:noProof/>
      <w:lang w:val="es-US"/>
    </w:rPr>
  </w:style>
  <w:style w:type="paragraph" w:customStyle="1" w:styleId="CH4ChartFirstLevelBulletsCMSNEW">
    <w:name w:val="CH4 Chart First Level Bullets (CMS NEW)"/>
    <w:link w:val="CH4ChartFirstLevelBulletsCMSNEWChar"/>
    <w:qFormat/>
    <w:rsid w:val="00D756CF"/>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D756CF"/>
    <w:rPr>
      <w:rFonts w:ascii="Arial" w:hAnsi="Arial" w:cs="Arial"/>
      <w:noProof/>
      <w:lang w:val="es-US"/>
    </w:rPr>
  </w:style>
  <w:style w:type="paragraph" w:customStyle="1" w:styleId="CH4ChartSecondLevelBulletsCMSNEW">
    <w:name w:val="CH4 Chart Second Level Bullets (CMS NEW)"/>
    <w:link w:val="CH4ChartSecondLevelBulletsCMSNEWChar"/>
    <w:qFormat/>
    <w:rsid w:val="00D756CF"/>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D756CF"/>
    <w:rPr>
      <w:rFonts w:ascii="Arial" w:hAnsi="Arial" w:cs="Arial"/>
      <w:noProof/>
      <w:lang w:val="es-US"/>
    </w:rPr>
  </w:style>
  <w:style w:type="paragraph" w:customStyle="1" w:styleId="CH12WordsBeingDefinedCMSNEW">
    <w:name w:val="CH12 Words Being Defined (CMS NEW)"/>
    <w:link w:val="CH12WordsBeingDefinedCMSNEWChar"/>
    <w:qFormat/>
    <w:rsid w:val="00D756CF"/>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D756CF"/>
    <w:rPr>
      <w:rFonts w:ascii="Arial" w:hAnsi="Arial" w:cs="Arial"/>
      <w:b/>
      <w:noProof/>
      <w:sz w:val="25"/>
      <w:lang w:val="es-US"/>
    </w:rPr>
  </w:style>
  <w:style w:type="paragraph" w:styleId="Caption">
    <w:name w:val="caption"/>
    <w:basedOn w:val="Normal"/>
    <w:next w:val="Normal"/>
    <w:uiPriority w:val="35"/>
    <w:semiHidden/>
    <w:unhideWhenUsed/>
    <w:qFormat/>
    <w:locked/>
    <w:rsid w:val="00D756CF"/>
    <w:pPr>
      <w:spacing w:before="0" w:line="240" w:lineRule="auto"/>
      <w:ind w:right="0"/>
    </w:pPr>
    <w:rPr>
      <w:i/>
      <w:iCs/>
      <w:color w:val="44546A" w:themeColor="text2"/>
      <w:szCs w:val="18"/>
      <w:lang w:val="en-US" w:eastAsia="en-US"/>
    </w:rPr>
  </w:style>
  <w:style w:type="paragraph" w:styleId="ListParagraph">
    <w:name w:val="List Paragraph"/>
    <w:basedOn w:val="Normal"/>
    <w:uiPriority w:val="34"/>
    <w:unhideWhenUsed/>
    <w:qFormat/>
    <w:rsid w:val="00D756CF"/>
    <w:pPr>
      <w:spacing w:after="0" w:line="259" w:lineRule="auto"/>
      <w:ind w:left="720" w:right="0"/>
      <w:contextualSpacing/>
    </w:pPr>
    <w:rPr>
      <w:lang w:val="en-US" w:eastAsia="en-US"/>
    </w:rPr>
  </w:style>
  <w:style w:type="paragraph" w:styleId="Quote">
    <w:name w:val="Quote"/>
    <w:basedOn w:val="Normal"/>
    <w:next w:val="Normal"/>
    <w:link w:val="QuoteChar"/>
    <w:uiPriority w:val="29"/>
    <w:unhideWhenUsed/>
    <w:qFormat/>
    <w:rsid w:val="00D756CF"/>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D756CF"/>
    <w:rPr>
      <w:i/>
      <w:iCs/>
      <w:color w:val="404040" w:themeColor="text1" w:themeTint="BF"/>
    </w:rPr>
  </w:style>
  <w:style w:type="paragraph" w:styleId="IntenseQuote">
    <w:name w:val="Intense Quote"/>
    <w:basedOn w:val="Normal"/>
    <w:next w:val="Normal"/>
    <w:link w:val="IntenseQuoteChar"/>
    <w:uiPriority w:val="30"/>
    <w:unhideWhenUsed/>
    <w:qFormat/>
    <w:rsid w:val="00D756CF"/>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D756CF"/>
    <w:rPr>
      <w:i/>
      <w:iCs/>
      <w:color w:val="1F4E79" w:themeColor="accent1" w:themeShade="80"/>
    </w:rPr>
  </w:style>
  <w:style w:type="character" w:styleId="SubtleEmphasis">
    <w:name w:val="Subtle Emphasis"/>
    <w:basedOn w:val="DefaultParagraphFont"/>
    <w:uiPriority w:val="19"/>
    <w:unhideWhenUsed/>
    <w:qFormat/>
    <w:rsid w:val="00D756CF"/>
    <w:rPr>
      <w:i/>
      <w:iCs/>
      <w:color w:val="404040" w:themeColor="text1" w:themeTint="BF"/>
    </w:rPr>
  </w:style>
  <w:style w:type="character" w:styleId="SubtleReference">
    <w:name w:val="Subtle Reference"/>
    <w:basedOn w:val="DefaultParagraphFont"/>
    <w:uiPriority w:val="31"/>
    <w:unhideWhenUsed/>
    <w:qFormat/>
    <w:rsid w:val="00D756CF"/>
    <w:rPr>
      <w:smallCaps/>
      <w:color w:val="5A5A5A" w:themeColor="text1" w:themeTint="A5"/>
    </w:rPr>
  </w:style>
  <w:style w:type="character" w:styleId="IntenseReference">
    <w:name w:val="Intense Reference"/>
    <w:basedOn w:val="DefaultParagraphFont"/>
    <w:uiPriority w:val="32"/>
    <w:unhideWhenUsed/>
    <w:qFormat/>
    <w:rsid w:val="00D756CF"/>
    <w:rPr>
      <w:b/>
      <w:bCs/>
      <w:caps w:val="0"/>
      <w:smallCaps/>
      <w:color w:val="1F4E79" w:themeColor="accent1" w:themeShade="80"/>
      <w:spacing w:val="0"/>
    </w:rPr>
  </w:style>
  <w:style w:type="character" w:styleId="BookTitle">
    <w:name w:val="Book Title"/>
    <w:basedOn w:val="DefaultParagraphFont"/>
    <w:uiPriority w:val="33"/>
    <w:unhideWhenUsed/>
    <w:qFormat/>
    <w:rsid w:val="00D756CF"/>
    <w:rPr>
      <w:b/>
      <w:bCs/>
      <w:i/>
      <w:iCs/>
      <w:spacing w:val="0"/>
    </w:rPr>
  </w:style>
  <w:style w:type="paragraph" w:styleId="TOCHeading">
    <w:name w:val="TOC Heading"/>
    <w:basedOn w:val="Heading1"/>
    <w:next w:val="Normal"/>
    <w:uiPriority w:val="39"/>
    <w:semiHidden/>
    <w:unhideWhenUsed/>
    <w:qFormat/>
    <w:rsid w:val="00D756CF"/>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BodyText2">
    <w:name w:val="Body Text 2"/>
    <w:basedOn w:val="Normal"/>
    <w:link w:val="BodyText2Char"/>
    <w:uiPriority w:val="99"/>
    <w:unhideWhenUsed/>
    <w:locked/>
    <w:rsid w:val="00FC048B"/>
    <w:pPr>
      <w:spacing w:after="120" w:line="480" w:lineRule="auto"/>
      <w:ind w:right="0"/>
    </w:pPr>
    <w:rPr>
      <w:lang w:val="en-US" w:eastAsia="en-US"/>
    </w:rPr>
  </w:style>
  <w:style w:type="character" w:customStyle="1" w:styleId="BodyText2Char">
    <w:name w:val="Body Text 2 Char"/>
    <w:basedOn w:val="DefaultParagraphFont"/>
    <w:link w:val="BodyText2"/>
    <w:uiPriority w:val="99"/>
    <w:rsid w:val="00FC048B"/>
  </w:style>
  <w:style w:type="paragraph" w:customStyle="1" w:styleId="StyleRegularTextCMSNEW125ptBold">
    <w:name w:val="Style Regular Text (CMS NEW) + 12.5 pt Bold"/>
    <w:basedOn w:val="RegularTextCMSNEW"/>
    <w:rsid w:val="00FC048B"/>
    <w:pPr>
      <w:outlineLvl w:val="1"/>
    </w:pPr>
    <w:rPr>
      <w:b/>
      <w:bCs/>
      <w:sz w:val="25"/>
    </w:rPr>
  </w:style>
  <w:style w:type="character" w:customStyle="1" w:styleId="Blueitalics">
    <w:name w:val="Blue italics"/>
    <w:uiPriority w:val="1"/>
    <w:qFormat/>
    <w:rsid w:val="00672A31"/>
    <w:rPr>
      <w:rFonts w:ascii="Arial" w:hAnsi="Arial"/>
      <w:i/>
      <w:iCs/>
      <w:color w:val="548DD4"/>
      <w:sz w:val="22"/>
      <w:szCs w:val="22"/>
    </w:rPr>
  </w:style>
  <w:style w:type="paragraph" w:customStyle="1" w:styleId="Header2">
    <w:name w:val="Header 2"/>
    <w:basedOn w:val="RegularTextCMSNEW"/>
    <w:link w:val="Header2Char"/>
    <w:qFormat/>
    <w:rsid w:val="00672A31"/>
    <w:pPr>
      <w:keepNext/>
      <w:keepLines/>
      <w:suppressAutoHyphens/>
      <w:outlineLvl w:val="0"/>
    </w:pPr>
  </w:style>
  <w:style w:type="character" w:customStyle="1" w:styleId="Header2Char">
    <w:name w:val="Header 2 Char"/>
    <w:basedOn w:val="RegularTextCMSNEWChar"/>
    <w:link w:val="Header2"/>
    <w:rsid w:val="00672A31"/>
    <w:rPr>
      <w:rFonts w:ascii="Arial"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861">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827130760">
      <w:bodyDiv w:val="1"/>
      <w:marLeft w:val="0"/>
      <w:marRight w:val="0"/>
      <w:marTop w:val="0"/>
      <w:marBottom w:val="0"/>
      <w:divBdr>
        <w:top w:val="none" w:sz="0" w:space="0" w:color="auto"/>
        <w:left w:val="none" w:sz="0" w:space="0" w:color="auto"/>
        <w:bottom w:val="none" w:sz="0" w:space="0" w:color="auto"/>
        <w:right w:val="none" w:sz="0" w:space="0" w:color="auto"/>
      </w:divBdr>
    </w:div>
    <w:div w:id="828135138">
      <w:bodyDiv w:val="1"/>
      <w:marLeft w:val="0"/>
      <w:marRight w:val="0"/>
      <w:marTop w:val="0"/>
      <w:marBottom w:val="0"/>
      <w:divBdr>
        <w:top w:val="none" w:sz="0" w:space="0" w:color="auto"/>
        <w:left w:val="none" w:sz="0" w:space="0" w:color="auto"/>
        <w:bottom w:val="none" w:sz="0" w:space="0" w:color="auto"/>
        <w:right w:val="none" w:sz="0" w:space="0" w:color="auto"/>
      </w:divBdr>
    </w:div>
    <w:div w:id="851258805">
      <w:bodyDiv w:val="1"/>
      <w:marLeft w:val="0"/>
      <w:marRight w:val="0"/>
      <w:marTop w:val="0"/>
      <w:marBottom w:val="0"/>
      <w:divBdr>
        <w:top w:val="none" w:sz="0" w:space="0" w:color="auto"/>
        <w:left w:val="none" w:sz="0" w:space="0" w:color="auto"/>
        <w:bottom w:val="none" w:sz="0" w:space="0" w:color="auto"/>
        <w:right w:val="none" w:sz="0" w:space="0" w:color="auto"/>
      </w:divBdr>
    </w:div>
    <w:div w:id="1809545345">
      <w:bodyDiv w:val="1"/>
      <w:marLeft w:val="0"/>
      <w:marRight w:val="0"/>
      <w:marTop w:val="0"/>
      <w:marBottom w:val="0"/>
      <w:divBdr>
        <w:top w:val="none" w:sz="0" w:space="0" w:color="auto"/>
        <w:left w:val="none" w:sz="0" w:space="0" w:color="auto"/>
        <w:bottom w:val="none" w:sz="0" w:space="0" w:color="auto"/>
        <w:right w:val="none" w:sz="0" w:space="0" w:color="auto"/>
      </w:divBdr>
    </w:div>
    <w:div w:id="181228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Dotson, Audrey [USA]</DisplayName>
        <AccountId>25</AccountId>
        <AccountType/>
      </UserInfo>
      <UserInfo>
        <DisplayName>Nwune, Musochim [USA]</DisplayName>
        <AccountId>21</AccountId>
        <AccountType/>
      </UserInfo>
    </SharedWithUsers>
  </documentManagement>
</p:properties>
</file>

<file path=customXml/itemProps1.xml><?xml version="1.0" encoding="utf-8"?>
<ds:datastoreItem xmlns:ds="http://schemas.openxmlformats.org/officeDocument/2006/customXml" ds:itemID="{9FA89EA0-8B32-41F9-858C-293CE1A13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3.xml><?xml version="1.0" encoding="utf-8"?>
<ds:datastoreItem xmlns:ds="http://schemas.openxmlformats.org/officeDocument/2006/customXml" ds:itemID="{084290D3-D6EE-4D44-9E14-AB4658DAA7F5}">
  <ds:schemaRef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29f92d4f-7cd1-496f-aa24-b955909e7a8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4711</Words>
  <Characters>25607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30258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2</cp:revision>
  <cp:lastPrinted>2013-01-11T21:16:00Z</cp:lastPrinted>
  <dcterms:created xsi:type="dcterms:W3CDTF">2018-07-08T18:42:00Z</dcterms:created>
  <dcterms:modified xsi:type="dcterms:W3CDTF">2018-07-08T18:42:00Z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