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F7611" w14:textId="5DA57AB8" w:rsidR="0094507E" w:rsidRPr="004E21E7" w:rsidRDefault="004A4827" w:rsidP="002F238C">
      <w:pPr>
        <w:pStyle w:val="Title"/>
        <w:spacing w:before="360" w:after="200" w:line="360" w:lineRule="exact"/>
      </w:pPr>
      <w:bookmarkStart w:id="1" w:name="_GoBack"/>
      <w:bookmarkEnd w:id="1"/>
      <w:commentRangeStart w:id="2"/>
      <w:r w:rsidRPr="004E21E7">
        <w:t>&lt;</w:t>
      </w:r>
      <w:r w:rsidR="007D221C" w:rsidRPr="004E21E7">
        <w:t>P</w:t>
      </w:r>
      <w:r w:rsidRPr="004E21E7">
        <w:t>lan name&gt;</w:t>
      </w:r>
      <w:r w:rsidR="003469E0">
        <w:t xml:space="preserve"> </w:t>
      </w:r>
      <w:r w:rsidR="0094507E" w:rsidRPr="00F979A5">
        <w:rPr>
          <w:i/>
          <w:iCs/>
        </w:rPr>
        <w:t xml:space="preserve">Manual del </w:t>
      </w:r>
      <w:proofErr w:type="spellStart"/>
      <w:r w:rsidR="0094507E" w:rsidRPr="00F979A5">
        <w:rPr>
          <w:i/>
          <w:iCs/>
        </w:rPr>
        <w:t>miembro</w:t>
      </w:r>
      <w:proofErr w:type="spellEnd"/>
      <w:r w:rsidR="0094507E" w:rsidRPr="004E21E7">
        <w:t xml:space="preserve"> </w:t>
      </w:r>
      <w:commentRangeEnd w:id="2"/>
      <w:r w:rsidR="00C24B0B">
        <w:rPr>
          <w:rStyle w:val="CommentReference"/>
          <w:rFonts w:eastAsia="Calibri"/>
          <w:b w:val="0"/>
          <w:bCs w:val="0"/>
        </w:rPr>
        <w:commentReference w:id="2"/>
      </w:r>
    </w:p>
    <w:p w14:paraId="769C0AA8" w14:textId="269B9939" w:rsidR="002F238C" w:rsidRPr="002F238C" w:rsidRDefault="00E96C47" w:rsidP="002F238C">
      <w:pPr>
        <w:pStyle w:val="ListParagraph"/>
        <w:numPr>
          <w:ilvl w:val="0"/>
          <w:numId w:val="7"/>
        </w:numPr>
        <w:ind w:left="360"/>
        <w:contextualSpacing w:val="0"/>
        <w:rPr>
          <w:color w:val="548DD4"/>
        </w:rPr>
      </w:pPr>
      <w:bookmarkStart w:id="3" w:name="_Toc347855966"/>
      <w:bookmarkStart w:id="4" w:name="_Toc347937223"/>
      <w:commentRangeStart w:id="5"/>
      <w:r w:rsidRPr="00627BDE">
        <w:rPr>
          <w:rFonts w:eastAsia="Arial" w:cs="Arial"/>
          <w:color w:val="548DD4"/>
        </w:rPr>
        <w:t>[</w:t>
      </w:r>
      <w:r w:rsidRPr="00627BDE">
        <w:rPr>
          <w:i/>
          <w:iCs/>
          <w:color w:val="548DD4"/>
        </w:rPr>
        <w:t xml:space="preserve">Before use and under the appropriate, State-specific material code(s), plans must upload in HPMS </w:t>
      </w:r>
      <w:ins w:id="6" w:author="MMCO" w:date="2018-06-26T09:58:00Z">
        <w:r w:rsidR="00C41535" w:rsidRPr="00627BDE">
          <w:rPr>
            <w:i/>
            <w:iCs/>
            <w:color w:val="548DD4"/>
          </w:rPr>
          <w:t>only (1) a standalone ANOC and (2) a standalone EOC (Member Handbook).</w:t>
        </w:r>
      </w:ins>
      <w:del w:id="7" w:author="MMCO" w:date="2018-06-26T09:58:00Z">
        <w:r w:rsidRPr="002F238C" w:rsidDel="00C41535">
          <w:rPr>
            <w:rFonts w:cs="Arial"/>
            <w:i/>
            <w:iCs/>
            <w:color w:val="548DD4"/>
          </w:rPr>
          <w:delText>either</w:delText>
        </w:r>
        <w:r w:rsidRPr="002F238C" w:rsidDel="00C41535">
          <w:rPr>
            <w:i/>
            <w:color w:val="548DD4"/>
          </w:rPr>
          <w:delText xml:space="preserve"> </w:delText>
        </w:r>
        <w:r w:rsidRPr="002F238C" w:rsidDel="00C41535">
          <w:rPr>
            <w:rFonts w:cs="Arial"/>
            <w:i/>
            <w:iCs/>
            <w:color w:val="548DD4"/>
          </w:rPr>
          <w:delText xml:space="preserve">(1) </w:delText>
        </w:r>
        <w:r w:rsidRPr="002F238C" w:rsidDel="00C41535">
          <w:rPr>
            <w:i/>
            <w:color w:val="548DD4"/>
          </w:rPr>
          <w:delText xml:space="preserve">a standalone </w:delText>
        </w:r>
        <w:r w:rsidRPr="002F238C" w:rsidDel="00C41535">
          <w:rPr>
            <w:rFonts w:cs="Arial"/>
            <w:i/>
            <w:iCs/>
            <w:color w:val="548DD4"/>
          </w:rPr>
          <w:delText>ANOC and a standalone EOC (Member Handbook)</w:delText>
        </w:r>
        <w:r w:rsidRPr="002F238C" w:rsidDel="00C41535">
          <w:rPr>
            <w:i/>
            <w:color w:val="548DD4"/>
          </w:rPr>
          <w:delText xml:space="preserve"> </w:delText>
        </w:r>
        <w:r w:rsidRPr="002F238C" w:rsidDel="00C41535">
          <w:rPr>
            <w:rFonts w:cs="Arial"/>
            <w:i/>
            <w:iCs/>
            <w:color w:val="548DD4"/>
          </w:rPr>
          <w:delText xml:space="preserve">or (2) </w:delText>
        </w:r>
        <w:r w:rsidRPr="002F238C" w:rsidDel="00C41535">
          <w:rPr>
            <w:i/>
            <w:color w:val="548DD4"/>
          </w:rPr>
          <w:delText xml:space="preserve">a </w:delText>
        </w:r>
        <w:r w:rsidRPr="002F238C" w:rsidDel="00C41535">
          <w:rPr>
            <w:rFonts w:cs="Arial"/>
            <w:i/>
            <w:iCs/>
            <w:color w:val="548DD4"/>
          </w:rPr>
          <w:delText>combined ANOC/EOC (Member Handbook). Plans should</w:delText>
        </w:r>
        <w:r w:rsidRPr="002F238C" w:rsidDel="00C41535">
          <w:rPr>
            <w:i/>
            <w:color w:val="548DD4"/>
          </w:rPr>
          <w:delText xml:space="preserve"> </w:delText>
        </w:r>
        <w:r w:rsidRPr="002F238C" w:rsidDel="00C41535">
          <w:rPr>
            <w:i/>
            <w:color w:val="548DD4"/>
            <w:u w:val="single"/>
          </w:rPr>
          <w:delText>only</w:delText>
        </w:r>
        <w:r w:rsidRPr="002F238C" w:rsidDel="00C41535">
          <w:rPr>
            <w:i/>
            <w:color w:val="548DD4"/>
          </w:rPr>
          <w:delText xml:space="preserve"> u</w:delText>
        </w:r>
        <w:r w:rsidRPr="002F238C" w:rsidDel="00C41535">
          <w:rPr>
            <w:rFonts w:cs="Arial"/>
            <w:i/>
            <w:iCs/>
            <w:color w:val="548DD4"/>
          </w:rPr>
          <w:delText xml:space="preserve">se the combined ANOC/EOC (Member Handbook) </w:delText>
        </w:r>
        <w:r w:rsidRPr="002F238C" w:rsidDel="00C41535">
          <w:rPr>
            <w:i/>
            <w:color w:val="548DD4"/>
          </w:rPr>
          <w:delText xml:space="preserve">material code </w:delText>
        </w:r>
        <w:r w:rsidRPr="002F238C" w:rsidDel="00C41535">
          <w:rPr>
            <w:rFonts w:cs="Arial"/>
            <w:i/>
            <w:iCs/>
            <w:color w:val="548DD4"/>
          </w:rPr>
          <w:delText xml:space="preserve">if they are sending enrollees a combined </w:delText>
        </w:r>
        <w:r w:rsidRPr="002F238C" w:rsidDel="00C41535">
          <w:rPr>
            <w:i/>
            <w:color w:val="548DD4"/>
          </w:rPr>
          <w:delText>document.</w:delText>
        </w:r>
        <w:r w:rsidRPr="002F238C" w:rsidDel="00C41535">
          <w:rPr>
            <w:color w:val="548DD4"/>
          </w:rPr>
          <w:delText xml:space="preserve"> </w:delText>
        </w:r>
        <w:r w:rsidRPr="002F238C" w:rsidDel="00C41535">
          <w:rPr>
            <w:i/>
            <w:color w:val="548DD4"/>
          </w:rPr>
          <w:delText>Plans should not use the combined ANOC/EOC code in conjunction with either the ANOC standalone code or the EOC standalone code. Plans should only upload the documents once.</w:delText>
        </w:r>
      </w:del>
      <w:r w:rsidRPr="00F979A5">
        <w:rPr>
          <w:i/>
          <w:iCs/>
          <w:color w:val="548DD4"/>
        </w:rPr>
        <w:t xml:space="preserve"> Plans should work with their marketing reviewers to withdraw any duplicat</w:t>
      </w:r>
      <w:r w:rsidRPr="001C5D70">
        <w:rPr>
          <w:i/>
          <w:iCs/>
          <w:color w:val="548DD4"/>
        </w:rPr>
        <w:t xml:space="preserve">e material submitted in error. Plans must enter Actual Mail Dates (AMDs) for </w:t>
      </w:r>
      <w:del w:id="8" w:author="MMCO" w:date="2018-06-26T09:58:00Z">
        <w:r w:rsidRPr="002F238C" w:rsidDel="00C41535">
          <w:rPr>
            <w:i/>
            <w:color w:val="548DD4"/>
          </w:rPr>
          <w:delText>all materials</w:delText>
        </w:r>
      </w:del>
      <w:ins w:id="9" w:author="MMCO" w:date="2018-06-26T09:58:00Z">
        <w:r w:rsidR="00C41535" w:rsidRPr="00F979A5">
          <w:rPr>
            <w:i/>
            <w:iCs/>
            <w:color w:val="548DD4"/>
          </w:rPr>
          <w:t>ANOCs</w:t>
        </w:r>
      </w:ins>
      <w:r w:rsidRPr="00F979A5">
        <w:rPr>
          <w:i/>
          <w:iCs/>
          <w:color w:val="548DD4"/>
        </w:rPr>
        <w:t xml:space="preserve"> in accordance with CMS requirements as detailed in the “Update </w:t>
      </w:r>
      <w:del w:id="10" w:author="MMCO" w:date="2018-06-26T09:58:00Z">
        <w:r w:rsidRPr="002F238C" w:rsidDel="00C41535">
          <w:rPr>
            <w:rFonts w:cs="Arial"/>
            <w:i/>
            <w:iCs/>
            <w:color w:val="548DD4"/>
          </w:rPr>
          <w:delText xml:space="preserve">Material </w:delText>
        </w:r>
      </w:del>
      <w:ins w:id="11" w:author="MMCO" w:date="2018-06-26T09:58:00Z">
        <w:r w:rsidR="00C41535" w:rsidRPr="00F979A5">
          <w:rPr>
            <w:i/>
            <w:iCs/>
            <w:color w:val="548DD4"/>
          </w:rPr>
          <w:t>AMD/Beneficiary</w:t>
        </w:r>
        <w:r w:rsidR="00C41535" w:rsidRPr="00627BDE">
          <w:rPr>
            <w:rFonts w:eastAsia="Arial" w:cs="Arial"/>
            <w:i/>
            <w:iCs/>
            <w:color w:val="548DD4"/>
          </w:rPr>
          <w:t xml:space="preserve"> </w:t>
        </w:r>
      </w:ins>
      <w:r w:rsidRPr="00627BDE">
        <w:rPr>
          <w:i/>
          <w:iCs/>
          <w:color w:val="548DD4"/>
        </w:rPr>
        <w:t>Link/Function” section of the Marketing Review Users Guide in HPMS. Note that plans must enter AMD information for ANOC</w:t>
      </w:r>
      <w:del w:id="12" w:author="MMCO" w:date="2018-06-26T09:58:00Z">
        <w:r w:rsidRPr="002F238C" w:rsidDel="00C41535">
          <w:rPr>
            <w:rFonts w:cs="Arial"/>
            <w:i/>
            <w:iCs/>
            <w:color w:val="548DD4"/>
          </w:rPr>
          <w:delText>/EOC (Member Handbook)</w:delText>
        </w:r>
      </w:del>
      <w:r w:rsidRPr="00F979A5">
        <w:rPr>
          <w:i/>
          <w:iCs/>
          <w:color w:val="548DD4"/>
        </w:rPr>
        <w:t xml:space="preserve"> mailings only for mailings to current members. Plans should not enter </w:t>
      </w:r>
      <w:del w:id="13" w:author="MMCO" w:date="2018-06-26T09:58:00Z">
        <w:r w:rsidRPr="002F238C" w:rsidDel="00C41535">
          <w:rPr>
            <w:rFonts w:cs="Arial"/>
            <w:i/>
            <w:iCs/>
            <w:color w:val="548DD4"/>
          </w:rPr>
          <w:delText xml:space="preserve">AMD </w:delText>
        </w:r>
      </w:del>
      <w:ins w:id="14" w:author="MMCO" w:date="2018-06-26T09:58:00Z">
        <w:r w:rsidR="00C41535" w:rsidRPr="00F979A5">
          <w:rPr>
            <w:i/>
            <w:iCs/>
            <w:color w:val="548DD4"/>
          </w:rPr>
          <w:t>ANOC</w:t>
        </w:r>
        <w:r w:rsidR="00C41535" w:rsidRPr="00627BDE">
          <w:rPr>
            <w:rFonts w:eastAsia="Arial" w:cs="Arial"/>
            <w:i/>
            <w:iCs/>
            <w:color w:val="548DD4"/>
          </w:rPr>
          <w:t xml:space="preserve"> </w:t>
        </w:r>
      </w:ins>
      <w:r w:rsidRPr="00627BDE">
        <w:rPr>
          <w:i/>
          <w:iCs/>
          <w:color w:val="548DD4"/>
        </w:rPr>
        <w:t>information for October 1, November 1, or December 1 effective enrollment dates or for January 1 effective enrollment dates for any new members.</w:t>
      </w:r>
      <w:r w:rsidRPr="002F238C">
        <w:rPr>
          <w:color w:val="548DD4"/>
        </w:rPr>
        <w:t>]</w:t>
      </w:r>
      <w:commentRangeEnd w:id="5"/>
      <w:r w:rsidR="002821CC">
        <w:rPr>
          <w:rStyle w:val="CommentReference"/>
        </w:rPr>
        <w:commentReference w:id="5"/>
      </w:r>
    </w:p>
    <w:p w14:paraId="0DBAA54C" w14:textId="77777777" w:rsidR="00C41535" w:rsidRPr="00627BDE" w:rsidRDefault="002F238C">
      <w:pPr>
        <w:pStyle w:val="ListParagraph"/>
        <w:numPr>
          <w:ilvl w:val="0"/>
          <w:numId w:val="11"/>
        </w:numPr>
        <w:ind w:left="360"/>
        <w:contextualSpacing w:val="0"/>
        <w:rPr>
          <w:ins w:id="15" w:author="MMCO" w:date="2018-06-26T09:59:00Z"/>
          <w:rFonts w:eastAsia="Arial" w:cs="Arial"/>
          <w:i/>
          <w:iCs/>
        </w:rPr>
      </w:pPr>
      <w:r w:rsidRPr="00C41535">
        <w:rPr>
          <w:color w:val="548DD4"/>
        </w:rPr>
        <w:t>[</w:t>
      </w:r>
      <w:r w:rsidRPr="00F979A5">
        <w:rPr>
          <w:i/>
          <w:iCs/>
          <w:color w:val="548DD4"/>
        </w:rPr>
        <w:t xml:space="preserve">Plans are subject to the notice requirements under Section 1557 of the Affordable Care Act. For more information, refer to </w:t>
      </w:r>
      <w:commentRangeStart w:id="16"/>
      <w:ins w:id="17" w:author="MMCO" w:date="2018-06-26T09:59:00Z">
        <w:r w:rsidR="00C41535" w:rsidRPr="00627BDE">
          <w:fldChar w:fldCharType="begin"/>
        </w:r>
        <w:r w:rsidR="00C41535">
          <w:instrText xml:space="preserve"> HYPERLINK "https://www.hhs.gov/civil-rights/for-individuals/section-1557" </w:instrText>
        </w:r>
        <w:r w:rsidR="00C41535" w:rsidRPr="00627BDE">
          <w:fldChar w:fldCharType="separate"/>
        </w:r>
        <w:r w:rsidR="00C41535" w:rsidRPr="00F979A5">
          <w:rPr>
            <w:rStyle w:val="Hyperlink"/>
            <w:i/>
            <w:iCs/>
          </w:rPr>
          <w:t>https://www.hhs.gov/civil-rights/for-individuals/section-1557</w:t>
        </w:r>
        <w:r w:rsidR="00C41535" w:rsidRPr="00627BDE">
          <w:fldChar w:fldCharType="end"/>
        </w:r>
      </w:ins>
      <w:commentRangeEnd w:id="16"/>
      <w:ins w:id="18" w:author="MMCO" w:date="2018-07-06T11:04:00Z">
        <w:r w:rsidR="00252C18">
          <w:rPr>
            <w:rStyle w:val="CommentReference"/>
          </w:rPr>
          <w:commentReference w:id="16"/>
        </w:r>
      </w:ins>
      <w:ins w:id="19" w:author="MMCO" w:date="2018-06-26T09:59:00Z">
        <w:r w:rsidR="00C41535" w:rsidRPr="00627BDE">
          <w:rPr>
            <w:rFonts w:eastAsia="Arial" w:cs="Arial"/>
            <w:i/>
            <w:iCs/>
            <w:color w:val="548DD4"/>
          </w:rPr>
          <w:t>.</w:t>
        </w:r>
        <w:r w:rsidR="00C41535" w:rsidRPr="00627BDE">
          <w:rPr>
            <w:rFonts w:eastAsia="Arial" w:cs="Arial"/>
            <w:color w:val="548DD4"/>
          </w:rPr>
          <w:t>]</w:t>
        </w:r>
        <w:r w:rsidR="00C41535" w:rsidRPr="00627BDE" w:rsidDel="00E07406">
          <w:rPr>
            <w:rFonts w:eastAsia="Arial" w:cs="Arial"/>
            <w:i/>
            <w:iCs/>
          </w:rPr>
          <w:t xml:space="preserve"> </w:t>
        </w:r>
      </w:ins>
    </w:p>
    <w:commentRangeStart w:id="20"/>
    <w:p w14:paraId="38A01528" w14:textId="641B7DEC" w:rsidR="002F238C" w:rsidRPr="002F238C" w:rsidDel="00C41535" w:rsidRDefault="003C1F8F" w:rsidP="00D927DD">
      <w:pPr>
        <w:pStyle w:val="ListParagraph"/>
        <w:numPr>
          <w:ilvl w:val="0"/>
          <w:numId w:val="7"/>
        </w:numPr>
        <w:ind w:left="360"/>
        <w:contextualSpacing w:val="0"/>
        <w:rPr>
          <w:del w:id="21" w:author="MMCO" w:date="2018-06-26T09:59:00Z"/>
          <w:color w:val="548DD4"/>
        </w:rPr>
      </w:pPr>
      <w:del w:id="22" w:author="MMCO" w:date="2018-06-26T09:59:00Z">
        <w:r w:rsidDel="00C41535">
          <w:fldChar w:fldCharType="begin"/>
        </w:r>
        <w:r w:rsidDel="00C41535">
          <w:delInstrText xml:space="preserve"> HYPERLINK "https://www.hhs.gov/civil-rights/for-individuals/section-1557" </w:delInstrText>
        </w:r>
        <w:r w:rsidDel="00C41535">
          <w:fldChar w:fldCharType="separate"/>
        </w:r>
        <w:r w:rsidR="002F238C" w:rsidRPr="008C75E7" w:rsidDel="00C41535">
          <w:rPr>
            <w:rStyle w:val="Hyperlink"/>
            <w:rFonts w:cs="Arial"/>
          </w:rPr>
          <w:delText>https://www.hhs.gov/civil-rights/for-individuals/section-1557</w:delText>
        </w:r>
        <w:r w:rsidDel="00C41535">
          <w:rPr>
            <w:rStyle w:val="Hyperlink"/>
            <w:rFonts w:cs="Arial"/>
          </w:rPr>
          <w:fldChar w:fldCharType="end"/>
        </w:r>
        <w:r w:rsidR="002F238C" w:rsidRPr="00294FD5" w:rsidDel="00C41535">
          <w:rPr>
            <w:rFonts w:cs="Arial"/>
            <w:i/>
            <w:color w:val="548DD4"/>
          </w:rPr>
          <w:delText>.</w:delText>
        </w:r>
        <w:r w:rsidR="002F238C" w:rsidRPr="00294FD5" w:rsidDel="00C41535">
          <w:rPr>
            <w:rFonts w:cs="Arial"/>
            <w:color w:val="548DD4"/>
          </w:rPr>
          <w:delText>]</w:delText>
        </w:r>
        <w:commentRangeEnd w:id="20"/>
        <w:r w:rsidR="002821CC" w:rsidDel="00C41535">
          <w:rPr>
            <w:rStyle w:val="CommentReference"/>
          </w:rPr>
          <w:commentReference w:id="20"/>
        </w:r>
      </w:del>
    </w:p>
    <w:p w14:paraId="22807DD3" w14:textId="6551606A" w:rsidR="002F238C" w:rsidRPr="00627BDE" w:rsidRDefault="000B24AE">
      <w:pPr>
        <w:pStyle w:val="ListParagraph"/>
        <w:numPr>
          <w:ilvl w:val="0"/>
          <w:numId w:val="7"/>
        </w:numPr>
        <w:ind w:left="360"/>
        <w:contextualSpacing w:val="0"/>
        <w:rPr>
          <w:rStyle w:val="PlanInstructions"/>
          <w:i w:val="0"/>
        </w:rPr>
      </w:pPr>
      <w:r w:rsidRPr="03051C2E">
        <w:rPr>
          <w:rStyle w:val="PlanInstructions"/>
          <w:i w:val="0"/>
        </w:rPr>
        <w:t>[</w:t>
      </w:r>
      <w:r w:rsidRPr="0061669B">
        <w:rPr>
          <w:rStyle w:val="PlanInstructions"/>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w:t>
      </w:r>
      <w:r>
        <w:rPr>
          <w:rStyle w:val="PlanInstructions"/>
        </w:rPr>
        <w:t>d a front cover, it must contain</w:t>
      </w:r>
      <w:r w:rsidRPr="0061669B">
        <w:rPr>
          <w:rStyle w:val="PlanInstructions"/>
        </w:rPr>
        <w:t xml:space="preserve"> the Marketing Material ID.</w:t>
      </w:r>
      <w:r w:rsidRPr="03051C2E">
        <w:rPr>
          <w:rStyle w:val="PlanInstructions"/>
          <w:i w:val="0"/>
        </w:rPr>
        <w:t>]</w:t>
      </w:r>
    </w:p>
    <w:p w14:paraId="7DECB931" w14:textId="0131234E" w:rsidR="000B24AE" w:rsidRPr="00627BDE" w:rsidRDefault="000B24AE">
      <w:pPr>
        <w:pStyle w:val="ListParagraph"/>
        <w:numPr>
          <w:ilvl w:val="0"/>
          <w:numId w:val="7"/>
        </w:numPr>
        <w:ind w:left="360"/>
        <w:contextualSpacing w:val="0"/>
        <w:rPr>
          <w:rStyle w:val="PlanInstructions"/>
          <w:i w:val="0"/>
        </w:rPr>
      </w:pPr>
      <w:r w:rsidRPr="03051C2E">
        <w:rPr>
          <w:rStyle w:val="PlanInstructions"/>
          <w:i w:val="0"/>
        </w:rPr>
        <w:t>[</w:t>
      </w:r>
      <w:r w:rsidRPr="004E21E7">
        <w:rPr>
          <w:rStyle w:val="PlanInstructions"/>
        </w:rPr>
        <w:t>Plans must revise “Medicaid” references to “MassHealth” throughout the handbook.</w:t>
      </w:r>
      <w:r w:rsidRPr="03051C2E">
        <w:rPr>
          <w:rStyle w:val="PlanInstructions"/>
          <w:i w:val="0"/>
        </w:rPr>
        <w:t>]</w:t>
      </w:r>
    </w:p>
    <w:p w14:paraId="55241617" w14:textId="22F7F384" w:rsidR="000B24AE" w:rsidRPr="00627BDE" w:rsidRDefault="000B24AE">
      <w:pPr>
        <w:pStyle w:val="ListParagraph"/>
        <w:numPr>
          <w:ilvl w:val="0"/>
          <w:numId w:val="7"/>
        </w:numPr>
        <w:ind w:left="360"/>
        <w:contextualSpacing w:val="0"/>
        <w:rPr>
          <w:rStyle w:val="PlanInstructions"/>
          <w:i w:val="0"/>
        </w:rPr>
      </w:pPr>
      <w:r w:rsidRPr="03051C2E">
        <w:rPr>
          <w:rStyle w:val="PlanInstructions"/>
          <w:i w:val="0"/>
        </w:rPr>
        <w:t>[</w:t>
      </w:r>
      <w:r w:rsidRPr="004E21E7">
        <w:rPr>
          <w:rStyle w:val="PlanInstructions"/>
        </w:rPr>
        <w:t>Where the template uses “medical care,” “medical services,” or “health care services” to explain services provided, plans may revise and/or add references to behavioral health services, long-term services and supports, and/or home and community-based services as applicable.</w:t>
      </w:r>
      <w:r w:rsidRPr="03051C2E">
        <w:rPr>
          <w:rStyle w:val="PlanInstructions"/>
          <w:i w:val="0"/>
        </w:rPr>
        <w:t>]</w:t>
      </w:r>
    </w:p>
    <w:p w14:paraId="1D45E619" w14:textId="3E98A84E" w:rsidR="000B24AE" w:rsidRPr="00627BDE" w:rsidRDefault="000B24AE">
      <w:pPr>
        <w:pStyle w:val="ListParagraph"/>
        <w:numPr>
          <w:ilvl w:val="0"/>
          <w:numId w:val="7"/>
        </w:numPr>
        <w:ind w:left="360"/>
        <w:contextualSpacing w:val="0"/>
        <w:rPr>
          <w:rStyle w:val="PlanInstructions"/>
          <w:i w:val="0"/>
        </w:rPr>
      </w:pPr>
      <w:r w:rsidRPr="03051C2E">
        <w:rPr>
          <w:rStyle w:val="PlanInstructions"/>
          <w:i w:val="0"/>
        </w:rPr>
        <w:t>[</w:t>
      </w:r>
      <w:r w:rsidRPr="004E21E7">
        <w:rPr>
          <w:rStyle w:val="PlanInstructions"/>
        </w:rPr>
        <w:t>Where the template uses “Care Coordinator,” plans may replace this term for the name they use for this role.</w:t>
      </w:r>
      <w:r w:rsidRPr="03051C2E">
        <w:rPr>
          <w:rStyle w:val="PlanInstructions"/>
          <w:i w:val="0"/>
        </w:rPr>
        <w:t>]</w:t>
      </w:r>
    </w:p>
    <w:p w14:paraId="017D8BA9" w14:textId="4685533B" w:rsidR="000B24AE" w:rsidRPr="00627BDE" w:rsidRDefault="000B24AE">
      <w:pPr>
        <w:pStyle w:val="ListParagraph"/>
        <w:numPr>
          <w:ilvl w:val="0"/>
          <w:numId w:val="7"/>
        </w:numPr>
        <w:ind w:left="360"/>
        <w:contextualSpacing w:val="0"/>
        <w:rPr>
          <w:rStyle w:val="PlanInstructions"/>
          <w:i w:val="0"/>
        </w:rPr>
      </w:pPr>
      <w:r w:rsidRPr="03051C2E">
        <w:rPr>
          <w:rStyle w:val="PlanInstructions"/>
          <w:i w:val="0"/>
        </w:rPr>
        <w:t>[</w:t>
      </w:r>
      <w:r w:rsidRPr="004E21E7">
        <w:rPr>
          <w:rStyle w:val="PlanInstructions"/>
        </w:rPr>
        <w:t>Plans may change references to “member,” “customer,” or “beneficiary” to whatever term they prefer.</w:t>
      </w:r>
      <w:r w:rsidRPr="03051C2E">
        <w:rPr>
          <w:rStyle w:val="PlanInstructions"/>
          <w:i w:val="0"/>
        </w:rPr>
        <w:t>]</w:t>
      </w:r>
    </w:p>
    <w:p w14:paraId="03D6EB4F" w14:textId="54A585F6" w:rsidR="000B24AE" w:rsidRPr="00627BDE" w:rsidRDefault="000B24AE">
      <w:pPr>
        <w:pStyle w:val="ListParagraph"/>
        <w:numPr>
          <w:ilvl w:val="0"/>
          <w:numId w:val="7"/>
        </w:numPr>
        <w:ind w:left="360"/>
        <w:contextualSpacing w:val="0"/>
        <w:rPr>
          <w:rStyle w:val="PlanInstructions"/>
          <w:i w:val="0"/>
        </w:rPr>
      </w:pPr>
      <w:r w:rsidRPr="03051C2E">
        <w:rPr>
          <w:rStyle w:val="PlanInstructions"/>
          <w:i w:val="0"/>
        </w:rPr>
        <w:t>[</w:t>
      </w:r>
      <w:r w:rsidRPr="004E21E7">
        <w:rPr>
          <w:rStyle w:val="PlanInstructions"/>
        </w:rPr>
        <w:t xml:space="preserve">Where the template instructs inclusion of a phone number, plans </w:t>
      </w:r>
      <w:r>
        <w:rPr>
          <w:rStyle w:val="PlanInstructions"/>
        </w:rPr>
        <w:t>must ensure it is a toll-free number and</w:t>
      </w:r>
      <w:r w:rsidRPr="00EB6D79">
        <w:rPr>
          <w:rStyle w:val="PlanInstructions"/>
        </w:rPr>
        <w:t xml:space="preserve"> </w:t>
      </w:r>
      <w:r w:rsidRPr="004E21E7">
        <w:rPr>
          <w:rStyle w:val="PlanInstructions"/>
        </w:rPr>
        <w:t xml:space="preserve">include a </w:t>
      </w:r>
      <w:r>
        <w:rPr>
          <w:rStyle w:val="PlanInstructions"/>
        </w:rPr>
        <w:t xml:space="preserve">toll-free TTY/TDD number and days and </w:t>
      </w:r>
      <w:r w:rsidRPr="004E21E7">
        <w:rPr>
          <w:rStyle w:val="PlanInstructions"/>
        </w:rPr>
        <w:t xml:space="preserve">hours of </w:t>
      </w:r>
      <w:r>
        <w:rPr>
          <w:rStyle w:val="PlanInstructions"/>
        </w:rPr>
        <w:t>operation</w:t>
      </w:r>
      <w:r w:rsidRPr="004E21E7">
        <w:rPr>
          <w:rStyle w:val="PlanInstructions"/>
        </w:rPr>
        <w:t>.</w:t>
      </w:r>
      <w:r w:rsidRPr="03051C2E">
        <w:rPr>
          <w:rStyle w:val="PlanInstructions"/>
          <w:i w:val="0"/>
        </w:rPr>
        <w:t>]</w:t>
      </w:r>
    </w:p>
    <w:p w14:paraId="6D111145" w14:textId="6C5BD47F" w:rsidR="000B24AE" w:rsidRPr="00627BDE" w:rsidRDefault="000B24AE">
      <w:pPr>
        <w:pStyle w:val="ListParagraph"/>
        <w:numPr>
          <w:ilvl w:val="0"/>
          <w:numId w:val="7"/>
        </w:numPr>
        <w:ind w:left="360"/>
        <w:contextualSpacing w:val="0"/>
        <w:rPr>
          <w:rStyle w:val="PlanInstructions"/>
          <w:i w:val="0"/>
        </w:rPr>
      </w:pPr>
      <w:r w:rsidRPr="03051C2E">
        <w:rPr>
          <w:rStyle w:val="PlanInstructions"/>
          <w:i w:val="0"/>
        </w:rPr>
        <w:t>[</w:t>
      </w:r>
      <w:r w:rsidRPr="004E21E7">
        <w:rPr>
          <w:rStyle w:val="PlanInstructions"/>
        </w:rPr>
        <w:t xml:space="preserve">Plans should refer members to other parts of the handbook using the appropriate chapter number, section, and/or page number. For example, "see Chapter 9, Section A, page 1." An instruction </w:t>
      </w:r>
      <w:r w:rsidRPr="03051C2E">
        <w:rPr>
          <w:rStyle w:val="PlanInstructions"/>
          <w:i w:val="0"/>
        </w:rPr>
        <w:t>[</w:t>
      </w:r>
      <w:r w:rsidRPr="004E21E7">
        <w:rPr>
          <w:rStyle w:val="PlanInstructions"/>
        </w:rPr>
        <w:t>plans may insert reference, as applicable</w:t>
      </w:r>
      <w:r w:rsidRPr="03051C2E">
        <w:rPr>
          <w:rStyle w:val="PlanInstructions"/>
          <w:i w:val="0"/>
        </w:rPr>
        <w:t>]</w:t>
      </w:r>
      <w:r w:rsidRPr="004E21E7">
        <w:rPr>
          <w:rStyle w:val="PlanInstructions"/>
        </w:rPr>
        <w:t xml:space="preserve"> is listed next to each cross-reference throughout the handbook.</w:t>
      </w:r>
      <w:r w:rsidRPr="03051C2E">
        <w:rPr>
          <w:rStyle w:val="PlanInstructions"/>
          <w:i w:val="0"/>
        </w:rPr>
        <w:t>]</w:t>
      </w:r>
    </w:p>
    <w:p w14:paraId="3A50B7BC" w14:textId="77777777" w:rsidR="00C41535" w:rsidRDefault="00C41535" w:rsidP="03051C2E">
      <w:pPr>
        <w:numPr>
          <w:ilvl w:val="0"/>
          <w:numId w:val="13"/>
        </w:numPr>
        <w:ind w:left="360"/>
        <w:rPr>
          <w:ins w:id="23" w:author="MMCO" w:date="2018-06-26T09:59:00Z"/>
        </w:rPr>
      </w:pPr>
      <w:ins w:id="24" w:author="MMCO" w:date="2018-06-26T09:59:00Z">
        <w:r w:rsidRPr="00627BDE">
          <w:rPr>
            <w:rFonts w:eastAsia="Arial" w:cs="Arial"/>
            <w:color w:val="548DD4"/>
          </w:rPr>
          <w:lastRenderedPageBreak/>
          <w:t>[</w:t>
        </w:r>
        <w:r w:rsidRPr="00627BDE">
          <w:rPr>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ins>
    </w:p>
    <w:p w14:paraId="45A56BA2" w14:textId="255E5C6B" w:rsidR="00C41535" w:rsidRPr="00197421" w:rsidRDefault="00C41535" w:rsidP="03051C2E">
      <w:pPr>
        <w:numPr>
          <w:ilvl w:val="0"/>
          <w:numId w:val="12"/>
        </w:numPr>
        <w:ind w:left="720"/>
        <w:rPr>
          <w:ins w:id="25" w:author="MMCO" w:date="2018-06-26T09:59:00Z"/>
        </w:rPr>
      </w:pPr>
      <w:ins w:id="26" w:author="MMCO" w:date="2018-06-26T09:59:00Z">
        <w:r w:rsidRPr="00F979A5">
          <w:rPr>
            <w:i/>
            <w:iCs/>
            <w:color w:val="548DD4"/>
          </w:rPr>
          <w:t>Format a section, chart, table, or block of text to fit onto a single page. In instances where plan-customized information causes an item or text to continues on the following page, enter a blank ret</w:t>
        </w:r>
        <w:r w:rsidRPr="001C5D70">
          <w:rPr>
            <w:i/>
            <w:iCs/>
            <w:color w:val="548DD4"/>
          </w:rPr>
          <w:t xml:space="preserve">urn before right aligning with clear indication that the item continues (for example, similar to the Benefits Chart in Chapter 4 of the Member Handbook, insert: </w:t>
        </w:r>
        <w:proofErr w:type="spellStart"/>
        <w:r w:rsidR="00A954E7">
          <w:rPr>
            <w:b/>
            <w:bCs/>
            <w:color w:val="548DD4"/>
          </w:rPr>
          <w:t>Esta</w:t>
        </w:r>
        <w:proofErr w:type="spellEnd"/>
        <w:r w:rsidR="00A954E7">
          <w:rPr>
            <w:b/>
            <w:bCs/>
            <w:color w:val="548DD4"/>
          </w:rPr>
          <w:t xml:space="preserve"> </w:t>
        </w:r>
        <w:proofErr w:type="spellStart"/>
        <w:r w:rsidR="00A954E7">
          <w:rPr>
            <w:b/>
            <w:bCs/>
            <w:color w:val="548DD4"/>
          </w:rPr>
          <w:t>sección</w:t>
        </w:r>
        <w:proofErr w:type="spellEnd"/>
        <w:r w:rsidRPr="00627BDE">
          <w:rPr>
            <w:b/>
            <w:bCs/>
            <w:color w:val="548DD4"/>
          </w:rPr>
          <w:t xml:space="preserve"> </w:t>
        </w:r>
        <w:proofErr w:type="spellStart"/>
        <w:r w:rsidRPr="00627BDE">
          <w:rPr>
            <w:b/>
            <w:bCs/>
            <w:color w:val="548DD4"/>
          </w:rPr>
          <w:t>continúa</w:t>
        </w:r>
        <w:proofErr w:type="spellEnd"/>
        <w:r w:rsidRPr="00627BDE">
          <w:rPr>
            <w:b/>
            <w:bCs/>
            <w:color w:val="548DD4"/>
          </w:rPr>
          <w:t xml:space="preserve"> </w:t>
        </w:r>
        <w:proofErr w:type="spellStart"/>
        <w:r w:rsidRPr="00627BDE">
          <w:rPr>
            <w:b/>
            <w:bCs/>
            <w:color w:val="548DD4"/>
          </w:rPr>
          <w:t>en</w:t>
        </w:r>
        <w:proofErr w:type="spellEnd"/>
        <w:r w:rsidRPr="00627BDE">
          <w:rPr>
            <w:b/>
            <w:bCs/>
            <w:color w:val="548DD4"/>
          </w:rPr>
          <w:t xml:space="preserve"> la </w:t>
        </w:r>
        <w:proofErr w:type="spellStart"/>
        <w:r w:rsidRPr="00627BDE">
          <w:rPr>
            <w:b/>
            <w:bCs/>
            <w:color w:val="548DD4"/>
          </w:rPr>
          <w:t>página</w:t>
        </w:r>
        <w:proofErr w:type="spellEnd"/>
        <w:r w:rsidRPr="00627BDE">
          <w:rPr>
            <w:b/>
            <w:bCs/>
            <w:color w:val="548DD4"/>
          </w:rPr>
          <w:t xml:space="preserve"> </w:t>
        </w:r>
        <w:proofErr w:type="spellStart"/>
        <w:r w:rsidRPr="00627BDE">
          <w:rPr>
            <w:b/>
            <w:bCs/>
            <w:color w:val="548DD4"/>
          </w:rPr>
          <w:t>siguiente</w:t>
        </w:r>
        <w:proofErr w:type="spellEnd"/>
        <w:r w:rsidRPr="00627BDE">
          <w:rPr>
            <w:rFonts w:eastAsia="Arial" w:cs="Arial"/>
            <w:i/>
            <w:iCs/>
            <w:color w:val="548DD4"/>
          </w:rPr>
          <w:t>).</w:t>
        </w:r>
      </w:ins>
    </w:p>
    <w:p w14:paraId="761EF280" w14:textId="77777777" w:rsidR="00C41535" w:rsidRPr="00627BDE" w:rsidRDefault="00C41535" w:rsidP="03051C2E">
      <w:pPr>
        <w:numPr>
          <w:ilvl w:val="0"/>
          <w:numId w:val="12"/>
        </w:numPr>
        <w:ind w:left="720"/>
        <w:rPr>
          <w:ins w:id="27" w:author="MMCO" w:date="2018-06-26T09:59:00Z"/>
          <w:i/>
          <w:iCs/>
          <w:color w:val="548DD4"/>
        </w:rPr>
      </w:pPr>
      <w:ins w:id="28" w:author="MMCO" w:date="2018-06-26T09:59:00Z">
        <w:r w:rsidRPr="00F979A5">
          <w:rPr>
            <w:i/>
            <w:iCs/>
            <w:color w:val="548DD4"/>
          </w:rPr>
          <w:t>Ensure plan-customized text is in plain language and complies with reading level requirements established in the three-way contract.</w:t>
        </w:r>
      </w:ins>
    </w:p>
    <w:p w14:paraId="1C4A11BD" w14:textId="77777777" w:rsidR="00C41535" w:rsidRPr="00197421" w:rsidRDefault="00C41535" w:rsidP="03051C2E">
      <w:pPr>
        <w:numPr>
          <w:ilvl w:val="0"/>
          <w:numId w:val="12"/>
        </w:numPr>
        <w:ind w:left="720"/>
        <w:rPr>
          <w:ins w:id="29" w:author="MMCO" w:date="2018-06-26T09:59:00Z"/>
        </w:rPr>
      </w:pPr>
      <w:ins w:id="30" w:author="MMCO" w:date="2018-06-26T09:59:00Z">
        <w:r w:rsidRPr="00F979A5">
          <w:rPr>
            <w:i/>
            <w:iCs/>
            <w:color w:val="548DD4"/>
          </w:rPr>
          <w:t>Break up large blocks of plan-customized text into short paragraphs or bulleted lists and give a couple of plan-specific examples as applicable.</w:t>
        </w:r>
      </w:ins>
    </w:p>
    <w:p w14:paraId="60972F3D" w14:textId="77777777" w:rsidR="00C41535" w:rsidRPr="00627BDE" w:rsidRDefault="00C41535">
      <w:pPr>
        <w:numPr>
          <w:ilvl w:val="0"/>
          <w:numId w:val="12"/>
        </w:numPr>
        <w:ind w:left="720"/>
        <w:rPr>
          <w:ins w:id="31" w:author="MMCO" w:date="2018-06-26T09:59:00Z"/>
          <w:rFonts w:eastAsia="Arial" w:cs="Arial"/>
        </w:rPr>
      </w:pPr>
      <w:ins w:id="32" w:author="MMCO" w:date="2018-06-26T09:59:00Z">
        <w:r w:rsidRPr="00F979A5">
          <w:rPr>
            <w:i/>
            <w:iCs/>
            <w:color w:val="548DD4"/>
          </w:rPr>
          <w:t>Spell out an acronym or abbreviation before its first use in a document or on a page (for example, Long-term services and supports (LTSS) or low income subsidy (LIS)).</w:t>
        </w:r>
      </w:ins>
    </w:p>
    <w:p w14:paraId="22FC1E1D" w14:textId="77777777" w:rsidR="00C41535" w:rsidRPr="00627BDE" w:rsidRDefault="00C41535">
      <w:pPr>
        <w:numPr>
          <w:ilvl w:val="0"/>
          <w:numId w:val="12"/>
        </w:numPr>
        <w:ind w:left="720"/>
        <w:rPr>
          <w:ins w:id="33" w:author="MMCO" w:date="2018-06-26T09:59:00Z"/>
          <w:rFonts w:eastAsia="Arial" w:cs="Arial"/>
          <w:i/>
          <w:iCs/>
          <w:color w:val="548DD4"/>
        </w:rPr>
      </w:pPr>
      <w:ins w:id="34" w:author="MMCO" w:date="2018-06-26T09:59:00Z">
        <w:r w:rsidRPr="00627BDE">
          <w:rPr>
            <w:i/>
            <w:iCs/>
            <w:color w:val="548DD4"/>
          </w:rPr>
          <w:t xml:space="preserve">Include the meaning of any plan-specific acronym, abbreviation, or key term with its first use. </w:t>
        </w:r>
      </w:ins>
    </w:p>
    <w:p w14:paraId="3D1C080A" w14:textId="77777777" w:rsidR="00C41535" w:rsidRPr="00627BDE" w:rsidRDefault="00C41535">
      <w:pPr>
        <w:numPr>
          <w:ilvl w:val="0"/>
          <w:numId w:val="12"/>
        </w:numPr>
        <w:ind w:left="720"/>
        <w:rPr>
          <w:ins w:id="35" w:author="MMCO" w:date="2018-06-26T09:59:00Z"/>
          <w:rFonts w:ascii="Calibri" w:hAnsi="Calibri" w:cs="Calibri"/>
        </w:rPr>
      </w:pPr>
      <w:ins w:id="36" w:author="MMCO" w:date="2018-06-26T09:59:00Z">
        <w:r w:rsidRPr="00F979A5">
          <w:rPr>
            <w:i/>
            <w:iCs/>
            <w:color w:val="548DD4"/>
          </w:rPr>
          <w:t>Avoid separating a heading or subheading from the text that follows when paginating the model.</w:t>
        </w:r>
      </w:ins>
    </w:p>
    <w:p w14:paraId="776D48BD" w14:textId="77777777" w:rsidR="00C41535" w:rsidRDefault="00C41535" w:rsidP="03051C2E">
      <w:pPr>
        <w:numPr>
          <w:ilvl w:val="0"/>
          <w:numId w:val="12"/>
        </w:numPr>
        <w:ind w:left="720"/>
        <w:rPr>
          <w:ins w:id="37" w:author="MMCO" w:date="2018-06-26T09:59:00Z"/>
        </w:rPr>
      </w:pPr>
      <w:ins w:id="38" w:author="MMCO" w:date="2018-06-26T09:59:00Z">
        <w:r w:rsidRPr="00F979A5">
          <w:rPr>
            <w:i/>
            <w:iCs/>
            <w:color w:val="548DD4"/>
          </w:rPr>
          <w:t xml:space="preserve">Use universal symbols or commonly understood pictorials. </w:t>
        </w:r>
      </w:ins>
    </w:p>
    <w:p w14:paraId="368C6416" w14:textId="77777777" w:rsidR="00C41535" w:rsidRDefault="00C41535" w:rsidP="03051C2E">
      <w:pPr>
        <w:numPr>
          <w:ilvl w:val="0"/>
          <w:numId w:val="12"/>
        </w:numPr>
        <w:ind w:left="720"/>
        <w:rPr>
          <w:ins w:id="39" w:author="MMCO" w:date="2018-06-26T09:59:00Z"/>
        </w:rPr>
      </w:pPr>
      <w:ins w:id="40" w:author="MMCO" w:date="2018-06-26T09:59:00Z">
        <w:r w:rsidRPr="00F979A5">
          <w:rPr>
            <w:i/>
            <w:iCs/>
            <w:color w:val="548DD4"/>
          </w:rPr>
          <w:t>Draft and format plan-customized text and terminology in translated models to be culturally and linguistically approp</w:t>
        </w:r>
        <w:r w:rsidRPr="001C5D70">
          <w:rPr>
            <w:i/>
            <w:iCs/>
            <w:color w:val="548DD4"/>
          </w:rPr>
          <w:t xml:space="preserve">riate for non-English speakers. </w:t>
        </w:r>
      </w:ins>
    </w:p>
    <w:p w14:paraId="42E86959" w14:textId="77777777" w:rsidR="00C41535" w:rsidRDefault="00C41535" w:rsidP="03051C2E">
      <w:pPr>
        <w:numPr>
          <w:ilvl w:val="0"/>
          <w:numId w:val="12"/>
        </w:numPr>
        <w:ind w:left="720"/>
        <w:rPr>
          <w:ins w:id="41" w:author="MMCO" w:date="2018-06-26T09:59:00Z"/>
        </w:rPr>
      </w:pPr>
      <w:ins w:id="42" w:author="MMCO" w:date="2018-06-26T09:59:00Z">
        <w:r w:rsidRPr="00F979A5">
          <w:rPr>
            <w:i/>
            <w:iCs/>
            <w:color w:val="548DD4"/>
          </w:rPr>
          <w:t>Consider using regionally appropriate terms or common dialects in translated models.</w:t>
        </w:r>
      </w:ins>
    </w:p>
    <w:p w14:paraId="691E4E80" w14:textId="77777777" w:rsidR="00C41535" w:rsidRDefault="00C41535" w:rsidP="03051C2E">
      <w:pPr>
        <w:numPr>
          <w:ilvl w:val="0"/>
          <w:numId w:val="12"/>
        </w:numPr>
        <w:ind w:left="720"/>
        <w:rPr>
          <w:ins w:id="43" w:author="MMCO" w:date="2018-06-26T09:59:00Z"/>
        </w:rPr>
      </w:pPr>
      <w:ins w:id="44" w:author="MMCO" w:date="2018-06-26T09:59:00Z">
        <w:r w:rsidRPr="00F979A5">
          <w:rPr>
            <w:i/>
            <w:iCs/>
            <w:color w:val="548DD4"/>
          </w:rPr>
          <w:t>Include instructions and navigational aids in translated models in the translated language rather than in English.</w:t>
        </w:r>
        <w:r w:rsidRPr="00627BDE">
          <w:rPr>
            <w:rFonts w:eastAsia="Arial" w:cs="Arial"/>
            <w:b/>
            <w:bCs/>
            <w:i/>
            <w:iCs/>
            <w:color w:val="548DD4"/>
          </w:rPr>
          <w:t xml:space="preserve"> </w:t>
        </w:r>
      </w:ins>
    </w:p>
    <w:p w14:paraId="4AB6762A" w14:textId="77777777" w:rsidR="00C41535" w:rsidRPr="00627BDE" w:rsidRDefault="00C41535">
      <w:pPr>
        <w:numPr>
          <w:ilvl w:val="0"/>
          <w:numId w:val="12"/>
        </w:numPr>
        <w:ind w:left="720"/>
        <w:rPr>
          <w:ins w:id="45" w:author="MMCO" w:date="2018-06-26T09:59:00Z"/>
          <w:rStyle w:val="PlanInstructions"/>
          <w:i w:val="0"/>
        </w:rPr>
      </w:pPr>
      <w:ins w:id="46" w:author="MMCO" w:date="2018-06-26T09:59:00Z">
        <w:r w:rsidRPr="00F979A5">
          <w:rPr>
            <w:i/>
            <w:iCs/>
            <w:color w:val="548DD4"/>
          </w:rPr>
          <w:t>Consider producing translated models in large print.</w:t>
        </w:r>
        <w:r w:rsidRPr="00627BDE">
          <w:rPr>
            <w:rFonts w:eastAsia="Arial" w:cs="Arial"/>
            <w:color w:val="548DD4"/>
          </w:rPr>
          <w:t>]</w:t>
        </w:r>
      </w:ins>
    </w:p>
    <w:p w14:paraId="0742F436" w14:textId="54E01827" w:rsidR="00E96C47" w:rsidRPr="00AA48DA" w:rsidDel="00C41535" w:rsidRDefault="00C41535" w:rsidP="00C41535">
      <w:pPr>
        <w:pStyle w:val="ListParagraph"/>
        <w:numPr>
          <w:ilvl w:val="0"/>
          <w:numId w:val="7"/>
        </w:numPr>
        <w:ind w:left="360"/>
        <w:contextualSpacing w:val="0"/>
        <w:rPr>
          <w:del w:id="47" w:author="MMCO" w:date="2018-06-26T09:59:00Z"/>
          <w:rStyle w:val="PlanInstructions"/>
          <w:i w:val="0"/>
        </w:rPr>
      </w:pPr>
      <w:ins w:id="48" w:author="MMCO" w:date="2018-06-26T09:59:00Z">
        <w:r w:rsidRPr="004E21E7" w:rsidDel="00C41535">
          <w:rPr>
            <w:i/>
          </w:rPr>
          <w:t xml:space="preserve"> </w:t>
        </w:r>
      </w:ins>
      <w:del w:id="49" w:author="MMCO" w:date="2018-06-26T09:59:00Z">
        <w:r w:rsidR="000B24AE" w:rsidRPr="004E21E7" w:rsidDel="00C41535">
          <w:rPr>
            <w:rStyle w:val="PlanInstructions"/>
            <w:i w:val="0"/>
          </w:rPr>
          <w:delText>[</w:delText>
        </w:r>
        <w:r w:rsidR="000B24AE" w:rsidRPr="004E21E7" w:rsidDel="00C41535">
          <w:rPr>
            <w:rStyle w:val="PlanInstructions"/>
          </w:rPr>
          <w:delText>Plans may include an overall Table of Contents for the Member Handbook if they so choose</w:delText>
        </w:r>
        <w:r w:rsidR="000B24AE" w:rsidDel="00C41535">
          <w:rPr>
            <w:rStyle w:val="PlanInstructions"/>
            <w:i w:val="0"/>
          </w:rPr>
          <w:delText>.]</w:delText>
        </w:r>
      </w:del>
    </w:p>
    <w:p w14:paraId="184AE5E0" w14:textId="77777777" w:rsidR="00E96C47" w:rsidRDefault="00E96C47">
      <w:pPr>
        <w:spacing w:after="0" w:line="240" w:lineRule="auto"/>
        <w:ind w:right="0"/>
        <w:rPr>
          <w:rStyle w:val="PlanInstructions"/>
          <w:i w:val="0"/>
        </w:rPr>
      </w:pPr>
      <w:r>
        <w:rPr>
          <w:rStyle w:val="PlanInstructions"/>
          <w:i w:val="0"/>
        </w:rPr>
        <w:br w:type="page"/>
      </w:r>
    </w:p>
    <w:p w14:paraId="60ECC34E" w14:textId="1B5F4EA1" w:rsidR="00BE464C" w:rsidRPr="00627BDE" w:rsidRDefault="004A4827" w:rsidP="00627BDE">
      <w:pPr>
        <w:spacing w:after="120" w:line="320" w:lineRule="exact"/>
        <w:rPr>
          <w:b/>
          <w:bCs/>
          <w:sz w:val="24"/>
          <w:szCs w:val="24"/>
          <w:lang w:val="es-US"/>
        </w:rPr>
      </w:pPr>
      <w:r w:rsidRPr="00F979A5">
        <w:rPr>
          <w:b/>
          <w:bCs/>
          <w:sz w:val="24"/>
          <w:szCs w:val="24"/>
          <w:lang w:val="es-US"/>
        </w:rPr>
        <w:lastRenderedPageBreak/>
        <w:t>&lt;</w:t>
      </w:r>
      <w:proofErr w:type="spellStart"/>
      <w:r w:rsidRPr="00F979A5">
        <w:rPr>
          <w:b/>
          <w:bCs/>
          <w:sz w:val="24"/>
          <w:szCs w:val="24"/>
          <w:lang w:val="es-US"/>
        </w:rPr>
        <w:t>start</w:t>
      </w:r>
      <w:proofErr w:type="spellEnd"/>
      <w:r w:rsidRPr="00F979A5">
        <w:rPr>
          <w:b/>
          <w:bCs/>
          <w:sz w:val="24"/>
          <w:szCs w:val="24"/>
          <w:lang w:val="es-US"/>
        </w:rPr>
        <w:t xml:space="preserve"> date&gt; – </w:t>
      </w:r>
      <w:bookmarkEnd w:id="3"/>
      <w:r w:rsidR="000F4A0E" w:rsidRPr="00F979A5">
        <w:rPr>
          <w:b/>
          <w:bCs/>
          <w:sz w:val="24"/>
          <w:szCs w:val="24"/>
          <w:lang w:val="es-US"/>
        </w:rPr>
        <w:t>&lt;</w:t>
      </w:r>
      <w:proofErr w:type="spellStart"/>
      <w:r w:rsidR="000F4A0E" w:rsidRPr="00F979A5">
        <w:rPr>
          <w:b/>
          <w:bCs/>
          <w:sz w:val="24"/>
          <w:szCs w:val="24"/>
          <w:lang w:val="es-US"/>
        </w:rPr>
        <w:t>end</w:t>
      </w:r>
      <w:proofErr w:type="spellEnd"/>
      <w:r w:rsidR="000F4A0E" w:rsidRPr="00F979A5">
        <w:rPr>
          <w:b/>
          <w:bCs/>
          <w:sz w:val="24"/>
          <w:szCs w:val="24"/>
          <w:lang w:val="es-US"/>
        </w:rPr>
        <w:t xml:space="preserve"> date&gt;</w:t>
      </w:r>
      <w:bookmarkEnd w:id="4"/>
    </w:p>
    <w:p w14:paraId="7C32F78C" w14:textId="77777777" w:rsidR="004A4827" w:rsidRPr="008D3D6D" w:rsidRDefault="0094507E">
      <w:pPr>
        <w:spacing w:after="120" w:line="320" w:lineRule="exact"/>
        <w:rPr>
          <w:lang w:val="es-US"/>
        </w:rPr>
        <w:pPrChange w:id="50" w:author="MMCO" w:date="2018-07-11T11:14:00Z">
          <w:pPr>
            <w:pStyle w:val="Heading2"/>
            <w:spacing w:before="360"/>
            <w:ind w:right="0"/>
          </w:pPr>
        </w:pPrChange>
      </w:pPr>
      <w:bookmarkStart w:id="51" w:name="_Toc347855967"/>
      <w:bookmarkStart w:id="52" w:name="_Toc347937224"/>
      <w:bookmarkStart w:id="53" w:name="_Toc395200695"/>
      <w:bookmarkStart w:id="54" w:name="_Toc423256839"/>
      <w:bookmarkStart w:id="55" w:name="_Toc451979812"/>
      <w:bookmarkStart w:id="56" w:name="_Toc517773038"/>
      <w:r w:rsidRPr="008D3D6D">
        <w:rPr>
          <w:b/>
          <w:sz w:val="24"/>
          <w:lang w:val="es-US"/>
        </w:rPr>
        <w:t xml:space="preserve">Su cobertura de salud y medicamentos con el plan </w:t>
      </w:r>
      <w:r w:rsidR="007D221C" w:rsidRPr="008D3D6D">
        <w:rPr>
          <w:b/>
          <w:sz w:val="24"/>
          <w:lang w:val="es-US"/>
        </w:rPr>
        <w:t>&lt;</w:t>
      </w:r>
      <w:r w:rsidR="004A4827" w:rsidRPr="008D3D6D">
        <w:rPr>
          <w:b/>
          <w:sz w:val="24"/>
          <w:lang w:val="es-US"/>
        </w:rPr>
        <w:t xml:space="preserve">plan </w:t>
      </w:r>
      <w:proofErr w:type="spellStart"/>
      <w:r w:rsidR="004A4827" w:rsidRPr="008D3D6D">
        <w:rPr>
          <w:b/>
          <w:sz w:val="24"/>
          <w:lang w:val="es-US"/>
        </w:rPr>
        <w:t>name</w:t>
      </w:r>
      <w:proofErr w:type="spellEnd"/>
      <w:r w:rsidR="004A4827" w:rsidRPr="008D3D6D">
        <w:rPr>
          <w:b/>
          <w:sz w:val="24"/>
          <w:lang w:val="es-US"/>
        </w:rPr>
        <w:t xml:space="preserve">&gt; </w:t>
      </w:r>
      <w:bookmarkEnd w:id="51"/>
      <w:bookmarkEnd w:id="52"/>
      <w:r w:rsidRPr="008D3D6D">
        <w:rPr>
          <w:b/>
          <w:sz w:val="24"/>
          <w:lang w:val="es-US"/>
        </w:rPr>
        <w:t>de</w:t>
      </w:r>
      <w:bookmarkEnd w:id="53"/>
      <w:bookmarkEnd w:id="54"/>
      <w:r w:rsidRPr="008D3D6D">
        <w:rPr>
          <w:b/>
          <w:sz w:val="24"/>
          <w:lang w:val="es-US"/>
        </w:rPr>
        <w:t xml:space="preserve"> </w:t>
      </w:r>
      <w:bookmarkStart w:id="57" w:name="_Toc395200696"/>
      <w:bookmarkStart w:id="58" w:name="_Toc423256840"/>
      <w:r w:rsidRPr="008D3D6D">
        <w:rPr>
          <w:b/>
          <w:sz w:val="24"/>
          <w:lang w:val="es-US"/>
        </w:rPr>
        <w:t>Medicare-</w:t>
      </w:r>
      <w:proofErr w:type="spellStart"/>
      <w:r w:rsidRPr="008D3D6D">
        <w:rPr>
          <w:b/>
          <w:sz w:val="24"/>
          <w:lang w:val="es-US"/>
        </w:rPr>
        <w:t>Medicaid</w:t>
      </w:r>
      <w:bookmarkEnd w:id="55"/>
      <w:bookmarkEnd w:id="56"/>
      <w:bookmarkEnd w:id="57"/>
      <w:bookmarkEnd w:id="58"/>
      <w:proofErr w:type="spellEnd"/>
    </w:p>
    <w:p w14:paraId="4A4FBC0E" w14:textId="77777777" w:rsidR="004A4827" w:rsidRPr="004E21E7" w:rsidRDefault="004A4827" w:rsidP="00B00408">
      <w:pPr>
        <w:ind w:right="0"/>
        <w:rPr>
          <w:rStyle w:val="PlanInstructions"/>
        </w:rPr>
      </w:pPr>
      <w:commentRangeStart w:id="59"/>
      <w:r w:rsidRPr="03051C2E">
        <w:rPr>
          <w:rStyle w:val="PlanInstructions"/>
          <w:i w:val="0"/>
        </w:rPr>
        <w:t>[</w:t>
      </w:r>
      <w:r w:rsidRPr="004E21E7">
        <w:rPr>
          <w:rStyle w:val="PlanInstructions"/>
        </w:rPr>
        <w:t xml:space="preserve">Optional: </w:t>
      </w:r>
      <w:r w:rsidRPr="03051C2E">
        <w:rPr>
          <w:rStyle w:val="PlanInstructions"/>
          <w:i w:val="0"/>
        </w:rPr>
        <w:t>Insert</w:t>
      </w:r>
      <w:r w:rsidRPr="004E21E7">
        <w:rPr>
          <w:rStyle w:val="PlanInstructions"/>
        </w:rPr>
        <w:t xml:space="preserve"> beneficiary name.</w:t>
      </w:r>
      <w:r w:rsidRPr="03051C2E">
        <w:rPr>
          <w:rStyle w:val="PlanInstructions"/>
          <w:i w:val="0"/>
        </w:rPr>
        <w:t>]</w:t>
      </w:r>
      <w:r w:rsidRPr="004E21E7">
        <w:rPr>
          <w:rStyle w:val="PlanInstructions"/>
        </w:rPr>
        <w:br/>
      </w:r>
      <w:r w:rsidRPr="03051C2E">
        <w:rPr>
          <w:rStyle w:val="PlanInstructions"/>
          <w:i w:val="0"/>
        </w:rPr>
        <w:t>[</w:t>
      </w:r>
      <w:r w:rsidRPr="004E21E7">
        <w:rPr>
          <w:rStyle w:val="PlanInstructions"/>
        </w:rPr>
        <w:t xml:space="preserve">Optional: </w:t>
      </w:r>
      <w:r w:rsidRPr="03051C2E">
        <w:rPr>
          <w:rStyle w:val="PlanInstructions"/>
          <w:i w:val="0"/>
        </w:rPr>
        <w:t>Insert beneficiary address.]</w:t>
      </w:r>
      <w:commentRangeEnd w:id="59"/>
      <w:r w:rsidR="002821CC">
        <w:rPr>
          <w:rStyle w:val="CommentReference"/>
        </w:rPr>
        <w:commentReference w:id="59"/>
      </w:r>
    </w:p>
    <w:p w14:paraId="45AFAB04" w14:textId="50EA88F4" w:rsidR="00E10395" w:rsidRPr="00627BDE" w:rsidRDefault="00E10395" w:rsidP="00627BDE">
      <w:pPr>
        <w:spacing w:before="360" w:line="360" w:lineRule="exact"/>
        <w:ind w:left="360" w:right="0" w:hanging="360"/>
        <w:rPr>
          <w:b/>
          <w:bCs/>
          <w:sz w:val="28"/>
          <w:szCs w:val="28"/>
          <w:lang w:val="es-US"/>
        </w:rPr>
      </w:pPr>
      <w:commentRangeStart w:id="60"/>
      <w:del w:id="61" w:author="MMCO" w:date="2018-06-26T10:00:00Z">
        <w:r w:rsidRPr="00D76EC9" w:rsidDel="00C41535">
          <w:rPr>
            <w:b/>
            <w:i/>
            <w:sz w:val="28"/>
            <w:szCs w:val="28"/>
            <w:lang w:val="es-US"/>
          </w:rPr>
          <w:delText>Member Handbook</w:delText>
        </w:r>
        <w:r w:rsidRPr="00D76EC9" w:rsidDel="00C41535">
          <w:rPr>
            <w:b/>
            <w:sz w:val="28"/>
            <w:szCs w:val="28"/>
            <w:lang w:val="es-US"/>
          </w:rPr>
          <w:delText xml:space="preserve"> Introduction</w:delText>
        </w:r>
        <w:commentRangeEnd w:id="60"/>
        <w:r w:rsidDel="00C41535">
          <w:rPr>
            <w:rStyle w:val="CommentReference"/>
          </w:rPr>
          <w:commentReference w:id="60"/>
        </w:r>
      </w:del>
      <w:ins w:id="62" w:author="MMCO" w:date="2018-06-29T22:37:00Z">
        <w:r w:rsidR="00F979A5" w:rsidRPr="00F979A5">
          <w:rPr>
            <w:b/>
            <w:bCs/>
            <w:sz w:val="28"/>
            <w:szCs w:val="28"/>
            <w:lang w:val="es-US"/>
          </w:rPr>
          <w:t>Introducción</w:t>
        </w:r>
        <w:r w:rsidR="00F979A5" w:rsidRPr="00F979A5">
          <w:rPr>
            <w:b/>
            <w:bCs/>
            <w:i/>
            <w:iCs/>
            <w:sz w:val="28"/>
            <w:szCs w:val="28"/>
            <w:lang w:val="es-US"/>
          </w:rPr>
          <w:t xml:space="preserve"> </w:t>
        </w:r>
        <w:r w:rsidR="00F979A5" w:rsidRPr="00627BDE">
          <w:rPr>
            <w:b/>
            <w:bCs/>
            <w:iCs/>
            <w:sz w:val="28"/>
            <w:szCs w:val="28"/>
            <w:lang w:val="es-US"/>
          </w:rPr>
          <w:t xml:space="preserve">al </w:t>
        </w:r>
      </w:ins>
      <w:ins w:id="63" w:author="MMCO" w:date="2018-06-26T10:00:00Z">
        <w:r w:rsidR="00C41535" w:rsidRPr="00F979A5">
          <w:rPr>
            <w:b/>
            <w:bCs/>
            <w:i/>
            <w:iCs/>
            <w:sz w:val="28"/>
            <w:szCs w:val="28"/>
            <w:lang w:val="es-US"/>
          </w:rPr>
          <w:t xml:space="preserve">Manual del miembro </w:t>
        </w:r>
      </w:ins>
    </w:p>
    <w:p w14:paraId="7CC655B0" w14:textId="522A864C" w:rsidR="00B00408" w:rsidRPr="00C41535" w:rsidRDefault="00EE565F" w:rsidP="00B00408">
      <w:pPr>
        <w:ind w:right="0"/>
        <w:rPr>
          <w:lang w:val="es-US"/>
        </w:rPr>
      </w:pPr>
      <w:r>
        <w:rPr>
          <w:lang w:val="es-US"/>
        </w:rPr>
        <w:t xml:space="preserve">Este manual </w:t>
      </w:r>
      <w:r w:rsidR="0094507E" w:rsidRPr="002D7EBD">
        <w:rPr>
          <w:lang w:val="es-US"/>
        </w:rPr>
        <w:t xml:space="preserve">explica </w:t>
      </w:r>
      <w:r w:rsidR="00914200" w:rsidRPr="002D7EBD">
        <w:rPr>
          <w:lang w:val="es-US"/>
        </w:rPr>
        <w:t>cuál</w:t>
      </w:r>
      <w:r w:rsidR="0094507E" w:rsidRPr="002D7EBD">
        <w:rPr>
          <w:lang w:val="es-US"/>
        </w:rPr>
        <w:t xml:space="preserve"> es su cobertura con </w:t>
      </w:r>
      <w:r w:rsidR="007D221C" w:rsidRPr="002D7EBD">
        <w:rPr>
          <w:lang w:val="es-US"/>
        </w:rPr>
        <w:t>&lt;</w:t>
      </w:r>
      <w:r w:rsidR="004A4827" w:rsidRPr="002D7EBD">
        <w:rPr>
          <w:lang w:val="es-US"/>
        </w:rPr>
        <w:t xml:space="preserve">plan </w:t>
      </w:r>
      <w:proofErr w:type="spellStart"/>
      <w:r w:rsidR="004A4827" w:rsidRPr="002D7EBD">
        <w:rPr>
          <w:lang w:val="es-US"/>
        </w:rPr>
        <w:t>name</w:t>
      </w:r>
      <w:proofErr w:type="spellEnd"/>
      <w:r w:rsidR="004A4827" w:rsidRPr="002D7EBD">
        <w:rPr>
          <w:lang w:val="es-US"/>
        </w:rPr>
        <w:t xml:space="preserve">&gt; </w:t>
      </w:r>
      <w:r w:rsidR="0094507E" w:rsidRPr="002D7EBD">
        <w:rPr>
          <w:lang w:val="es-US"/>
        </w:rPr>
        <w:t xml:space="preserve">hasta el </w:t>
      </w:r>
      <w:r w:rsidR="004A4827" w:rsidRPr="002D7EBD">
        <w:rPr>
          <w:lang w:val="es-US"/>
        </w:rPr>
        <w:t>&lt;</w:t>
      </w:r>
      <w:proofErr w:type="spellStart"/>
      <w:r w:rsidR="004A4827" w:rsidRPr="002D7EBD">
        <w:rPr>
          <w:lang w:val="es-US"/>
        </w:rPr>
        <w:t>end</w:t>
      </w:r>
      <w:proofErr w:type="spellEnd"/>
      <w:r w:rsidR="004A4827" w:rsidRPr="002D7EBD">
        <w:rPr>
          <w:lang w:val="es-US"/>
        </w:rPr>
        <w:t xml:space="preserve"> date&gt;. </w:t>
      </w:r>
      <w:r w:rsidR="0094507E" w:rsidRPr="002D7EBD">
        <w:rPr>
          <w:lang w:val="es-US"/>
        </w:rPr>
        <w:t>Explica los servicios de cuidado de salud, la cobertura de salud del comportamiento, la cobertura de medicamentos de receta y los servicios y respaldos a largo plazo. Servicios y respaldos a largo plazo le ofrece el cuidado que necesita en casa y</w:t>
      </w:r>
      <w:ins w:id="64" w:author="MMCO" w:date="2018-06-26T10:00:00Z">
        <w:r w:rsidR="00C41535">
          <w:rPr>
            <w:lang w:val="es-US"/>
          </w:rPr>
          <w:t>/o en la comunidad y</w:t>
        </w:r>
      </w:ins>
      <w:r w:rsidR="0094507E" w:rsidRPr="002D7EBD">
        <w:rPr>
          <w:lang w:val="es-US"/>
        </w:rPr>
        <w:t xml:space="preserve"> puede reducir las probabilidades de ir a una institución de cuidados </w:t>
      </w:r>
      <w:del w:id="65" w:author="MMCO" w:date="2018-07-11T11:10:00Z">
        <w:r w:rsidR="0094507E" w:rsidRPr="002D7EBD" w:rsidDel="00CE3567">
          <w:rPr>
            <w:lang w:val="es-US"/>
          </w:rPr>
          <w:delText xml:space="preserve">para personas </w:delText>
        </w:r>
        <w:r w:rsidR="00052732" w:rsidDel="00CE3567">
          <w:rPr>
            <w:lang w:val="es-US"/>
          </w:rPr>
          <w:delText>de la tercera edad</w:delText>
        </w:r>
      </w:del>
      <w:ins w:id="66" w:author="MMCO" w:date="2018-07-11T11:10:00Z">
        <w:r w:rsidR="00CE3567">
          <w:rPr>
            <w:lang w:val="es-US"/>
          </w:rPr>
          <w:t>especializados de enfermería</w:t>
        </w:r>
      </w:ins>
      <w:r w:rsidR="00052732">
        <w:rPr>
          <w:lang w:val="es-US"/>
        </w:rPr>
        <w:t xml:space="preserve"> </w:t>
      </w:r>
      <w:r w:rsidR="0094507E" w:rsidRPr="002D7EBD">
        <w:rPr>
          <w:lang w:val="es-US"/>
        </w:rPr>
        <w:t>o a un hospital.</w:t>
      </w:r>
      <w:ins w:id="67" w:author="MMCO" w:date="2018-06-26T10:00:00Z">
        <w:r w:rsidR="00C41535">
          <w:rPr>
            <w:lang w:val="es-US"/>
          </w:rPr>
          <w:t xml:space="preserve"> </w:t>
        </w:r>
      </w:ins>
      <w:ins w:id="68" w:author="MMCO" w:date="2018-06-26T16:58:00Z">
        <w:r w:rsidR="00913B98">
          <w:rPr>
            <w:lang w:val="es-US"/>
          </w:rPr>
          <w:t>Términos clave</w:t>
        </w:r>
      </w:ins>
      <w:ins w:id="69" w:author="MMCO" w:date="2018-06-26T10:00:00Z">
        <w:r w:rsidR="00C41535">
          <w:rPr>
            <w:lang w:val="es-US"/>
          </w:rPr>
          <w:t xml:space="preserve"> y sus definiciones s</w:t>
        </w:r>
        <w:r w:rsidR="00A954E7">
          <w:rPr>
            <w:lang w:val="es-US"/>
          </w:rPr>
          <w:t>e encuentran en orden alfabético</w:t>
        </w:r>
        <w:r w:rsidR="00C41535">
          <w:rPr>
            <w:lang w:val="es-US"/>
          </w:rPr>
          <w:t xml:space="preserve"> en el último capítulo del </w:t>
        </w:r>
      </w:ins>
      <w:ins w:id="70" w:author="MMCO" w:date="2018-06-26T10:01:00Z">
        <w:r w:rsidR="00C41535" w:rsidRPr="00F979A5">
          <w:rPr>
            <w:i/>
            <w:iCs/>
            <w:lang w:val="es-US"/>
          </w:rPr>
          <w:t>Manual del miembro</w:t>
        </w:r>
        <w:r w:rsidR="00C41535">
          <w:rPr>
            <w:lang w:val="es-US"/>
          </w:rPr>
          <w:t>.</w:t>
        </w:r>
      </w:ins>
    </w:p>
    <w:p w14:paraId="6FEE4B36" w14:textId="132D1C50" w:rsidR="004A4827" w:rsidRPr="00627BDE" w:rsidRDefault="0094507E">
      <w:pPr>
        <w:ind w:right="0"/>
        <w:rPr>
          <w:b/>
          <w:bCs/>
          <w:lang w:val="es-US"/>
        </w:rPr>
      </w:pPr>
      <w:r w:rsidRPr="00F979A5">
        <w:rPr>
          <w:b/>
          <w:bCs/>
          <w:lang w:val="es-US"/>
        </w:rPr>
        <w:t>Éste es un documento legal importante. Guárdelo en un lugar seguro.</w:t>
      </w:r>
    </w:p>
    <w:p w14:paraId="23C84690" w14:textId="77777777" w:rsidR="00CA1F7B" w:rsidRPr="002D7EBD" w:rsidRDefault="00CA1F7B" w:rsidP="00B00408">
      <w:pPr>
        <w:ind w:right="0"/>
        <w:rPr>
          <w:lang w:val="es-US"/>
        </w:rPr>
      </w:pPr>
      <w:r w:rsidRPr="002D7EBD">
        <w:rPr>
          <w:lang w:val="es-US"/>
        </w:rPr>
        <w:t>&lt;</w:t>
      </w:r>
      <w:r w:rsidR="00CD644E" w:rsidRPr="002D7EBD">
        <w:rPr>
          <w:lang w:val="es-US"/>
        </w:rPr>
        <w:t>P</w:t>
      </w:r>
      <w:r w:rsidRPr="002D7EBD">
        <w:rPr>
          <w:lang w:val="es-US"/>
        </w:rPr>
        <w:t xml:space="preserve">lan </w:t>
      </w:r>
      <w:proofErr w:type="spellStart"/>
      <w:r w:rsidRPr="002D7EBD">
        <w:rPr>
          <w:lang w:val="es-US"/>
        </w:rPr>
        <w:t>name</w:t>
      </w:r>
      <w:proofErr w:type="spellEnd"/>
      <w:r w:rsidRPr="002D7EBD">
        <w:rPr>
          <w:lang w:val="es-US"/>
        </w:rPr>
        <w:t xml:space="preserve">&gt; (Plan de Medicare y Medicaid) es ofrecido por </w:t>
      </w:r>
      <w:r w:rsidRPr="03051C2E">
        <w:rPr>
          <w:rStyle w:val="PlanInstructions"/>
          <w:i w:val="0"/>
          <w:lang w:val="es-US"/>
        </w:rPr>
        <w:t>[</w:t>
      </w:r>
      <w:proofErr w:type="spellStart"/>
      <w:r w:rsidRPr="002D7EBD">
        <w:rPr>
          <w:rStyle w:val="PlanInstructions"/>
          <w:lang w:val="es-US"/>
        </w:rPr>
        <w:t>insert</w:t>
      </w:r>
      <w:proofErr w:type="spellEnd"/>
      <w:r w:rsidRPr="002D7EBD">
        <w:rPr>
          <w:rStyle w:val="PlanInstructions"/>
          <w:lang w:val="es-US"/>
        </w:rPr>
        <w:t xml:space="preserve"> sponsor </w:t>
      </w:r>
      <w:proofErr w:type="spellStart"/>
      <w:r w:rsidRPr="002D7EBD">
        <w:rPr>
          <w:rStyle w:val="PlanInstructions"/>
          <w:lang w:val="es-US"/>
        </w:rPr>
        <w:t>name</w:t>
      </w:r>
      <w:proofErr w:type="spellEnd"/>
      <w:r w:rsidRPr="03051C2E">
        <w:rPr>
          <w:rStyle w:val="PlanInstructions"/>
          <w:i w:val="0"/>
          <w:lang w:val="es-US"/>
        </w:rPr>
        <w:t>]</w:t>
      </w:r>
      <w:r w:rsidRPr="002D7EBD">
        <w:rPr>
          <w:rStyle w:val="PlanInstructions"/>
          <w:lang w:val="es-US"/>
        </w:rPr>
        <w:t>.</w:t>
      </w:r>
      <w:r w:rsidRPr="002D7EBD">
        <w:rPr>
          <w:lang w:val="es-US"/>
        </w:rPr>
        <w:t xml:space="preserve"> Cuando este Manual del miembro dice “nosotros,” “a nosotros” o “nuestro,” significa </w:t>
      </w:r>
      <w:r w:rsidRPr="03051C2E">
        <w:rPr>
          <w:rStyle w:val="PlanInstructions"/>
          <w:i w:val="0"/>
          <w:lang w:val="es-US"/>
        </w:rPr>
        <w:t>[</w:t>
      </w:r>
      <w:proofErr w:type="spellStart"/>
      <w:r w:rsidRPr="002D7EBD">
        <w:rPr>
          <w:rStyle w:val="PlanInstructions"/>
          <w:lang w:val="es-US"/>
        </w:rPr>
        <w:t>insert</w:t>
      </w:r>
      <w:proofErr w:type="spellEnd"/>
      <w:r w:rsidRPr="002D7EBD">
        <w:rPr>
          <w:rStyle w:val="PlanInstructions"/>
          <w:lang w:val="es-US"/>
        </w:rPr>
        <w:t xml:space="preserve"> sponsor </w:t>
      </w:r>
      <w:proofErr w:type="spellStart"/>
      <w:r w:rsidRPr="002D7EBD">
        <w:rPr>
          <w:rStyle w:val="PlanInstructions"/>
          <w:lang w:val="es-US"/>
        </w:rPr>
        <w:t>name</w:t>
      </w:r>
      <w:proofErr w:type="spellEnd"/>
      <w:r w:rsidRPr="03051C2E">
        <w:rPr>
          <w:rStyle w:val="PlanInstructions"/>
          <w:i w:val="0"/>
          <w:lang w:val="es-US"/>
        </w:rPr>
        <w:t>]</w:t>
      </w:r>
      <w:r w:rsidRPr="002D7EBD">
        <w:rPr>
          <w:rStyle w:val="PlanInstructions"/>
          <w:lang w:val="es-US"/>
        </w:rPr>
        <w:t>.</w:t>
      </w:r>
      <w:r w:rsidRPr="002D7EBD">
        <w:rPr>
          <w:lang w:val="es-US"/>
        </w:rPr>
        <w:t xml:space="preserve"> Cuando dice “el plan” o “nuestro plan,” significa &lt;plan </w:t>
      </w:r>
      <w:proofErr w:type="spellStart"/>
      <w:r w:rsidRPr="002D7EBD">
        <w:rPr>
          <w:lang w:val="es-US"/>
        </w:rPr>
        <w:t>name</w:t>
      </w:r>
      <w:proofErr w:type="spellEnd"/>
      <w:r w:rsidRPr="002D7EBD">
        <w:rPr>
          <w:lang w:val="es-US"/>
        </w:rPr>
        <w:t>&gt;.</w:t>
      </w:r>
    </w:p>
    <w:p w14:paraId="3D3DBF39" w14:textId="12BB52C0" w:rsidR="00CD644E" w:rsidRPr="00D34589" w:rsidDel="00C41535" w:rsidRDefault="00913B98" w:rsidP="00D76EC9">
      <w:pPr>
        <w:rPr>
          <w:del w:id="71" w:author="MMCO" w:date="2018-06-26T10:01:00Z"/>
          <w:bCs/>
          <w:lang w:val="es-AR"/>
        </w:rPr>
      </w:pPr>
      <w:bookmarkStart w:id="72" w:name="_Toc395200697"/>
      <w:bookmarkStart w:id="73" w:name="_Toc423256841"/>
      <w:bookmarkStart w:id="74" w:name="_Toc110591471"/>
      <w:ins w:id="75" w:author="MMCO" w:date="2018-06-26T10:03:00Z">
        <w:r>
          <w:rPr>
            <w:lang w:val="es-AR"/>
          </w:rPr>
          <w:t>AT</w:t>
        </w:r>
        <w:r w:rsidR="00C41535" w:rsidRPr="00F979A5">
          <w:rPr>
            <w:lang w:val="es-AR"/>
          </w:rPr>
          <w:t xml:space="preserve">ENCIÓN: </w:t>
        </w:r>
      </w:ins>
      <w:del w:id="76" w:author="MMCO" w:date="2018-06-26T10:01:00Z">
        <w:r w:rsidR="00CD644E" w:rsidRPr="00D34589" w:rsidDel="00C41535">
          <w:rPr>
            <w:bCs/>
            <w:lang w:val="es-AR"/>
          </w:rPr>
          <w:delText>Renuncias de garantías</w:delText>
        </w:r>
        <w:bookmarkEnd w:id="72"/>
        <w:bookmarkEnd w:id="73"/>
      </w:del>
    </w:p>
    <w:p w14:paraId="04DDD57D" w14:textId="7750188C" w:rsidR="00C63EFD" w:rsidRPr="00C41535" w:rsidDel="00C41535" w:rsidRDefault="00C63EFD" w:rsidP="00D34589">
      <w:pPr>
        <w:rPr>
          <w:del w:id="77" w:author="MMCO" w:date="2018-06-26T10:01:00Z"/>
          <w:lang w:val="es-AR"/>
        </w:rPr>
      </w:pPr>
      <w:del w:id="78" w:author="MMCO" w:date="2018-06-26T10:01:00Z">
        <w:r w:rsidRPr="00C41535" w:rsidDel="00C41535">
          <w:rPr>
            <w:rStyle w:val="PlanInstructions"/>
            <w:i w:val="0"/>
            <w:lang w:val="es-US"/>
          </w:rPr>
          <w:delText>[</w:delText>
        </w:r>
        <w:r w:rsidRPr="00C41535" w:rsidDel="00C41535">
          <w:rPr>
            <w:rStyle w:val="PlanInstructions"/>
            <w:lang w:val="es-US"/>
          </w:rPr>
          <w:delText>Insert plan’s legal or marketing name</w:delText>
        </w:r>
        <w:r w:rsidRPr="00C41535" w:rsidDel="00C41535">
          <w:rPr>
            <w:rStyle w:val="PlanInstructions"/>
            <w:i w:val="0"/>
            <w:lang w:val="es-US"/>
          </w:rPr>
          <w:delText>]</w:delText>
        </w:r>
        <w:r w:rsidRPr="00C41535" w:rsidDel="00C41535">
          <w:rPr>
            <w:lang w:val="es-US"/>
          </w:rPr>
          <w:delText xml:space="preserve"> es un plan de salud que tiene contrato con Medicare y MassHealth para proporcionar beneficios de ambos programas a los miembros.</w:delText>
        </w:r>
      </w:del>
    </w:p>
    <w:p w14:paraId="10E38DA3" w14:textId="4BB15DCF" w:rsidR="008D437E" w:rsidRPr="00C41535" w:rsidDel="00C41535" w:rsidRDefault="008D437E" w:rsidP="00D34589">
      <w:pPr>
        <w:rPr>
          <w:del w:id="79" w:author="MMCO" w:date="2018-06-26T10:03:00Z"/>
          <w:lang w:val="es-AR"/>
        </w:rPr>
      </w:pPr>
      <w:del w:id="80" w:author="MMCO" w:date="2018-06-26T10:03:00Z">
        <w:r w:rsidRPr="00C41535" w:rsidDel="00C41535">
          <w:rPr>
            <w:lang w:val="es-ES"/>
          </w:rPr>
          <w:delText>La cobertu</w:delText>
        </w:r>
        <w:r w:rsidR="00FD446B" w:rsidRPr="00C41535" w:rsidDel="00C41535">
          <w:rPr>
            <w:lang w:val="es-ES"/>
          </w:rPr>
          <w:delText>ra de &lt;plan name&gt; califica como</w:delText>
        </w:r>
        <w:r w:rsidRPr="00C41535" w:rsidDel="00C41535">
          <w:rPr>
            <w:lang w:val="es-ES"/>
          </w:rPr>
          <w:delText xml:space="preserve"> cobertura esencial mínima (MEC). Cumple con el requisito de responsabilidad individual compartida de la Ley de Protección al Paciente y Cuidado de Salud Asequible. Visite el sitio web del Servicios de Impuestos Internos (IRS) en </w:delText>
        </w:r>
        <w:commentRangeStart w:id="81"/>
        <w:r w:rsidR="003C1F8F" w:rsidRPr="00D34589" w:rsidDel="00C41535">
          <w:rPr>
            <w:lang w:val="es-ES"/>
          </w:rPr>
          <w:fldChar w:fldCharType="begin"/>
        </w:r>
        <w:r w:rsidR="003C1F8F" w:rsidRPr="00C41535" w:rsidDel="00C41535">
          <w:rPr>
            <w:lang w:val="es-ES"/>
          </w:rPr>
          <w:delInstrText xml:space="preserve"> HYPERLINK "https://www.irs.gov/affordable-care-act/individuals-and-families" </w:delInstrText>
        </w:r>
        <w:r w:rsidR="003C1F8F" w:rsidRPr="00D34589" w:rsidDel="00C41535">
          <w:rPr>
            <w:lang w:val="es-ES"/>
          </w:rPr>
          <w:fldChar w:fldCharType="separate"/>
        </w:r>
        <w:r w:rsidR="003C1F8F" w:rsidRPr="00C41535" w:rsidDel="00C41535">
          <w:rPr>
            <w:rStyle w:val="Hyperlink"/>
            <w:lang w:val="es-ES"/>
          </w:rPr>
          <w:delText>https://www.irs.gov/affordable-care-act/individuals-and-families</w:delText>
        </w:r>
        <w:r w:rsidR="003C1F8F" w:rsidRPr="00D34589" w:rsidDel="00C41535">
          <w:rPr>
            <w:lang w:val="es-ES"/>
          </w:rPr>
          <w:fldChar w:fldCharType="end"/>
        </w:r>
        <w:commentRangeEnd w:id="81"/>
        <w:r w:rsidR="003C1F8F" w:rsidRPr="00D34589" w:rsidDel="00C41535">
          <w:rPr>
            <w:rStyle w:val="CommentReference"/>
            <w:sz w:val="22"/>
            <w:szCs w:val="22"/>
          </w:rPr>
          <w:commentReference w:id="81"/>
        </w:r>
        <w:r w:rsidR="003C1F8F" w:rsidRPr="00C41535" w:rsidDel="00C41535">
          <w:rPr>
            <w:lang w:val="es-ES"/>
          </w:rPr>
          <w:delText xml:space="preserve"> </w:delText>
        </w:r>
        <w:r w:rsidRPr="00C41535" w:rsidDel="00C41535">
          <w:rPr>
            <w:lang w:val="es-ES"/>
          </w:rPr>
          <w:delText>para obtener más información sobre el requisito de responsabilidad compartida para individuos de la cobertura esencial mínima.</w:delText>
        </w:r>
      </w:del>
    </w:p>
    <w:p w14:paraId="0E86B203" w14:textId="077E01F9" w:rsidR="008D437E" w:rsidRPr="00C41535" w:rsidDel="00C41535" w:rsidRDefault="008D437E" w:rsidP="00D34589">
      <w:pPr>
        <w:rPr>
          <w:del w:id="82" w:author="MMCO" w:date="2018-06-26T10:03:00Z"/>
          <w:lang w:val="es-AR"/>
        </w:rPr>
      </w:pPr>
      <w:del w:id="83" w:author="MMCO" w:date="2018-06-26T10:03:00Z">
        <w:r w:rsidRPr="00C41535" w:rsidDel="00C41535">
          <w:rPr>
            <w:lang w:val="es-US"/>
          </w:rPr>
          <w:delText xml:space="preserve">Se pueden aplicar limitaciones </w:delText>
        </w:r>
        <w:r w:rsidRPr="00C41535" w:rsidDel="00C41535">
          <w:rPr>
            <w:rStyle w:val="PlanInstructions"/>
            <w:i w:val="0"/>
            <w:lang w:val="es-US"/>
          </w:rPr>
          <w:delText>[</w:delText>
        </w:r>
        <w:r w:rsidRPr="00C41535" w:rsidDel="00C41535">
          <w:rPr>
            <w:rStyle w:val="PlanInstructions"/>
            <w:lang w:val="es-US"/>
          </w:rPr>
          <w:delText xml:space="preserve">insert as appropriate: </w:delText>
        </w:r>
        <w:r w:rsidRPr="00C41535" w:rsidDel="00C41535">
          <w:rPr>
            <w:rStyle w:val="PlanInstructions"/>
            <w:i w:val="0"/>
            <w:lang w:val="es-US"/>
          </w:rPr>
          <w:delText>, copagos]</w:delText>
        </w:r>
        <w:r w:rsidRPr="00C41535" w:rsidDel="00C41535">
          <w:rPr>
            <w:lang w:val="es-US"/>
          </w:rPr>
          <w:delText xml:space="preserve"> y restricciones. Para obtener más información, llame a &lt;Member Services&gt; de &lt;plan name&gt; o lea el Manual del miembro de &lt;plan name&gt;. Esto significa que posiblemente tenga que pagar algunos servicios y que tiene que seguir ciertas reglas para que &lt;plan name&gt; pague por sus servicios.</w:delText>
        </w:r>
      </w:del>
    </w:p>
    <w:p w14:paraId="6B743AF8" w14:textId="2111C217" w:rsidR="008D437E" w:rsidRPr="00C41535" w:rsidDel="00C41535" w:rsidRDefault="008D437E" w:rsidP="00D34589">
      <w:pPr>
        <w:rPr>
          <w:del w:id="84" w:author="MMCO" w:date="2018-06-26T10:03:00Z"/>
          <w:lang w:val="es-AR"/>
        </w:rPr>
      </w:pPr>
      <w:del w:id="85" w:author="MMCO" w:date="2018-06-26T10:03:00Z">
        <w:r w:rsidRPr="00C41535" w:rsidDel="00C41535">
          <w:rPr>
            <w:lang w:val="es-US"/>
          </w:rPr>
          <w:delText xml:space="preserve">La Lista de medicamentos cubiertos y/o las redes de farmacias y proveedores pueden cambiar durante el año. </w:delText>
        </w:r>
        <w:r w:rsidRPr="00C41535" w:rsidDel="00C41535">
          <w:rPr>
            <w:lang w:val="es-ES"/>
          </w:rPr>
          <w:delText>Le enviaremos un aviso antes de hacer un cambio que le afecte.</w:delText>
        </w:r>
      </w:del>
    </w:p>
    <w:p w14:paraId="2A6F1076" w14:textId="241B764E" w:rsidR="008D437E" w:rsidRPr="00C41535" w:rsidDel="00C41535" w:rsidRDefault="008D437E" w:rsidP="00D34589">
      <w:pPr>
        <w:rPr>
          <w:del w:id="86" w:author="MMCO" w:date="2018-06-26T10:03:00Z"/>
          <w:lang w:val="es-AR"/>
        </w:rPr>
      </w:pPr>
      <w:del w:id="87" w:author="MMCO" w:date="2018-06-26T10:03:00Z">
        <w:r w:rsidRPr="00C41535" w:rsidDel="00C41535">
          <w:rPr>
            <w:lang w:val="es-US"/>
          </w:rPr>
          <w:delText xml:space="preserve">Los beneficios </w:delText>
        </w:r>
        <w:r w:rsidRPr="00C41535" w:rsidDel="00C41535">
          <w:rPr>
            <w:rStyle w:val="PlanInstructions"/>
            <w:i w:val="0"/>
            <w:lang w:val="es-US"/>
          </w:rPr>
          <w:delText>[y/o</w:delText>
        </w:r>
        <w:r w:rsidRPr="00C41535" w:rsidDel="00C41535">
          <w:rPr>
            <w:lang w:val="es-US"/>
          </w:rPr>
          <w:delText xml:space="preserve"> </w:delText>
        </w:r>
        <w:r w:rsidRPr="00C41535" w:rsidDel="00C41535">
          <w:rPr>
            <w:rStyle w:val="PlanInstructions"/>
            <w:i w:val="0"/>
            <w:lang w:val="es-AR"/>
          </w:rPr>
          <w:delText>copagos</w:delText>
        </w:r>
        <w:r w:rsidRPr="00C41535" w:rsidDel="00C41535">
          <w:rPr>
            <w:rStyle w:val="PlanInstructions"/>
            <w:i w:val="0"/>
            <w:lang w:val="es-US"/>
          </w:rPr>
          <w:delText>]</w:delText>
        </w:r>
        <w:r w:rsidRPr="00C41535" w:rsidDel="00C41535">
          <w:rPr>
            <w:lang w:val="es-US"/>
          </w:rPr>
          <w:delText xml:space="preserve"> pueden cambiar el 1º de enero de cada año.</w:delText>
        </w:r>
      </w:del>
    </w:p>
    <w:p w14:paraId="16B4DDF7" w14:textId="1F756233" w:rsidR="008D437E" w:rsidRPr="00C41535" w:rsidDel="00C41535" w:rsidRDefault="008D437E" w:rsidP="00D34589">
      <w:pPr>
        <w:rPr>
          <w:del w:id="88" w:author="MMCO" w:date="2018-06-26T10:03:00Z"/>
          <w:lang w:val="es-AR"/>
        </w:rPr>
      </w:pPr>
      <w:del w:id="89" w:author="MMCO" w:date="2018-06-26T10:03:00Z">
        <w:r w:rsidRPr="00C41535" w:rsidDel="00C41535">
          <w:rPr>
            <w:rStyle w:val="PlanInstructions"/>
            <w:i w:val="0"/>
          </w:rPr>
          <w:delText>[</w:delText>
        </w:r>
        <w:r w:rsidRPr="00C41535" w:rsidDel="00C41535">
          <w:rPr>
            <w:rStyle w:val="PlanInstructions"/>
          </w:rPr>
          <w:delText>Plans that charge $0 copays for all Part D drugs may delete this disclaimer.</w:delText>
        </w:r>
        <w:r w:rsidRPr="00C41535" w:rsidDel="00C41535">
          <w:rPr>
            <w:rStyle w:val="PlanInstructions"/>
            <w:i w:val="0"/>
          </w:rPr>
          <w:delText>]</w:delText>
        </w:r>
        <w:r w:rsidRPr="00C41535" w:rsidDel="00C41535">
          <w:rPr>
            <w:rStyle w:val="PlanInstructions"/>
          </w:rPr>
          <w:delText xml:space="preserve"> </w:delText>
        </w:r>
        <w:r w:rsidRPr="00C41535" w:rsidDel="00C41535">
          <w:rPr>
            <w:lang w:val="es-US"/>
          </w:rPr>
          <w:delText xml:space="preserve">Los copagos de medicamentos de receta podrían variar de acuerdo con el nivel de Ayuda adicional que usted reciba. </w:delText>
        </w:r>
        <w:r w:rsidRPr="00C41535" w:rsidDel="00C41535">
          <w:delText>Comuníquese con el plan para conocer más detalles.</w:delText>
        </w:r>
      </w:del>
    </w:p>
    <w:p w14:paraId="613F2932" w14:textId="6B3433FF" w:rsidR="008D437E" w:rsidRPr="00C41535" w:rsidDel="00C41535" w:rsidRDefault="008D437E" w:rsidP="00D34589">
      <w:pPr>
        <w:rPr>
          <w:del w:id="90" w:author="MMCO" w:date="2018-06-26T10:03:00Z"/>
          <w:rStyle w:val="PlanInstructions"/>
          <w:i w:val="0"/>
        </w:rPr>
      </w:pPr>
      <w:del w:id="91" w:author="MMCO" w:date="2018-06-26T10:03:00Z">
        <w:r w:rsidRPr="00C41535" w:rsidDel="00C41535">
          <w:rPr>
            <w:rStyle w:val="PlanInstructions"/>
            <w:i w:val="0"/>
          </w:rPr>
          <w:delText>[</w:delText>
        </w:r>
        <w:r w:rsidRPr="00C41535" w:rsidDel="00C41535">
          <w:rPr>
            <w:rStyle w:val="PlanInstructions"/>
          </w:rPr>
          <w:delText>Plans may insert additional disclaimers or state-required statements, including state-required disclaimer language, here.</w:delText>
        </w:r>
        <w:r w:rsidRPr="00C41535" w:rsidDel="00C41535">
          <w:rPr>
            <w:rStyle w:val="PlanInstructions"/>
            <w:i w:val="0"/>
          </w:rPr>
          <w:delText>]</w:delText>
        </w:r>
      </w:del>
    </w:p>
    <w:p w14:paraId="02A9D861" w14:textId="08085D6D" w:rsidR="008D437E" w:rsidRPr="00C41535" w:rsidRDefault="008D437E" w:rsidP="00D34589">
      <w:r w:rsidRPr="00C41535">
        <w:rPr>
          <w:lang w:val="es-ES"/>
        </w:rPr>
        <w:t xml:space="preserve">Si habla </w:t>
      </w:r>
      <w:r w:rsidRPr="00C41535">
        <w:rPr>
          <w:color w:val="548DD4"/>
          <w:lang w:val="es-ES"/>
        </w:rPr>
        <w:t>[</w:t>
      </w:r>
      <w:proofErr w:type="spellStart"/>
      <w:r w:rsidRPr="00F979A5">
        <w:rPr>
          <w:i/>
          <w:iCs/>
          <w:color w:val="548DD4"/>
          <w:lang w:val="es-ES"/>
        </w:rPr>
        <w:t>insert</w:t>
      </w:r>
      <w:proofErr w:type="spellEnd"/>
      <w:r w:rsidRPr="00F979A5">
        <w:rPr>
          <w:i/>
          <w:iCs/>
          <w:color w:val="548DD4"/>
          <w:lang w:val="es-ES"/>
        </w:rPr>
        <w:t xml:space="preserve"> </w:t>
      </w:r>
      <w:proofErr w:type="spellStart"/>
      <w:r w:rsidRPr="00F979A5">
        <w:rPr>
          <w:i/>
          <w:iCs/>
          <w:color w:val="548DD4"/>
          <w:lang w:val="es-ES"/>
        </w:rPr>
        <w:t>language</w:t>
      </w:r>
      <w:proofErr w:type="spellEnd"/>
      <w:r w:rsidRPr="00F979A5">
        <w:rPr>
          <w:i/>
          <w:iCs/>
          <w:color w:val="548DD4"/>
          <w:lang w:val="es-ES"/>
        </w:rPr>
        <w:t xml:space="preserve"> of </w:t>
      </w:r>
      <w:proofErr w:type="spellStart"/>
      <w:r w:rsidRPr="00F979A5">
        <w:rPr>
          <w:i/>
          <w:iCs/>
          <w:color w:val="548DD4"/>
          <w:lang w:val="es-ES"/>
        </w:rPr>
        <w:t>the</w:t>
      </w:r>
      <w:proofErr w:type="spellEnd"/>
      <w:r w:rsidRPr="00F979A5">
        <w:rPr>
          <w:i/>
          <w:iCs/>
          <w:color w:val="548DD4"/>
          <w:lang w:val="es-ES"/>
        </w:rPr>
        <w:t xml:space="preserve"> </w:t>
      </w:r>
      <w:proofErr w:type="spellStart"/>
      <w:r w:rsidRPr="00F979A5">
        <w:rPr>
          <w:i/>
          <w:iCs/>
          <w:color w:val="548DD4"/>
          <w:lang w:val="es-ES"/>
        </w:rPr>
        <w:t>disclaimer</w:t>
      </w:r>
      <w:proofErr w:type="spellEnd"/>
      <w:r w:rsidRPr="00C41535">
        <w:rPr>
          <w:color w:val="548DD4"/>
          <w:lang w:val="es-ES"/>
        </w:rPr>
        <w:t>]</w:t>
      </w:r>
      <w:r w:rsidRPr="00F979A5">
        <w:rPr>
          <w:i/>
          <w:iCs/>
          <w:color w:val="548DD4"/>
          <w:lang w:val="es-ES"/>
        </w:rPr>
        <w:t>,</w:t>
      </w:r>
      <w:r w:rsidRPr="00C41535">
        <w:rPr>
          <w:lang w:val="es-ES"/>
        </w:rPr>
        <w:t xml:space="preserve"> tiene disponible los servicios de asistencia de idioma gratis. </w:t>
      </w:r>
      <w:proofErr w:type="spellStart"/>
      <w:r w:rsidRPr="00C41535">
        <w:t>Llame</w:t>
      </w:r>
      <w:proofErr w:type="spellEnd"/>
      <w:r w:rsidRPr="00C41535">
        <w:t xml:space="preserve"> al </w:t>
      </w:r>
      <w:r w:rsidRPr="03051C2E">
        <w:rPr>
          <w:rStyle w:val="PlanInstructions"/>
          <w:i w:val="0"/>
        </w:rPr>
        <w:t>[</w:t>
      </w:r>
      <w:r w:rsidRPr="00C41535">
        <w:rPr>
          <w:rStyle w:val="PlanInstructions"/>
        </w:rPr>
        <w:t>insert Member Services toll-free phone and TTY/TDD numbers, and days and hours of operation</w:t>
      </w:r>
      <w:r w:rsidRPr="03051C2E">
        <w:rPr>
          <w:rStyle w:val="PlanInstructions"/>
          <w:i w:val="0"/>
        </w:rPr>
        <w:t>]</w:t>
      </w:r>
      <w:r w:rsidRPr="00C41535">
        <w:t xml:space="preserve">. La </w:t>
      </w:r>
      <w:proofErr w:type="spellStart"/>
      <w:r w:rsidRPr="00C41535">
        <w:t>llamada</w:t>
      </w:r>
      <w:proofErr w:type="spellEnd"/>
      <w:r w:rsidRPr="00C41535">
        <w:t xml:space="preserve"> </w:t>
      </w:r>
      <w:proofErr w:type="spellStart"/>
      <w:r w:rsidRPr="00C41535">
        <w:t>es</w:t>
      </w:r>
      <w:proofErr w:type="spellEnd"/>
      <w:r w:rsidRPr="00C41535">
        <w:t xml:space="preserve"> gratis </w:t>
      </w:r>
      <w:r w:rsidRPr="00C41535">
        <w:rPr>
          <w:color w:val="548DD4"/>
        </w:rPr>
        <w:t>[</w:t>
      </w:r>
      <w:r w:rsidRPr="00F979A5">
        <w:rPr>
          <w:i/>
          <w:iCs/>
          <w:color w:val="548DD4"/>
        </w:rPr>
        <w:t xml:space="preserve">This disclaimer must be </w:t>
      </w:r>
      <w:r w:rsidRPr="03051C2E">
        <w:rPr>
          <w:i/>
          <w:iCs/>
          <w:color w:val="548DD4"/>
        </w:rPr>
        <w:t>included</w:t>
      </w:r>
      <w:r w:rsidRPr="00F979A5">
        <w:rPr>
          <w:i/>
          <w:iCs/>
          <w:color w:val="548DD4"/>
        </w:rPr>
        <w:t xml:space="preserve"> in </w:t>
      </w:r>
      <w:r w:rsidRPr="03051C2E">
        <w:rPr>
          <w:i/>
          <w:iCs/>
          <w:color w:val="548DD4"/>
        </w:rPr>
        <w:t>Spanish</w:t>
      </w:r>
      <w:r w:rsidRPr="00F979A5">
        <w:rPr>
          <w:i/>
          <w:iCs/>
          <w:color w:val="548DD4"/>
        </w:rPr>
        <w:t xml:space="preserve"> and </w:t>
      </w:r>
      <w:r w:rsidRPr="03051C2E">
        <w:rPr>
          <w:i/>
          <w:iCs/>
          <w:color w:val="548DD4"/>
        </w:rPr>
        <w:t>any other</w:t>
      </w:r>
      <w:r w:rsidRPr="00F979A5">
        <w:rPr>
          <w:i/>
          <w:iCs/>
          <w:color w:val="548DD4"/>
        </w:rPr>
        <w:t xml:space="preserve"> </w:t>
      </w:r>
      <w:r w:rsidRPr="00C41535">
        <w:rPr>
          <w:rStyle w:val="PlanInstructions"/>
        </w:rPr>
        <w:t>non-English languages that meet the Medicare and/or state thresholds for translation</w:t>
      </w:r>
      <w:r w:rsidRPr="03051C2E">
        <w:rPr>
          <w:i/>
          <w:iCs/>
          <w:color w:val="548DD4"/>
        </w:rPr>
        <w:t>.</w:t>
      </w:r>
      <w:r w:rsidRPr="00F979A5">
        <w:rPr>
          <w:color w:val="548DD4"/>
        </w:rPr>
        <w:t>]</w:t>
      </w:r>
    </w:p>
    <w:p w14:paraId="1C0436AE" w14:textId="33A0AACB" w:rsidR="008D437E" w:rsidRPr="00D34589" w:rsidRDefault="008D437E" w:rsidP="00D34589">
      <w:r w:rsidRPr="00C41535">
        <w:rPr>
          <w:lang w:val="es-AR"/>
        </w:rPr>
        <w:t xml:space="preserve">Usted puede obtener este documento gratis en otros formatos, como letras grandes, braille o audio. </w:t>
      </w:r>
      <w:proofErr w:type="spellStart"/>
      <w:r w:rsidRPr="00DF7B86">
        <w:t>Llame</w:t>
      </w:r>
      <w:proofErr w:type="spellEnd"/>
      <w:r w:rsidRPr="00DF7B86">
        <w:t xml:space="preserve"> al </w:t>
      </w:r>
      <w:r w:rsidRPr="004F5554">
        <w:t xml:space="preserve">&lt;toll-free phone and TTY/TDD numbers&gt;, &lt;days and hours of operation&gt;. La </w:t>
      </w:r>
      <w:proofErr w:type="spellStart"/>
      <w:r w:rsidRPr="004F5554">
        <w:t>llamada</w:t>
      </w:r>
      <w:proofErr w:type="spellEnd"/>
      <w:r w:rsidRPr="004F5554">
        <w:t xml:space="preserve"> </w:t>
      </w:r>
      <w:proofErr w:type="spellStart"/>
      <w:r w:rsidRPr="004F5554">
        <w:t>es</w:t>
      </w:r>
      <w:proofErr w:type="spellEnd"/>
      <w:r w:rsidRPr="004F5554">
        <w:t xml:space="preserve"> </w:t>
      </w:r>
      <w:proofErr w:type="spellStart"/>
      <w:r w:rsidRPr="004F5554">
        <w:t>gratuita</w:t>
      </w:r>
      <w:proofErr w:type="spellEnd"/>
      <w:r w:rsidRPr="004F5554">
        <w:t>.</w:t>
      </w:r>
    </w:p>
    <w:p w14:paraId="595C4774" w14:textId="34AEE4E8" w:rsidR="00036909" w:rsidRDefault="008D437E">
      <w:pPr>
        <w:rPr>
          <w:ins w:id="92" w:author="MMCO" w:date="2018-07-07T14:30:00Z"/>
          <w:rStyle w:val="PlanInstructions"/>
          <w:i w:val="0"/>
        </w:rPr>
      </w:pPr>
      <w:r w:rsidRPr="03051C2E">
        <w:rPr>
          <w:rStyle w:val="PlanInstructions"/>
          <w:i w:val="0"/>
        </w:rPr>
        <w:t>[</w:t>
      </w:r>
      <w:r w:rsidRPr="00C903A9">
        <w:rPr>
          <w:rStyle w:val="PlanInstructions"/>
        </w:rPr>
        <w:t xml:space="preserve">Plans must also describe how members can make a standing request to get </w:t>
      </w:r>
      <w:r>
        <w:rPr>
          <w:rStyle w:val="PlanInstructions"/>
        </w:rPr>
        <w:t>this document</w:t>
      </w:r>
      <w:r w:rsidRPr="00C903A9">
        <w:rPr>
          <w:rStyle w:val="PlanInstructions"/>
        </w:rPr>
        <w:t>, now and in the future, in a language other than English or in an alternate format</w:t>
      </w:r>
      <w:r w:rsidRPr="03051C2E">
        <w:rPr>
          <w:rStyle w:val="PlanInstructions"/>
          <w:i w:val="0"/>
        </w:rPr>
        <w:t>.]</w:t>
      </w:r>
    </w:p>
    <w:p w14:paraId="34906AEE" w14:textId="6FF0E55A" w:rsidR="00A954E7" w:rsidRPr="00627BDE" w:rsidRDefault="00A954E7" w:rsidP="00D76EC9">
      <w:pPr>
        <w:pStyle w:val="Specialnote"/>
        <w:numPr>
          <w:ilvl w:val="0"/>
          <w:numId w:val="0"/>
        </w:numPr>
        <w:ind w:right="0"/>
        <w:rPr>
          <w:ins w:id="93" w:author="MMCO" w:date="2018-06-26T10:03:00Z"/>
          <w:rStyle w:val="PlanInstructions"/>
          <w:i w:val="0"/>
        </w:rPr>
      </w:pPr>
      <w:ins w:id="94" w:author="MMCO" w:date="2018-07-07T14:30:00Z">
        <w:r>
          <w:rPr>
            <w:rStyle w:val="PlanInstructions"/>
          </w:rPr>
          <w:t>[</w:t>
        </w:r>
        <w:r w:rsidRPr="00973988">
          <w:rPr>
            <w:rStyle w:val="PlanInstructions"/>
          </w:rPr>
          <w:t xml:space="preserve">Plans must include an overall Table of Contents for the Member Handbook after the Member Handbook </w:t>
        </w:r>
        <w:r>
          <w:rPr>
            <w:rStyle w:val="PlanInstructions"/>
          </w:rPr>
          <w:t>I</w:t>
        </w:r>
        <w:r w:rsidRPr="00973988">
          <w:rPr>
            <w:rStyle w:val="PlanInstructions"/>
          </w:rPr>
          <w:t xml:space="preserve">ntroduction and before the Member Handbook </w:t>
        </w:r>
        <w:r>
          <w:rPr>
            <w:rStyle w:val="PlanInstructions"/>
          </w:rPr>
          <w:t>D</w:t>
        </w:r>
        <w:r w:rsidRPr="00973988">
          <w:rPr>
            <w:rStyle w:val="PlanInstructions"/>
          </w:rPr>
          <w:t>isclaimers.]</w:t>
        </w:r>
      </w:ins>
    </w:p>
    <w:p w14:paraId="084DD199" w14:textId="6BB39E44" w:rsidR="00C41535" w:rsidRPr="00627BDE" w:rsidRDefault="00C41535" w:rsidP="00627BDE">
      <w:pPr>
        <w:autoSpaceDE w:val="0"/>
        <w:autoSpaceDN w:val="0"/>
        <w:adjustRightInd w:val="0"/>
        <w:spacing w:before="360" w:line="360" w:lineRule="exact"/>
        <w:ind w:left="360" w:right="0" w:hanging="360"/>
        <w:rPr>
          <w:ins w:id="95" w:author="MMCO" w:date="2018-06-26T10:04:00Z"/>
          <w:b/>
          <w:bCs/>
          <w:sz w:val="28"/>
          <w:szCs w:val="28"/>
        </w:rPr>
      </w:pPr>
      <w:proofErr w:type="spellStart"/>
      <w:ins w:id="96" w:author="MMCO" w:date="2018-06-26T10:03:00Z">
        <w:r w:rsidRPr="00F979A5">
          <w:rPr>
            <w:b/>
            <w:bCs/>
            <w:sz w:val="28"/>
            <w:szCs w:val="28"/>
          </w:rPr>
          <w:t>Ren</w:t>
        </w:r>
      </w:ins>
      <w:ins w:id="97" w:author="MMCO" w:date="2018-06-26T10:04:00Z">
        <w:r w:rsidRPr="00F979A5">
          <w:rPr>
            <w:b/>
            <w:bCs/>
            <w:sz w:val="28"/>
            <w:szCs w:val="28"/>
          </w:rPr>
          <w:t>uncias</w:t>
        </w:r>
        <w:proofErr w:type="spellEnd"/>
        <w:r w:rsidRPr="00F979A5">
          <w:rPr>
            <w:b/>
            <w:bCs/>
            <w:sz w:val="28"/>
            <w:szCs w:val="28"/>
          </w:rPr>
          <w:t xml:space="preserve"> de </w:t>
        </w:r>
        <w:proofErr w:type="spellStart"/>
        <w:r w:rsidRPr="00F979A5">
          <w:rPr>
            <w:b/>
            <w:bCs/>
            <w:sz w:val="28"/>
            <w:szCs w:val="28"/>
          </w:rPr>
          <w:t>garantías</w:t>
        </w:r>
        <w:proofErr w:type="spellEnd"/>
      </w:ins>
    </w:p>
    <w:p w14:paraId="4A9A09BC" w14:textId="7DC2CD79" w:rsidR="00C41535" w:rsidRPr="00627BDE" w:rsidRDefault="00C41535">
      <w:pPr>
        <w:pStyle w:val="ListParagraph"/>
        <w:numPr>
          <w:ilvl w:val="1"/>
          <w:numId w:val="14"/>
        </w:numPr>
        <w:ind w:left="360"/>
        <w:contextualSpacing w:val="0"/>
        <w:rPr>
          <w:ins w:id="98" w:author="MMCO" w:date="2018-06-26T10:04:00Z"/>
          <w:i/>
          <w:iCs/>
          <w:color w:val="548DD4"/>
        </w:rPr>
      </w:pPr>
      <w:ins w:id="99" w:author="MMCO" w:date="2018-06-26T10:04:00Z">
        <w:r w:rsidRPr="00D76EC9">
          <w:rPr>
            <w:rStyle w:val="PlanInstructions"/>
            <w:i w:val="0"/>
          </w:rPr>
          <w:t>[</w:t>
        </w:r>
        <w:r w:rsidRPr="00435769">
          <w:rPr>
            <w:rStyle w:val="PlanInstructions"/>
          </w:rPr>
          <w:t>Plans must include all applicable disclaimers as required in the Medicare Communications and Marketing Guidelines and State-specific Marketing Guidance</w:t>
        </w:r>
        <w:r w:rsidRPr="004B1E72">
          <w:rPr>
            <w:rStyle w:val="PlanInstructions"/>
          </w:rPr>
          <w:t>.</w:t>
        </w:r>
        <w:r w:rsidRPr="00D76EC9">
          <w:rPr>
            <w:rStyle w:val="PlanInstructions"/>
            <w:i w:val="0"/>
          </w:rPr>
          <w:t>]</w:t>
        </w:r>
      </w:ins>
    </w:p>
    <w:p w14:paraId="1AD55CDA" w14:textId="1CC23A32" w:rsidR="00C41535" w:rsidRPr="00D34589" w:rsidRDefault="00C41535" w:rsidP="00C41535">
      <w:pPr>
        <w:pStyle w:val="ListParagraph"/>
        <w:numPr>
          <w:ilvl w:val="0"/>
          <w:numId w:val="8"/>
        </w:numPr>
        <w:ind w:left="360"/>
        <w:contextualSpacing w:val="0"/>
        <w:rPr>
          <w:ins w:id="100" w:author="MMCO" w:date="2018-06-26T10:05:00Z"/>
          <w:lang w:val="es-AR"/>
        </w:rPr>
      </w:pPr>
      <w:ins w:id="101" w:author="MMCO" w:date="2018-06-26T10:04:00Z">
        <w:r w:rsidRPr="00ED37C9">
          <w:rPr>
            <w:lang w:val="es-ES"/>
          </w:rPr>
          <w:lastRenderedPageBreak/>
          <w:t>La cobertu</w:t>
        </w:r>
        <w:r>
          <w:rPr>
            <w:lang w:val="es-ES"/>
          </w:rPr>
          <w:t xml:space="preserve">ra de &lt;plan </w:t>
        </w:r>
        <w:proofErr w:type="spellStart"/>
        <w:r>
          <w:rPr>
            <w:lang w:val="es-ES"/>
          </w:rPr>
          <w:t>name</w:t>
        </w:r>
        <w:proofErr w:type="spellEnd"/>
        <w:r>
          <w:rPr>
            <w:lang w:val="es-ES"/>
          </w:rPr>
          <w:t>&gt; califica como</w:t>
        </w:r>
        <w:r w:rsidRPr="00ED37C9">
          <w:rPr>
            <w:lang w:val="es-ES"/>
          </w:rPr>
          <w:t xml:space="preserve"> cobertura esencial mínima (MEC). Cumple con el requisito de responsabilidad individual compartida de la Ley de Protección al Paciente y Cuidado de Salud Asequible. </w:t>
        </w:r>
        <w:r>
          <w:rPr>
            <w:lang w:val="es-ES"/>
          </w:rPr>
          <w:t>Por favor v</w:t>
        </w:r>
        <w:r w:rsidR="00A954E7">
          <w:rPr>
            <w:lang w:val="es-ES"/>
          </w:rPr>
          <w:t>isite el sitio web del Servicio</w:t>
        </w:r>
        <w:r w:rsidRPr="00ED37C9">
          <w:rPr>
            <w:lang w:val="es-ES"/>
          </w:rPr>
          <w:t xml:space="preserve"> de Impuestos Internos (IRS) en </w:t>
        </w:r>
        <w:commentRangeStart w:id="102"/>
        <w:r w:rsidRPr="00627BDE">
          <w:fldChar w:fldCharType="begin"/>
        </w:r>
        <w:r>
          <w:rPr>
            <w:lang w:val="es-ES"/>
          </w:rPr>
          <w:instrText xml:space="preserve"> HYPERLINK "https://www.irs.gov/affordable-care-act/individuals-and-families" </w:instrText>
        </w:r>
        <w:r w:rsidRPr="00627BDE">
          <w:rPr>
            <w:lang w:val="es-ES"/>
          </w:rPr>
          <w:fldChar w:fldCharType="separate"/>
        </w:r>
        <w:r w:rsidRPr="003C1F8F">
          <w:rPr>
            <w:rStyle w:val="Hyperlink"/>
            <w:lang w:val="es-ES"/>
          </w:rPr>
          <w:t>https://www.irs.gov/affordable-care-act/individuals-and-families</w:t>
        </w:r>
        <w:r w:rsidRPr="00627BDE">
          <w:fldChar w:fldCharType="end"/>
        </w:r>
        <w:commentRangeEnd w:id="102"/>
        <w:r>
          <w:rPr>
            <w:rStyle w:val="CommentReference"/>
          </w:rPr>
          <w:commentReference w:id="102"/>
        </w:r>
        <w:r>
          <w:rPr>
            <w:lang w:val="es-ES"/>
          </w:rPr>
          <w:t xml:space="preserve"> </w:t>
        </w:r>
        <w:r w:rsidRPr="00ED37C9">
          <w:rPr>
            <w:lang w:val="es-ES"/>
          </w:rPr>
          <w:t xml:space="preserve">para obtener más información sobre el requisito de responsabilidad compartida </w:t>
        </w:r>
      </w:ins>
      <w:ins w:id="103" w:author="MMCO" w:date="2018-07-07T14:35:00Z">
        <w:r w:rsidR="00A954E7">
          <w:rPr>
            <w:lang w:val="es-ES"/>
          </w:rPr>
          <w:t>individual</w:t>
        </w:r>
      </w:ins>
      <w:ins w:id="104" w:author="MMCO" w:date="2018-06-26T10:04:00Z">
        <w:r>
          <w:rPr>
            <w:lang w:val="es-ES"/>
          </w:rPr>
          <w:t xml:space="preserve"> de </w:t>
        </w:r>
      </w:ins>
      <w:ins w:id="105" w:author="MMCO" w:date="2018-06-26T10:05:00Z">
        <w:r>
          <w:rPr>
            <w:lang w:val="es-ES"/>
          </w:rPr>
          <w:t>MEC</w:t>
        </w:r>
      </w:ins>
      <w:ins w:id="106" w:author="MMCO" w:date="2018-06-26T10:04:00Z">
        <w:r>
          <w:rPr>
            <w:lang w:val="es-ES"/>
          </w:rPr>
          <w:t>.</w:t>
        </w:r>
      </w:ins>
    </w:p>
    <w:p w14:paraId="5190FD35" w14:textId="47EC0068" w:rsidR="00C41535" w:rsidRPr="00D34589" w:rsidRDefault="00C41535" w:rsidP="00D34589">
      <w:pPr>
        <w:pStyle w:val="ListParagraph"/>
        <w:numPr>
          <w:ilvl w:val="0"/>
          <w:numId w:val="14"/>
        </w:numPr>
        <w:autoSpaceDE w:val="0"/>
        <w:autoSpaceDN w:val="0"/>
        <w:adjustRightInd w:val="0"/>
        <w:ind w:left="360"/>
        <w:contextualSpacing w:val="0"/>
        <w:rPr>
          <w:ins w:id="107" w:author="MMCO" w:date="2018-06-26T10:04:00Z"/>
          <w:color w:val="548DD4"/>
        </w:rPr>
      </w:pPr>
      <w:ins w:id="108" w:author="MMCO" w:date="2018-06-26T10:05:00Z">
        <w:r w:rsidRPr="03051C2E">
          <w:rPr>
            <w:rStyle w:val="PlanInstructions"/>
            <w:i w:val="0"/>
          </w:rPr>
          <w:t>[</w:t>
        </w:r>
        <w:r>
          <w:rPr>
            <w:rStyle w:val="PlanInstructions"/>
          </w:rPr>
          <w:t>Consistent with the formatting in this section, plans</w:t>
        </w:r>
        <w:r w:rsidRPr="00912B7A">
          <w:rPr>
            <w:rStyle w:val="PlanInstructions"/>
          </w:rPr>
          <w:t xml:space="preserve"> may insert additional </w:t>
        </w:r>
        <w:r>
          <w:rPr>
            <w:rStyle w:val="PlanInstructions"/>
          </w:rPr>
          <w:t xml:space="preserve">bulleted </w:t>
        </w:r>
        <w:r w:rsidRPr="00912B7A">
          <w:rPr>
            <w:rStyle w:val="PlanInstructions"/>
          </w:rPr>
          <w:t>disclaimers or state-required statements, including state-required disclaimer language, here</w:t>
        </w:r>
        <w:r w:rsidRPr="00C4777F">
          <w:rPr>
            <w:rStyle w:val="PlanInstructions"/>
          </w:rPr>
          <w:t>.</w:t>
        </w:r>
        <w:r w:rsidRPr="03051C2E">
          <w:rPr>
            <w:rStyle w:val="PlanInstructions"/>
            <w:i w:val="0"/>
          </w:rPr>
          <w:t>]</w:t>
        </w:r>
      </w:ins>
    </w:p>
    <w:p w14:paraId="64CB76AF" w14:textId="77777777" w:rsidR="00C41535" w:rsidRPr="00C41535" w:rsidRDefault="00C41535" w:rsidP="00C41535">
      <w:pPr>
        <w:autoSpaceDE w:val="0"/>
        <w:autoSpaceDN w:val="0"/>
        <w:adjustRightInd w:val="0"/>
        <w:spacing w:before="360" w:line="360" w:lineRule="exact"/>
        <w:ind w:left="360" w:right="0" w:hanging="360"/>
        <w:rPr>
          <w:ins w:id="109" w:author="MMCO" w:date="2018-06-26T10:03:00Z"/>
          <w:b/>
          <w:sz w:val="28"/>
          <w:szCs w:val="28"/>
        </w:rPr>
      </w:pPr>
    </w:p>
    <w:p w14:paraId="4DBB0EB7" w14:textId="77777777" w:rsidR="00C41535" w:rsidRPr="00C41535" w:rsidRDefault="00C41535" w:rsidP="00D34589">
      <w:pPr>
        <w:rPr>
          <w:rStyle w:val="PlanInstructions"/>
          <w:i w:val="0"/>
        </w:rPr>
      </w:pPr>
    </w:p>
    <w:p w14:paraId="6C303E5A" w14:textId="70BACA4F" w:rsidR="00BB4C0E" w:rsidRPr="00375391" w:rsidRDefault="004A4827" w:rsidP="0040629D">
      <w:pPr>
        <w:pStyle w:val="Header"/>
        <w:spacing w:before="360" w:after="200" w:line="360" w:lineRule="exact"/>
        <w:rPr>
          <w:lang w:val="es-US"/>
        </w:rPr>
      </w:pPr>
      <w:r w:rsidRPr="00CE3567">
        <w:rPr>
          <w:rStyle w:val="PlanInstructions"/>
          <w:i w:val="0"/>
          <w:lang w:val="es-US"/>
          <w:rPrChange w:id="110" w:author="MMCO" w:date="2018-07-11T11:10:00Z">
            <w:rPr>
              <w:rStyle w:val="PlanInstructions"/>
              <w:i w:val="0"/>
              <w:lang w:val="es-ES"/>
            </w:rPr>
          </w:rPrChange>
        </w:rPr>
        <w:br w:type="page"/>
      </w:r>
      <w:commentRangeStart w:id="111"/>
      <w:r w:rsidR="00104CF9" w:rsidRPr="00375391">
        <w:rPr>
          <w:lang w:val="es-US"/>
        </w:rPr>
        <w:t>Capítulo</w:t>
      </w:r>
      <w:r w:rsidRPr="00375391">
        <w:rPr>
          <w:lang w:val="es-US"/>
        </w:rPr>
        <w:t xml:space="preserve"> 1: </w:t>
      </w:r>
      <w:bookmarkEnd w:id="74"/>
      <w:r w:rsidR="000E01A5" w:rsidRPr="00375391">
        <w:rPr>
          <w:lang w:val="es-US"/>
        </w:rPr>
        <w:t>Cómo comenzar como miembro</w:t>
      </w:r>
      <w:commentRangeEnd w:id="111"/>
      <w:r w:rsidR="002821CC">
        <w:rPr>
          <w:rStyle w:val="CommentReference"/>
          <w:b w:val="0"/>
          <w:bCs w:val="0"/>
        </w:rPr>
        <w:commentReference w:id="111"/>
      </w:r>
    </w:p>
    <w:p w14:paraId="5334F87B" w14:textId="3155AAB8" w:rsidR="0040629D" w:rsidRDefault="0040629D" w:rsidP="0040629D">
      <w:pPr>
        <w:pStyle w:val="TOCHead"/>
        <w:spacing w:before="360" w:after="200" w:line="360" w:lineRule="exact"/>
        <w:ind w:left="360" w:hanging="360"/>
        <w:rPr>
          <w:ins w:id="112" w:author="MMCO" w:date="2018-06-26T10:05:00Z"/>
          <w:sz w:val="28"/>
          <w:szCs w:val="28"/>
          <w:lang w:val="es-US"/>
        </w:rPr>
      </w:pPr>
      <w:bookmarkStart w:id="113" w:name="_Toc332817690"/>
      <w:bookmarkStart w:id="114" w:name="_Toc332817864"/>
      <w:bookmarkStart w:id="115" w:name="_Toc332818749"/>
      <w:bookmarkStart w:id="116" w:name="_Toc333588856"/>
      <w:bookmarkStart w:id="117" w:name="_Toc333590003"/>
      <w:bookmarkStart w:id="118" w:name="_Toc334005249"/>
      <w:commentRangeStart w:id="119"/>
      <w:r w:rsidRPr="00375391">
        <w:rPr>
          <w:sz w:val="28"/>
          <w:szCs w:val="28"/>
          <w:lang w:val="es-US"/>
        </w:rPr>
        <w:t>Introducci</w:t>
      </w:r>
      <w:r w:rsidRPr="0040629D">
        <w:rPr>
          <w:sz w:val="28"/>
          <w:szCs w:val="28"/>
          <w:lang w:val="es-US"/>
        </w:rPr>
        <w:t>ón</w:t>
      </w:r>
      <w:commentRangeEnd w:id="119"/>
      <w:r w:rsidR="002821CC">
        <w:rPr>
          <w:rStyle w:val="CommentReference"/>
          <w:rFonts w:cs="Times New Roman"/>
          <w:b w:val="0"/>
          <w:bCs w:val="0"/>
        </w:rPr>
        <w:commentReference w:id="119"/>
      </w:r>
    </w:p>
    <w:p w14:paraId="670632CF" w14:textId="2511FCD5" w:rsidR="00C41535" w:rsidRPr="00CF2EBF" w:rsidRDefault="00C41535" w:rsidP="00C41535">
      <w:pPr>
        <w:pStyle w:val="-maintext"/>
        <w:spacing w:line="300" w:lineRule="exact"/>
        <w:rPr>
          <w:ins w:id="121" w:author="MMCO" w:date="2018-06-26T10:05:00Z"/>
          <w:lang w:val="es-ES"/>
        </w:rPr>
      </w:pPr>
      <w:ins w:id="122" w:author="MMCO" w:date="2018-06-26T10:05:00Z">
        <w:r w:rsidRPr="00CF2EBF">
          <w:rPr>
            <w:lang w:val="es-ES"/>
          </w:rPr>
          <w:t xml:space="preserve">Este capítulo incluye información sobre &lt;plan </w:t>
        </w:r>
        <w:proofErr w:type="spellStart"/>
        <w:r w:rsidRPr="00CF2EBF">
          <w:rPr>
            <w:lang w:val="es-ES"/>
          </w:rPr>
          <w:t>name</w:t>
        </w:r>
        <w:proofErr w:type="spellEnd"/>
        <w:r w:rsidRPr="00CF2EBF">
          <w:rPr>
            <w:lang w:val="es-ES"/>
          </w:rPr>
          <w:t xml:space="preserve">&gt;, un plan </w:t>
        </w:r>
        <w:r>
          <w:rPr>
            <w:lang w:val="es-ES"/>
          </w:rPr>
          <w:t>mé</w:t>
        </w:r>
        <w:r w:rsidRPr="00CF2EBF">
          <w:rPr>
            <w:lang w:val="es-ES"/>
          </w:rPr>
          <w:t xml:space="preserve">dico </w:t>
        </w:r>
        <w:r>
          <w:rPr>
            <w:lang w:val="es-ES"/>
          </w:rPr>
          <w:t xml:space="preserve">que cubre todos sus servicios de Medicare y </w:t>
        </w:r>
      </w:ins>
      <w:proofErr w:type="spellStart"/>
      <w:ins w:id="123" w:author="MMCO" w:date="2018-06-26T10:06:00Z">
        <w:r>
          <w:rPr>
            <w:lang w:val="es-ES"/>
          </w:rPr>
          <w:t>MassHealth</w:t>
        </w:r>
      </w:ins>
      <w:proofErr w:type="spellEnd"/>
      <w:ins w:id="124" w:author="MMCO" w:date="2018-06-26T10:05:00Z">
        <w:r>
          <w:rPr>
            <w:lang w:val="es-ES"/>
          </w:rPr>
          <w:t xml:space="preserve">, y su membresía. También le dice lo que debe esperar y qué otra información recibirá de &lt;plan </w:t>
        </w:r>
        <w:proofErr w:type="spellStart"/>
        <w:r>
          <w:rPr>
            <w:lang w:val="es-ES"/>
          </w:rPr>
          <w:t>name</w:t>
        </w:r>
        <w:proofErr w:type="spellEnd"/>
        <w:r>
          <w:rPr>
            <w:lang w:val="es-ES"/>
          </w:rPr>
          <w:t xml:space="preserve">&gt;. </w:t>
        </w:r>
      </w:ins>
      <w:ins w:id="125" w:author="Vargas, Yaritza [USA]" w:date="2018-06-26T14:04:00Z">
        <w:r w:rsidR="03051C2E">
          <w:rPr>
            <w:lang w:val="es-US"/>
          </w:rPr>
          <w:t>T</w:t>
        </w:r>
        <w:r w:rsidR="048B1040">
          <w:rPr>
            <w:lang w:val="es-US"/>
          </w:rPr>
          <w:t>é</w:t>
        </w:r>
        <w:r w:rsidR="03051C2E">
          <w:rPr>
            <w:lang w:val="es-US"/>
          </w:rPr>
          <w:t>rminos</w:t>
        </w:r>
      </w:ins>
      <w:ins w:id="126" w:author="MMCO" w:date="2018-06-26T10:05:00Z">
        <w:r>
          <w:rPr>
            <w:lang w:val="es-US"/>
          </w:rPr>
          <w:t xml:space="preserve"> </w:t>
        </w:r>
      </w:ins>
      <w:ins w:id="127" w:author="Vargas, Yaritza [USA]" w:date="2018-06-26T14:04:00Z">
        <w:r w:rsidR="048B1040">
          <w:rPr>
            <w:lang w:val="es-US"/>
          </w:rPr>
          <w:t xml:space="preserve">clave </w:t>
        </w:r>
      </w:ins>
      <w:ins w:id="128" w:author="MMCO" w:date="2018-06-26T10:05:00Z">
        <w:r>
          <w:rPr>
            <w:lang w:val="es-US"/>
          </w:rPr>
          <w:t>y sus definiciones s</w:t>
        </w:r>
        <w:r w:rsidR="00A954E7">
          <w:rPr>
            <w:lang w:val="es-US"/>
          </w:rPr>
          <w:t>e encuentran en orden alfabético</w:t>
        </w:r>
        <w:r>
          <w:rPr>
            <w:lang w:val="es-US"/>
          </w:rPr>
          <w:t xml:space="preserve"> en el último capítulo del </w:t>
        </w:r>
        <w:r w:rsidRPr="048B1040">
          <w:rPr>
            <w:i/>
            <w:iCs/>
            <w:lang w:val="es-US"/>
          </w:rPr>
          <w:t>Manual del miembro</w:t>
        </w:r>
        <w:r>
          <w:rPr>
            <w:lang w:val="es-US"/>
          </w:rPr>
          <w:t>.</w:t>
        </w:r>
      </w:ins>
    </w:p>
    <w:p w14:paraId="3E8328FD" w14:textId="5A061E68" w:rsidR="00C41535" w:rsidRDefault="00C41535" w:rsidP="00D34589">
      <w:pPr>
        <w:ind w:right="0"/>
        <w:rPr>
          <w:rFonts w:ascii="Arial Unicode MS" w:eastAsia="Arial Unicode MS" w:hAnsi="Arial Unicode MS" w:cs="Arial Unicode MS"/>
          <w:color w:val="548DD4"/>
          <w:bdr w:val="none" w:sz="0" w:space="0" w:color="auto" w:frame="1"/>
        </w:rPr>
      </w:pPr>
      <w:bookmarkStart w:id="129" w:name="_Hlk503515176"/>
      <w:ins w:id="130" w:author="MMCO" w:date="2018-06-26T10:05:00Z">
        <w:r w:rsidRPr="00CF2EBF">
          <w:rPr>
            <w:rFonts w:ascii="Arial Unicode MS" w:eastAsia="Arial Unicode MS" w:hAnsi="Arial Unicode MS" w:cs="Arial Unicode MS"/>
            <w:color w:val="548DD4"/>
            <w:bdr w:val="none" w:sz="0" w:space="0" w:color="auto" w:frame="1"/>
          </w:rPr>
          <w:t>[</w:t>
        </w:r>
        <w:r w:rsidRPr="03051C2E">
          <w:rPr>
            <w:i/>
            <w:iCs/>
            <w:color w:val="548DD4"/>
            <w:bdr w:val="none" w:sz="0" w:space="0" w:color="auto" w:frame="1"/>
          </w:rPr>
          <w:t>Plan must update the Table of Contents to this document to accurately reflect where the information is found on each page after plan adds plan-customized information to this template.</w:t>
        </w:r>
        <w:r w:rsidRPr="00CF2EBF">
          <w:rPr>
            <w:rFonts w:ascii="Arial Unicode MS" w:eastAsia="Arial Unicode MS" w:hAnsi="Arial Unicode MS" w:cs="Arial Unicode MS"/>
            <w:color w:val="548DD4"/>
            <w:bdr w:val="none" w:sz="0" w:space="0" w:color="auto" w:frame="1"/>
          </w:rPr>
          <w:t>]</w:t>
        </w:r>
      </w:ins>
      <w:bookmarkEnd w:id="129"/>
    </w:p>
    <w:p w14:paraId="3B86264C" w14:textId="4EED7A0B" w:rsidR="008D3D6D" w:rsidRPr="008D3D6D" w:rsidRDefault="008D3D6D" w:rsidP="008D3D6D">
      <w:pPr>
        <w:spacing w:before="360" w:line="360" w:lineRule="exact"/>
        <w:ind w:right="0"/>
        <w:rPr>
          <w:rFonts w:eastAsia="Arial Unicode MS" w:cs="Arial"/>
          <w:b/>
          <w:sz w:val="28"/>
        </w:rPr>
      </w:pPr>
      <w:proofErr w:type="spellStart"/>
      <w:r w:rsidRPr="008D3D6D">
        <w:rPr>
          <w:rFonts w:eastAsia="Arial Unicode MS" w:cs="Arial"/>
          <w:b/>
          <w:sz w:val="28"/>
          <w:bdr w:val="none" w:sz="0" w:space="0" w:color="auto" w:frame="1"/>
        </w:rPr>
        <w:t>Tabla</w:t>
      </w:r>
      <w:proofErr w:type="spellEnd"/>
      <w:r w:rsidRPr="008D3D6D">
        <w:rPr>
          <w:rFonts w:eastAsia="Arial Unicode MS" w:cs="Arial"/>
          <w:b/>
          <w:sz w:val="28"/>
          <w:bdr w:val="none" w:sz="0" w:space="0" w:color="auto" w:frame="1"/>
        </w:rPr>
        <w:t xml:space="preserve"> de </w:t>
      </w:r>
      <w:proofErr w:type="spellStart"/>
      <w:r w:rsidRPr="008D3D6D">
        <w:rPr>
          <w:rFonts w:eastAsia="Arial Unicode MS" w:cs="Arial"/>
          <w:b/>
          <w:sz w:val="28"/>
          <w:bdr w:val="none" w:sz="0" w:space="0" w:color="auto" w:frame="1"/>
        </w:rPr>
        <w:t>Contenido</w:t>
      </w:r>
      <w:proofErr w:type="spellEnd"/>
    </w:p>
    <w:p w14:paraId="3AD20E6A" w14:textId="7B87266A" w:rsidR="008D3D6D" w:rsidRPr="008D3D6D" w:rsidDel="00CB0836" w:rsidRDefault="008D3D6D" w:rsidP="008D3D6D">
      <w:pPr>
        <w:rPr>
          <w:del w:id="131" w:author="MMCO" w:date="2018-06-26T10:41:00Z"/>
        </w:rPr>
      </w:pPr>
      <w:bookmarkStart w:id="132" w:name="_Toc347498202"/>
      <w:bookmarkEnd w:id="113"/>
      <w:bookmarkEnd w:id="114"/>
      <w:bookmarkEnd w:id="115"/>
      <w:bookmarkEnd w:id="116"/>
      <w:bookmarkEnd w:id="117"/>
      <w:bookmarkEnd w:id="118"/>
    </w:p>
    <w:bookmarkStart w:id="133" w:name="_Toc347855969"/>
    <w:bookmarkStart w:id="134" w:name="_Toc347937226"/>
    <w:bookmarkStart w:id="135" w:name="_Toc394570962"/>
    <w:p w14:paraId="0CF204D5" w14:textId="77777777" w:rsidR="008D3D6D" w:rsidRDefault="00A473BE">
      <w:pPr>
        <w:pStyle w:val="TOC1"/>
        <w:rPr>
          <w:rFonts w:asciiTheme="minorHAnsi" w:eastAsiaTheme="minorEastAsia" w:hAnsiTheme="minorHAnsi" w:cstheme="minorBidi"/>
        </w:rPr>
      </w:pPr>
      <w:r w:rsidRPr="00D1615C">
        <w:rPr>
          <w:rFonts w:cs="Arial"/>
          <w:b/>
          <w:bCs/>
          <w:sz w:val="27"/>
          <w:szCs w:val="26"/>
        </w:rPr>
        <w:fldChar w:fldCharType="begin"/>
      </w:r>
      <w:r w:rsidRPr="00D1615C">
        <w:instrText xml:space="preserve"> TOC \o "1-2" \h \z \u </w:instrText>
      </w:r>
      <w:r w:rsidRPr="00D1615C">
        <w:rPr>
          <w:rFonts w:cs="Arial"/>
          <w:b/>
          <w:bCs/>
          <w:sz w:val="27"/>
          <w:szCs w:val="26"/>
        </w:rPr>
        <w:fldChar w:fldCharType="separate"/>
      </w:r>
      <w:hyperlink w:anchor="_Toc519071598" w:history="1">
        <w:r w:rsidR="008D3D6D" w:rsidRPr="00846131">
          <w:rPr>
            <w:rStyle w:val="Hyperlink"/>
            <w:lang w:val="es-US"/>
          </w:rPr>
          <w:t>A. Bienvenido a &lt;plan name&gt;</w:t>
        </w:r>
        <w:r w:rsidR="008D3D6D">
          <w:rPr>
            <w:webHidden/>
          </w:rPr>
          <w:tab/>
        </w:r>
        <w:r w:rsidR="008D3D6D">
          <w:rPr>
            <w:webHidden/>
          </w:rPr>
          <w:fldChar w:fldCharType="begin"/>
        </w:r>
        <w:r w:rsidR="008D3D6D">
          <w:rPr>
            <w:webHidden/>
          </w:rPr>
          <w:instrText xml:space="preserve"> PAGEREF _Toc519071598 \h </w:instrText>
        </w:r>
        <w:r w:rsidR="008D3D6D">
          <w:rPr>
            <w:webHidden/>
          </w:rPr>
        </w:r>
        <w:r w:rsidR="008D3D6D">
          <w:rPr>
            <w:webHidden/>
          </w:rPr>
          <w:fldChar w:fldCharType="separate"/>
        </w:r>
        <w:r w:rsidR="008D3D6D">
          <w:rPr>
            <w:webHidden/>
          </w:rPr>
          <w:t>7</w:t>
        </w:r>
        <w:r w:rsidR="008D3D6D">
          <w:rPr>
            <w:webHidden/>
          </w:rPr>
          <w:fldChar w:fldCharType="end"/>
        </w:r>
      </w:hyperlink>
    </w:p>
    <w:p w14:paraId="3BB023B7" w14:textId="77777777" w:rsidR="008D3D6D" w:rsidRDefault="00863150">
      <w:pPr>
        <w:pStyle w:val="TOC1"/>
        <w:rPr>
          <w:rFonts w:asciiTheme="minorHAnsi" w:eastAsiaTheme="minorEastAsia" w:hAnsiTheme="minorHAnsi" w:cstheme="minorBidi"/>
        </w:rPr>
      </w:pPr>
      <w:hyperlink w:anchor="_Toc519071599" w:history="1">
        <w:r w:rsidR="008D3D6D" w:rsidRPr="00846131">
          <w:rPr>
            <w:rStyle w:val="Hyperlink"/>
            <w:lang w:val="es-US"/>
          </w:rPr>
          <w:t>B. Información sobre Medicare y MassHealth</w:t>
        </w:r>
        <w:r w:rsidR="008D3D6D">
          <w:rPr>
            <w:webHidden/>
          </w:rPr>
          <w:tab/>
        </w:r>
        <w:r w:rsidR="008D3D6D">
          <w:rPr>
            <w:webHidden/>
          </w:rPr>
          <w:fldChar w:fldCharType="begin"/>
        </w:r>
        <w:r w:rsidR="008D3D6D">
          <w:rPr>
            <w:webHidden/>
          </w:rPr>
          <w:instrText xml:space="preserve"> PAGEREF _Toc519071599 \h </w:instrText>
        </w:r>
        <w:r w:rsidR="008D3D6D">
          <w:rPr>
            <w:webHidden/>
          </w:rPr>
        </w:r>
        <w:r w:rsidR="008D3D6D">
          <w:rPr>
            <w:webHidden/>
          </w:rPr>
          <w:fldChar w:fldCharType="separate"/>
        </w:r>
        <w:r w:rsidR="008D3D6D">
          <w:rPr>
            <w:webHidden/>
          </w:rPr>
          <w:t>7</w:t>
        </w:r>
        <w:r w:rsidR="008D3D6D">
          <w:rPr>
            <w:webHidden/>
          </w:rPr>
          <w:fldChar w:fldCharType="end"/>
        </w:r>
      </w:hyperlink>
    </w:p>
    <w:p w14:paraId="6F56F021" w14:textId="77777777" w:rsidR="008D3D6D" w:rsidRDefault="00863150">
      <w:pPr>
        <w:pStyle w:val="TOC2"/>
        <w:rPr>
          <w:rFonts w:asciiTheme="minorHAnsi" w:eastAsiaTheme="minorEastAsia" w:hAnsiTheme="minorHAnsi" w:cstheme="minorBidi"/>
          <w:noProof/>
        </w:rPr>
      </w:pPr>
      <w:hyperlink w:anchor="_Toc519071600" w:history="1">
        <w:r w:rsidR="008D3D6D" w:rsidRPr="00846131">
          <w:rPr>
            <w:rStyle w:val="Hyperlink"/>
            <w:noProof/>
            <w:lang w:val="es-US"/>
          </w:rPr>
          <w:t>B1. Medicare</w:t>
        </w:r>
        <w:r w:rsidR="008D3D6D">
          <w:rPr>
            <w:noProof/>
            <w:webHidden/>
          </w:rPr>
          <w:tab/>
        </w:r>
        <w:r w:rsidR="008D3D6D">
          <w:rPr>
            <w:noProof/>
            <w:webHidden/>
          </w:rPr>
          <w:fldChar w:fldCharType="begin"/>
        </w:r>
        <w:r w:rsidR="008D3D6D">
          <w:rPr>
            <w:noProof/>
            <w:webHidden/>
          </w:rPr>
          <w:instrText xml:space="preserve"> PAGEREF _Toc519071600 \h </w:instrText>
        </w:r>
        <w:r w:rsidR="008D3D6D">
          <w:rPr>
            <w:noProof/>
            <w:webHidden/>
          </w:rPr>
        </w:r>
        <w:r w:rsidR="008D3D6D">
          <w:rPr>
            <w:noProof/>
            <w:webHidden/>
          </w:rPr>
          <w:fldChar w:fldCharType="separate"/>
        </w:r>
        <w:r w:rsidR="008D3D6D">
          <w:rPr>
            <w:noProof/>
            <w:webHidden/>
          </w:rPr>
          <w:t>7</w:t>
        </w:r>
        <w:r w:rsidR="008D3D6D">
          <w:rPr>
            <w:noProof/>
            <w:webHidden/>
          </w:rPr>
          <w:fldChar w:fldCharType="end"/>
        </w:r>
      </w:hyperlink>
    </w:p>
    <w:p w14:paraId="75471B38" w14:textId="77777777" w:rsidR="008D3D6D" w:rsidRDefault="00863150">
      <w:pPr>
        <w:pStyle w:val="TOC2"/>
        <w:rPr>
          <w:rFonts w:asciiTheme="minorHAnsi" w:eastAsiaTheme="minorEastAsia" w:hAnsiTheme="minorHAnsi" w:cstheme="minorBidi"/>
          <w:noProof/>
        </w:rPr>
      </w:pPr>
      <w:hyperlink w:anchor="_Toc519071601" w:history="1">
        <w:r w:rsidR="008D3D6D" w:rsidRPr="00846131">
          <w:rPr>
            <w:rStyle w:val="Hyperlink"/>
            <w:noProof/>
            <w:lang w:val="es-US"/>
          </w:rPr>
          <w:t>B2. MassHealth</w:t>
        </w:r>
        <w:r w:rsidR="008D3D6D">
          <w:rPr>
            <w:noProof/>
            <w:webHidden/>
          </w:rPr>
          <w:tab/>
        </w:r>
        <w:r w:rsidR="008D3D6D">
          <w:rPr>
            <w:noProof/>
            <w:webHidden/>
          </w:rPr>
          <w:fldChar w:fldCharType="begin"/>
        </w:r>
        <w:r w:rsidR="008D3D6D">
          <w:rPr>
            <w:noProof/>
            <w:webHidden/>
          </w:rPr>
          <w:instrText xml:space="preserve"> PAGEREF _Toc519071601 \h </w:instrText>
        </w:r>
        <w:r w:rsidR="008D3D6D">
          <w:rPr>
            <w:noProof/>
            <w:webHidden/>
          </w:rPr>
        </w:r>
        <w:r w:rsidR="008D3D6D">
          <w:rPr>
            <w:noProof/>
            <w:webHidden/>
          </w:rPr>
          <w:fldChar w:fldCharType="separate"/>
        </w:r>
        <w:r w:rsidR="008D3D6D">
          <w:rPr>
            <w:noProof/>
            <w:webHidden/>
          </w:rPr>
          <w:t>7</w:t>
        </w:r>
        <w:r w:rsidR="008D3D6D">
          <w:rPr>
            <w:noProof/>
            <w:webHidden/>
          </w:rPr>
          <w:fldChar w:fldCharType="end"/>
        </w:r>
      </w:hyperlink>
    </w:p>
    <w:p w14:paraId="43EC2FA6" w14:textId="77777777" w:rsidR="008D3D6D" w:rsidRDefault="00863150">
      <w:pPr>
        <w:pStyle w:val="TOC1"/>
        <w:rPr>
          <w:rFonts w:asciiTheme="minorHAnsi" w:eastAsiaTheme="minorEastAsia" w:hAnsiTheme="minorHAnsi" w:cstheme="minorBidi"/>
        </w:rPr>
      </w:pPr>
      <w:hyperlink w:anchor="_Toc519071602" w:history="1">
        <w:r w:rsidR="008D3D6D" w:rsidRPr="00846131">
          <w:rPr>
            <w:rStyle w:val="Hyperlink"/>
            <w:lang w:val="es-US"/>
          </w:rPr>
          <w:t>C. Ventajas del One Care Plan</w:t>
        </w:r>
        <w:r w:rsidR="008D3D6D">
          <w:rPr>
            <w:webHidden/>
          </w:rPr>
          <w:tab/>
        </w:r>
        <w:r w:rsidR="008D3D6D">
          <w:rPr>
            <w:webHidden/>
          </w:rPr>
          <w:fldChar w:fldCharType="begin"/>
        </w:r>
        <w:r w:rsidR="008D3D6D">
          <w:rPr>
            <w:webHidden/>
          </w:rPr>
          <w:instrText xml:space="preserve"> PAGEREF _Toc519071602 \h </w:instrText>
        </w:r>
        <w:r w:rsidR="008D3D6D">
          <w:rPr>
            <w:webHidden/>
          </w:rPr>
        </w:r>
        <w:r w:rsidR="008D3D6D">
          <w:rPr>
            <w:webHidden/>
          </w:rPr>
          <w:fldChar w:fldCharType="separate"/>
        </w:r>
        <w:r w:rsidR="008D3D6D">
          <w:rPr>
            <w:webHidden/>
          </w:rPr>
          <w:t>8</w:t>
        </w:r>
        <w:r w:rsidR="008D3D6D">
          <w:rPr>
            <w:webHidden/>
          </w:rPr>
          <w:fldChar w:fldCharType="end"/>
        </w:r>
      </w:hyperlink>
    </w:p>
    <w:p w14:paraId="56ECDA54" w14:textId="77777777" w:rsidR="008D3D6D" w:rsidRDefault="00863150">
      <w:pPr>
        <w:pStyle w:val="TOC1"/>
        <w:rPr>
          <w:rFonts w:asciiTheme="minorHAnsi" w:eastAsiaTheme="minorEastAsia" w:hAnsiTheme="minorHAnsi" w:cstheme="minorBidi"/>
        </w:rPr>
      </w:pPr>
      <w:hyperlink w:anchor="_Toc519071603" w:history="1">
        <w:r w:rsidR="008D3D6D" w:rsidRPr="00846131">
          <w:rPr>
            <w:rStyle w:val="Hyperlink"/>
            <w:lang w:val="es-US"/>
          </w:rPr>
          <w:t>D. El área de servicio de &lt;plan name&gt;</w:t>
        </w:r>
        <w:r w:rsidR="008D3D6D">
          <w:rPr>
            <w:webHidden/>
          </w:rPr>
          <w:tab/>
        </w:r>
        <w:r w:rsidR="008D3D6D">
          <w:rPr>
            <w:webHidden/>
          </w:rPr>
          <w:fldChar w:fldCharType="begin"/>
        </w:r>
        <w:r w:rsidR="008D3D6D">
          <w:rPr>
            <w:webHidden/>
          </w:rPr>
          <w:instrText xml:space="preserve"> PAGEREF _Toc519071603 \h </w:instrText>
        </w:r>
        <w:r w:rsidR="008D3D6D">
          <w:rPr>
            <w:webHidden/>
          </w:rPr>
        </w:r>
        <w:r w:rsidR="008D3D6D">
          <w:rPr>
            <w:webHidden/>
          </w:rPr>
          <w:fldChar w:fldCharType="separate"/>
        </w:r>
        <w:r w:rsidR="008D3D6D">
          <w:rPr>
            <w:webHidden/>
          </w:rPr>
          <w:t>9</w:t>
        </w:r>
        <w:r w:rsidR="008D3D6D">
          <w:rPr>
            <w:webHidden/>
          </w:rPr>
          <w:fldChar w:fldCharType="end"/>
        </w:r>
      </w:hyperlink>
    </w:p>
    <w:p w14:paraId="5780BF5A" w14:textId="77777777" w:rsidR="008D3D6D" w:rsidRDefault="00863150">
      <w:pPr>
        <w:pStyle w:val="TOC1"/>
        <w:rPr>
          <w:rFonts w:asciiTheme="minorHAnsi" w:eastAsiaTheme="minorEastAsia" w:hAnsiTheme="minorHAnsi" w:cstheme="minorBidi"/>
        </w:rPr>
      </w:pPr>
      <w:hyperlink w:anchor="_Toc519071604" w:history="1">
        <w:r w:rsidR="008D3D6D" w:rsidRPr="00846131">
          <w:rPr>
            <w:rStyle w:val="Hyperlink"/>
            <w:lang w:val="es-US"/>
          </w:rPr>
          <w:t>E. Cómo ser elegible para ser miembro del plan</w:t>
        </w:r>
        <w:r w:rsidR="008D3D6D">
          <w:rPr>
            <w:webHidden/>
          </w:rPr>
          <w:tab/>
        </w:r>
        <w:r w:rsidR="008D3D6D">
          <w:rPr>
            <w:webHidden/>
          </w:rPr>
          <w:fldChar w:fldCharType="begin"/>
        </w:r>
        <w:r w:rsidR="008D3D6D">
          <w:rPr>
            <w:webHidden/>
          </w:rPr>
          <w:instrText xml:space="preserve"> PAGEREF _Toc519071604 \h </w:instrText>
        </w:r>
        <w:r w:rsidR="008D3D6D">
          <w:rPr>
            <w:webHidden/>
          </w:rPr>
        </w:r>
        <w:r w:rsidR="008D3D6D">
          <w:rPr>
            <w:webHidden/>
          </w:rPr>
          <w:fldChar w:fldCharType="separate"/>
        </w:r>
        <w:r w:rsidR="008D3D6D">
          <w:rPr>
            <w:webHidden/>
          </w:rPr>
          <w:t>10</w:t>
        </w:r>
        <w:r w:rsidR="008D3D6D">
          <w:rPr>
            <w:webHidden/>
          </w:rPr>
          <w:fldChar w:fldCharType="end"/>
        </w:r>
      </w:hyperlink>
    </w:p>
    <w:p w14:paraId="0139BCAF" w14:textId="77777777" w:rsidR="008D3D6D" w:rsidRDefault="00863150">
      <w:pPr>
        <w:pStyle w:val="TOC1"/>
        <w:rPr>
          <w:rFonts w:asciiTheme="minorHAnsi" w:eastAsiaTheme="minorEastAsia" w:hAnsiTheme="minorHAnsi" w:cstheme="minorBidi"/>
        </w:rPr>
      </w:pPr>
      <w:hyperlink w:anchor="_Toc519071605" w:history="1">
        <w:r w:rsidR="008D3D6D" w:rsidRPr="00846131">
          <w:rPr>
            <w:rStyle w:val="Hyperlink"/>
            <w:lang w:val="es-US"/>
          </w:rPr>
          <w:t>F. Qué esperar cuando se inscriba por primera vez en un plan de salud</w:t>
        </w:r>
        <w:r w:rsidR="008D3D6D">
          <w:rPr>
            <w:webHidden/>
          </w:rPr>
          <w:tab/>
        </w:r>
        <w:r w:rsidR="008D3D6D">
          <w:rPr>
            <w:webHidden/>
          </w:rPr>
          <w:fldChar w:fldCharType="begin"/>
        </w:r>
        <w:r w:rsidR="008D3D6D">
          <w:rPr>
            <w:webHidden/>
          </w:rPr>
          <w:instrText xml:space="preserve"> PAGEREF _Toc519071605 \h </w:instrText>
        </w:r>
        <w:r w:rsidR="008D3D6D">
          <w:rPr>
            <w:webHidden/>
          </w:rPr>
        </w:r>
        <w:r w:rsidR="008D3D6D">
          <w:rPr>
            <w:webHidden/>
          </w:rPr>
          <w:fldChar w:fldCharType="separate"/>
        </w:r>
        <w:r w:rsidR="008D3D6D">
          <w:rPr>
            <w:webHidden/>
          </w:rPr>
          <w:t>10</w:t>
        </w:r>
        <w:r w:rsidR="008D3D6D">
          <w:rPr>
            <w:webHidden/>
          </w:rPr>
          <w:fldChar w:fldCharType="end"/>
        </w:r>
      </w:hyperlink>
    </w:p>
    <w:p w14:paraId="1F084903" w14:textId="77777777" w:rsidR="008D3D6D" w:rsidRDefault="00863150">
      <w:pPr>
        <w:pStyle w:val="TOC1"/>
        <w:rPr>
          <w:rFonts w:asciiTheme="minorHAnsi" w:eastAsiaTheme="minorEastAsia" w:hAnsiTheme="minorHAnsi" w:cstheme="minorBidi"/>
        </w:rPr>
      </w:pPr>
      <w:hyperlink w:anchor="_Toc519071606" w:history="1">
        <w:r w:rsidR="008D3D6D" w:rsidRPr="00846131">
          <w:rPr>
            <w:rStyle w:val="Hyperlink"/>
            <w:lang w:val="es-US"/>
          </w:rPr>
          <w:t>G. Su Plan de cuidados personales individualizado</w:t>
        </w:r>
        <w:r w:rsidR="008D3D6D">
          <w:rPr>
            <w:webHidden/>
          </w:rPr>
          <w:tab/>
        </w:r>
        <w:r w:rsidR="008D3D6D">
          <w:rPr>
            <w:webHidden/>
          </w:rPr>
          <w:fldChar w:fldCharType="begin"/>
        </w:r>
        <w:r w:rsidR="008D3D6D">
          <w:rPr>
            <w:webHidden/>
          </w:rPr>
          <w:instrText xml:space="preserve"> PAGEREF _Toc519071606 \h </w:instrText>
        </w:r>
        <w:r w:rsidR="008D3D6D">
          <w:rPr>
            <w:webHidden/>
          </w:rPr>
        </w:r>
        <w:r w:rsidR="008D3D6D">
          <w:rPr>
            <w:webHidden/>
          </w:rPr>
          <w:fldChar w:fldCharType="separate"/>
        </w:r>
        <w:r w:rsidR="008D3D6D">
          <w:rPr>
            <w:webHidden/>
          </w:rPr>
          <w:t>10</w:t>
        </w:r>
        <w:r w:rsidR="008D3D6D">
          <w:rPr>
            <w:webHidden/>
          </w:rPr>
          <w:fldChar w:fldCharType="end"/>
        </w:r>
      </w:hyperlink>
    </w:p>
    <w:p w14:paraId="1BE5BDDA" w14:textId="77777777" w:rsidR="008D3D6D" w:rsidRDefault="00863150">
      <w:pPr>
        <w:pStyle w:val="TOC1"/>
        <w:rPr>
          <w:rFonts w:asciiTheme="minorHAnsi" w:eastAsiaTheme="minorEastAsia" w:hAnsiTheme="minorHAnsi" w:cstheme="minorBidi"/>
        </w:rPr>
      </w:pPr>
      <w:hyperlink w:anchor="_Toc519071607" w:history="1">
        <w:r w:rsidR="008D3D6D" w:rsidRPr="00846131">
          <w:rPr>
            <w:rStyle w:val="Hyperlink"/>
            <w:lang w:val="es-US"/>
          </w:rPr>
          <w:t>H. Cuota mensual de &lt;Plan name&gt;</w:t>
        </w:r>
        <w:r w:rsidR="008D3D6D">
          <w:rPr>
            <w:webHidden/>
          </w:rPr>
          <w:tab/>
        </w:r>
        <w:r w:rsidR="008D3D6D">
          <w:rPr>
            <w:webHidden/>
          </w:rPr>
          <w:fldChar w:fldCharType="begin"/>
        </w:r>
        <w:r w:rsidR="008D3D6D">
          <w:rPr>
            <w:webHidden/>
          </w:rPr>
          <w:instrText xml:space="preserve"> PAGEREF _Toc519071607 \h </w:instrText>
        </w:r>
        <w:r w:rsidR="008D3D6D">
          <w:rPr>
            <w:webHidden/>
          </w:rPr>
        </w:r>
        <w:r w:rsidR="008D3D6D">
          <w:rPr>
            <w:webHidden/>
          </w:rPr>
          <w:fldChar w:fldCharType="separate"/>
        </w:r>
        <w:r w:rsidR="008D3D6D">
          <w:rPr>
            <w:webHidden/>
          </w:rPr>
          <w:t>11</w:t>
        </w:r>
        <w:r w:rsidR="008D3D6D">
          <w:rPr>
            <w:webHidden/>
          </w:rPr>
          <w:fldChar w:fldCharType="end"/>
        </w:r>
      </w:hyperlink>
    </w:p>
    <w:p w14:paraId="57B1174B" w14:textId="77777777" w:rsidR="008D3D6D" w:rsidRDefault="00863150">
      <w:pPr>
        <w:pStyle w:val="TOC1"/>
        <w:rPr>
          <w:rFonts w:asciiTheme="minorHAnsi" w:eastAsiaTheme="minorEastAsia" w:hAnsiTheme="minorHAnsi" w:cstheme="minorBidi"/>
        </w:rPr>
      </w:pPr>
      <w:hyperlink w:anchor="_Toc519071608" w:history="1">
        <w:r w:rsidR="008D3D6D" w:rsidRPr="00846131">
          <w:rPr>
            <w:rStyle w:val="Hyperlink"/>
            <w:lang w:val="es-US"/>
          </w:rPr>
          <w:t xml:space="preserve">I. El </w:t>
        </w:r>
        <w:r w:rsidR="008D3D6D" w:rsidRPr="00846131">
          <w:rPr>
            <w:rStyle w:val="Hyperlink"/>
            <w:i/>
            <w:iCs/>
            <w:lang w:val="es-US"/>
          </w:rPr>
          <w:t>Manual del miembro</w:t>
        </w:r>
        <w:r w:rsidR="008D3D6D">
          <w:rPr>
            <w:webHidden/>
          </w:rPr>
          <w:tab/>
        </w:r>
        <w:r w:rsidR="008D3D6D">
          <w:rPr>
            <w:webHidden/>
          </w:rPr>
          <w:fldChar w:fldCharType="begin"/>
        </w:r>
        <w:r w:rsidR="008D3D6D">
          <w:rPr>
            <w:webHidden/>
          </w:rPr>
          <w:instrText xml:space="preserve"> PAGEREF _Toc519071608 \h </w:instrText>
        </w:r>
        <w:r w:rsidR="008D3D6D">
          <w:rPr>
            <w:webHidden/>
          </w:rPr>
        </w:r>
        <w:r w:rsidR="008D3D6D">
          <w:rPr>
            <w:webHidden/>
          </w:rPr>
          <w:fldChar w:fldCharType="separate"/>
        </w:r>
        <w:r w:rsidR="008D3D6D">
          <w:rPr>
            <w:webHidden/>
          </w:rPr>
          <w:t>11</w:t>
        </w:r>
        <w:r w:rsidR="008D3D6D">
          <w:rPr>
            <w:webHidden/>
          </w:rPr>
          <w:fldChar w:fldCharType="end"/>
        </w:r>
      </w:hyperlink>
    </w:p>
    <w:p w14:paraId="3FD77831" w14:textId="77777777" w:rsidR="008D3D6D" w:rsidRDefault="00863150">
      <w:pPr>
        <w:pStyle w:val="TOC1"/>
        <w:rPr>
          <w:rFonts w:asciiTheme="minorHAnsi" w:eastAsiaTheme="minorEastAsia" w:hAnsiTheme="minorHAnsi" w:cstheme="minorBidi"/>
        </w:rPr>
      </w:pPr>
      <w:hyperlink w:anchor="_Toc519071609" w:history="1">
        <w:r w:rsidR="008D3D6D" w:rsidRPr="00846131">
          <w:rPr>
            <w:rStyle w:val="Hyperlink"/>
            <w:lang w:val="es-US"/>
          </w:rPr>
          <w:t>J. Otra información que recibirá de nosotros</w:t>
        </w:r>
        <w:r w:rsidR="008D3D6D">
          <w:rPr>
            <w:webHidden/>
          </w:rPr>
          <w:tab/>
        </w:r>
        <w:r w:rsidR="008D3D6D">
          <w:rPr>
            <w:webHidden/>
          </w:rPr>
          <w:fldChar w:fldCharType="begin"/>
        </w:r>
        <w:r w:rsidR="008D3D6D">
          <w:rPr>
            <w:webHidden/>
          </w:rPr>
          <w:instrText xml:space="preserve"> PAGEREF _Toc519071609 \h </w:instrText>
        </w:r>
        <w:r w:rsidR="008D3D6D">
          <w:rPr>
            <w:webHidden/>
          </w:rPr>
        </w:r>
        <w:r w:rsidR="008D3D6D">
          <w:rPr>
            <w:webHidden/>
          </w:rPr>
          <w:fldChar w:fldCharType="separate"/>
        </w:r>
        <w:r w:rsidR="008D3D6D">
          <w:rPr>
            <w:webHidden/>
          </w:rPr>
          <w:t>12</w:t>
        </w:r>
        <w:r w:rsidR="008D3D6D">
          <w:rPr>
            <w:webHidden/>
          </w:rPr>
          <w:fldChar w:fldCharType="end"/>
        </w:r>
      </w:hyperlink>
    </w:p>
    <w:p w14:paraId="482ACD29" w14:textId="77777777" w:rsidR="008D3D6D" w:rsidRDefault="00863150">
      <w:pPr>
        <w:pStyle w:val="TOC2"/>
        <w:rPr>
          <w:rFonts w:asciiTheme="minorHAnsi" w:eastAsiaTheme="minorEastAsia" w:hAnsiTheme="minorHAnsi" w:cstheme="minorBidi"/>
          <w:noProof/>
        </w:rPr>
      </w:pPr>
      <w:hyperlink w:anchor="_Toc519071610" w:history="1">
        <w:r w:rsidR="008D3D6D" w:rsidRPr="00846131">
          <w:rPr>
            <w:rStyle w:val="Hyperlink"/>
            <w:noProof/>
            <w:lang w:val="es-US"/>
          </w:rPr>
          <w:t>J1. Su Tarjeta de identificación del miembro de &lt;plan name&gt;</w:t>
        </w:r>
        <w:r w:rsidR="008D3D6D">
          <w:rPr>
            <w:noProof/>
            <w:webHidden/>
          </w:rPr>
          <w:tab/>
        </w:r>
        <w:r w:rsidR="008D3D6D">
          <w:rPr>
            <w:noProof/>
            <w:webHidden/>
          </w:rPr>
          <w:fldChar w:fldCharType="begin"/>
        </w:r>
        <w:r w:rsidR="008D3D6D">
          <w:rPr>
            <w:noProof/>
            <w:webHidden/>
          </w:rPr>
          <w:instrText xml:space="preserve"> PAGEREF _Toc519071610 \h </w:instrText>
        </w:r>
        <w:r w:rsidR="008D3D6D">
          <w:rPr>
            <w:noProof/>
            <w:webHidden/>
          </w:rPr>
        </w:r>
        <w:r w:rsidR="008D3D6D">
          <w:rPr>
            <w:noProof/>
            <w:webHidden/>
          </w:rPr>
          <w:fldChar w:fldCharType="separate"/>
        </w:r>
        <w:r w:rsidR="008D3D6D">
          <w:rPr>
            <w:noProof/>
            <w:webHidden/>
          </w:rPr>
          <w:t>12</w:t>
        </w:r>
        <w:r w:rsidR="008D3D6D">
          <w:rPr>
            <w:noProof/>
            <w:webHidden/>
          </w:rPr>
          <w:fldChar w:fldCharType="end"/>
        </w:r>
      </w:hyperlink>
    </w:p>
    <w:p w14:paraId="2D0D842C" w14:textId="77777777" w:rsidR="008D3D6D" w:rsidRDefault="00863150">
      <w:pPr>
        <w:pStyle w:val="TOC2"/>
        <w:rPr>
          <w:rFonts w:asciiTheme="minorHAnsi" w:eastAsiaTheme="minorEastAsia" w:hAnsiTheme="minorHAnsi" w:cstheme="minorBidi"/>
          <w:noProof/>
        </w:rPr>
      </w:pPr>
      <w:hyperlink w:anchor="_Toc519071611" w:history="1">
        <w:r w:rsidR="008D3D6D" w:rsidRPr="00846131">
          <w:rPr>
            <w:rStyle w:val="Hyperlink"/>
            <w:noProof/>
            <w:lang w:val="es-US"/>
          </w:rPr>
          <w:t>J2. Directorio de proveedores y farmacias</w:t>
        </w:r>
        <w:r w:rsidR="008D3D6D">
          <w:rPr>
            <w:noProof/>
            <w:webHidden/>
          </w:rPr>
          <w:tab/>
        </w:r>
        <w:r w:rsidR="008D3D6D">
          <w:rPr>
            <w:noProof/>
            <w:webHidden/>
          </w:rPr>
          <w:fldChar w:fldCharType="begin"/>
        </w:r>
        <w:r w:rsidR="008D3D6D">
          <w:rPr>
            <w:noProof/>
            <w:webHidden/>
          </w:rPr>
          <w:instrText xml:space="preserve"> PAGEREF _Toc519071611 \h </w:instrText>
        </w:r>
        <w:r w:rsidR="008D3D6D">
          <w:rPr>
            <w:noProof/>
            <w:webHidden/>
          </w:rPr>
        </w:r>
        <w:r w:rsidR="008D3D6D">
          <w:rPr>
            <w:noProof/>
            <w:webHidden/>
          </w:rPr>
          <w:fldChar w:fldCharType="separate"/>
        </w:r>
        <w:r w:rsidR="008D3D6D">
          <w:rPr>
            <w:noProof/>
            <w:webHidden/>
          </w:rPr>
          <w:t>12</w:t>
        </w:r>
        <w:r w:rsidR="008D3D6D">
          <w:rPr>
            <w:noProof/>
            <w:webHidden/>
          </w:rPr>
          <w:fldChar w:fldCharType="end"/>
        </w:r>
      </w:hyperlink>
    </w:p>
    <w:p w14:paraId="7A94637F" w14:textId="77777777" w:rsidR="008D3D6D" w:rsidRDefault="00863150" w:rsidP="008D3D6D">
      <w:pPr>
        <w:pStyle w:val="TOC2"/>
        <w:rPr>
          <w:rFonts w:asciiTheme="minorHAnsi" w:eastAsiaTheme="minorEastAsia" w:hAnsiTheme="minorHAnsi" w:cstheme="minorBidi"/>
          <w:noProof/>
        </w:rPr>
      </w:pPr>
      <w:hyperlink w:anchor="_Toc519071612" w:history="1">
        <w:r w:rsidR="008D3D6D" w:rsidRPr="00846131">
          <w:rPr>
            <w:rStyle w:val="Hyperlink"/>
            <w:noProof/>
            <w:lang w:val="es-US"/>
          </w:rPr>
          <w:t xml:space="preserve">J3. </w:t>
        </w:r>
        <w:r w:rsidR="008D3D6D" w:rsidRPr="00846131">
          <w:rPr>
            <w:rStyle w:val="Hyperlink"/>
            <w:i/>
            <w:noProof/>
            <w:lang w:val="es-US"/>
          </w:rPr>
          <w:t>Lista de medicamentos cubiertos</w:t>
        </w:r>
        <w:r w:rsidR="008D3D6D">
          <w:rPr>
            <w:noProof/>
            <w:webHidden/>
          </w:rPr>
          <w:tab/>
        </w:r>
        <w:r w:rsidR="008D3D6D">
          <w:rPr>
            <w:noProof/>
            <w:webHidden/>
          </w:rPr>
          <w:fldChar w:fldCharType="begin"/>
        </w:r>
        <w:r w:rsidR="008D3D6D">
          <w:rPr>
            <w:noProof/>
            <w:webHidden/>
          </w:rPr>
          <w:instrText xml:space="preserve"> PAGEREF _Toc519071612 \h </w:instrText>
        </w:r>
        <w:r w:rsidR="008D3D6D">
          <w:rPr>
            <w:noProof/>
            <w:webHidden/>
          </w:rPr>
        </w:r>
        <w:r w:rsidR="008D3D6D">
          <w:rPr>
            <w:noProof/>
            <w:webHidden/>
          </w:rPr>
          <w:fldChar w:fldCharType="separate"/>
        </w:r>
        <w:r w:rsidR="008D3D6D">
          <w:rPr>
            <w:noProof/>
            <w:webHidden/>
          </w:rPr>
          <w:t>13</w:t>
        </w:r>
        <w:r w:rsidR="008D3D6D">
          <w:rPr>
            <w:noProof/>
            <w:webHidden/>
          </w:rPr>
          <w:fldChar w:fldCharType="end"/>
        </w:r>
      </w:hyperlink>
    </w:p>
    <w:p w14:paraId="29BA0556" w14:textId="77777777" w:rsidR="008D3D6D" w:rsidRDefault="00863150">
      <w:pPr>
        <w:pStyle w:val="TOC2"/>
        <w:rPr>
          <w:rFonts w:asciiTheme="minorHAnsi" w:eastAsiaTheme="minorEastAsia" w:hAnsiTheme="minorHAnsi" w:cstheme="minorBidi"/>
          <w:noProof/>
        </w:rPr>
      </w:pPr>
      <w:hyperlink w:anchor="_Toc519071613" w:history="1">
        <w:r w:rsidR="008D3D6D" w:rsidRPr="00846131">
          <w:rPr>
            <w:rStyle w:val="Hyperlink"/>
            <w:noProof/>
            <w:lang w:val="es-US"/>
          </w:rPr>
          <w:t>J4. La explicación de beneficios</w:t>
        </w:r>
        <w:r w:rsidR="008D3D6D">
          <w:rPr>
            <w:noProof/>
            <w:webHidden/>
          </w:rPr>
          <w:tab/>
        </w:r>
        <w:r w:rsidR="008D3D6D">
          <w:rPr>
            <w:noProof/>
            <w:webHidden/>
          </w:rPr>
          <w:fldChar w:fldCharType="begin"/>
        </w:r>
        <w:r w:rsidR="008D3D6D">
          <w:rPr>
            <w:noProof/>
            <w:webHidden/>
          </w:rPr>
          <w:instrText xml:space="preserve"> PAGEREF _Toc519071613 \h </w:instrText>
        </w:r>
        <w:r w:rsidR="008D3D6D">
          <w:rPr>
            <w:noProof/>
            <w:webHidden/>
          </w:rPr>
        </w:r>
        <w:r w:rsidR="008D3D6D">
          <w:rPr>
            <w:noProof/>
            <w:webHidden/>
          </w:rPr>
          <w:fldChar w:fldCharType="separate"/>
        </w:r>
        <w:r w:rsidR="008D3D6D">
          <w:rPr>
            <w:noProof/>
            <w:webHidden/>
          </w:rPr>
          <w:t>14</w:t>
        </w:r>
        <w:r w:rsidR="008D3D6D">
          <w:rPr>
            <w:noProof/>
            <w:webHidden/>
          </w:rPr>
          <w:fldChar w:fldCharType="end"/>
        </w:r>
      </w:hyperlink>
    </w:p>
    <w:p w14:paraId="606B7401" w14:textId="77777777" w:rsidR="008D3D6D" w:rsidRDefault="00863150">
      <w:pPr>
        <w:pStyle w:val="TOC1"/>
        <w:rPr>
          <w:rFonts w:asciiTheme="minorHAnsi" w:eastAsiaTheme="minorEastAsia" w:hAnsiTheme="minorHAnsi" w:cstheme="minorBidi"/>
        </w:rPr>
      </w:pPr>
      <w:hyperlink w:anchor="_Toc519071614" w:history="1">
        <w:r w:rsidR="008D3D6D" w:rsidRPr="00846131">
          <w:rPr>
            <w:rStyle w:val="Hyperlink"/>
            <w:lang w:val="es-AR"/>
          </w:rPr>
          <w:t>K. Cómo mantener actualizado su expediente de miembro</w:t>
        </w:r>
        <w:r w:rsidR="008D3D6D">
          <w:rPr>
            <w:webHidden/>
          </w:rPr>
          <w:tab/>
        </w:r>
        <w:r w:rsidR="008D3D6D">
          <w:rPr>
            <w:webHidden/>
          </w:rPr>
          <w:fldChar w:fldCharType="begin"/>
        </w:r>
        <w:r w:rsidR="008D3D6D">
          <w:rPr>
            <w:webHidden/>
          </w:rPr>
          <w:instrText xml:space="preserve"> PAGEREF _Toc519071614 \h </w:instrText>
        </w:r>
        <w:r w:rsidR="008D3D6D">
          <w:rPr>
            <w:webHidden/>
          </w:rPr>
        </w:r>
        <w:r w:rsidR="008D3D6D">
          <w:rPr>
            <w:webHidden/>
          </w:rPr>
          <w:fldChar w:fldCharType="separate"/>
        </w:r>
        <w:r w:rsidR="008D3D6D">
          <w:rPr>
            <w:webHidden/>
          </w:rPr>
          <w:t>14</w:t>
        </w:r>
        <w:r w:rsidR="008D3D6D">
          <w:rPr>
            <w:webHidden/>
          </w:rPr>
          <w:fldChar w:fldCharType="end"/>
        </w:r>
      </w:hyperlink>
    </w:p>
    <w:p w14:paraId="154E3A4F" w14:textId="77777777" w:rsidR="008D3D6D" w:rsidRDefault="00863150">
      <w:pPr>
        <w:pStyle w:val="TOC2"/>
        <w:rPr>
          <w:rFonts w:asciiTheme="minorHAnsi" w:eastAsiaTheme="minorEastAsia" w:hAnsiTheme="minorHAnsi" w:cstheme="minorBidi"/>
          <w:noProof/>
        </w:rPr>
      </w:pPr>
      <w:hyperlink w:anchor="_Toc519071615" w:history="1">
        <w:r w:rsidR="008D3D6D" w:rsidRPr="00846131">
          <w:rPr>
            <w:rStyle w:val="Hyperlink"/>
            <w:noProof/>
            <w:lang w:val="es-US"/>
          </w:rPr>
          <w:t>K1. Privacidad de su información médica personal (PHI)</w:t>
        </w:r>
        <w:r w:rsidR="008D3D6D">
          <w:rPr>
            <w:noProof/>
            <w:webHidden/>
          </w:rPr>
          <w:tab/>
        </w:r>
        <w:r w:rsidR="008D3D6D">
          <w:rPr>
            <w:noProof/>
            <w:webHidden/>
          </w:rPr>
          <w:fldChar w:fldCharType="begin"/>
        </w:r>
        <w:r w:rsidR="008D3D6D">
          <w:rPr>
            <w:noProof/>
            <w:webHidden/>
          </w:rPr>
          <w:instrText xml:space="preserve"> PAGEREF _Toc519071615 \h </w:instrText>
        </w:r>
        <w:r w:rsidR="008D3D6D">
          <w:rPr>
            <w:noProof/>
            <w:webHidden/>
          </w:rPr>
        </w:r>
        <w:r w:rsidR="008D3D6D">
          <w:rPr>
            <w:noProof/>
            <w:webHidden/>
          </w:rPr>
          <w:fldChar w:fldCharType="separate"/>
        </w:r>
        <w:r w:rsidR="008D3D6D">
          <w:rPr>
            <w:noProof/>
            <w:webHidden/>
          </w:rPr>
          <w:t>15</w:t>
        </w:r>
        <w:r w:rsidR="008D3D6D">
          <w:rPr>
            <w:noProof/>
            <w:webHidden/>
          </w:rPr>
          <w:fldChar w:fldCharType="end"/>
        </w:r>
      </w:hyperlink>
    </w:p>
    <w:p w14:paraId="202F60A1" w14:textId="48DB1B3A" w:rsidR="00400C90" w:rsidRDefault="00A473BE" w:rsidP="008D3D6D">
      <w:pPr>
        <w:outlineLvl w:val="0"/>
        <w:rPr>
          <w:rFonts w:cs="Arial"/>
          <w:b/>
          <w:bCs/>
          <w:sz w:val="27"/>
          <w:szCs w:val="26"/>
        </w:rPr>
      </w:pPr>
      <w:r w:rsidRPr="00D1615C">
        <w:fldChar w:fldCharType="end"/>
      </w:r>
      <w:r w:rsidR="00400C90">
        <w:rPr>
          <w:sz w:val="27"/>
        </w:rPr>
        <w:br w:type="page"/>
      </w:r>
    </w:p>
    <w:p w14:paraId="02BB09FD" w14:textId="3135A6D6" w:rsidR="004A4827" w:rsidRPr="00D826C0" w:rsidRDefault="00400C90" w:rsidP="008D3D6D">
      <w:pPr>
        <w:pStyle w:val="Heading1"/>
        <w:rPr>
          <w:lang w:val="es-US"/>
        </w:rPr>
      </w:pPr>
      <w:bookmarkStart w:id="136" w:name="_Toc519071598"/>
      <w:r w:rsidRPr="00F979A5">
        <w:rPr>
          <w:sz w:val="27"/>
          <w:szCs w:val="27"/>
          <w:lang w:val="es-US"/>
        </w:rPr>
        <w:t>A</w:t>
      </w:r>
      <w:commentRangeStart w:id="137"/>
      <w:r w:rsidRPr="00F979A5">
        <w:rPr>
          <w:sz w:val="27"/>
          <w:szCs w:val="27"/>
          <w:lang w:val="es-US"/>
        </w:rPr>
        <w:t xml:space="preserve">. </w:t>
      </w:r>
      <w:r w:rsidR="006E0C73" w:rsidRPr="00D826C0">
        <w:rPr>
          <w:lang w:val="es-US"/>
        </w:rPr>
        <w:t xml:space="preserve">Bienvenido a </w:t>
      </w:r>
      <w:r w:rsidR="007D221C" w:rsidRPr="00D826C0">
        <w:rPr>
          <w:lang w:val="es-US"/>
        </w:rPr>
        <w:t>&lt;</w:t>
      </w:r>
      <w:r w:rsidR="00013FAB" w:rsidRPr="00D826C0">
        <w:rPr>
          <w:lang w:val="es-US"/>
        </w:rPr>
        <w:t>p</w:t>
      </w:r>
      <w:r w:rsidR="004A4827" w:rsidRPr="00D826C0">
        <w:rPr>
          <w:lang w:val="es-US"/>
        </w:rPr>
        <w:t xml:space="preserve">lan </w:t>
      </w:r>
      <w:proofErr w:type="spellStart"/>
      <w:r w:rsidR="004A4827" w:rsidRPr="00D826C0">
        <w:rPr>
          <w:lang w:val="es-US"/>
        </w:rPr>
        <w:t>name</w:t>
      </w:r>
      <w:proofErr w:type="spellEnd"/>
      <w:r w:rsidR="004A4827" w:rsidRPr="00D826C0">
        <w:rPr>
          <w:lang w:val="es-US"/>
        </w:rPr>
        <w:t>&gt;</w:t>
      </w:r>
      <w:bookmarkEnd w:id="132"/>
      <w:bookmarkEnd w:id="133"/>
      <w:bookmarkEnd w:id="134"/>
      <w:bookmarkEnd w:id="135"/>
      <w:commentRangeEnd w:id="137"/>
      <w:r w:rsidR="002821CC">
        <w:rPr>
          <w:rStyle w:val="CommentReference"/>
          <w:rFonts w:cs="Times New Roman"/>
          <w:b w:val="0"/>
          <w:bCs w:val="0"/>
        </w:rPr>
        <w:commentReference w:id="137"/>
      </w:r>
      <w:bookmarkEnd w:id="136"/>
    </w:p>
    <w:p w14:paraId="5C7AEE39" w14:textId="77777777" w:rsidR="006E0C73" w:rsidRPr="002D7EBD" w:rsidRDefault="006E0C73" w:rsidP="00B56B19">
      <w:pPr>
        <w:ind w:right="0"/>
        <w:rPr>
          <w:lang w:val="es-US"/>
        </w:rPr>
      </w:pPr>
      <w:r w:rsidRPr="00D826C0">
        <w:rPr>
          <w:lang w:val="es-US"/>
        </w:rPr>
        <w:t xml:space="preserve">&lt;Plan </w:t>
      </w:r>
      <w:proofErr w:type="spellStart"/>
      <w:r w:rsidRPr="00D826C0">
        <w:rPr>
          <w:lang w:val="es-US"/>
        </w:rPr>
        <w:t>name</w:t>
      </w:r>
      <w:proofErr w:type="spellEnd"/>
      <w:r w:rsidRPr="00D826C0">
        <w:rPr>
          <w:lang w:val="es-US"/>
        </w:rPr>
        <w:t xml:space="preserve">&gt; es un plan </w:t>
      </w:r>
      <w:proofErr w:type="spellStart"/>
      <w:r w:rsidRPr="00D826C0">
        <w:rPr>
          <w:lang w:val="es-US"/>
        </w:rPr>
        <w:t>One</w:t>
      </w:r>
      <w:proofErr w:type="spellEnd"/>
      <w:r w:rsidRPr="00D826C0">
        <w:rPr>
          <w:lang w:val="es-US"/>
        </w:rPr>
        <w:t xml:space="preserve"> </w:t>
      </w:r>
      <w:proofErr w:type="spellStart"/>
      <w:r w:rsidRPr="00D826C0">
        <w:rPr>
          <w:lang w:val="es-US"/>
        </w:rPr>
        <w:t>Care</w:t>
      </w:r>
      <w:proofErr w:type="spellEnd"/>
      <w:r w:rsidRPr="00D826C0">
        <w:rPr>
          <w:lang w:val="es-US"/>
        </w:rPr>
        <w:t xml:space="preserve">: </w:t>
      </w:r>
      <w:proofErr w:type="spellStart"/>
      <w:r w:rsidRPr="00D826C0">
        <w:rPr>
          <w:lang w:val="es-US"/>
        </w:rPr>
        <w:t>MassHealth</w:t>
      </w:r>
      <w:proofErr w:type="spellEnd"/>
      <w:r w:rsidRPr="00D826C0">
        <w:rPr>
          <w:lang w:val="es-US"/>
        </w:rPr>
        <w:t xml:space="preserve"> más Medicare. </w:t>
      </w:r>
      <w:r w:rsidRPr="002D7EBD">
        <w:rPr>
          <w:lang w:val="es-US"/>
        </w:rPr>
        <w:t xml:space="preserve">Un plan </w:t>
      </w:r>
      <w:proofErr w:type="spellStart"/>
      <w:r w:rsidRPr="002D7EBD">
        <w:rPr>
          <w:lang w:val="es-US"/>
        </w:rPr>
        <w:t>One</w:t>
      </w:r>
      <w:proofErr w:type="spellEnd"/>
      <w:r w:rsidRPr="002D7EBD">
        <w:rPr>
          <w:lang w:val="es-US"/>
        </w:rPr>
        <w:t xml:space="preserve"> </w:t>
      </w:r>
      <w:proofErr w:type="spellStart"/>
      <w:r w:rsidRPr="002D7EBD">
        <w:rPr>
          <w:lang w:val="es-US"/>
        </w:rPr>
        <w:t>Care</w:t>
      </w:r>
      <w:proofErr w:type="spellEnd"/>
      <w:r w:rsidRPr="002D7EBD">
        <w:rPr>
          <w:lang w:val="es-US"/>
        </w:rPr>
        <w:t xml:space="preserve"> está compuesto por médicos, hospitales, farmacias, proveedores de servicios y respaldos a largo plazo y otros proveedores de</w:t>
      </w:r>
      <w:r w:rsidR="00AA5F46">
        <w:rPr>
          <w:lang w:val="es-US"/>
        </w:rPr>
        <w:t>l</w:t>
      </w:r>
      <w:r w:rsidRPr="002D7EBD">
        <w:rPr>
          <w:lang w:val="es-US"/>
        </w:rPr>
        <w:t xml:space="preserve"> cuidado de salud. En un plan </w:t>
      </w:r>
      <w:proofErr w:type="spellStart"/>
      <w:r w:rsidRPr="002D7EBD">
        <w:rPr>
          <w:lang w:val="es-US"/>
        </w:rPr>
        <w:t>One</w:t>
      </w:r>
      <w:proofErr w:type="spellEnd"/>
      <w:r w:rsidRPr="002D7EBD">
        <w:rPr>
          <w:lang w:val="es-US"/>
        </w:rPr>
        <w:t xml:space="preserve"> </w:t>
      </w:r>
      <w:proofErr w:type="spellStart"/>
      <w:r w:rsidRPr="002D7EBD">
        <w:rPr>
          <w:lang w:val="es-US"/>
        </w:rPr>
        <w:t>Care</w:t>
      </w:r>
      <w:proofErr w:type="spellEnd"/>
      <w:r w:rsidRPr="002D7EBD">
        <w:rPr>
          <w:lang w:val="es-US"/>
        </w:rPr>
        <w:t xml:space="preserve">, un coordinador de cuidados trabajará con usted para preparar un plan que satisfaga sus necesidades de salud específicas. Un coordinador de cuidados también le ayudará a administrar todos sus proveedores, servicios y respaldos. Todos trabajan juntos para darle el cuidado que usted necesite. </w:t>
      </w:r>
    </w:p>
    <w:p w14:paraId="7311ED34" w14:textId="77777777" w:rsidR="006E0C73" w:rsidRPr="002D7EBD" w:rsidRDefault="006E0C73" w:rsidP="00B56B19">
      <w:pPr>
        <w:ind w:right="0"/>
        <w:rPr>
          <w:lang w:val="es-US"/>
        </w:rPr>
      </w:pPr>
      <w:r w:rsidRPr="002D7EBD">
        <w:rPr>
          <w:lang w:val="es-US"/>
        </w:rPr>
        <w:t xml:space="preserve">&lt;Plan </w:t>
      </w:r>
      <w:proofErr w:type="spellStart"/>
      <w:r w:rsidRPr="002D7EBD">
        <w:rPr>
          <w:lang w:val="es-US"/>
        </w:rPr>
        <w:t>name</w:t>
      </w:r>
      <w:proofErr w:type="spellEnd"/>
      <w:r w:rsidRPr="002D7EBD">
        <w:rPr>
          <w:lang w:val="es-US"/>
        </w:rPr>
        <w:t xml:space="preserve">&gt; fue aprobado por el estado de </w:t>
      </w:r>
      <w:proofErr w:type="spellStart"/>
      <w:r w:rsidRPr="002D7EBD">
        <w:rPr>
          <w:lang w:val="es-US"/>
        </w:rPr>
        <w:t>Massachussetts</w:t>
      </w:r>
      <w:proofErr w:type="spellEnd"/>
      <w:r w:rsidRPr="002D7EBD">
        <w:rPr>
          <w:lang w:val="es-US"/>
        </w:rPr>
        <w:t xml:space="preserve"> y CMS (los Centros para servicios de Medicare y Medicaid) para proporcionarle servicios como parte de </w:t>
      </w:r>
      <w:proofErr w:type="spellStart"/>
      <w:r w:rsidRPr="002D7EBD">
        <w:rPr>
          <w:lang w:val="es-US"/>
        </w:rPr>
        <w:t>One</w:t>
      </w:r>
      <w:proofErr w:type="spellEnd"/>
      <w:r w:rsidRPr="002D7EBD">
        <w:rPr>
          <w:lang w:val="es-US"/>
        </w:rPr>
        <w:t xml:space="preserve"> </w:t>
      </w:r>
      <w:proofErr w:type="spellStart"/>
      <w:r w:rsidRPr="002D7EBD">
        <w:rPr>
          <w:lang w:val="es-US"/>
        </w:rPr>
        <w:t>Care</w:t>
      </w:r>
      <w:proofErr w:type="spellEnd"/>
      <w:r w:rsidRPr="002D7EBD">
        <w:rPr>
          <w:lang w:val="es-US"/>
        </w:rPr>
        <w:t>.</w:t>
      </w:r>
    </w:p>
    <w:p w14:paraId="11C5D556" w14:textId="77777777" w:rsidR="006E0C73" w:rsidRPr="002D7EBD" w:rsidRDefault="006E0C73" w:rsidP="00B56B19">
      <w:pPr>
        <w:ind w:right="0"/>
        <w:rPr>
          <w:lang w:val="es-US"/>
        </w:rPr>
      </w:pPr>
      <w:proofErr w:type="spellStart"/>
      <w:r w:rsidRPr="002D7EBD">
        <w:rPr>
          <w:lang w:val="es-US"/>
        </w:rPr>
        <w:t>One</w:t>
      </w:r>
      <w:proofErr w:type="spellEnd"/>
      <w:r w:rsidRPr="002D7EBD">
        <w:rPr>
          <w:lang w:val="es-US"/>
        </w:rPr>
        <w:t xml:space="preserve"> </w:t>
      </w:r>
      <w:proofErr w:type="spellStart"/>
      <w:r w:rsidRPr="002D7EBD">
        <w:rPr>
          <w:lang w:val="es-US"/>
        </w:rPr>
        <w:t>Care</w:t>
      </w:r>
      <w:proofErr w:type="spellEnd"/>
      <w:r w:rsidRPr="002D7EBD">
        <w:rPr>
          <w:lang w:val="es-US"/>
        </w:rPr>
        <w:t xml:space="preserve"> es un programa piloto que operan </w:t>
      </w:r>
      <w:proofErr w:type="spellStart"/>
      <w:r w:rsidRPr="002D7EBD">
        <w:rPr>
          <w:lang w:val="es-US"/>
        </w:rPr>
        <w:t>Massachussetts</w:t>
      </w:r>
      <w:proofErr w:type="spellEnd"/>
      <w:r w:rsidRPr="002D7EBD">
        <w:rPr>
          <w:lang w:val="es-US"/>
        </w:rPr>
        <w:t xml:space="preserve"> y el gobierno federal para ofrecer mejor cuidado de salud a la gente que tiene Medicare y </w:t>
      </w:r>
      <w:proofErr w:type="spellStart"/>
      <w:r w:rsidRPr="002D7EBD">
        <w:rPr>
          <w:lang w:val="es-US"/>
        </w:rPr>
        <w:t>MassHealth</w:t>
      </w:r>
      <w:proofErr w:type="spellEnd"/>
      <w:r w:rsidRPr="002D7EBD">
        <w:rPr>
          <w:lang w:val="es-US"/>
        </w:rPr>
        <w:t xml:space="preserve"> (</w:t>
      </w:r>
      <w:proofErr w:type="spellStart"/>
      <w:r w:rsidRPr="002D7EBD">
        <w:rPr>
          <w:lang w:val="es-US"/>
        </w:rPr>
        <w:t>Medicaid</w:t>
      </w:r>
      <w:proofErr w:type="spellEnd"/>
      <w:r w:rsidRPr="002D7EBD">
        <w:rPr>
          <w:lang w:val="es-US"/>
        </w:rPr>
        <w:t>). Este programa piloto permite que e</w:t>
      </w:r>
      <w:r w:rsidR="00EE565F">
        <w:rPr>
          <w:lang w:val="es-US"/>
        </w:rPr>
        <w:t xml:space="preserve">l estado y el gobierno federal </w:t>
      </w:r>
      <w:r w:rsidRPr="002D7EBD">
        <w:rPr>
          <w:lang w:val="es-US"/>
        </w:rPr>
        <w:t xml:space="preserve">encuentren nuevas maneras de mejorar la forma en que usted recibe sus servicios de cuidado de salud de Medicare y </w:t>
      </w:r>
      <w:proofErr w:type="spellStart"/>
      <w:r w:rsidRPr="002D7EBD">
        <w:rPr>
          <w:lang w:val="es-US"/>
        </w:rPr>
        <w:t>MassHealth</w:t>
      </w:r>
      <w:proofErr w:type="spellEnd"/>
      <w:r w:rsidRPr="002D7EBD">
        <w:rPr>
          <w:lang w:val="es-US"/>
        </w:rPr>
        <w:t>.</w:t>
      </w:r>
    </w:p>
    <w:p w14:paraId="6D95F804" w14:textId="195B6BF9" w:rsidR="004A4827" w:rsidRPr="004E21E7" w:rsidRDefault="004A4827" w:rsidP="00B56B19">
      <w:pPr>
        <w:ind w:right="0"/>
        <w:rPr>
          <w:rStyle w:val="PlanInstructions"/>
        </w:rPr>
      </w:pPr>
      <w:r w:rsidRPr="03051C2E">
        <w:rPr>
          <w:rStyle w:val="PlanInstructions"/>
          <w:i w:val="0"/>
        </w:rPr>
        <w:t>[</w:t>
      </w:r>
      <w:r w:rsidRPr="004E21E7">
        <w:rPr>
          <w:rStyle w:val="PlanInstructions"/>
        </w:rPr>
        <w:t>Plan can include language about itself.</w:t>
      </w:r>
      <w:r w:rsidRPr="03051C2E">
        <w:rPr>
          <w:rStyle w:val="PlanInstructions"/>
          <w:i w:val="0"/>
        </w:rPr>
        <w:t>]</w:t>
      </w:r>
    </w:p>
    <w:p w14:paraId="2D589F00" w14:textId="2FAB2BC4" w:rsidR="006E0C73" w:rsidRPr="002D7EBD" w:rsidRDefault="00400C90" w:rsidP="00400C90">
      <w:pPr>
        <w:pStyle w:val="Heading1"/>
        <w:rPr>
          <w:lang w:val="es-US"/>
        </w:rPr>
      </w:pPr>
      <w:bookmarkStart w:id="138" w:name="_Toc519071599"/>
      <w:bookmarkStart w:id="139" w:name="_Toc347498203"/>
      <w:bookmarkStart w:id="140" w:name="_Toc347855970"/>
      <w:bookmarkStart w:id="141" w:name="_Toc347937227"/>
      <w:bookmarkStart w:id="142" w:name="_Toc355617714"/>
      <w:bookmarkStart w:id="143" w:name="_Toc394570963"/>
      <w:bookmarkStart w:id="144" w:name="_Toc347498204"/>
      <w:bookmarkStart w:id="145" w:name="_Toc347855971"/>
      <w:bookmarkStart w:id="146" w:name="_Toc347937228"/>
      <w:bookmarkStart w:id="147" w:name="_Toc347937326"/>
      <w:r>
        <w:rPr>
          <w:lang w:val="es-US"/>
        </w:rPr>
        <w:t xml:space="preserve">B. </w:t>
      </w:r>
      <w:del w:id="148" w:author="MMCO" w:date="2018-06-26T10:06:00Z">
        <w:r w:rsidR="006E0C73" w:rsidRPr="002D7EBD" w:rsidDel="00C41535">
          <w:rPr>
            <w:lang w:val="es-US"/>
          </w:rPr>
          <w:delText>¿Qué son</w:delText>
        </w:r>
      </w:del>
      <w:ins w:id="149" w:author="MMCO" w:date="2018-06-26T10:06:00Z">
        <w:r w:rsidR="00C41535">
          <w:rPr>
            <w:lang w:val="es-US"/>
          </w:rPr>
          <w:t>Información sobre</w:t>
        </w:r>
      </w:ins>
      <w:r w:rsidR="006E0C73" w:rsidRPr="002D7EBD">
        <w:rPr>
          <w:lang w:val="es-US"/>
        </w:rPr>
        <w:t xml:space="preserve"> Medicare y </w:t>
      </w:r>
      <w:proofErr w:type="spellStart"/>
      <w:r w:rsidR="006E0C73" w:rsidRPr="002D7EBD">
        <w:rPr>
          <w:lang w:val="es-US"/>
        </w:rPr>
        <w:t>MassHealth</w:t>
      </w:r>
      <w:bookmarkEnd w:id="138"/>
      <w:proofErr w:type="spellEnd"/>
      <w:del w:id="150" w:author="MMCO" w:date="2018-06-26T10:06:00Z">
        <w:r w:rsidR="006E0C73" w:rsidRPr="002D7EBD" w:rsidDel="00C41535">
          <w:rPr>
            <w:lang w:val="es-US"/>
          </w:rPr>
          <w:delText>?</w:delText>
        </w:r>
      </w:del>
      <w:bookmarkEnd w:id="139"/>
      <w:bookmarkEnd w:id="140"/>
      <w:bookmarkEnd w:id="141"/>
      <w:bookmarkEnd w:id="142"/>
      <w:bookmarkEnd w:id="143"/>
    </w:p>
    <w:p w14:paraId="3BD88C0E" w14:textId="6211C19B" w:rsidR="004A4827" w:rsidRPr="002D7EBD" w:rsidRDefault="00C41535">
      <w:pPr>
        <w:pStyle w:val="Heading2"/>
        <w:rPr>
          <w:lang w:val="es-US"/>
        </w:rPr>
      </w:pPr>
      <w:bookmarkStart w:id="151" w:name="_Toc519071600"/>
      <w:commentRangeStart w:id="152"/>
      <w:ins w:id="153" w:author="MMCO" w:date="2018-06-26T10:06:00Z">
        <w:r>
          <w:rPr>
            <w:lang w:val="es-US"/>
          </w:rPr>
          <w:t xml:space="preserve">B1. </w:t>
        </w:r>
      </w:ins>
      <w:r w:rsidR="004A4827" w:rsidRPr="002D7EBD">
        <w:rPr>
          <w:lang w:val="es-US"/>
        </w:rPr>
        <w:t>Medicare</w:t>
      </w:r>
      <w:bookmarkEnd w:id="144"/>
      <w:bookmarkEnd w:id="145"/>
      <w:bookmarkEnd w:id="146"/>
      <w:bookmarkEnd w:id="147"/>
      <w:commentRangeEnd w:id="152"/>
      <w:r w:rsidR="00CE3567">
        <w:rPr>
          <w:rStyle w:val="CommentReference"/>
          <w:b w:val="0"/>
        </w:rPr>
        <w:commentReference w:id="152"/>
      </w:r>
      <w:bookmarkEnd w:id="151"/>
    </w:p>
    <w:p w14:paraId="7D81D2BE" w14:textId="77777777" w:rsidR="00B02760" w:rsidRPr="002D7EBD" w:rsidRDefault="00B02760" w:rsidP="00B56B19">
      <w:pPr>
        <w:ind w:right="0"/>
        <w:rPr>
          <w:lang w:val="es-US"/>
        </w:rPr>
      </w:pPr>
      <w:bookmarkStart w:id="154" w:name="_Toc347498205"/>
      <w:bookmarkStart w:id="155" w:name="_Toc347855972"/>
      <w:bookmarkStart w:id="156" w:name="_Toc347937229"/>
      <w:bookmarkStart w:id="157" w:name="_Toc347937327"/>
      <w:r w:rsidRPr="002D7EBD">
        <w:rPr>
          <w:lang w:val="es-US"/>
        </w:rPr>
        <w:t>Medicare es el programa de seguro de salud federal para:</w:t>
      </w:r>
    </w:p>
    <w:p w14:paraId="787EC52C" w14:textId="5E63DA50" w:rsidR="00B02760" w:rsidRDefault="00B02760" w:rsidP="00B56B19">
      <w:pPr>
        <w:pStyle w:val="ListBullet"/>
        <w:numPr>
          <w:ilvl w:val="0"/>
          <w:numId w:val="9"/>
        </w:numPr>
        <w:spacing w:after="200"/>
        <w:rPr>
          <w:lang w:val="es-AR"/>
        </w:rPr>
      </w:pPr>
      <w:commentRangeStart w:id="158"/>
      <w:r w:rsidRPr="00E96C47">
        <w:rPr>
          <w:lang w:val="es-AR"/>
        </w:rPr>
        <w:t>personas de 65 años de edad o más</w:t>
      </w:r>
      <w:r w:rsidR="001C2F99" w:rsidRPr="00E96C47">
        <w:rPr>
          <w:lang w:val="es-AR"/>
        </w:rPr>
        <w:t>,</w:t>
      </w:r>
      <w:commentRangeEnd w:id="158"/>
      <w:r w:rsidR="002821CC">
        <w:rPr>
          <w:rStyle w:val="CommentReference"/>
        </w:rPr>
        <w:commentReference w:id="158"/>
      </w:r>
    </w:p>
    <w:p w14:paraId="37BB1B2F" w14:textId="496FE036" w:rsidR="00B56B19" w:rsidRPr="00B56B19" w:rsidRDefault="00B56B19" w:rsidP="00B56B19">
      <w:pPr>
        <w:pStyle w:val="ListBullet"/>
        <w:numPr>
          <w:ilvl w:val="0"/>
          <w:numId w:val="9"/>
        </w:numPr>
        <w:spacing w:after="200"/>
        <w:rPr>
          <w:lang w:val="es-AR"/>
        </w:rPr>
      </w:pPr>
      <w:r w:rsidRPr="00E96C47">
        <w:rPr>
          <w:lang w:val="es-AR"/>
        </w:rPr>
        <w:t xml:space="preserve">algunas personas menores de 65 con algunas discapacidades, </w:t>
      </w:r>
      <w:r w:rsidRPr="00F979A5">
        <w:rPr>
          <w:b/>
          <w:bCs/>
          <w:lang w:val="es-AR"/>
        </w:rPr>
        <w:t>y</w:t>
      </w:r>
    </w:p>
    <w:p w14:paraId="04ED4885" w14:textId="50F58075" w:rsidR="00B02760" w:rsidRPr="00B56B19" w:rsidRDefault="00B56B19" w:rsidP="00B56B19">
      <w:pPr>
        <w:pStyle w:val="ListBullet"/>
        <w:numPr>
          <w:ilvl w:val="0"/>
          <w:numId w:val="9"/>
        </w:numPr>
        <w:spacing w:after="200"/>
        <w:rPr>
          <w:lang w:val="es-AR"/>
        </w:rPr>
      </w:pPr>
      <w:r w:rsidRPr="00CE490F">
        <w:rPr>
          <w:lang w:val="es-US"/>
        </w:rPr>
        <w:t>personas con enfermedad renal en etapa terminal (insuficiencia renal terminal).</w:t>
      </w:r>
    </w:p>
    <w:p w14:paraId="1E03CAC5" w14:textId="3AF2D3FF" w:rsidR="004A4827" w:rsidRPr="002D7EBD" w:rsidRDefault="00C41535">
      <w:pPr>
        <w:pStyle w:val="Heading2"/>
        <w:rPr>
          <w:lang w:val="es-US"/>
        </w:rPr>
      </w:pPr>
      <w:bookmarkStart w:id="161" w:name="_Toc519071601"/>
      <w:ins w:id="162" w:author="MMCO" w:date="2018-06-26T10:06:00Z">
        <w:r>
          <w:rPr>
            <w:lang w:val="es-US"/>
          </w:rPr>
          <w:t xml:space="preserve">B2. </w:t>
        </w:r>
      </w:ins>
      <w:proofErr w:type="spellStart"/>
      <w:r w:rsidR="004A4827" w:rsidRPr="002D7EBD">
        <w:rPr>
          <w:lang w:val="es-US"/>
        </w:rPr>
        <w:t>M</w:t>
      </w:r>
      <w:bookmarkEnd w:id="154"/>
      <w:bookmarkEnd w:id="155"/>
      <w:bookmarkEnd w:id="156"/>
      <w:bookmarkEnd w:id="157"/>
      <w:r w:rsidR="00B02760" w:rsidRPr="002D7EBD">
        <w:rPr>
          <w:lang w:val="es-US"/>
        </w:rPr>
        <w:t>assHealth</w:t>
      </w:r>
      <w:bookmarkEnd w:id="161"/>
      <w:proofErr w:type="spellEnd"/>
    </w:p>
    <w:p w14:paraId="1286A0BD" w14:textId="77777777" w:rsidR="00295EDC" w:rsidRPr="002D7EBD" w:rsidRDefault="00295EDC" w:rsidP="00B56B19">
      <w:pPr>
        <w:ind w:right="0"/>
        <w:rPr>
          <w:lang w:val="es-US"/>
        </w:rPr>
      </w:pPr>
      <w:bookmarkStart w:id="163" w:name="_Toc347498206"/>
      <w:bookmarkStart w:id="164" w:name="_Toc347855973"/>
      <w:bookmarkStart w:id="165" w:name="_Toc347937230"/>
      <w:proofErr w:type="spellStart"/>
      <w:r w:rsidRPr="002D7EBD">
        <w:rPr>
          <w:lang w:val="es-US"/>
        </w:rPr>
        <w:t>MassHealth</w:t>
      </w:r>
      <w:proofErr w:type="spellEnd"/>
      <w:r w:rsidRPr="002D7EBD">
        <w:rPr>
          <w:lang w:val="es-US"/>
        </w:rPr>
        <w:t xml:space="preserve"> es el nombre del programa </w:t>
      </w:r>
      <w:proofErr w:type="spellStart"/>
      <w:r w:rsidRPr="002D7EBD">
        <w:rPr>
          <w:lang w:val="es-US"/>
        </w:rPr>
        <w:t>Medicaid</w:t>
      </w:r>
      <w:proofErr w:type="spellEnd"/>
      <w:r w:rsidRPr="002D7EBD">
        <w:rPr>
          <w:lang w:val="es-US"/>
        </w:rPr>
        <w:t xml:space="preserve"> de </w:t>
      </w:r>
      <w:proofErr w:type="spellStart"/>
      <w:r w:rsidRPr="002D7EBD">
        <w:rPr>
          <w:lang w:val="es-US"/>
        </w:rPr>
        <w:t>Massachussetts</w:t>
      </w:r>
      <w:proofErr w:type="spellEnd"/>
      <w:r w:rsidRPr="002D7EBD">
        <w:rPr>
          <w:lang w:val="es-US"/>
        </w:rPr>
        <w:t xml:space="preserve">. El gobierno federal y el estado operan </w:t>
      </w:r>
      <w:proofErr w:type="spellStart"/>
      <w:r w:rsidRPr="002D7EBD">
        <w:rPr>
          <w:lang w:val="es-US"/>
        </w:rPr>
        <w:t>MassHealth</w:t>
      </w:r>
      <w:proofErr w:type="spellEnd"/>
      <w:r w:rsidRPr="002D7EBD">
        <w:rPr>
          <w:lang w:val="es-US"/>
        </w:rPr>
        <w:t xml:space="preserve">. </w:t>
      </w:r>
      <w:proofErr w:type="spellStart"/>
      <w:r w:rsidRPr="002D7EBD">
        <w:rPr>
          <w:lang w:val="es-US"/>
        </w:rPr>
        <w:t>Masshealth</w:t>
      </w:r>
      <w:proofErr w:type="spellEnd"/>
      <w:r w:rsidRPr="002D7EBD">
        <w:rPr>
          <w:lang w:val="es-US"/>
        </w:rPr>
        <w:t xml:space="preserve"> ayuda a la gente con recursos e ingresos limitados a pagar servicios y respaldos a largo plazo y costos médicos. También cubre servicios y medicamentos adicionales que no tienen cobertura de Medicare. </w:t>
      </w:r>
    </w:p>
    <w:p w14:paraId="47B766D0" w14:textId="4A781CA1" w:rsidR="00B56B19" w:rsidRPr="00375391" w:rsidRDefault="00295EDC" w:rsidP="00B56B19">
      <w:pPr>
        <w:ind w:right="0"/>
        <w:rPr>
          <w:lang w:val="es-US"/>
        </w:rPr>
      </w:pPr>
      <w:r w:rsidRPr="002D7EBD">
        <w:rPr>
          <w:lang w:val="es-US"/>
        </w:rPr>
        <w:t>Cada estado tiene su propio plan de Medicaid. Esto significa que cada estado decide</w:t>
      </w:r>
      <w:r w:rsidR="00B56B19" w:rsidRPr="00375391">
        <w:rPr>
          <w:lang w:val="es-US"/>
        </w:rPr>
        <w:t>:</w:t>
      </w:r>
    </w:p>
    <w:p w14:paraId="457414A1" w14:textId="30131945" w:rsidR="00B56B19" w:rsidRPr="008D54B8" w:rsidRDefault="008D54B8" w:rsidP="008D54B8">
      <w:pPr>
        <w:pStyle w:val="ListBullet"/>
        <w:numPr>
          <w:ilvl w:val="0"/>
          <w:numId w:val="9"/>
        </w:numPr>
        <w:spacing w:after="200"/>
        <w:rPr>
          <w:lang w:val="es-AR"/>
        </w:rPr>
      </w:pPr>
      <w:r w:rsidRPr="002D7EBD">
        <w:rPr>
          <w:lang w:val="es-US"/>
        </w:rPr>
        <w:t>qué cuenta como ingresos y recursos</w:t>
      </w:r>
      <w:ins w:id="166" w:author="MMCO" w:date="2018-06-26T10:06:00Z">
        <w:r w:rsidR="00C41535">
          <w:rPr>
            <w:lang w:val="es-US"/>
          </w:rPr>
          <w:t>,</w:t>
        </w:r>
      </w:ins>
      <w:del w:id="167" w:author="MMCO" w:date="2018-06-26T10:06:00Z">
        <w:r w:rsidRPr="002D7EBD" w:rsidDel="00C41535">
          <w:rPr>
            <w:lang w:val="es-US"/>
          </w:rPr>
          <w:delText xml:space="preserve"> y</w:delText>
        </w:r>
      </w:del>
    </w:p>
    <w:p w14:paraId="4FBB6215" w14:textId="71264AC9" w:rsidR="008D54B8" w:rsidRPr="008D54B8" w:rsidRDefault="008D54B8" w:rsidP="008D54B8">
      <w:pPr>
        <w:pStyle w:val="ListBullet"/>
        <w:numPr>
          <w:ilvl w:val="0"/>
          <w:numId w:val="9"/>
        </w:numPr>
        <w:spacing w:after="200"/>
        <w:rPr>
          <w:lang w:val="es-AR"/>
        </w:rPr>
      </w:pPr>
      <w:r w:rsidRPr="002D7EBD">
        <w:rPr>
          <w:lang w:val="es-US"/>
        </w:rPr>
        <w:t>quién es elegible para cobertura de Medicare en ese estado</w:t>
      </w:r>
      <w:r>
        <w:rPr>
          <w:lang w:val="es-US"/>
        </w:rPr>
        <w:t>,</w:t>
      </w:r>
      <w:del w:id="168" w:author="MMCO" w:date="2018-06-26T10:06:00Z">
        <w:r w:rsidDel="00C41535">
          <w:rPr>
            <w:lang w:val="es-US"/>
          </w:rPr>
          <w:delText xml:space="preserve"> y</w:delText>
        </w:r>
      </w:del>
    </w:p>
    <w:p w14:paraId="650FF96D" w14:textId="2842663E" w:rsidR="008D54B8" w:rsidRPr="008D54B8" w:rsidRDefault="008D54B8" w:rsidP="008D54B8">
      <w:pPr>
        <w:pStyle w:val="ListBullet"/>
        <w:numPr>
          <w:ilvl w:val="0"/>
          <w:numId w:val="9"/>
        </w:numPr>
        <w:spacing w:after="200"/>
        <w:rPr>
          <w:lang w:val="es-AR"/>
        </w:rPr>
      </w:pPr>
      <w:r w:rsidRPr="002D7EBD">
        <w:rPr>
          <w:lang w:val="es-US"/>
        </w:rPr>
        <w:t>cuáles servicios están cubiertos</w:t>
      </w:r>
      <w:r>
        <w:rPr>
          <w:lang w:val="es-US"/>
        </w:rPr>
        <w:t>, y</w:t>
      </w:r>
    </w:p>
    <w:p w14:paraId="165929E6" w14:textId="2C892948" w:rsidR="008D54B8" w:rsidRDefault="008D54B8" w:rsidP="008D54B8">
      <w:pPr>
        <w:pStyle w:val="ListBullet"/>
        <w:numPr>
          <w:ilvl w:val="0"/>
          <w:numId w:val="9"/>
        </w:numPr>
        <w:spacing w:after="200"/>
        <w:rPr>
          <w:lang w:val="es-AR"/>
        </w:rPr>
      </w:pPr>
      <w:r w:rsidRPr="002D7EBD">
        <w:rPr>
          <w:lang w:val="es-US"/>
        </w:rPr>
        <w:t>cuánto cuestan esos servicios.</w:t>
      </w:r>
    </w:p>
    <w:p w14:paraId="51D13CD7" w14:textId="349B5503" w:rsidR="00295EDC" w:rsidRPr="002D7EBD" w:rsidRDefault="00295EDC" w:rsidP="008D54B8">
      <w:pPr>
        <w:ind w:right="0"/>
        <w:rPr>
          <w:lang w:val="es-US"/>
        </w:rPr>
      </w:pPr>
      <w:r w:rsidRPr="002D7EBD">
        <w:rPr>
          <w:lang w:val="es-US"/>
        </w:rPr>
        <w:t>Los estados pueden decidir cómo operar sus propios programas de Medicaid, siempre y cuando sigan las reglas federales.</w:t>
      </w:r>
    </w:p>
    <w:p w14:paraId="7B4F83D3" w14:textId="7E4A6AE2" w:rsidR="008D54B8" w:rsidRDefault="00295EDC" w:rsidP="008D54B8">
      <w:pPr>
        <w:ind w:right="0"/>
        <w:rPr>
          <w:lang w:val="es-US"/>
        </w:rPr>
      </w:pPr>
      <w:r w:rsidRPr="03051C2E">
        <w:rPr>
          <w:rStyle w:val="PlanInstructions"/>
          <w:i w:val="0"/>
        </w:rPr>
        <w:t>[</w:t>
      </w:r>
      <w:r w:rsidRPr="004E21E7">
        <w:rPr>
          <w:rStyle w:val="PlanInstructions"/>
        </w:rPr>
        <w:t>Plans may add language indicating that Medicaid approves their plan each year, if applicable.</w:t>
      </w:r>
      <w:r w:rsidRPr="03051C2E">
        <w:rPr>
          <w:rStyle w:val="PlanInstructions"/>
          <w:i w:val="0"/>
        </w:rPr>
        <w:t>]</w:t>
      </w:r>
      <w:r w:rsidRPr="004E21E7">
        <w:t xml:space="preserve"> </w:t>
      </w:r>
      <w:r w:rsidRPr="002D7EBD">
        <w:rPr>
          <w:lang w:val="es-US"/>
        </w:rPr>
        <w:t xml:space="preserve">Medicare y Massachusetts deben aprobar &lt;plan </w:t>
      </w:r>
      <w:proofErr w:type="spellStart"/>
      <w:r w:rsidRPr="002D7EBD">
        <w:rPr>
          <w:lang w:val="es-US"/>
        </w:rPr>
        <w:t>name</w:t>
      </w:r>
      <w:proofErr w:type="spellEnd"/>
      <w:r w:rsidRPr="002D7EBD">
        <w:rPr>
          <w:lang w:val="es-US"/>
        </w:rPr>
        <w:t xml:space="preserve">&gt; cada año. Puede obtener servicios de Medicare y </w:t>
      </w:r>
      <w:del w:id="169" w:author="MMCO" w:date="2018-06-26T10:07:00Z">
        <w:r w:rsidRPr="002D7EBD" w:rsidDel="00FE13B8">
          <w:rPr>
            <w:lang w:val="es-US"/>
          </w:rPr>
          <w:delText xml:space="preserve">Medicaid </w:delText>
        </w:r>
      </w:del>
      <w:proofErr w:type="spellStart"/>
      <w:ins w:id="170" w:author="MMCO" w:date="2018-06-26T10:07:00Z">
        <w:r w:rsidR="00FE13B8">
          <w:rPr>
            <w:lang w:val="es-US"/>
          </w:rPr>
          <w:t>MassHealth</w:t>
        </w:r>
        <w:proofErr w:type="spellEnd"/>
        <w:r w:rsidR="00FE13B8" w:rsidRPr="002D7EBD">
          <w:rPr>
            <w:lang w:val="es-US"/>
          </w:rPr>
          <w:t xml:space="preserve"> </w:t>
        </w:r>
      </w:ins>
      <w:r w:rsidRPr="002D7EBD">
        <w:rPr>
          <w:lang w:val="es-US"/>
        </w:rPr>
        <w:t xml:space="preserve">a través de </w:t>
      </w:r>
      <w:r w:rsidRPr="002D7EBD" w:rsidDel="00995E96">
        <w:rPr>
          <w:lang w:val="es-US"/>
        </w:rPr>
        <w:t>nuestro</w:t>
      </w:r>
      <w:r w:rsidRPr="002D7EBD">
        <w:rPr>
          <w:lang w:val="es-US"/>
        </w:rPr>
        <w:t xml:space="preserve"> plan, siempre y cuando:</w:t>
      </w:r>
    </w:p>
    <w:p w14:paraId="7F272AFC" w14:textId="759883B1" w:rsidR="008D54B8" w:rsidRDefault="008D54B8" w:rsidP="008D54B8">
      <w:pPr>
        <w:pStyle w:val="ListBullet"/>
        <w:numPr>
          <w:ilvl w:val="0"/>
          <w:numId w:val="9"/>
        </w:numPr>
        <w:spacing w:after="200"/>
        <w:rPr>
          <w:lang w:val="es-AR"/>
        </w:rPr>
      </w:pPr>
      <w:r w:rsidRPr="00E96C47">
        <w:rPr>
          <w:lang w:val="es-AR"/>
        </w:rPr>
        <w:t xml:space="preserve">usted sea elegible para participar en </w:t>
      </w:r>
      <w:proofErr w:type="spellStart"/>
      <w:r w:rsidRPr="00E96C47">
        <w:rPr>
          <w:lang w:val="es-AR"/>
        </w:rPr>
        <w:t>One</w:t>
      </w:r>
      <w:proofErr w:type="spellEnd"/>
      <w:r w:rsidRPr="00E96C47">
        <w:rPr>
          <w:lang w:val="es-AR"/>
        </w:rPr>
        <w:t xml:space="preserve"> </w:t>
      </w:r>
      <w:proofErr w:type="spellStart"/>
      <w:r w:rsidRPr="00E96C47">
        <w:rPr>
          <w:lang w:val="es-AR"/>
        </w:rPr>
        <w:t>Care</w:t>
      </w:r>
      <w:proofErr w:type="spellEnd"/>
      <w:r w:rsidRPr="00E96C47">
        <w:rPr>
          <w:lang w:val="es-AR"/>
        </w:rPr>
        <w:t>,</w:t>
      </w:r>
    </w:p>
    <w:p w14:paraId="77010320" w14:textId="2D966A53" w:rsidR="00BB494A" w:rsidRPr="00BB494A" w:rsidRDefault="00BB494A" w:rsidP="008D54B8">
      <w:pPr>
        <w:pStyle w:val="ListBullet"/>
        <w:numPr>
          <w:ilvl w:val="0"/>
          <w:numId w:val="9"/>
        </w:numPr>
        <w:spacing w:after="200"/>
        <w:rPr>
          <w:lang w:val="es-AR"/>
        </w:rPr>
      </w:pPr>
      <w:r w:rsidRPr="00E96C47">
        <w:rPr>
          <w:lang w:val="es-AR"/>
        </w:rPr>
        <w:t xml:space="preserve">sigamos ofreciendo el plan en su condado, </w:t>
      </w:r>
      <w:r w:rsidRPr="00D826C0">
        <w:rPr>
          <w:lang w:val="es-AR"/>
        </w:rPr>
        <w:t>y</w:t>
      </w:r>
    </w:p>
    <w:p w14:paraId="08AB6F15" w14:textId="59A46F00" w:rsidR="00295EDC" w:rsidRPr="00BB494A" w:rsidRDefault="00BB494A" w:rsidP="00BB494A">
      <w:pPr>
        <w:pStyle w:val="ListBullet"/>
        <w:numPr>
          <w:ilvl w:val="0"/>
          <w:numId w:val="9"/>
        </w:numPr>
        <w:spacing w:after="200"/>
        <w:rPr>
          <w:lang w:val="es-AR"/>
        </w:rPr>
      </w:pPr>
      <w:r w:rsidRPr="00E96C47">
        <w:rPr>
          <w:lang w:val="es-AR"/>
        </w:rPr>
        <w:t>Medicare y Massachusetts aprueben el plan.</w:t>
      </w:r>
    </w:p>
    <w:p w14:paraId="33D1280F" w14:textId="01994D36" w:rsidR="00295EDC" w:rsidRPr="00ED37C9" w:rsidRDefault="00ED37C9" w:rsidP="00BB494A">
      <w:pPr>
        <w:ind w:right="0"/>
        <w:rPr>
          <w:lang w:val="es-ES"/>
        </w:rPr>
      </w:pPr>
      <w:r w:rsidRPr="00ED37C9">
        <w:rPr>
          <w:lang w:val="es-ES"/>
        </w:rPr>
        <w:t xml:space="preserve">Aunque su plan deje de operar, </w:t>
      </w:r>
      <w:ins w:id="171" w:author="MMCO" w:date="2018-06-26T10:07:00Z">
        <w:r w:rsidR="00913B98">
          <w:rPr>
            <w:lang w:val="es-ES"/>
          </w:rPr>
          <w:t>esto no afectará</w:t>
        </w:r>
        <w:r w:rsidR="00FE13B8">
          <w:rPr>
            <w:lang w:val="es-ES"/>
          </w:rPr>
          <w:t xml:space="preserve"> </w:t>
        </w:r>
      </w:ins>
      <w:r w:rsidRPr="00ED37C9">
        <w:rPr>
          <w:lang w:val="es-ES"/>
        </w:rPr>
        <w:t xml:space="preserve">su elegibilidad para los servicios de Medicare y </w:t>
      </w:r>
      <w:proofErr w:type="spellStart"/>
      <w:r w:rsidRPr="00ED37C9">
        <w:rPr>
          <w:lang w:val="es-ES"/>
        </w:rPr>
        <w:t>MassHealth</w:t>
      </w:r>
      <w:proofErr w:type="spellEnd"/>
      <w:del w:id="172" w:author="MMCO" w:date="2018-06-26T10:07:00Z">
        <w:r w:rsidRPr="00ED37C9" w:rsidDel="00FE13B8">
          <w:rPr>
            <w:lang w:val="es-ES"/>
          </w:rPr>
          <w:delText xml:space="preserve"> se mantendrá igual</w:delText>
        </w:r>
      </w:del>
      <w:r w:rsidRPr="00ED37C9">
        <w:rPr>
          <w:lang w:val="es-ES"/>
        </w:rPr>
        <w:t>.</w:t>
      </w:r>
    </w:p>
    <w:p w14:paraId="79FAA076" w14:textId="0A709EAB" w:rsidR="00295EDC" w:rsidRPr="002D7EBD" w:rsidRDefault="00400C90" w:rsidP="00400C90">
      <w:pPr>
        <w:pStyle w:val="Heading1"/>
        <w:rPr>
          <w:lang w:val="es-US"/>
        </w:rPr>
      </w:pPr>
      <w:bookmarkStart w:id="173" w:name="_Toc519071602"/>
      <w:bookmarkStart w:id="174" w:name="_Toc355617715"/>
      <w:bookmarkStart w:id="175" w:name="_Toc394570964"/>
      <w:bookmarkEnd w:id="163"/>
      <w:bookmarkEnd w:id="164"/>
      <w:bookmarkEnd w:id="165"/>
      <w:r>
        <w:rPr>
          <w:lang w:val="es-US"/>
        </w:rPr>
        <w:t xml:space="preserve">C. </w:t>
      </w:r>
      <w:del w:id="176" w:author="MMCO" w:date="2018-06-26T10:07:00Z">
        <w:r w:rsidR="00295EDC" w:rsidRPr="002D7EBD" w:rsidDel="00FE13B8">
          <w:rPr>
            <w:lang w:val="es-US"/>
          </w:rPr>
          <w:delText>¿Cuáles son las ventaja</w:delText>
        </w:r>
      </w:del>
      <w:ins w:id="177" w:author="MMCO" w:date="2018-06-26T10:07:00Z">
        <w:r w:rsidR="00FE13B8">
          <w:rPr>
            <w:lang w:val="es-US"/>
          </w:rPr>
          <w:t>Ventajas</w:t>
        </w:r>
      </w:ins>
      <w:del w:id="178" w:author="MMCO" w:date="2018-06-26T10:07:00Z">
        <w:r w:rsidR="00295EDC" w:rsidRPr="002D7EBD" w:rsidDel="00FE13B8">
          <w:rPr>
            <w:lang w:val="es-US"/>
          </w:rPr>
          <w:delText>s</w:delText>
        </w:r>
      </w:del>
      <w:r w:rsidR="00295EDC" w:rsidRPr="002D7EBD">
        <w:rPr>
          <w:lang w:val="es-US"/>
        </w:rPr>
        <w:t xml:space="preserve"> </w:t>
      </w:r>
      <w:del w:id="179" w:author="MMCO" w:date="2018-06-26T10:07:00Z">
        <w:r w:rsidR="00295EDC" w:rsidRPr="002D7EBD" w:rsidDel="00FE13B8">
          <w:rPr>
            <w:lang w:val="es-US"/>
          </w:rPr>
          <w:delText xml:space="preserve">de este </w:delText>
        </w:r>
      </w:del>
      <w:ins w:id="180" w:author="MMCO" w:date="2018-06-26T10:07:00Z">
        <w:r w:rsidR="00FE13B8">
          <w:rPr>
            <w:lang w:val="es-US"/>
          </w:rPr>
          <w:t xml:space="preserve">del </w:t>
        </w:r>
      </w:ins>
      <w:proofErr w:type="spellStart"/>
      <w:r w:rsidR="00295EDC" w:rsidRPr="002D7EBD">
        <w:rPr>
          <w:lang w:val="es-US"/>
        </w:rPr>
        <w:t>One</w:t>
      </w:r>
      <w:proofErr w:type="spellEnd"/>
      <w:r w:rsidR="00295EDC" w:rsidRPr="002D7EBD">
        <w:rPr>
          <w:lang w:val="es-US"/>
        </w:rPr>
        <w:t xml:space="preserve"> </w:t>
      </w:r>
      <w:proofErr w:type="spellStart"/>
      <w:r w:rsidR="00295EDC" w:rsidRPr="002D7EBD">
        <w:rPr>
          <w:lang w:val="es-US"/>
        </w:rPr>
        <w:t>Care</w:t>
      </w:r>
      <w:proofErr w:type="spellEnd"/>
      <w:r w:rsidR="00295EDC" w:rsidRPr="002D7EBD">
        <w:rPr>
          <w:lang w:val="es-US"/>
        </w:rPr>
        <w:t xml:space="preserve"> Plan</w:t>
      </w:r>
      <w:bookmarkEnd w:id="173"/>
      <w:del w:id="181" w:author="MMCO" w:date="2018-06-26T10:07:00Z">
        <w:r w:rsidR="00295EDC" w:rsidRPr="002D7EBD" w:rsidDel="00FE13B8">
          <w:rPr>
            <w:lang w:val="es-US"/>
          </w:rPr>
          <w:delText>?</w:delText>
        </w:r>
      </w:del>
      <w:bookmarkEnd w:id="174"/>
      <w:bookmarkEnd w:id="175"/>
    </w:p>
    <w:p w14:paraId="1EEAC6FB" w14:textId="77777777" w:rsidR="00295EDC" w:rsidRPr="002D7EBD" w:rsidRDefault="00295EDC" w:rsidP="0040083F">
      <w:pPr>
        <w:ind w:right="0"/>
        <w:rPr>
          <w:lang w:val="es-US"/>
        </w:rPr>
      </w:pPr>
      <w:r w:rsidRPr="002D7EBD">
        <w:rPr>
          <w:lang w:val="es-US"/>
        </w:rPr>
        <w:t xml:space="preserve">Usted obtendrá todos sus servicios cubiertos de Medicare y </w:t>
      </w:r>
      <w:proofErr w:type="spellStart"/>
      <w:r w:rsidRPr="002D7EBD">
        <w:rPr>
          <w:lang w:val="es-US"/>
        </w:rPr>
        <w:t>MassHealth</w:t>
      </w:r>
      <w:proofErr w:type="spellEnd"/>
      <w:r w:rsidRPr="002D7EBD">
        <w:rPr>
          <w:lang w:val="es-US"/>
        </w:rPr>
        <w:t xml:space="preserve"> a través de &lt;plan </w:t>
      </w:r>
      <w:proofErr w:type="spellStart"/>
      <w:r w:rsidRPr="002D7EBD">
        <w:rPr>
          <w:lang w:val="es-US"/>
        </w:rPr>
        <w:t>name</w:t>
      </w:r>
      <w:proofErr w:type="spellEnd"/>
      <w:r w:rsidRPr="002D7EBD">
        <w:rPr>
          <w:lang w:val="es-US"/>
        </w:rPr>
        <w:t xml:space="preserve">&gt;. Esto incluye medicamentos de receta. </w:t>
      </w:r>
      <w:r w:rsidRPr="00F979A5">
        <w:rPr>
          <w:b/>
          <w:bCs/>
          <w:lang w:val="es-US"/>
        </w:rPr>
        <w:t>Usted no tiene que hacer un pago adicional para inscribirse en este plan de salud.</w:t>
      </w:r>
    </w:p>
    <w:p w14:paraId="2FE04541" w14:textId="1163E6EF" w:rsidR="00295EDC" w:rsidRDefault="00295EDC" w:rsidP="0040083F">
      <w:pPr>
        <w:ind w:right="0"/>
        <w:rPr>
          <w:lang w:val="es-US"/>
        </w:rPr>
      </w:pPr>
      <w:r w:rsidRPr="002D7EBD">
        <w:rPr>
          <w:lang w:val="es-US"/>
        </w:rPr>
        <w:t xml:space="preserve">&lt;Plan </w:t>
      </w:r>
      <w:proofErr w:type="spellStart"/>
      <w:r w:rsidRPr="002D7EBD">
        <w:rPr>
          <w:lang w:val="es-US"/>
        </w:rPr>
        <w:t>name</w:t>
      </w:r>
      <w:proofErr w:type="spellEnd"/>
      <w:r w:rsidRPr="002D7EBD">
        <w:rPr>
          <w:lang w:val="es-US"/>
        </w:rPr>
        <w:t xml:space="preserve">&gt; le ayudará a hacer que sus beneficios de Medicare y </w:t>
      </w:r>
      <w:proofErr w:type="spellStart"/>
      <w:r w:rsidRPr="002D7EBD">
        <w:rPr>
          <w:lang w:val="es-US"/>
        </w:rPr>
        <w:t>MassHealth</w:t>
      </w:r>
      <w:proofErr w:type="spellEnd"/>
      <w:r w:rsidRPr="002D7EBD">
        <w:rPr>
          <w:lang w:val="es-US"/>
        </w:rPr>
        <w:t xml:space="preserve"> funcionen mejor juntos y funcionen mejor para usted. Estas son algunas de las ventajas de tener &lt;plan </w:t>
      </w:r>
      <w:proofErr w:type="spellStart"/>
      <w:r w:rsidRPr="002D7EBD">
        <w:rPr>
          <w:lang w:val="es-US"/>
        </w:rPr>
        <w:t>name</w:t>
      </w:r>
      <w:proofErr w:type="spellEnd"/>
      <w:r w:rsidRPr="002D7EBD">
        <w:rPr>
          <w:lang w:val="es-US"/>
        </w:rPr>
        <w:t>&gt; como su plan de salud.</w:t>
      </w:r>
    </w:p>
    <w:p w14:paraId="134C14E5" w14:textId="67D68131" w:rsidR="00FE13B8" w:rsidRDefault="0040083F" w:rsidP="0040083F">
      <w:pPr>
        <w:pStyle w:val="ListBullet"/>
        <w:numPr>
          <w:ilvl w:val="0"/>
          <w:numId w:val="9"/>
        </w:numPr>
        <w:spacing w:after="200"/>
        <w:rPr>
          <w:ins w:id="182" w:author="MMCO" w:date="2018-06-26T10:08:00Z"/>
          <w:lang w:val="es-AR"/>
        </w:rPr>
      </w:pPr>
      <w:bookmarkStart w:id="183" w:name="_Toc347498207"/>
      <w:r w:rsidRPr="00E96C47">
        <w:rPr>
          <w:lang w:val="es-AR"/>
        </w:rPr>
        <w:t xml:space="preserve">Usted </w:t>
      </w:r>
      <w:del w:id="184" w:author="MMCO" w:date="2018-06-26T10:08:00Z">
        <w:r w:rsidRPr="00E96C47" w:rsidDel="00FE13B8">
          <w:rPr>
            <w:lang w:val="es-AR"/>
          </w:rPr>
          <w:delText xml:space="preserve">tendrá </w:delText>
        </w:r>
      </w:del>
      <w:ins w:id="185" w:author="MMCO" w:date="2018-06-26T10:08:00Z">
        <w:r w:rsidR="00FE13B8">
          <w:rPr>
            <w:lang w:val="es-AR"/>
          </w:rPr>
          <w:t xml:space="preserve">podrá </w:t>
        </w:r>
      </w:ins>
      <w:ins w:id="186" w:author="MMCO" w:date="2018-06-26T10:10:00Z">
        <w:r w:rsidR="00FE13B8">
          <w:rPr>
            <w:lang w:val="es-US"/>
          </w:rPr>
          <w:t xml:space="preserve">trabajar con </w:t>
        </w:r>
        <w:r w:rsidR="00FE13B8" w:rsidRPr="00C161AC">
          <w:rPr>
            <w:b/>
            <w:bCs/>
            <w:lang w:val="es-US"/>
          </w:rPr>
          <w:t>un</w:t>
        </w:r>
        <w:r w:rsidR="00FE13B8">
          <w:rPr>
            <w:lang w:val="es-US"/>
          </w:rPr>
          <w:t xml:space="preserve"> plan de salud para </w:t>
        </w:r>
        <w:r w:rsidR="00FE13B8" w:rsidRPr="00CF2EBF">
          <w:rPr>
            <w:b/>
            <w:bCs/>
            <w:lang w:val="es-US"/>
          </w:rPr>
          <w:t>todas</w:t>
        </w:r>
        <w:r w:rsidR="00FE13B8">
          <w:rPr>
            <w:lang w:val="es-US"/>
          </w:rPr>
          <w:t xml:space="preserve"> sus necesidades de seguro de salud.</w:t>
        </w:r>
      </w:ins>
    </w:p>
    <w:p w14:paraId="49CD9FAF" w14:textId="320FF112" w:rsidR="00295EDC" w:rsidRDefault="00FE13B8" w:rsidP="0040083F">
      <w:pPr>
        <w:pStyle w:val="ListBullet"/>
        <w:numPr>
          <w:ilvl w:val="0"/>
          <w:numId w:val="9"/>
        </w:numPr>
        <w:spacing w:after="200"/>
        <w:rPr>
          <w:lang w:val="es-AR"/>
        </w:rPr>
      </w:pPr>
      <w:ins w:id="187" w:author="MMCO" w:date="2018-06-26T10:08:00Z">
        <w:r>
          <w:rPr>
            <w:lang w:val="es-AR"/>
          </w:rPr>
          <w:t xml:space="preserve">Usted tendrá </w:t>
        </w:r>
      </w:ins>
      <w:r w:rsidR="0040083F" w:rsidRPr="00E96C47">
        <w:rPr>
          <w:lang w:val="es-AR"/>
        </w:rPr>
        <w:t xml:space="preserve">un equipo de cuidados formado por personas que usted elija. Un equipo de cuidados es un grupo de personas que conocerán sus necesidades y trabajarán con usted para ayudarle a crear y llevar a cabo un </w:t>
      </w:r>
      <w:ins w:id="188" w:author="MMCO" w:date="2018-06-30T21:49:00Z">
        <w:r w:rsidR="001C5D70">
          <w:rPr>
            <w:lang w:val="es-AR"/>
          </w:rPr>
          <w:t>P</w:t>
        </w:r>
      </w:ins>
      <w:del w:id="189" w:author="MMCO" w:date="2018-06-30T21:49:00Z">
        <w:r w:rsidR="0040083F" w:rsidRPr="00E96C47" w:rsidDel="001C5D70">
          <w:rPr>
            <w:lang w:val="es-AR"/>
          </w:rPr>
          <w:delText>p</w:delText>
        </w:r>
      </w:del>
      <w:r w:rsidR="0040083F" w:rsidRPr="00E96C47">
        <w:rPr>
          <w:lang w:val="es-AR"/>
        </w:rPr>
        <w:t>lan de cuidados personales</w:t>
      </w:r>
      <w:ins w:id="190" w:author="MMCO" w:date="2018-06-26T10:11:00Z">
        <w:r>
          <w:rPr>
            <w:lang w:val="es-AR"/>
          </w:rPr>
          <w:t xml:space="preserve"> individualizado</w:t>
        </w:r>
      </w:ins>
      <w:r w:rsidR="0040083F" w:rsidRPr="00E96C47">
        <w:rPr>
          <w:lang w:val="es-AR"/>
        </w:rPr>
        <w:t>. Su equipo de cuidados hablará con usted sobre los servicios adecuados para usted.</w:t>
      </w:r>
    </w:p>
    <w:p w14:paraId="36FDEA67" w14:textId="664F3C7D" w:rsidR="0040083F" w:rsidRPr="0040083F" w:rsidRDefault="0040083F" w:rsidP="0040083F">
      <w:pPr>
        <w:pStyle w:val="ListBullet"/>
        <w:numPr>
          <w:ilvl w:val="0"/>
          <w:numId w:val="9"/>
        </w:numPr>
        <w:spacing w:after="200"/>
        <w:rPr>
          <w:lang w:val="es-AR"/>
        </w:rPr>
      </w:pPr>
      <w:r w:rsidRPr="00474C20">
        <w:rPr>
          <w:lang w:val="es-US"/>
        </w:rPr>
        <w:t xml:space="preserve">Usted tendrá un </w:t>
      </w:r>
      <w:ins w:id="191" w:author="MMCO" w:date="2018-06-29T22:41:00Z">
        <w:r w:rsidR="00913B98">
          <w:rPr>
            <w:lang w:val="es-US"/>
          </w:rPr>
          <w:t>C</w:t>
        </w:r>
      </w:ins>
      <w:del w:id="192" w:author="MMCO" w:date="2018-06-29T22:41:00Z">
        <w:r w:rsidRPr="00474C20" w:rsidDel="00913B98">
          <w:rPr>
            <w:lang w:val="es-US"/>
          </w:rPr>
          <w:delText>c</w:delText>
        </w:r>
      </w:del>
      <w:r w:rsidRPr="00474C20">
        <w:rPr>
          <w:lang w:val="es-US"/>
        </w:rPr>
        <w:t xml:space="preserve">oordinador de cuidados que trabajará con usted, el plan de salud y su </w:t>
      </w:r>
      <w:ins w:id="193" w:author="MMCO" w:date="2018-06-26T10:11:00Z">
        <w:r w:rsidR="00FE13B8">
          <w:rPr>
            <w:lang w:val="es-US"/>
          </w:rPr>
          <w:t>E</w:t>
        </w:r>
      </w:ins>
      <w:del w:id="194" w:author="MMCO" w:date="2018-06-26T10:11:00Z">
        <w:r w:rsidRPr="00474C20" w:rsidDel="00FE13B8">
          <w:rPr>
            <w:lang w:val="es-US"/>
          </w:rPr>
          <w:delText>e</w:delText>
        </w:r>
      </w:del>
      <w:r w:rsidRPr="00474C20">
        <w:rPr>
          <w:lang w:val="es-US"/>
        </w:rPr>
        <w:t>quipo de cuidados, para asegurarse que usted reciba el cuidado que necesita.</w:t>
      </w:r>
    </w:p>
    <w:p w14:paraId="450A572F" w14:textId="0D4E0E20" w:rsidR="0040083F" w:rsidRDefault="0040083F" w:rsidP="0040083F">
      <w:pPr>
        <w:pStyle w:val="ListBullet"/>
        <w:numPr>
          <w:ilvl w:val="0"/>
          <w:numId w:val="9"/>
        </w:numPr>
        <w:spacing w:after="200"/>
        <w:rPr>
          <w:lang w:val="es-AR"/>
        </w:rPr>
      </w:pPr>
      <w:del w:id="195" w:author="MMCO" w:date="2018-06-26T10:11:00Z">
        <w:r w:rsidRPr="00474C20" w:rsidDel="00FE13B8">
          <w:rPr>
            <w:lang w:val="es-US"/>
          </w:rPr>
          <w:delText>Si necesita Servicios y respaldos a largo plazo (LTSS), también</w:delText>
        </w:r>
      </w:del>
      <w:ins w:id="196" w:author="MMCO" w:date="2018-06-26T10:11:00Z">
        <w:r w:rsidR="00FE13B8">
          <w:rPr>
            <w:lang w:val="es-US"/>
          </w:rPr>
          <w:t xml:space="preserve">Usted también puede </w:t>
        </w:r>
      </w:ins>
      <w:ins w:id="197" w:author="MMCO" w:date="2018-06-26T10:12:00Z">
        <w:r w:rsidR="00FE13B8">
          <w:rPr>
            <w:lang w:val="es-US"/>
          </w:rPr>
          <w:t xml:space="preserve">elegir a tener </w:t>
        </w:r>
      </w:ins>
      <w:del w:id="198" w:author="MMCO" w:date="2018-06-26T10:11:00Z">
        <w:r w:rsidRPr="00474C20" w:rsidDel="00FE13B8">
          <w:rPr>
            <w:lang w:val="es-US"/>
          </w:rPr>
          <w:delText xml:space="preserve"> </w:delText>
        </w:r>
      </w:del>
      <w:del w:id="199" w:author="MMCO" w:date="2018-06-26T10:12:00Z">
        <w:r w:rsidRPr="00474C20" w:rsidDel="00FE13B8">
          <w:rPr>
            <w:lang w:val="es-US"/>
          </w:rPr>
          <w:delText xml:space="preserve">tendrá </w:delText>
        </w:r>
      </w:del>
      <w:r w:rsidRPr="00474C20">
        <w:rPr>
          <w:lang w:val="es-US"/>
        </w:rPr>
        <w:t>un Coordinador de vida independiente y servicios y respaldos a largo plazo (</w:t>
      </w:r>
      <w:r>
        <w:rPr>
          <w:lang w:val="es-US"/>
        </w:rPr>
        <w:t>t</w:t>
      </w:r>
      <w:r w:rsidRPr="00474C20">
        <w:rPr>
          <w:lang w:val="es-US"/>
        </w:rPr>
        <w:t xml:space="preserve">ambién conocido como Coordinador de respaldos a largo plazo (LTS)). </w:t>
      </w:r>
      <w:r w:rsidRPr="00E96C47">
        <w:rPr>
          <w:lang w:val="es-AR"/>
        </w:rPr>
        <w:t>Los servicios y respaldos a largo plazo son</w:t>
      </w:r>
      <w:r w:rsidRPr="00E96C47" w:rsidDel="00D0205F">
        <w:rPr>
          <w:lang w:val="es-AR"/>
        </w:rPr>
        <w:t xml:space="preserve"> </w:t>
      </w:r>
      <w:r w:rsidRPr="00E96C47">
        <w:rPr>
          <w:lang w:val="es-AR"/>
        </w:rPr>
        <w:t>para las personas que necesitan asistencia para las actividades diarias, como bañarse, vestirse, preparar la comida y tomar medicinas</w:t>
      </w:r>
      <w:ins w:id="200" w:author="MMCO" w:date="2018-06-26T10:12:00Z">
        <w:r w:rsidR="00FE13B8">
          <w:rPr>
            <w:lang w:val="es-AR"/>
          </w:rPr>
          <w:t>.</w:t>
        </w:r>
      </w:ins>
      <w:del w:id="201" w:author="MMCO" w:date="2018-06-26T10:12:00Z">
        <w:r w:rsidRPr="00E96C47" w:rsidDel="00FE13B8">
          <w:rPr>
            <w:lang w:val="es-AR"/>
          </w:rPr>
          <w:delText>,</w:delText>
        </w:r>
      </w:del>
    </w:p>
    <w:p w14:paraId="29D023F5" w14:textId="1C3CE34F" w:rsidR="0040083F" w:rsidRPr="0040083F" w:rsidRDefault="0040083F" w:rsidP="00D34589">
      <w:pPr>
        <w:pStyle w:val="ListBullet"/>
        <w:numPr>
          <w:ilvl w:val="0"/>
          <w:numId w:val="9"/>
        </w:numPr>
        <w:spacing w:after="200"/>
        <w:rPr>
          <w:lang w:val="es-AR"/>
        </w:rPr>
      </w:pPr>
      <w:commentRangeStart w:id="202"/>
      <w:r w:rsidRPr="00CE490F">
        <w:rPr>
          <w:lang w:val="es-US"/>
        </w:rPr>
        <w:t xml:space="preserve">Un Coordinador de LTS le ayudará a encontrar y obtener los servicios de LTSS </w:t>
      </w:r>
      <w:ins w:id="203" w:author="MMCO" w:date="2018-06-26T10:12:00Z">
        <w:r w:rsidR="00FE13B8">
          <w:rPr>
            <w:lang w:val="es-US"/>
          </w:rPr>
          <w:t xml:space="preserve">y/u otros servicios de la comunidad o de salud del comportamiento </w:t>
        </w:r>
      </w:ins>
      <w:r w:rsidRPr="00CE490F">
        <w:rPr>
          <w:lang w:val="es-US"/>
        </w:rPr>
        <w:t>adecuados.</w:t>
      </w:r>
      <w:commentRangeEnd w:id="202"/>
      <w:r w:rsidR="002821CC">
        <w:rPr>
          <w:rStyle w:val="CommentReference"/>
        </w:rPr>
        <w:commentReference w:id="202"/>
      </w:r>
    </w:p>
    <w:p w14:paraId="2A090EBF" w14:textId="5FF4ED2E" w:rsidR="00295EDC" w:rsidRPr="00272BE3" w:rsidRDefault="0040083F" w:rsidP="00272BE3">
      <w:pPr>
        <w:pStyle w:val="ListBullet"/>
        <w:numPr>
          <w:ilvl w:val="1"/>
          <w:numId w:val="9"/>
        </w:numPr>
        <w:spacing w:after="200"/>
        <w:ind w:left="1080"/>
        <w:rPr>
          <w:lang w:val="es-AR"/>
        </w:rPr>
      </w:pPr>
      <w:r w:rsidRPr="00CE490F">
        <w:rPr>
          <w:lang w:val="es-US"/>
        </w:rPr>
        <w:t xml:space="preserve">Tanto el </w:t>
      </w:r>
      <w:ins w:id="204" w:author="MMCO" w:date="2018-06-29T22:47:00Z">
        <w:r w:rsidR="009F475E">
          <w:rPr>
            <w:lang w:val="es-US"/>
          </w:rPr>
          <w:t>C</w:t>
        </w:r>
      </w:ins>
      <w:del w:id="205" w:author="MMCO" w:date="2018-06-29T22:47:00Z">
        <w:r w:rsidRPr="00CE490F" w:rsidDel="009F475E">
          <w:rPr>
            <w:lang w:val="es-US"/>
          </w:rPr>
          <w:delText>c</w:delText>
        </w:r>
      </w:del>
      <w:r w:rsidRPr="00CE490F">
        <w:rPr>
          <w:lang w:val="es-US"/>
        </w:rPr>
        <w:t>oordinador de cuidados, como el Coordinador de LTS, trabajará</w:t>
      </w:r>
      <w:del w:id="206" w:author="MMCO" w:date="2018-06-29T22:47:00Z">
        <w:r w:rsidRPr="00CE490F" w:rsidDel="009F475E">
          <w:rPr>
            <w:lang w:val="es-US"/>
          </w:rPr>
          <w:delText>n</w:delText>
        </w:r>
      </w:del>
      <w:r w:rsidRPr="00CE490F">
        <w:rPr>
          <w:lang w:val="es-US"/>
        </w:rPr>
        <w:t xml:space="preserve"> con su equipo de cuidados para asegurarse de que usted obtenga el cuidado que necesita.</w:t>
      </w:r>
    </w:p>
    <w:p w14:paraId="525512F4" w14:textId="18A7D285" w:rsidR="00272BE3" w:rsidRPr="00272BE3" w:rsidRDefault="00272BE3" w:rsidP="00272BE3">
      <w:pPr>
        <w:pStyle w:val="ListBullet"/>
        <w:numPr>
          <w:ilvl w:val="0"/>
          <w:numId w:val="9"/>
        </w:numPr>
        <w:spacing w:after="200"/>
        <w:rPr>
          <w:lang w:val="es-AR"/>
        </w:rPr>
      </w:pPr>
      <w:r w:rsidRPr="00036909">
        <w:rPr>
          <w:lang w:val="es-US"/>
        </w:rPr>
        <w:t>Usted podrá hacerse cargo de su propio cuidado con la ayuda de su equipo de cuidados y coordinador de cuidados.</w:t>
      </w:r>
    </w:p>
    <w:p w14:paraId="7943EC63" w14:textId="6F8E9609" w:rsidR="00272BE3" w:rsidRPr="00272BE3" w:rsidRDefault="00272BE3" w:rsidP="00272BE3">
      <w:pPr>
        <w:pStyle w:val="ListBullet"/>
        <w:numPr>
          <w:ilvl w:val="0"/>
          <w:numId w:val="9"/>
        </w:numPr>
        <w:spacing w:after="200"/>
        <w:rPr>
          <w:lang w:val="es-AR"/>
        </w:rPr>
      </w:pPr>
      <w:r w:rsidRPr="00CE490F">
        <w:rPr>
          <w:lang w:val="es-US"/>
        </w:rPr>
        <w:t xml:space="preserve">El equipo de cuidados y el coordinador de cuidados trabajarán con usted para preparar un </w:t>
      </w:r>
      <w:del w:id="207" w:author="MMCO" w:date="2018-06-30T21:49:00Z">
        <w:r w:rsidRPr="00CE490F" w:rsidDel="001C5D70">
          <w:rPr>
            <w:lang w:val="es-US"/>
          </w:rPr>
          <w:delText>p</w:delText>
        </w:r>
      </w:del>
      <w:ins w:id="208" w:author="MMCO" w:date="2018-06-30T21:49:00Z">
        <w:r w:rsidR="001C5D70">
          <w:rPr>
            <w:lang w:val="es-US"/>
          </w:rPr>
          <w:t>P</w:t>
        </w:r>
      </w:ins>
      <w:r w:rsidRPr="00CE490F">
        <w:rPr>
          <w:lang w:val="es-US"/>
        </w:rPr>
        <w:t xml:space="preserve">lan de cuidados personales </w:t>
      </w:r>
      <w:ins w:id="209" w:author="MMCO" w:date="2018-06-30T21:49:00Z">
        <w:r w:rsidR="001C5D70">
          <w:rPr>
            <w:lang w:val="es-US"/>
          </w:rPr>
          <w:t>individualizado</w:t>
        </w:r>
        <w:r w:rsidR="001C5D70" w:rsidRPr="00CE490F">
          <w:rPr>
            <w:lang w:val="es-US"/>
          </w:rPr>
          <w:t xml:space="preserve"> </w:t>
        </w:r>
      </w:ins>
      <w:r w:rsidRPr="00CE490F">
        <w:rPr>
          <w:lang w:val="es-US"/>
        </w:rPr>
        <w:t xml:space="preserve">diseñado especialmente para satisfacer sus necesidades de salud. Ellos le ayudarán a recibir los servicios adecuados y a organizar su cuidado. </w:t>
      </w:r>
      <w:r w:rsidRPr="00E96C47">
        <w:rPr>
          <w:lang w:val="es-AR"/>
        </w:rPr>
        <w:t xml:space="preserve">El equipo de cuidados estará a cargo de manejar los servicios que usted necesita. </w:t>
      </w:r>
      <w:proofErr w:type="spellStart"/>
      <w:r w:rsidRPr="002D7EBD">
        <w:t>Por</w:t>
      </w:r>
      <w:proofErr w:type="spellEnd"/>
      <w:r w:rsidRPr="002D7EBD">
        <w:t xml:space="preserve"> </w:t>
      </w:r>
      <w:proofErr w:type="spellStart"/>
      <w:r w:rsidRPr="002D7EBD">
        <w:t>ejemplo</w:t>
      </w:r>
      <w:proofErr w:type="spellEnd"/>
      <w:r w:rsidRPr="002D7EBD">
        <w:t>:</w:t>
      </w:r>
    </w:p>
    <w:p w14:paraId="12654232" w14:textId="4E94DBF7" w:rsidR="00272BE3" w:rsidRPr="00272BE3" w:rsidRDefault="00272BE3" w:rsidP="00272BE3">
      <w:pPr>
        <w:pStyle w:val="ListBullet"/>
        <w:numPr>
          <w:ilvl w:val="1"/>
          <w:numId w:val="9"/>
        </w:numPr>
        <w:spacing w:after="200"/>
        <w:ind w:left="1080"/>
        <w:rPr>
          <w:lang w:val="es-AR"/>
        </w:rPr>
      </w:pPr>
      <w:r w:rsidRPr="006B0A54">
        <w:rPr>
          <w:lang w:val="es-US"/>
        </w:rPr>
        <w:t>Su equipo de cuidados se asegurará que sus médicos sepan cuáles son todos los medicamentos que toma, para que puedan reducir los efectos secundarios.</w:t>
      </w:r>
    </w:p>
    <w:p w14:paraId="3FC77244" w14:textId="27A4F3CB" w:rsidR="00272BE3" w:rsidRDefault="00272BE3" w:rsidP="00272BE3">
      <w:pPr>
        <w:pStyle w:val="ListBullet"/>
        <w:numPr>
          <w:ilvl w:val="1"/>
          <w:numId w:val="9"/>
        </w:numPr>
        <w:spacing w:after="200"/>
        <w:ind w:left="1080"/>
        <w:rPr>
          <w:lang w:val="es-AR"/>
        </w:rPr>
      </w:pPr>
      <w:r w:rsidRPr="00E96C47">
        <w:rPr>
          <w:lang w:val="es-AR"/>
        </w:rPr>
        <w:t>Su equipo de cuidados se asegurará de que todos sus médicos y otros proveedores vean los resultados de sus pruebas.</w:t>
      </w:r>
    </w:p>
    <w:p w14:paraId="581601B1" w14:textId="688B2FF4" w:rsidR="00295EDC" w:rsidRPr="00272BE3" w:rsidRDefault="00272BE3" w:rsidP="00272BE3">
      <w:pPr>
        <w:pStyle w:val="ListBullet"/>
        <w:numPr>
          <w:ilvl w:val="1"/>
          <w:numId w:val="9"/>
        </w:numPr>
        <w:spacing w:after="200"/>
        <w:ind w:left="1080"/>
        <w:rPr>
          <w:lang w:val="es-AR"/>
        </w:rPr>
      </w:pPr>
      <w:r w:rsidRPr="006B0A54">
        <w:rPr>
          <w:lang w:val="es-US"/>
        </w:rPr>
        <w:t>Su equipo de cuidados le ayudará a conseguir citas con médicos y otros proveedores que puedan ayudarle con cualquier adaptación por discapacidad que usted necesite.</w:t>
      </w:r>
    </w:p>
    <w:p w14:paraId="5F4BD0B2" w14:textId="131012E7" w:rsidR="004A4827" w:rsidRPr="002D7EBD" w:rsidRDefault="00400C90" w:rsidP="00400C90">
      <w:pPr>
        <w:pStyle w:val="Heading1"/>
        <w:rPr>
          <w:lang w:val="es-US"/>
        </w:rPr>
      </w:pPr>
      <w:bookmarkStart w:id="210" w:name="_Toc519071603"/>
      <w:bookmarkStart w:id="211" w:name="_Toc347855974"/>
      <w:bookmarkStart w:id="212" w:name="_Toc347937231"/>
      <w:bookmarkStart w:id="213" w:name="_Toc355617716"/>
      <w:bookmarkStart w:id="214" w:name="_Toc394570965"/>
      <w:bookmarkEnd w:id="183"/>
      <w:r>
        <w:rPr>
          <w:lang w:val="es-US"/>
        </w:rPr>
        <w:t xml:space="preserve">D. </w:t>
      </w:r>
      <w:del w:id="215" w:author="MMCO" w:date="2018-06-26T10:13:00Z">
        <w:r w:rsidR="00295EDC" w:rsidRPr="002D7EBD" w:rsidDel="00FE13B8">
          <w:rPr>
            <w:lang w:val="es-US"/>
          </w:rPr>
          <w:delText>¿Cuál es e</w:delText>
        </w:r>
      </w:del>
      <w:ins w:id="216" w:author="MMCO" w:date="2018-06-26T10:13:00Z">
        <w:r w:rsidR="00FE13B8">
          <w:rPr>
            <w:lang w:val="es-US"/>
          </w:rPr>
          <w:t>El</w:t>
        </w:r>
      </w:ins>
      <w:del w:id="217" w:author="MMCO" w:date="2018-06-26T10:13:00Z">
        <w:r w:rsidR="00295EDC" w:rsidRPr="002D7EBD" w:rsidDel="00FE13B8">
          <w:rPr>
            <w:lang w:val="es-US"/>
          </w:rPr>
          <w:delText>l</w:delText>
        </w:r>
      </w:del>
      <w:r w:rsidR="00295EDC" w:rsidRPr="002D7EBD">
        <w:rPr>
          <w:lang w:val="es-US"/>
        </w:rPr>
        <w:t xml:space="preserve"> área de servicio de &lt;plan </w:t>
      </w:r>
      <w:proofErr w:type="spellStart"/>
      <w:r w:rsidR="00295EDC" w:rsidRPr="002D7EBD">
        <w:rPr>
          <w:lang w:val="es-US"/>
        </w:rPr>
        <w:t>name</w:t>
      </w:r>
      <w:proofErr w:type="spellEnd"/>
      <w:r w:rsidR="00295EDC" w:rsidRPr="002D7EBD">
        <w:rPr>
          <w:lang w:val="es-US"/>
        </w:rPr>
        <w:t>&gt;</w:t>
      </w:r>
      <w:bookmarkEnd w:id="210"/>
      <w:del w:id="218" w:author="MMCO" w:date="2018-06-26T10:13:00Z">
        <w:r w:rsidR="00295EDC" w:rsidRPr="002D7EBD" w:rsidDel="00FE13B8">
          <w:rPr>
            <w:lang w:val="es-US"/>
          </w:rPr>
          <w:delText>?</w:delText>
        </w:r>
      </w:del>
      <w:bookmarkEnd w:id="211"/>
      <w:bookmarkEnd w:id="212"/>
      <w:bookmarkEnd w:id="213"/>
      <w:bookmarkEnd w:id="214"/>
    </w:p>
    <w:p w14:paraId="7A921DFE" w14:textId="77777777" w:rsidR="0073659E" w:rsidRPr="004E21E7" w:rsidRDefault="004A4827" w:rsidP="00272BE3">
      <w:pPr>
        <w:ind w:right="0"/>
        <w:rPr>
          <w:rStyle w:val="PlanInstructions"/>
        </w:rPr>
      </w:pPr>
      <w:r w:rsidRPr="004E21E7">
        <w:rPr>
          <w:rStyle w:val="PlanInstructions"/>
          <w:i w:val="0"/>
        </w:rPr>
        <w:t>[</w:t>
      </w:r>
      <w:r w:rsidRPr="004E21E7">
        <w:rPr>
          <w:rStyle w:val="PlanInstructions"/>
        </w:rPr>
        <w:t>Insert plan service a</w:t>
      </w:r>
      <w:r w:rsidR="0073659E" w:rsidRPr="004E21E7">
        <w:rPr>
          <w:rStyle w:val="PlanInstructions"/>
        </w:rPr>
        <w:t xml:space="preserve">rea here or within an appendix. </w:t>
      </w:r>
      <w:r w:rsidRPr="004E21E7">
        <w:rPr>
          <w:rStyle w:val="PlanInstructions"/>
        </w:rPr>
        <w:t xml:space="preserve">Include a map if one is available. </w:t>
      </w:r>
    </w:p>
    <w:p w14:paraId="5295979A" w14:textId="77777777" w:rsidR="0073659E" w:rsidRPr="004E21E7" w:rsidRDefault="004A4827" w:rsidP="00272BE3">
      <w:pPr>
        <w:ind w:right="0"/>
        <w:rPr>
          <w:rStyle w:val="PlanInstructions"/>
          <w:i w:val="0"/>
        </w:rPr>
      </w:pPr>
      <w:r w:rsidRPr="004E21E7">
        <w:rPr>
          <w:rStyle w:val="PlanInstructions"/>
        </w:rPr>
        <w:t>Use county name only</w:t>
      </w:r>
      <w:r w:rsidR="0073659E" w:rsidRPr="004E21E7">
        <w:rPr>
          <w:rStyle w:val="PlanInstructions"/>
        </w:rPr>
        <w:t xml:space="preserve"> if approved for entire county, for example: </w:t>
      </w:r>
      <w:proofErr w:type="spellStart"/>
      <w:r w:rsidR="008043CD" w:rsidRPr="004E21E7">
        <w:rPr>
          <w:rStyle w:val="PlanInstructions"/>
          <w:i w:val="0"/>
        </w:rPr>
        <w:t>Nuestra</w:t>
      </w:r>
      <w:proofErr w:type="spellEnd"/>
      <w:r w:rsidR="008043CD" w:rsidRPr="004E21E7">
        <w:rPr>
          <w:rStyle w:val="PlanInstructions"/>
          <w:i w:val="0"/>
        </w:rPr>
        <w:t xml:space="preserve"> </w:t>
      </w:r>
      <w:proofErr w:type="spellStart"/>
      <w:r w:rsidR="008043CD" w:rsidRPr="004E21E7">
        <w:rPr>
          <w:rStyle w:val="PlanInstructions"/>
          <w:i w:val="0"/>
        </w:rPr>
        <w:t>área</w:t>
      </w:r>
      <w:proofErr w:type="spellEnd"/>
      <w:r w:rsidR="008043CD" w:rsidRPr="004E21E7">
        <w:rPr>
          <w:rStyle w:val="PlanInstructions"/>
          <w:i w:val="0"/>
        </w:rPr>
        <w:t xml:space="preserve"> de </w:t>
      </w:r>
      <w:proofErr w:type="spellStart"/>
      <w:r w:rsidR="008043CD" w:rsidRPr="004E21E7">
        <w:rPr>
          <w:rStyle w:val="PlanInstructions"/>
          <w:i w:val="0"/>
        </w:rPr>
        <w:t>servicio</w:t>
      </w:r>
      <w:proofErr w:type="spellEnd"/>
      <w:r w:rsidR="008043CD" w:rsidRPr="004E21E7">
        <w:rPr>
          <w:rStyle w:val="PlanInstructions"/>
          <w:i w:val="0"/>
        </w:rPr>
        <w:t xml:space="preserve"> </w:t>
      </w:r>
      <w:proofErr w:type="spellStart"/>
      <w:r w:rsidR="008043CD" w:rsidRPr="004E21E7">
        <w:rPr>
          <w:rStyle w:val="PlanInstructions"/>
          <w:i w:val="0"/>
        </w:rPr>
        <w:t>incluye</w:t>
      </w:r>
      <w:proofErr w:type="spellEnd"/>
      <w:r w:rsidR="008043CD" w:rsidRPr="004E21E7">
        <w:rPr>
          <w:rStyle w:val="PlanInstructions"/>
          <w:i w:val="0"/>
        </w:rPr>
        <w:t xml:space="preserve"> </w:t>
      </w:r>
      <w:proofErr w:type="spellStart"/>
      <w:r w:rsidR="008043CD" w:rsidRPr="004E21E7">
        <w:rPr>
          <w:rStyle w:val="PlanInstructions"/>
          <w:i w:val="0"/>
        </w:rPr>
        <w:t>estos</w:t>
      </w:r>
      <w:proofErr w:type="spellEnd"/>
      <w:r w:rsidR="008043CD" w:rsidRPr="004E21E7">
        <w:rPr>
          <w:rStyle w:val="PlanInstructions"/>
          <w:i w:val="0"/>
        </w:rPr>
        <w:t xml:space="preserve"> </w:t>
      </w:r>
      <w:proofErr w:type="spellStart"/>
      <w:r w:rsidR="008043CD" w:rsidRPr="004E21E7">
        <w:rPr>
          <w:rStyle w:val="PlanInstructions"/>
          <w:i w:val="0"/>
        </w:rPr>
        <w:t>condados</w:t>
      </w:r>
      <w:proofErr w:type="spellEnd"/>
      <w:r w:rsidR="008043CD" w:rsidRPr="004E21E7">
        <w:rPr>
          <w:rStyle w:val="PlanInstructions"/>
          <w:i w:val="0"/>
        </w:rPr>
        <w:t xml:space="preserve"> </w:t>
      </w:r>
      <w:proofErr w:type="spellStart"/>
      <w:r w:rsidR="008043CD" w:rsidRPr="004E21E7">
        <w:rPr>
          <w:rStyle w:val="PlanInstructions"/>
          <w:i w:val="0"/>
        </w:rPr>
        <w:t>en</w:t>
      </w:r>
      <w:proofErr w:type="spellEnd"/>
      <w:r w:rsidR="008043CD" w:rsidRPr="004E21E7">
        <w:rPr>
          <w:rStyle w:val="PlanInstructions"/>
          <w:i w:val="0"/>
        </w:rPr>
        <w:t xml:space="preserve"> </w:t>
      </w:r>
      <w:r w:rsidR="0073659E" w:rsidRPr="004E21E7">
        <w:rPr>
          <w:rStyle w:val="PlanInstructions"/>
          <w:i w:val="0"/>
        </w:rPr>
        <w:t xml:space="preserve">&lt;State&gt;: </w:t>
      </w:r>
      <w:r w:rsidR="0014395E" w:rsidRPr="004E21E7">
        <w:rPr>
          <w:rStyle w:val="PlanInstructions"/>
          <w:i w:val="0"/>
        </w:rPr>
        <w:t>&lt;</w:t>
      </w:r>
      <w:r w:rsidR="0073659E" w:rsidRPr="004E21E7">
        <w:rPr>
          <w:rStyle w:val="PlanInstructions"/>
          <w:i w:val="0"/>
        </w:rPr>
        <w:t>counties&gt;.</w:t>
      </w:r>
    </w:p>
    <w:p w14:paraId="4FE5D260" w14:textId="13ABE2F5" w:rsidR="0073659E" w:rsidRPr="00DF7B86" w:rsidRDefault="004A4827" w:rsidP="00272BE3">
      <w:pPr>
        <w:ind w:right="0"/>
        <w:rPr>
          <w:rStyle w:val="PlanInstructions"/>
          <w:lang w:val="es-AR"/>
        </w:rPr>
      </w:pPr>
      <w:proofErr w:type="spellStart"/>
      <w:r w:rsidRPr="00DF7B86">
        <w:rPr>
          <w:rStyle w:val="PlanInstructions"/>
          <w:lang w:val="es-AR"/>
        </w:rPr>
        <w:t>For</w:t>
      </w:r>
      <w:proofErr w:type="spellEnd"/>
      <w:r w:rsidRPr="00DF7B86">
        <w:rPr>
          <w:rStyle w:val="PlanInstructions"/>
          <w:lang w:val="es-AR"/>
        </w:rPr>
        <w:t xml:space="preserve"> </w:t>
      </w:r>
      <w:proofErr w:type="spellStart"/>
      <w:r w:rsidRPr="00DF7B86">
        <w:rPr>
          <w:rStyle w:val="PlanInstructions"/>
          <w:lang w:val="es-AR"/>
        </w:rPr>
        <w:t>partially</w:t>
      </w:r>
      <w:proofErr w:type="spellEnd"/>
      <w:r w:rsidRPr="00DF7B86">
        <w:rPr>
          <w:rStyle w:val="PlanInstructions"/>
          <w:lang w:val="es-AR"/>
        </w:rPr>
        <w:t xml:space="preserve"> </w:t>
      </w:r>
      <w:proofErr w:type="spellStart"/>
      <w:r w:rsidRPr="00DF7B86">
        <w:rPr>
          <w:rStyle w:val="PlanInstructions"/>
          <w:lang w:val="es-AR"/>
        </w:rPr>
        <w:t>approved</w:t>
      </w:r>
      <w:proofErr w:type="spellEnd"/>
      <w:r w:rsidRPr="00DF7B86">
        <w:rPr>
          <w:rStyle w:val="PlanInstructions"/>
          <w:lang w:val="es-AR"/>
        </w:rPr>
        <w:t xml:space="preserve"> </w:t>
      </w:r>
      <w:proofErr w:type="spellStart"/>
      <w:r w:rsidRPr="00DF7B86">
        <w:rPr>
          <w:rStyle w:val="PlanInstructions"/>
          <w:lang w:val="es-AR"/>
        </w:rPr>
        <w:t>counties</w:t>
      </w:r>
      <w:proofErr w:type="spellEnd"/>
      <w:r w:rsidRPr="00DF7B86">
        <w:rPr>
          <w:rStyle w:val="PlanInstructions"/>
          <w:lang w:val="es-AR"/>
        </w:rPr>
        <w:t xml:space="preserve">, use </w:t>
      </w:r>
      <w:proofErr w:type="spellStart"/>
      <w:r w:rsidRPr="00DF7B86">
        <w:rPr>
          <w:rStyle w:val="PlanInstructions"/>
          <w:lang w:val="es-AR"/>
        </w:rPr>
        <w:t>county</w:t>
      </w:r>
      <w:proofErr w:type="spellEnd"/>
      <w:r w:rsidRPr="00DF7B86">
        <w:rPr>
          <w:rStyle w:val="PlanInstructions"/>
          <w:lang w:val="es-AR"/>
        </w:rPr>
        <w:t xml:space="preserve"> </w:t>
      </w:r>
      <w:proofErr w:type="spellStart"/>
      <w:r w:rsidRPr="00DF7B86">
        <w:rPr>
          <w:rStyle w:val="PlanInstructions"/>
          <w:lang w:val="es-AR"/>
        </w:rPr>
        <w:t>name</w:t>
      </w:r>
      <w:proofErr w:type="spellEnd"/>
      <w:r w:rsidRPr="00DF7B86">
        <w:rPr>
          <w:rStyle w:val="PlanInstructions"/>
          <w:lang w:val="es-AR"/>
        </w:rPr>
        <w:t xml:space="preserve"> plus ZIP </w:t>
      </w:r>
      <w:proofErr w:type="spellStart"/>
      <w:r w:rsidRPr="00DF7B86">
        <w:rPr>
          <w:rStyle w:val="PlanInstructions"/>
          <w:lang w:val="es-AR"/>
        </w:rPr>
        <w:t>code</w:t>
      </w:r>
      <w:proofErr w:type="spellEnd"/>
      <w:r w:rsidR="0073659E" w:rsidRPr="00DF7B86">
        <w:rPr>
          <w:rStyle w:val="PlanInstructions"/>
          <w:lang w:val="es-AR"/>
        </w:rPr>
        <w:t xml:space="preserve">, </w:t>
      </w:r>
      <w:proofErr w:type="spellStart"/>
      <w:r w:rsidR="0073659E" w:rsidRPr="00DF7B86">
        <w:rPr>
          <w:rStyle w:val="PlanInstructions"/>
          <w:lang w:val="es-AR"/>
        </w:rPr>
        <w:t>for</w:t>
      </w:r>
      <w:proofErr w:type="spellEnd"/>
      <w:r w:rsidR="0073659E" w:rsidRPr="00DF7B86">
        <w:rPr>
          <w:rStyle w:val="PlanInstructions"/>
          <w:lang w:val="es-AR"/>
        </w:rPr>
        <w:t xml:space="preserve"> </w:t>
      </w:r>
      <w:proofErr w:type="spellStart"/>
      <w:r w:rsidR="0073659E" w:rsidRPr="00DF7B86">
        <w:rPr>
          <w:rStyle w:val="PlanInstructions"/>
          <w:lang w:val="es-AR"/>
        </w:rPr>
        <w:t>example</w:t>
      </w:r>
      <w:proofErr w:type="spellEnd"/>
      <w:r w:rsidR="0073659E" w:rsidRPr="00DF7B86">
        <w:rPr>
          <w:rStyle w:val="PlanInstructions"/>
          <w:lang w:val="es-AR"/>
        </w:rPr>
        <w:t>:</w:t>
      </w:r>
      <w:r w:rsidRPr="00DF7B86">
        <w:rPr>
          <w:rStyle w:val="PlanInstructions"/>
          <w:i w:val="0"/>
          <w:lang w:val="es-AR"/>
        </w:rPr>
        <w:t xml:space="preserve"> </w:t>
      </w:r>
      <w:r w:rsidR="00CF366A" w:rsidRPr="00DF7B86">
        <w:rPr>
          <w:rStyle w:val="PlanInstructions"/>
          <w:i w:val="0"/>
          <w:lang w:val="es-AR"/>
        </w:rPr>
        <w:t>Nuestra área de servicio incluye partes de</w:t>
      </w:r>
      <w:r w:rsidR="000E1DED">
        <w:rPr>
          <w:rStyle w:val="PlanInstructions"/>
          <w:i w:val="0"/>
          <w:lang w:val="es-AR"/>
        </w:rPr>
        <w:t>l Condado</w:t>
      </w:r>
      <w:r w:rsidR="00CF366A" w:rsidRPr="00DF7B86">
        <w:rPr>
          <w:rStyle w:val="PlanInstructions"/>
          <w:i w:val="0"/>
          <w:lang w:val="es-AR"/>
        </w:rPr>
        <w:t xml:space="preserve"> &lt;</w:t>
      </w:r>
      <w:proofErr w:type="spellStart"/>
      <w:r w:rsidR="00CF366A" w:rsidRPr="00DF7B86">
        <w:rPr>
          <w:rStyle w:val="PlanInstructions"/>
          <w:i w:val="0"/>
          <w:lang w:val="es-AR"/>
        </w:rPr>
        <w:t>county</w:t>
      </w:r>
      <w:proofErr w:type="spellEnd"/>
      <w:r w:rsidR="00CF366A" w:rsidRPr="00DF7B86">
        <w:rPr>
          <w:rStyle w:val="PlanInstructions"/>
          <w:i w:val="0"/>
          <w:lang w:val="es-AR"/>
        </w:rPr>
        <w:t xml:space="preserve">&gt; </w:t>
      </w:r>
      <w:r w:rsidR="007C082E" w:rsidRPr="00DF7B86">
        <w:rPr>
          <w:rStyle w:val="PlanInstructions"/>
          <w:i w:val="0"/>
          <w:lang w:val="es-AR"/>
        </w:rPr>
        <w:t xml:space="preserve">con los siguientes </w:t>
      </w:r>
      <w:r w:rsidR="00CF366A" w:rsidRPr="00DF7B86">
        <w:rPr>
          <w:rStyle w:val="PlanInstructions"/>
          <w:i w:val="0"/>
          <w:lang w:val="es-AR"/>
        </w:rPr>
        <w:t xml:space="preserve">códigos de área: &lt;ZIP </w:t>
      </w:r>
      <w:proofErr w:type="spellStart"/>
      <w:r w:rsidR="00CF366A" w:rsidRPr="00DF7B86">
        <w:rPr>
          <w:rStyle w:val="PlanInstructions"/>
          <w:i w:val="0"/>
          <w:lang w:val="es-AR"/>
        </w:rPr>
        <w:t>codes</w:t>
      </w:r>
      <w:proofErr w:type="spellEnd"/>
      <w:r w:rsidR="00CF366A" w:rsidRPr="00DF7B86">
        <w:rPr>
          <w:rStyle w:val="PlanInstructions"/>
          <w:i w:val="0"/>
          <w:lang w:val="es-AR"/>
        </w:rPr>
        <w:t>&gt;.</w:t>
      </w:r>
    </w:p>
    <w:p w14:paraId="3EC48823" w14:textId="45D789EF" w:rsidR="004A4827" w:rsidRPr="004E21E7" w:rsidRDefault="004A4827" w:rsidP="00272BE3">
      <w:pPr>
        <w:ind w:right="0"/>
        <w:rPr>
          <w:rStyle w:val="PlanInstructions"/>
        </w:rPr>
      </w:pPr>
      <w:r w:rsidRPr="004E21E7">
        <w:rPr>
          <w:rStyle w:val="PlanInstructions"/>
        </w:rPr>
        <w:t xml:space="preserve">If needed, plans may insert </w:t>
      </w:r>
      <w:ins w:id="219" w:author="MMCO" w:date="2018-06-26T10:13:00Z">
        <w:r w:rsidR="00FE13B8">
          <w:rPr>
            <w:rStyle w:val="PlanInstructions"/>
          </w:rPr>
          <w:t xml:space="preserve">a table with </w:t>
        </w:r>
      </w:ins>
      <w:r w:rsidRPr="004E21E7">
        <w:rPr>
          <w:rStyle w:val="PlanInstructions"/>
        </w:rPr>
        <w:t xml:space="preserve">more than one row </w:t>
      </w:r>
      <w:ins w:id="220" w:author="MMCO" w:date="2018-06-26T10:14:00Z">
        <w:r w:rsidR="00FE13B8">
          <w:rPr>
            <w:rStyle w:val="PlanInstructions"/>
          </w:rPr>
          <w:t xml:space="preserve">or a short, bulleted list </w:t>
        </w:r>
      </w:ins>
      <w:r w:rsidRPr="004E21E7">
        <w:rPr>
          <w:rStyle w:val="PlanInstructions"/>
        </w:rPr>
        <w:t>t</w:t>
      </w:r>
      <w:r w:rsidR="0073659E" w:rsidRPr="004E21E7">
        <w:rPr>
          <w:rStyle w:val="PlanInstructions"/>
        </w:rPr>
        <w:t xml:space="preserve">o describe </w:t>
      </w:r>
      <w:ins w:id="221" w:author="MMCO" w:date="2018-06-26T10:14:00Z">
        <w:r w:rsidR="00FE13B8">
          <w:rPr>
            <w:rStyle w:val="PlanInstructions"/>
          </w:rPr>
          <w:t xml:space="preserve">and illustrate </w:t>
        </w:r>
      </w:ins>
      <w:r w:rsidR="0073659E" w:rsidRPr="004E21E7">
        <w:rPr>
          <w:rStyle w:val="PlanInstructions"/>
        </w:rPr>
        <w:t>their service area</w:t>
      </w:r>
      <w:ins w:id="222" w:author="MMCO" w:date="2018-06-26T10:14:00Z">
        <w:r w:rsidR="00FE13B8">
          <w:rPr>
            <w:rStyle w:val="PlanInstructions"/>
          </w:rPr>
          <w:t xml:space="preserve"> in a way that is easy to understand</w:t>
        </w:r>
      </w:ins>
      <w:r w:rsidR="0073659E" w:rsidRPr="004E21E7">
        <w:rPr>
          <w:rStyle w:val="PlanInstructions"/>
        </w:rPr>
        <w:t>.</w:t>
      </w:r>
      <w:r w:rsidRPr="03051C2E">
        <w:rPr>
          <w:rStyle w:val="PlanInstructions"/>
          <w:i w:val="0"/>
        </w:rPr>
        <w:t>]</w:t>
      </w:r>
    </w:p>
    <w:p w14:paraId="14A789B3" w14:textId="55466E6B" w:rsidR="00E57DE9" w:rsidRPr="002D7EBD" w:rsidRDefault="00E57DE9" w:rsidP="00272BE3">
      <w:pPr>
        <w:ind w:right="0"/>
        <w:rPr>
          <w:lang w:val="es-US"/>
        </w:rPr>
      </w:pPr>
      <w:bookmarkStart w:id="223" w:name="_Toc347498208"/>
      <w:bookmarkStart w:id="224" w:name="_Toc347855975"/>
      <w:bookmarkStart w:id="225" w:name="_Toc347937232"/>
      <w:r w:rsidRPr="002D7EBD">
        <w:rPr>
          <w:lang w:val="es-US"/>
        </w:rPr>
        <w:t xml:space="preserve">&lt;Plan </w:t>
      </w:r>
      <w:proofErr w:type="spellStart"/>
      <w:r w:rsidRPr="002D7EBD">
        <w:rPr>
          <w:lang w:val="es-US"/>
        </w:rPr>
        <w:t>name</w:t>
      </w:r>
      <w:proofErr w:type="spellEnd"/>
      <w:r w:rsidRPr="002D7EBD">
        <w:rPr>
          <w:lang w:val="es-US"/>
        </w:rPr>
        <w:t>&gt; es sólo para personas que viven dentro de nuestra área de servicio.</w:t>
      </w:r>
    </w:p>
    <w:p w14:paraId="4B9B863E" w14:textId="75A1A32F" w:rsidR="00FE13B8" w:rsidRPr="002D7EBD" w:rsidRDefault="00E57DE9" w:rsidP="00272BE3">
      <w:pPr>
        <w:ind w:right="0"/>
        <w:rPr>
          <w:lang w:val="es-US"/>
        </w:rPr>
      </w:pPr>
      <w:r w:rsidRPr="00272BE3">
        <w:rPr>
          <w:b/>
          <w:lang w:val="es-US"/>
        </w:rPr>
        <w:t>Si usted se muda y sale de nuestra área de servicio</w:t>
      </w:r>
      <w:r w:rsidRPr="002D7EBD">
        <w:rPr>
          <w:lang w:val="es-US"/>
        </w:rPr>
        <w:t xml:space="preserve">, no puede seguir en este plan. </w:t>
      </w:r>
      <w:ins w:id="226" w:author="MMCO" w:date="2018-06-26T10:14:00Z">
        <w:r w:rsidR="00FE13B8">
          <w:rPr>
            <w:lang w:val="es-US"/>
          </w:rPr>
          <w:t xml:space="preserve">Lea </w:t>
        </w:r>
      </w:ins>
      <w:ins w:id="227" w:author="MMCO" w:date="2018-06-29T22:47:00Z">
        <w:r w:rsidR="009F475E">
          <w:rPr>
            <w:lang w:val="es-US"/>
          </w:rPr>
          <w:t xml:space="preserve">el </w:t>
        </w:r>
      </w:ins>
      <w:ins w:id="228" w:author="MMCO" w:date="2018-06-26T10:14:00Z">
        <w:r w:rsidR="00FE13B8" w:rsidRPr="0016786B">
          <w:rPr>
            <w:lang w:val="es-US"/>
          </w:rPr>
          <w:t xml:space="preserve">Capítulo 8, </w:t>
        </w:r>
        <w:r w:rsidR="00FE13B8" w:rsidRPr="00CF2EBF">
          <w:rPr>
            <w:color w:val="548DD4"/>
            <w:lang w:val="es-ES"/>
          </w:rPr>
          <w:t>[</w:t>
        </w:r>
        <w:r w:rsidR="00FE13B8" w:rsidRPr="00CF2EBF">
          <w:rPr>
            <w:i/>
            <w:iCs/>
            <w:color w:val="548DD4"/>
            <w:lang w:val="es-ES"/>
          </w:rPr>
          <w:t xml:space="preserve">plan </w:t>
        </w:r>
        <w:proofErr w:type="spellStart"/>
        <w:r w:rsidR="00FE13B8" w:rsidRPr="00CF2EBF">
          <w:rPr>
            <w:i/>
            <w:iCs/>
            <w:color w:val="548DD4"/>
            <w:lang w:val="es-ES"/>
          </w:rPr>
          <w:t>may</w:t>
        </w:r>
        <w:proofErr w:type="spellEnd"/>
        <w:r w:rsidR="00FE13B8" w:rsidRPr="00CF2EBF">
          <w:rPr>
            <w:lang w:val="es-ES"/>
          </w:rPr>
          <w:t xml:space="preserve"> </w:t>
        </w:r>
        <w:proofErr w:type="spellStart"/>
        <w:r w:rsidR="00FE13B8" w:rsidRPr="00CF2EBF">
          <w:rPr>
            <w:i/>
            <w:iCs/>
            <w:color w:val="548DD4"/>
            <w:lang w:val="es-ES"/>
          </w:rPr>
          <w:t>insert</w:t>
        </w:r>
        <w:proofErr w:type="spellEnd"/>
        <w:r w:rsidR="00FE13B8" w:rsidRPr="00CF2EBF">
          <w:rPr>
            <w:i/>
            <w:iCs/>
            <w:color w:val="548DD4"/>
            <w:lang w:val="es-ES"/>
          </w:rPr>
          <w:t xml:space="preserve"> </w:t>
        </w:r>
        <w:proofErr w:type="spellStart"/>
        <w:r w:rsidR="00FE13B8" w:rsidRPr="00CF2EBF">
          <w:rPr>
            <w:i/>
            <w:iCs/>
            <w:color w:val="548DD4"/>
            <w:lang w:val="es-ES"/>
          </w:rPr>
          <w:t>reference</w:t>
        </w:r>
        <w:proofErr w:type="spellEnd"/>
        <w:r w:rsidR="00FE13B8" w:rsidRPr="00CF2EBF">
          <w:rPr>
            <w:i/>
            <w:iCs/>
            <w:color w:val="548DD4"/>
            <w:lang w:val="es-ES"/>
          </w:rPr>
          <w:t xml:space="preserve">, as </w:t>
        </w:r>
        <w:proofErr w:type="spellStart"/>
        <w:r w:rsidR="00FE13B8" w:rsidRPr="00CF2EBF">
          <w:rPr>
            <w:i/>
            <w:iCs/>
            <w:color w:val="548DD4"/>
            <w:lang w:val="es-ES"/>
          </w:rPr>
          <w:t>applicable</w:t>
        </w:r>
        <w:proofErr w:type="spellEnd"/>
        <w:r w:rsidR="00FE13B8" w:rsidRPr="00CF2EBF">
          <w:rPr>
            <w:color w:val="548DD4"/>
            <w:lang w:val="es-ES"/>
          </w:rPr>
          <w:t>]</w:t>
        </w:r>
        <w:r w:rsidR="00FE13B8">
          <w:rPr>
            <w:color w:val="548DD4"/>
            <w:lang w:val="es-ES"/>
          </w:rPr>
          <w:t xml:space="preserve"> </w:t>
        </w:r>
        <w:r w:rsidR="00FE13B8">
          <w:rPr>
            <w:lang w:val="es-US"/>
          </w:rPr>
          <w:t xml:space="preserve">para más información sobre </w:t>
        </w:r>
      </w:ins>
      <w:ins w:id="229" w:author="MMCO" w:date="2018-07-07T14:39:00Z">
        <w:r w:rsidR="006A2C6D">
          <w:rPr>
            <w:lang w:val="es-US"/>
          </w:rPr>
          <w:t>las consecuencias</w:t>
        </w:r>
      </w:ins>
      <w:ins w:id="230" w:author="MMCO" w:date="2018-06-26T10:14:00Z">
        <w:r w:rsidR="00FE13B8">
          <w:rPr>
            <w:lang w:val="es-US"/>
          </w:rPr>
          <w:t xml:space="preserve"> de mudarse fuera de nuestra área de servicio.</w:t>
        </w:r>
      </w:ins>
    </w:p>
    <w:p w14:paraId="74C1C906" w14:textId="119DE87D" w:rsidR="00E57DE9" w:rsidRPr="002D7EBD" w:rsidRDefault="00400C90" w:rsidP="00400C90">
      <w:pPr>
        <w:pStyle w:val="Heading1"/>
        <w:rPr>
          <w:lang w:val="es-US"/>
        </w:rPr>
      </w:pPr>
      <w:bookmarkStart w:id="231" w:name="_Toc519071604"/>
      <w:bookmarkStart w:id="232" w:name="_Toc355617717"/>
      <w:bookmarkStart w:id="233" w:name="_Toc394570966"/>
      <w:bookmarkEnd w:id="223"/>
      <w:bookmarkEnd w:id="224"/>
      <w:bookmarkEnd w:id="225"/>
      <w:r>
        <w:rPr>
          <w:lang w:val="es-US"/>
        </w:rPr>
        <w:t xml:space="preserve">E. </w:t>
      </w:r>
      <w:del w:id="234" w:author="MMCO" w:date="2018-06-26T10:15:00Z">
        <w:r w:rsidR="00E57DE9" w:rsidRPr="002D7EBD" w:rsidDel="00FE13B8">
          <w:rPr>
            <w:lang w:val="es-US"/>
          </w:rPr>
          <w:delText>¿</w:delText>
        </w:r>
      </w:del>
      <w:r w:rsidR="00E57DE9" w:rsidRPr="002D7EBD">
        <w:rPr>
          <w:lang w:val="es-US"/>
        </w:rPr>
        <w:t>Cómo ser elegible para ser miembro del plan</w:t>
      </w:r>
      <w:bookmarkEnd w:id="231"/>
      <w:del w:id="235" w:author="MMCO" w:date="2018-06-26T10:15:00Z">
        <w:r w:rsidR="00E57DE9" w:rsidRPr="002D7EBD" w:rsidDel="00FE13B8">
          <w:rPr>
            <w:lang w:val="es-US"/>
          </w:rPr>
          <w:delText>?</w:delText>
        </w:r>
      </w:del>
      <w:bookmarkEnd w:id="232"/>
      <w:bookmarkEnd w:id="233"/>
    </w:p>
    <w:p w14:paraId="4949E730" w14:textId="4E4C756E" w:rsidR="00E57DE9" w:rsidRDefault="00E57DE9" w:rsidP="00272BE3">
      <w:pPr>
        <w:ind w:right="0"/>
        <w:rPr>
          <w:lang w:val="es-US"/>
        </w:rPr>
      </w:pPr>
      <w:bookmarkStart w:id="236" w:name="_Toc347498209"/>
      <w:bookmarkStart w:id="237" w:name="_Toc347855976"/>
      <w:bookmarkStart w:id="238" w:name="_Toc347937233"/>
      <w:r w:rsidRPr="002D7EBD">
        <w:rPr>
          <w:lang w:val="es-US"/>
        </w:rPr>
        <w:t>Usted es elegible para nuestro plan siempre y cuando:</w:t>
      </w:r>
    </w:p>
    <w:p w14:paraId="4A312A0D" w14:textId="1264EE6A" w:rsidR="00272BE3" w:rsidRPr="00272BE3" w:rsidRDefault="00272BE3" w:rsidP="00272BE3">
      <w:pPr>
        <w:pStyle w:val="ListBullet"/>
        <w:numPr>
          <w:ilvl w:val="0"/>
          <w:numId w:val="9"/>
        </w:numPr>
        <w:spacing w:after="200"/>
        <w:rPr>
          <w:lang w:val="es-AR"/>
        </w:rPr>
      </w:pPr>
      <w:r w:rsidRPr="00E96C47">
        <w:rPr>
          <w:lang w:val="es-AR"/>
        </w:rPr>
        <w:t xml:space="preserve">viva en nuestra área de servicio, </w:t>
      </w:r>
      <w:r w:rsidRPr="00D826C0">
        <w:rPr>
          <w:b/>
          <w:iCs/>
          <w:lang w:val="es-AR"/>
        </w:rPr>
        <w:t>y</w:t>
      </w:r>
    </w:p>
    <w:p w14:paraId="451B229D" w14:textId="7441DA04" w:rsidR="00272BE3" w:rsidRPr="00272BE3" w:rsidRDefault="00272BE3" w:rsidP="00272BE3">
      <w:pPr>
        <w:pStyle w:val="ListBullet"/>
        <w:numPr>
          <w:ilvl w:val="0"/>
          <w:numId w:val="9"/>
        </w:numPr>
        <w:spacing w:after="200"/>
        <w:rPr>
          <w:lang w:val="es-AR"/>
        </w:rPr>
      </w:pPr>
      <w:r w:rsidRPr="00E96C47">
        <w:rPr>
          <w:lang w:val="es-AR"/>
        </w:rPr>
        <w:t xml:space="preserve">tenga Medicare Parte A y Medicare Parte B y sea elegible para la Parte D, </w:t>
      </w:r>
      <w:r w:rsidRPr="00D826C0">
        <w:rPr>
          <w:b/>
          <w:iCs/>
          <w:lang w:val="es-AR"/>
        </w:rPr>
        <w:t>y</w:t>
      </w:r>
    </w:p>
    <w:p w14:paraId="1D55BC5F" w14:textId="7F359E40" w:rsidR="00272BE3" w:rsidRPr="00272BE3" w:rsidRDefault="00272BE3" w:rsidP="00272BE3">
      <w:pPr>
        <w:pStyle w:val="ListBullet"/>
        <w:numPr>
          <w:ilvl w:val="0"/>
          <w:numId w:val="9"/>
        </w:numPr>
        <w:spacing w:after="200"/>
      </w:pPr>
      <w:r>
        <w:t xml:space="preserve">sea </w:t>
      </w:r>
      <w:proofErr w:type="spellStart"/>
      <w:r w:rsidRPr="004E21E7">
        <w:t>elegible</w:t>
      </w:r>
      <w:proofErr w:type="spellEnd"/>
      <w:r w:rsidRPr="004E21E7">
        <w:t xml:space="preserve"> para </w:t>
      </w:r>
      <w:proofErr w:type="spellStart"/>
      <w:r w:rsidRPr="004E21E7">
        <w:t>MassHealth</w:t>
      </w:r>
      <w:proofErr w:type="spellEnd"/>
      <w:r w:rsidRPr="004E21E7">
        <w:t xml:space="preserve"> Standard o MassHealth CommonHealth </w:t>
      </w:r>
      <w:r w:rsidRPr="00D826C0">
        <w:t>y</w:t>
      </w:r>
      <w:r w:rsidRPr="004E21E7">
        <w:t xml:space="preserve"> </w:t>
      </w:r>
      <w:r w:rsidRPr="004E21E7">
        <w:rPr>
          <w:rStyle w:val="PlanInstructions"/>
          <w:i w:val="0"/>
        </w:rPr>
        <w:t>[</w:t>
      </w:r>
      <w:r w:rsidRPr="004E21E7">
        <w:rPr>
          <w:rStyle w:val="PlanInstructions"/>
        </w:rPr>
        <w:t>insert language as appropriate under terms of state contract</w:t>
      </w:r>
      <w:r w:rsidRPr="004E21E7">
        <w:rPr>
          <w:rStyle w:val="PlanInstructions"/>
          <w:i w:val="0"/>
        </w:rPr>
        <w:t>]</w:t>
      </w:r>
      <w:r>
        <w:t>,</w:t>
      </w:r>
      <w:r w:rsidRPr="004E21E7">
        <w:t xml:space="preserve"> </w:t>
      </w:r>
      <w:r w:rsidRPr="00D826C0">
        <w:rPr>
          <w:b/>
          <w:iCs/>
        </w:rPr>
        <w:t>y</w:t>
      </w:r>
    </w:p>
    <w:p w14:paraId="4704F74F" w14:textId="2435A07A" w:rsidR="00272BE3" w:rsidRPr="00272BE3" w:rsidRDefault="00272BE3" w:rsidP="00272BE3">
      <w:pPr>
        <w:pStyle w:val="ListBullet"/>
        <w:numPr>
          <w:ilvl w:val="0"/>
          <w:numId w:val="9"/>
        </w:numPr>
        <w:spacing w:after="200"/>
        <w:rPr>
          <w:lang w:val="es-US"/>
        </w:rPr>
      </w:pPr>
      <w:r w:rsidRPr="00E96C47">
        <w:rPr>
          <w:lang w:val="es-AR"/>
        </w:rPr>
        <w:t>sea ciudadano de Estados Unidos o esté presente legalmente en los Estados Unidos,</w:t>
      </w:r>
      <w:r w:rsidRPr="00D826C0">
        <w:rPr>
          <w:iCs/>
          <w:lang w:val="es-AR"/>
        </w:rPr>
        <w:t xml:space="preserve"> </w:t>
      </w:r>
      <w:r w:rsidRPr="00D826C0">
        <w:rPr>
          <w:b/>
          <w:iCs/>
          <w:lang w:val="es-AR"/>
        </w:rPr>
        <w:t>y</w:t>
      </w:r>
    </w:p>
    <w:p w14:paraId="385A387F" w14:textId="66808434" w:rsidR="00272BE3" w:rsidRPr="00272BE3" w:rsidRDefault="00272BE3" w:rsidP="00272BE3">
      <w:pPr>
        <w:pStyle w:val="ListBullet"/>
        <w:numPr>
          <w:ilvl w:val="0"/>
          <w:numId w:val="9"/>
        </w:numPr>
        <w:spacing w:after="200"/>
        <w:rPr>
          <w:lang w:val="es-US"/>
        </w:rPr>
      </w:pPr>
      <w:r w:rsidRPr="00E96C47">
        <w:rPr>
          <w:lang w:val="es-AR"/>
        </w:rPr>
        <w:t xml:space="preserve">no esté inscrito en un programa de excepción de </w:t>
      </w:r>
      <w:proofErr w:type="spellStart"/>
      <w:r w:rsidRPr="00E96C47">
        <w:rPr>
          <w:lang w:val="es-AR"/>
        </w:rPr>
        <w:t>MassHealth</w:t>
      </w:r>
      <w:proofErr w:type="spellEnd"/>
      <w:r w:rsidRPr="00E96C47">
        <w:rPr>
          <w:lang w:val="es-AR"/>
        </w:rPr>
        <w:t xml:space="preserve"> Home y servicios basados en la comunidad (HCBS), </w:t>
      </w:r>
      <w:r w:rsidRPr="00D826C0">
        <w:rPr>
          <w:b/>
          <w:lang w:val="es-AR"/>
        </w:rPr>
        <w:t>y</w:t>
      </w:r>
    </w:p>
    <w:p w14:paraId="53DE430D" w14:textId="101A02C7" w:rsidR="00E57DE9" w:rsidRPr="00272BE3" w:rsidRDefault="00272BE3" w:rsidP="00272BE3">
      <w:pPr>
        <w:pStyle w:val="ListBullet"/>
        <w:numPr>
          <w:ilvl w:val="0"/>
          <w:numId w:val="9"/>
        </w:numPr>
        <w:spacing w:after="200"/>
        <w:rPr>
          <w:lang w:val="es-US"/>
        </w:rPr>
      </w:pPr>
      <w:r w:rsidRPr="00CE490F">
        <w:rPr>
          <w:lang w:val="es-US"/>
        </w:rPr>
        <w:t>no tenga otro seguro de salud.</w:t>
      </w:r>
    </w:p>
    <w:p w14:paraId="1F4AA6E8" w14:textId="29540C7B" w:rsidR="00E57DE9" w:rsidRPr="002D7EBD" w:rsidRDefault="00400C90" w:rsidP="00400C90">
      <w:pPr>
        <w:pStyle w:val="Heading1"/>
        <w:rPr>
          <w:lang w:val="es-US"/>
        </w:rPr>
      </w:pPr>
      <w:bookmarkStart w:id="239" w:name="_Toc394570967"/>
      <w:bookmarkStart w:id="240" w:name="_Toc519071605"/>
      <w:bookmarkStart w:id="241" w:name="_Toc355617720"/>
      <w:bookmarkEnd w:id="236"/>
      <w:bookmarkEnd w:id="237"/>
      <w:bookmarkEnd w:id="238"/>
      <w:r>
        <w:rPr>
          <w:lang w:val="es-US"/>
        </w:rPr>
        <w:t xml:space="preserve">F. </w:t>
      </w:r>
      <w:r w:rsidR="00E57DE9" w:rsidRPr="002D7EBD">
        <w:rPr>
          <w:lang w:val="es-US"/>
        </w:rPr>
        <w:t>Qué esperar cuando se inscriba por primera vez en un plan de salud</w:t>
      </w:r>
      <w:bookmarkEnd w:id="239"/>
      <w:bookmarkEnd w:id="240"/>
      <w:r w:rsidR="00E57DE9" w:rsidRPr="002D7EBD">
        <w:rPr>
          <w:lang w:val="es-US"/>
        </w:rPr>
        <w:t xml:space="preserve"> </w:t>
      </w:r>
      <w:bookmarkStart w:id="242" w:name="_Toc355617719"/>
      <w:bookmarkStart w:id="243" w:name="_Toc355617718"/>
      <w:bookmarkEnd w:id="241"/>
      <w:bookmarkEnd w:id="242"/>
      <w:bookmarkEnd w:id="243"/>
    </w:p>
    <w:p w14:paraId="0DF1E54E" w14:textId="2509876F" w:rsidR="00E57DE9" w:rsidRPr="002D7EBD" w:rsidRDefault="00E57DE9" w:rsidP="00F44F68">
      <w:pPr>
        <w:ind w:right="0"/>
        <w:rPr>
          <w:lang w:val="es-US"/>
        </w:rPr>
      </w:pPr>
      <w:bookmarkStart w:id="244" w:name="_Toc347498210"/>
      <w:bookmarkStart w:id="245" w:name="_Toc347855977"/>
      <w:bookmarkStart w:id="246" w:name="_Toc347937234"/>
      <w:r w:rsidRPr="00627BDE">
        <w:rPr>
          <w:lang w:val="es-US"/>
        </w:rPr>
        <w:t xml:space="preserve">Si </w:t>
      </w:r>
      <w:r w:rsidRPr="00627BDE">
        <w:rPr>
          <w:bCs/>
          <w:lang w:val="es-US"/>
        </w:rPr>
        <w:t xml:space="preserve">&lt;plan </w:t>
      </w:r>
      <w:proofErr w:type="spellStart"/>
      <w:r w:rsidRPr="00627BDE">
        <w:rPr>
          <w:bCs/>
          <w:lang w:val="es-US"/>
        </w:rPr>
        <w:t>name</w:t>
      </w:r>
      <w:proofErr w:type="spellEnd"/>
      <w:r w:rsidRPr="00627BDE">
        <w:rPr>
          <w:bCs/>
          <w:lang w:val="es-US"/>
        </w:rPr>
        <w:t>&gt;</w:t>
      </w:r>
      <w:r w:rsidRPr="009F475E">
        <w:rPr>
          <w:lang w:val="es-US"/>
        </w:rPr>
        <w:t xml:space="preserve"> </w:t>
      </w:r>
      <w:r w:rsidRPr="00627BDE">
        <w:rPr>
          <w:lang w:val="es-US"/>
        </w:rPr>
        <w:t>es un plan nuevo para usted</w:t>
      </w:r>
      <w:r w:rsidRPr="002D7EBD">
        <w:rPr>
          <w:lang w:val="es-US"/>
        </w:rPr>
        <w:t>, puede seguir viendo a sus médicos y obtener sus servicios actuales por 90 días o</w:t>
      </w:r>
      <w:r w:rsidR="00EE565F">
        <w:rPr>
          <w:lang w:val="es-US"/>
        </w:rPr>
        <w:t xml:space="preserve"> hasta que su </w:t>
      </w:r>
      <w:del w:id="247" w:author="MMCO" w:date="2018-06-26T10:15:00Z">
        <w:r w:rsidR="00EE565F" w:rsidDel="00FE13B8">
          <w:rPr>
            <w:lang w:val="es-US"/>
          </w:rPr>
          <w:delText>plan de cuidados</w:delText>
        </w:r>
      </w:del>
      <w:ins w:id="248" w:author="MMCO" w:date="2018-06-26T10:15:00Z">
        <w:r w:rsidR="00FE13B8">
          <w:rPr>
            <w:lang w:val="es-US"/>
          </w:rPr>
          <w:t xml:space="preserve">evaluación integral y </w:t>
        </w:r>
      </w:ins>
      <w:ins w:id="249" w:author="MMCO" w:date="2018-06-29T22:51:00Z">
        <w:r w:rsidR="009F475E">
          <w:rPr>
            <w:lang w:val="es-US"/>
          </w:rPr>
          <w:t xml:space="preserve">su </w:t>
        </w:r>
      </w:ins>
      <w:ins w:id="250" w:author="MMCO" w:date="2018-06-26T10:16:00Z">
        <w:r w:rsidR="009F475E">
          <w:rPr>
            <w:lang w:val="es-US"/>
          </w:rPr>
          <w:t>P</w:t>
        </w:r>
        <w:r w:rsidR="00FE13B8">
          <w:rPr>
            <w:lang w:val="es-US"/>
          </w:rPr>
          <w:t>lan de cuidados personal</w:t>
        </w:r>
      </w:ins>
      <w:ins w:id="251" w:author="MMCO" w:date="2018-06-29T22:50:00Z">
        <w:r w:rsidR="009F475E">
          <w:rPr>
            <w:lang w:val="es-US"/>
          </w:rPr>
          <w:t>es</w:t>
        </w:r>
      </w:ins>
      <w:ins w:id="252" w:author="MMCO" w:date="2018-06-30T21:49:00Z">
        <w:r w:rsidR="001C5D70">
          <w:rPr>
            <w:lang w:val="es-US"/>
          </w:rPr>
          <w:t xml:space="preserve"> individualizado</w:t>
        </w:r>
      </w:ins>
      <w:ins w:id="253" w:author="MMCO" w:date="2018-06-26T10:16:00Z">
        <w:r w:rsidR="00FE13B8">
          <w:rPr>
            <w:lang w:val="es-US"/>
          </w:rPr>
          <w:t xml:space="preserve"> </w:t>
        </w:r>
      </w:ins>
      <w:del w:id="254" w:author="MMCO" w:date="2018-06-29T22:49:00Z">
        <w:r w:rsidR="00EE565F" w:rsidDel="009F475E">
          <w:rPr>
            <w:lang w:val="es-US"/>
          </w:rPr>
          <w:delText xml:space="preserve"> </w:delText>
        </w:r>
      </w:del>
      <w:ins w:id="255" w:author="MMCO" w:date="2018-06-29T22:49:00Z">
        <w:r w:rsidR="009F475E">
          <w:rPr>
            <w:lang w:val="es-US"/>
          </w:rPr>
          <w:t xml:space="preserve">se </w:t>
        </w:r>
      </w:ins>
      <w:r w:rsidR="00EE565F">
        <w:rPr>
          <w:lang w:val="es-US"/>
        </w:rPr>
        <w:t>termine</w:t>
      </w:r>
      <w:ins w:id="256" w:author="MMCO" w:date="2018-06-26T10:16:00Z">
        <w:r w:rsidR="00FE13B8">
          <w:rPr>
            <w:lang w:val="es-US"/>
          </w:rPr>
          <w:t>n</w:t>
        </w:r>
      </w:ins>
      <w:r w:rsidRPr="002D7EBD">
        <w:rPr>
          <w:lang w:val="es-US"/>
        </w:rPr>
        <w:t xml:space="preserve">. </w:t>
      </w:r>
      <w:ins w:id="257" w:author="MMCO" w:date="2018-06-26T10:16:00Z">
        <w:r w:rsidR="00FE13B8">
          <w:rPr>
            <w:lang w:val="es-US"/>
          </w:rPr>
          <w:t xml:space="preserve">Esto se llama el </w:t>
        </w:r>
      </w:ins>
      <w:ins w:id="258" w:author="MMCO" w:date="2018-07-07T14:39:00Z">
        <w:r w:rsidR="006A2C6D">
          <w:rPr>
            <w:lang w:val="es-US"/>
          </w:rPr>
          <w:t>período</w:t>
        </w:r>
      </w:ins>
      <w:ins w:id="259" w:author="MMCO" w:date="2018-06-26T10:16:00Z">
        <w:r w:rsidR="00FE13B8">
          <w:rPr>
            <w:lang w:val="es-US"/>
          </w:rPr>
          <w:t xml:space="preserve"> de </w:t>
        </w:r>
      </w:ins>
      <w:ins w:id="260" w:author="MMCO" w:date="2018-06-26T10:17:00Z">
        <w:r w:rsidR="00FE13B8">
          <w:rPr>
            <w:lang w:val="es-US"/>
          </w:rPr>
          <w:t>Continuidad</w:t>
        </w:r>
      </w:ins>
      <w:ins w:id="261" w:author="MMCO" w:date="2018-06-26T10:16:00Z">
        <w:r w:rsidR="00FE13B8">
          <w:rPr>
            <w:lang w:val="es-US"/>
          </w:rPr>
          <w:t xml:space="preserve"> del cuidado (COC</w:t>
        </w:r>
      </w:ins>
      <w:ins w:id="262" w:author="MMCO" w:date="2018-07-02T15:51:00Z">
        <w:r w:rsidR="00D927DD">
          <w:rPr>
            <w:lang w:val="es-US"/>
          </w:rPr>
          <w:t>, por sus s</w:t>
        </w:r>
      </w:ins>
      <w:ins w:id="263" w:author="MMCO" w:date="2018-07-07T14:39:00Z">
        <w:r w:rsidR="006A2C6D">
          <w:rPr>
            <w:lang w:val="es-US"/>
          </w:rPr>
          <w:t xml:space="preserve">iglas en </w:t>
        </w:r>
      </w:ins>
      <w:ins w:id="264" w:author="MMCO" w:date="2018-07-07T14:40:00Z">
        <w:r w:rsidR="006A2C6D">
          <w:rPr>
            <w:lang w:val="es-US"/>
          </w:rPr>
          <w:t>inglés</w:t>
        </w:r>
      </w:ins>
      <w:ins w:id="265" w:author="MMCO" w:date="2018-06-26T10:16:00Z">
        <w:r w:rsidR="00FE13B8">
          <w:rPr>
            <w:lang w:val="es-US"/>
          </w:rPr>
          <w:t xml:space="preserve">). </w:t>
        </w:r>
      </w:ins>
      <w:r w:rsidRPr="002D7EBD">
        <w:rPr>
          <w:lang w:val="es-US"/>
        </w:rPr>
        <w:t>Si está tomando medicamentos de receta de Medicare Parte D en el momento de inscribirse en el plan, puede obtener un suministro temporal</w:t>
      </w:r>
      <w:r w:rsidR="00431EB9" w:rsidRPr="002D7EBD">
        <w:rPr>
          <w:lang w:val="es-US"/>
        </w:rPr>
        <w:t>. L</w:t>
      </w:r>
      <w:r w:rsidRPr="002D7EBD">
        <w:rPr>
          <w:lang w:val="es-US"/>
        </w:rPr>
        <w:t>e ayudaremos a hacer la transición a otro medicamento si es necesario.</w:t>
      </w:r>
    </w:p>
    <w:p w14:paraId="13F69EB5" w14:textId="4285B8DA" w:rsidR="00E57DE9" w:rsidRPr="002D7EBD" w:rsidRDefault="00E57DE9" w:rsidP="00F44F68">
      <w:pPr>
        <w:ind w:right="0"/>
        <w:rPr>
          <w:lang w:val="es-US"/>
        </w:rPr>
      </w:pPr>
      <w:r w:rsidRPr="002D7EBD">
        <w:rPr>
          <w:lang w:val="es-US"/>
        </w:rPr>
        <w:t>En los primeros 90 días después de su inscripción en el plan, recibirá una evaluación de salud</w:t>
      </w:r>
      <w:r w:rsidR="00677D78">
        <w:rPr>
          <w:lang w:val="es-US"/>
        </w:rPr>
        <w:t xml:space="preserve"> en persona</w:t>
      </w:r>
      <w:r w:rsidRPr="002D7EBD">
        <w:rPr>
          <w:lang w:val="es-US"/>
        </w:rPr>
        <w:t xml:space="preserve">. Después de la evaluación, usted y su </w:t>
      </w:r>
      <w:ins w:id="266" w:author="MMCO" w:date="2018-06-29T22:49:00Z">
        <w:r w:rsidR="009F475E">
          <w:rPr>
            <w:lang w:val="es-US"/>
          </w:rPr>
          <w:t>E</w:t>
        </w:r>
      </w:ins>
      <w:del w:id="267" w:author="MMCO" w:date="2018-06-29T22:49:00Z">
        <w:r w:rsidRPr="002D7EBD" w:rsidDel="009F475E">
          <w:rPr>
            <w:lang w:val="es-US"/>
          </w:rPr>
          <w:delText>e</w:delText>
        </w:r>
      </w:del>
      <w:r w:rsidRPr="002D7EBD">
        <w:rPr>
          <w:lang w:val="es-US"/>
        </w:rPr>
        <w:t xml:space="preserve">quipo de cuidados </w:t>
      </w:r>
      <w:r w:rsidR="00677D78">
        <w:rPr>
          <w:lang w:val="es-US"/>
        </w:rPr>
        <w:t>trabajarán juntos para desarrollar</w:t>
      </w:r>
      <w:r w:rsidRPr="002D7EBD">
        <w:rPr>
          <w:lang w:val="es-US"/>
        </w:rPr>
        <w:t xml:space="preserve"> su </w:t>
      </w:r>
      <w:ins w:id="268" w:author="MMCO" w:date="2018-06-29T22:51:00Z">
        <w:r w:rsidR="009F475E">
          <w:rPr>
            <w:lang w:val="es-US"/>
          </w:rPr>
          <w:t>P</w:t>
        </w:r>
      </w:ins>
      <w:del w:id="269" w:author="MMCO" w:date="2018-06-29T22:51:00Z">
        <w:r w:rsidRPr="002D7EBD" w:rsidDel="009F475E">
          <w:rPr>
            <w:lang w:val="es-US"/>
          </w:rPr>
          <w:delText>p</w:delText>
        </w:r>
      </w:del>
      <w:r w:rsidRPr="002D7EBD">
        <w:rPr>
          <w:lang w:val="es-US"/>
        </w:rPr>
        <w:t>lan</w:t>
      </w:r>
      <w:ins w:id="270" w:author="MMCO" w:date="2018-06-26T10:17:00Z">
        <w:r w:rsidR="007A1D8C">
          <w:rPr>
            <w:lang w:val="es-US"/>
          </w:rPr>
          <w:t xml:space="preserve"> </w:t>
        </w:r>
      </w:ins>
      <w:del w:id="271" w:author="MMCO" w:date="2018-06-29T22:51:00Z">
        <w:r w:rsidRPr="002D7EBD" w:rsidDel="009F475E">
          <w:rPr>
            <w:lang w:val="es-US"/>
          </w:rPr>
          <w:delText xml:space="preserve"> </w:delText>
        </w:r>
      </w:del>
      <w:r w:rsidRPr="002D7EBD">
        <w:rPr>
          <w:lang w:val="es-US"/>
        </w:rPr>
        <w:t>de cuidados personales</w:t>
      </w:r>
      <w:ins w:id="272" w:author="MMCO" w:date="2018-06-30T21:49:00Z">
        <w:r w:rsidR="001C5D70" w:rsidRPr="001C5D70">
          <w:rPr>
            <w:lang w:val="es-US"/>
          </w:rPr>
          <w:t xml:space="preserve"> </w:t>
        </w:r>
        <w:r w:rsidR="001C5D70">
          <w:rPr>
            <w:lang w:val="es-US"/>
          </w:rPr>
          <w:t>individualizado</w:t>
        </w:r>
      </w:ins>
      <w:r w:rsidRPr="002D7EBD">
        <w:rPr>
          <w:lang w:val="es-US"/>
        </w:rPr>
        <w:t>.</w:t>
      </w:r>
    </w:p>
    <w:p w14:paraId="77333029" w14:textId="77777777" w:rsidR="00E57DE9" w:rsidRPr="004E21E7" w:rsidRDefault="00E57DE9" w:rsidP="00F44F68">
      <w:pPr>
        <w:ind w:right="0"/>
        <w:rPr>
          <w:rStyle w:val="PlanInstructions"/>
        </w:rPr>
      </w:pPr>
      <w:r w:rsidRPr="004E21E7">
        <w:rPr>
          <w:rStyle w:val="PlanInstructions"/>
          <w:i w:val="0"/>
        </w:rPr>
        <w:t>[</w:t>
      </w:r>
      <w:r w:rsidRPr="004E21E7">
        <w:rPr>
          <w:rStyle w:val="PlanInstructions"/>
        </w:rPr>
        <w:t>Plans should discuss the process for the comprehensive assessment</w:t>
      </w:r>
      <w:r w:rsidR="00FB240B" w:rsidRPr="004E21E7">
        <w:rPr>
          <w:rStyle w:val="PlanInstructions"/>
        </w:rPr>
        <w:t xml:space="preserve"> </w:t>
      </w:r>
      <w:r w:rsidRPr="004E21E7">
        <w:rPr>
          <w:rStyle w:val="PlanInstructions"/>
        </w:rPr>
        <w:t>– who performs it, who will contact the beneficiary, etc.</w:t>
      </w:r>
      <w:r w:rsidRPr="004E21E7">
        <w:rPr>
          <w:rStyle w:val="PlanInstructions"/>
          <w:i w:val="0"/>
        </w:rPr>
        <w:t>]</w:t>
      </w:r>
    </w:p>
    <w:p w14:paraId="01CB8DC2" w14:textId="6D71C17C" w:rsidR="00E57DE9" w:rsidRPr="002D7EBD" w:rsidRDefault="00E57DE9" w:rsidP="00F44F68">
      <w:pPr>
        <w:ind w:right="0"/>
        <w:rPr>
          <w:lang w:val="es-US"/>
        </w:rPr>
      </w:pPr>
      <w:r w:rsidRPr="002D7EBD">
        <w:rPr>
          <w:lang w:val="es-US"/>
        </w:rPr>
        <w:t xml:space="preserve">Después de los primeros 90 días, tendrá que </w:t>
      </w:r>
      <w:r w:rsidR="00115EDF">
        <w:rPr>
          <w:lang w:val="es-US"/>
        </w:rPr>
        <w:t xml:space="preserve">ver a </w:t>
      </w:r>
      <w:r w:rsidRPr="002D7EBD">
        <w:rPr>
          <w:lang w:val="es-US"/>
        </w:rPr>
        <w:t xml:space="preserve">médicos y otros proveedores de la red de &lt;plan </w:t>
      </w:r>
      <w:proofErr w:type="spellStart"/>
      <w:r w:rsidRPr="002D7EBD">
        <w:rPr>
          <w:lang w:val="es-US"/>
        </w:rPr>
        <w:t>name</w:t>
      </w:r>
      <w:proofErr w:type="spellEnd"/>
      <w:r w:rsidRPr="002D7EBD">
        <w:rPr>
          <w:lang w:val="es-US"/>
        </w:rPr>
        <w:t xml:space="preserve">&gt;. </w:t>
      </w:r>
      <w:r w:rsidRPr="00D826C0">
        <w:rPr>
          <w:iCs/>
          <w:lang w:val="es-US"/>
        </w:rPr>
        <w:t xml:space="preserve">Un proveedor de la red es un proveedor que trabaja con el plan de salud. </w:t>
      </w:r>
      <w:r w:rsidRPr="002D7EBD">
        <w:rPr>
          <w:lang w:val="es-US"/>
        </w:rPr>
        <w:t xml:space="preserve">Lea el Capítulo 3 </w:t>
      </w:r>
      <w:r w:rsidRPr="002D7EBD">
        <w:rPr>
          <w:rStyle w:val="PlanInstructions"/>
          <w:i w:val="0"/>
          <w:lang w:val="es-US"/>
        </w:rPr>
        <w:t>[</w:t>
      </w:r>
      <w:proofErr w:type="spellStart"/>
      <w:r w:rsidRPr="002D7EBD">
        <w:rPr>
          <w:rStyle w:val="PlanInstructions"/>
          <w:lang w:val="es-US"/>
        </w:rPr>
        <w:t>plans</w:t>
      </w:r>
      <w:proofErr w:type="spellEnd"/>
      <w:r w:rsidRPr="002D7EBD">
        <w:rPr>
          <w:rStyle w:val="PlanInstructions"/>
          <w:lang w:val="es-US"/>
        </w:rPr>
        <w:t xml:space="preserve"> </w:t>
      </w:r>
      <w:proofErr w:type="spellStart"/>
      <w:r w:rsidRPr="002D7EBD">
        <w:rPr>
          <w:rStyle w:val="PlanInstructions"/>
          <w:lang w:val="es-US"/>
        </w:rPr>
        <w:t>may</w:t>
      </w:r>
      <w:proofErr w:type="spellEnd"/>
      <w:r w:rsidRPr="002D7EBD">
        <w:rPr>
          <w:rStyle w:val="PlanInstructions"/>
          <w:lang w:val="es-US"/>
        </w:rPr>
        <w:t xml:space="preserve"> </w:t>
      </w:r>
      <w:proofErr w:type="spellStart"/>
      <w:r w:rsidRPr="002D7EBD">
        <w:rPr>
          <w:rStyle w:val="PlanInstructions"/>
          <w:lang w:val="es-US"/>
        </w:rPr>
        <w:t>insert</w:t>
      </w:r>
      <w:proofErr w:type="spellEnd"/>
      <w:r w:rsidRPr="002D7EBD">
        <w:rPr>
          <w:rStyle w:val="PlanInstructions"/>
          <w:lang w:val="es-US"/>
        </w:rPr>
        <w:t xml:space="preserve"> </w:t>
      </w:r>
      <w:proofErr w:type="spellStart"/>
      <w:r w:rsidRPr="002D7EBD">
        <w:rPr>
          <w:rStyle w:val="PlanInstructions"/>
          <w:lang w:val="es-US"/>
        </w:rPr>
        <w:t>reference</w:t>
      </w:r>
      <w:proofErr w:type="spellEnd"/>
      <w:r w:rsidRPr="002D7EBD">
        <w:rPr>
          <w:rStyle w:val="PlanInstructions"/>
          <w:lang w:val="es-US"/>
        </w:rPr>
        <w:t xml:space="preserve">, as </w:t>
      </w:r>
      <w:proofErr w:type="spellStart"/>
      <w:r w:rsidRPr="002D7EBD">
        <w:rPr>
          <w:rStyle w:val="PlanInstructions"/>
          <w:lang w:val="es-US"/>
        </w:rPr>
        <w:t>applicable</w:t>
      </w:r>
      <w:proofErr w:type="spellEnd"/>
      <w:r w:rsidRPr="002D7EBD">
        <w:rPr>
          <w:rStyle w:val="PlanInstructions"/>
          <w:i w:val="0"/>
          <w:lang w:val="es-US"/>
        </w:rPr>
        <w:t>]</w:t>
      </w:r>
      <w:r w:rsidRPr="002D7EBD">
        <w:rPr>
          <w:rStyle w:val="PlanInstructions"/>
          <w:lang w:val="es-US"/>
        </w:rPr>
        <w:t xml:space="preserve"> </w:t>
      </w:r>
      <w:r w:rsidRPr="002D7EBD">
        <w:rPr>
          <w:lang w:val="es-US"/>
        </w:rPr>
        <w:t>para obtener más información sobre cómo obtener cuidado de redes de proveedores.</w:t>
      </w:r>
    </w:p>
    <w:p w14:paraId="7909FE80" w14:textId="011CA255" w:rsidR="00E57DE9" w:rsidRPr="002D7EBD" w:rsidRDefault="00400C90" w:rsidP="00400C90">
      <w:pPr>
        <w:pStyle w:val="Heading1"/>
        <w:rPr>
          <w:lang w:val="es-US"/>
        </w:rPr>
      </w:pPr>
      <w:bookmarkStart w:id="273" w:name="_Toc519071606"/>
      <w:bookmarkStart w:id="274" w:name="_Toc355617721"/>
      <w:bookmarkStart w:id="275" w:name="_Toc394570968"/>
      <w:bookmarkEnd w:id="244"/>
      <w:bookmarkEnd w:id="245"/>
      <w:bookmarkEnd w:id="246"/>
      <w:r>
        <w:rPr>
          <w:lang w:val="es-US"/>
        </w:rPr>
        <w:t xml:space="preserve">G. </w:t>
      </w:r>
      <w:del w:id="276" w:author="MMCO" w:date="2018-06-26T10:17:00Z">
        <w:r w:rsidR="00E57DE9" w:rsidRPr="002D7EBD" w:rsidDel="007A1D8C">
          <w:rPr>
            <w:lang w:val="es-US"/>
          </w:rPr>
          <w:delText xml:space="preserve">¿Qué es un </w:delText>
        </w:r>
      </w:del>
      <w:ins w:id="277" w:author="MMCO" w:date="2018-06-26T10:17:00Z">
        <w:r w:rsidR="007A1D8C">
          <w:rPr>
            <w:lang w:val="es-US"/>
          </w:rPr>
          <w:t xml:space="preserve">Su </w:t>
        </w:r>
      </w:ins>
      <w:ins w:id="278" w:author="MMCO" w:date="2018-06-29T22:51:00Z">
        <w:r w:rsidR="009F475E">
          <w:rPr>
            <w:lang w:val="es-US"/>
          </w:rPr>
          <w:t>P</w:t>
        </w:r>
      </w:ins>
      <w:del w:id="279" w:author="MMCO" w:date="2018-06-29T22:51:00Z">
        <w:r w:rsidR="00E57DE9" w:rsidRPr="002D7EBD" w:rsidDel="009F475E">
          <w:rPr>
            <w:lang w:val="es-US"/>
          </w:rPr>
          <w:delText>p</w:delText>
        </w:r>
      </w:del>
      <w:r w:rsidR="00E57DE9" w:rsidRPr="002D7EBD">
        <w:rPr>
          <w:lang w:val="es-US"/>
        </w:rPr>
        <w:t>lan de cuidados personales</w:t>
      </w:r>
      <w:ins w:id="280" w:author="MMCO" w:date="2018-06-30T21:49:00Z">
        <w:r w:rsidR="001C5D70" w:rsidRPr="001C5D70">
          <w:rPr>
            <w:lang w:val="es-US"/>
          </w:rPr>
          <w:t xml:space="preserve"> </w:t>
        </w:r>
        <w:r w:rsidR="001C5D70">
          <w:rPr>
            <w:lang w:val="es-US"/>
          </w:rPr>
          <w:t>individualizado</w:t>
        </w:r>
      </w:ins>
      <w:bookmarkEnd w:id="273"/>
      <w:del w:id="281" w:author="MMCO" w:date="2018-06-26T10:17:00Z">
        <w:r w:rsidR="00E57DE9" w:rsidRPr="002D7EBD" w:rsidDel="007A1D8C">
          <w:rPr>
            <w:lang w:val="es-US"/>
          </w:rPr>
          <w:delText>?</w:delText>
        </w:r>
      </w:del>
      <w:bookmarkEnd w:id="274"/>
      <w:bookmarkEnd w:id="275"/>
    </w:p>
    <w:p w14:paraId="0F756918" w14:textId="261D1F2F" w:rsidR="00E57DE9" w:rsidRPr="002D7EBD" w:rsidRDefault="00E57DE9" w:rsidP="00F44F68">
      <w:pPr>
        <w:ind w:right="0"/>
        <w:rPr>
          <w:lang w:val="es-US"/>
        </w:rPr>
      </w:pPr>
      <w:bookmarkStart w:id="282" w:name="_Toc347498211"/>
      <w:bookmarkStart w:id="283" w:name="_Toc347855978"/>
      <w:bookmarkStart w:id="284" w:name="_Toc347937235"/>
      <w:r w:rsidRPr="002D7EBD">
        <w:rPr>
          <w:lang w:val="es-US"/>
        </w:rPr>
        <w:t xml:space="preserve">Después de su evaluación de salud, su </w:t>
      </w:r>
      <w:ins w:id="285" w:author="MMCO" w:date="2018-06-26T10:19:00Z">
        <w:r w:rsidR="007A1D8C">
          <w:rPr>
            <w:lang w:val="es-US"/>
          </w:rPr>
          <w:t>E</w:t>
        </w:r>
        <w:r w:rsidR="007A1D8C" w:rsidRPr="002D7EBD">
          <w:rPr>
            <w:lang w:val="es-US"/>
          </w:rPr>
          <w:t xml:space="preserve">quipo de cuidados </w:t>
        </w:r>
      </w:ins>
      <w:del w:id="286" w:author="MMCO" w:date="2018-06-26T10:19:00Z">
        <w:r w:rsidRPr="002D7EBD" w:rsidDel="007A1D8C">
          <w:rPr>
            <w:lang w:val="es-US"/>
          </w:rPr>
          <w:delText xml:space="preserve">equipo de cuidados </w:delText>
        </w:r>
      </w:del>
      <w:r w:rsidRPr="002D7EBD">
        <w:rPr>
          <w:lang w:val="es-US"/>
        </w:rPr>
        <w:t xml:space="preserve">se reunirá con usted, para hablar sobre los servicios de salud que usted necesita y quiere. Juntos, usted y su </w:t>
      </w:r>
      <w:ins w:id="287" w:author="MMCO" w:date="2018-06-26T10:20:00Z">
        <w:r w:rsidR="007A1D8C">
          <w:rPr>
            <w:lang w:val="es-US"/>
          </w:rPr>
          <w:t>E</w:t>
        </w:r>
        <w:r w:rsidR="007A1D8C" w:rsidRPr="002D7EBD">
          <w:rPr>
            <w:lang w:val="es-US"/>
          </w:rPr>
          <w:t xml:space="preserve">quipo de cuidados </w:t>
        </w:r>
      </w:ins>
      <w:del w:id="288" w:author="MMCO" w:date="2018-06-26T10:20:00Z">
        <w:r w:rsidRPr="002D7EBD" w:rsidDel="007A1D8C">
          <w:rPr>
            <w:lang w:val="es-US"/>
          </w:rPr>
          <w:delText xml:space="preserve">equipo de cuidados </w:delText>
        </w:r>
      </w:del>
      <w:r w:rsidRPr="002D7EBD">
        <w:rPr>
          <w:lang w:val="es-US"/>
        </w:rPr>
        <w:t xml:space="preserve">prepararán </w:t>
      </w:r>
      <w:del w:id="289" w:author="MMCO" w:date="2018-06-26T10:20:00Z">
        <w:r w:rsidRPr="002D7EBD" w:rsidDel="007A1D8C">
          <w:rPr>
            <w:lang w:val="es-US"/>
          </w:rPr>
          <w:delText>un plan de cuidados</w:delText>
        </w:r>
      </w:del>
      <w:ins w:id="290" w:author="MMCO" w:date="2018-06-26T10:20:00Z">
        <w:r w:rsidR="007A1D8C">
          <w:rPr>
            <w:lang w:val="es-US"/>
          </w:rPr>
          <w:t>su Plan de cuidados personales</w:t>
        </w:r>
      </w:ins>
      <w:ins w:id="291" w:author="MMCO" w:date="2018-06-30T21:49:00Z">
        <w:r w:rsidR="001C5D70" w:rsidRPr="001C5D70">
          <w:rPr>
            <w:lang w:val="es-US"/>
          </w:rPr>
          <w:t xml:space="preserve"> </w:t>
        </w:r>
        <w:r w:rsidR="001C5D70">
          <w:rPr>
            <w:lang w:val="es-US"/>
          </w:rPr>
          <w:t>individualizado</w:t>
        </w:r>
      </w:ins>
      <w:r w:rsidRPr="002D7EBD">
        <w:rPr>
          <w:lang w:val="es-US"/>
        </w:rPr>
        <w:t xml:space="preserve">. </w:t>
      </w:r>
    </w:p>
    <w:p w14:paraId="264D7A30" w14:textId="0FAD1A6B" w:rsidR="00E57DE9" w:rsidRPr="002D7EBD" w:rsidRDefault="00E57DE9" w:rsidP="00F44F68">
      <w:pPr>
        <w:ind w:right="0"/>
        <w:rPr>
          <w:lang w:val="es-US"/>
        </w:rPr>
      </w:pPr>
      <w:del w:id="292" w:author="MMCO" w:date="2018-06-26T10:20:00Z">
        <w:r w:rsidRPr="002D7EBD" w:rsidDel="007A1D8C">
          <w:rPr>
            <w:lang w:val="es-US"/>
          </w:rPr>
          <w:delText xml:space="preserve">Un </w:delText>
        </w:r>
      </w:del>
      <w:ins w:id="293" w:author="MMCO" w:date="2018-06-26T10:20:00Z">
        <w:r w:rsidR="007A1D8C">
          <w:rPr>
            <w:lang w:val="es-US"/>
          </w:rPr>
          <w:t>Su</w:t>
        </w:r>
        <w:r w:rsidR="007A1D8C" w:rsidRPr="002D7EBD">
          <w:rPr>
            <w:lang w:val="es-US"/>
          </w:rPr>
          <w:t xml:space="preserve"> </w:t>
        </w:r>
      </w:ins>
      <w:del w:id="294" w:author="MMCO" w:date="2018-06-29T22:52:00Z">
        <w:r w:rsidRPr="00D826C0" w:rsidDel="009F475E">
          <w:rPr>
            <w:lang w:val="es-US"/>
          </w:rPr>
          <w:delText>p</w:delText>
        </w:r>
      </w:del>
      <w:ins w:id="295" w:author="MMCO" w:date="2018-06-29T22:52:00Z">
        <w:r w:rsidR="009F475E">
          <w:rPr>
            <w:lang w:val="es-US"/>
          </w:rPr>
          <w:t>P</w:t>
        </w:r>
      </w:ins>
      <w:r w:rsidRPr="00D826C0">
        <w:rPr>
          <w:lang w:val="es-US"/>
        </w:rPr>
        <w:t>lan de cuidados personales</w:t>
      </w:r>
      <w:ins w:id="296" w:author="MMCO" w:date="2018-06-30T21:49:00Z">
        <w:r w:rsidR="001C5D70" w:rsidRPr="001C5D70">
          <w:rPr>
            <w:lang w:val="es-US"/>
          </w:rPr>
          <w:t xml:space="preserve"> </w:t>
        </w:r>
        <w:r w:rsidR="001C5D70">
          <w:rPr>
            <w:lang w:val="es-US"/>
          </w:rPr>
          <w:t>individualizado</w:t>
        </w:r>
      </w:ins>
      <w:r w:rsidRPr="00D826C0">
        <w:rPr>
          <w:lang w:val="es-US"/>
        </w:rPr>
        <w:t xml:space="preserve"> </w:t>
      </w:r>
      <w:r w:rsidRPr="002D7EBD">
        <w:rPr>
          <w:lang w:val="es-US"/>
        </w:rPr>
        <w:t xml:space="preserve">indica los servicios que usted recibirá y cómo los recibirá. </w:t>
      </w:r>
      <w:del w:id="297" w:author="MMCO" w:date="2018-06-29T22:52:00Z">
        <w:r w:rsidRPr="002D7EBD" w:rsidDel="009F475E">
          <w:rPr>
            <w:lang w:val="es-US"/>
          </w:rPr>
          <w:delText>Un plan de cuidados personales i</w:delText>
        </w:r>
      </w:del>
      <w:ins w:id="298" w:author="MMCO" w:date="2018-06-29T22:52:00Z">
        <w:r w:rsidR="009F475E">
          <w:rPr>
            <w:lang w:val="es-US"/>
          </w:rPr>
          <w:t>I</w:t>
        </w:r>
      </w:ins>
      <w:r w:rsidRPr="002D7EBD">
        <w:rPr>
          <w:lang w:val="es-US"/>
        </w:rPr>
        <w:t xml:space="preserve">ncluye los servicios que usted necesita para su atención de salud física y mental y los servicios y respaldos a largo plazo. Los proveedores </w:t>
      </w:r>
      <w:r w:rsidR="005D6C01">
        <w:rPr>
          <w:lang w:val="es-US"/>
        </w:rPr>
        <w:t>que usted vea</w:t>
      </w:r>
      <w:r w:rsidRPr="002D7EBD">
        <w:rPr>
          <w:lang w:val="es-US"/>
        </w:rPr>
        <w:t xml:space="preserve"> y los medicamentos que toma serán una parte de su </w:t>
      </w:r>
      <w:del w:id="299" w:author="MMCO" w:date="2018-06-29T22:53:00Z">
        <w:r w:rsidRPr="002D7EBD" w:rsidDel="009F475E">
          <w:rPr>
            <w:lang w:val="es-US"/>
          </w:rPr>
          <w:delText>p</w:delText>
        </w:r>
      </w:del>
      <w:ins w:id="300" w:author="MMCO" w:date="2018-06-29T22:53:00Z">
        <w:r w:rsidR="009F475E">
          <w:rPr>
            <w:lang w:val="es-US"/>
          </w:rPr>
          <w:t>P</w:t>
        </w:r>
      </w:ins>
      <w:r w:rsidRPr="002D7EBD">
        <w:rPr>
          <w:lang w:val="es-US"/>
        </w:rPr>
        <w:t>lan de cuidados personales</w:t>
      </w:r>
      <w:ins w:id="301" w:author="MMCO" w:date="2018-06-30T21:49:00Z">
        <w:r w:rsidR="001C5D70" w:rsidRPr="001C5D70">
          <w:rPr>
            <w:lang w:val="es-US"/>
          </w:rPr>
          <w:t xml:space="preserve"> </w:t>
        </w:r>
        <w:r w:rsidR="001C5D70">
          <w:rPr>
            <w:lang w:val="es-US"/>
          </w:rPr>
          <w:t>individualizado</w:t>
        </w:r>
      </w:ins>
      <w:r w:rsidRPr="002D7EBD">
        <w:rPr>
          <w:lang w:val="es-US"/>
        </w:rPr>
        <w:t>. Podrá incluir sus metas</w:t>
      </w:r>
      <w:r w:rsidR="00A51ED8">
        <w:rPr>
          <w:lang w:val="es-US"/>
        </w:rPr>
        <w:t xml:space="preserve"> </w:t>
      </w:r>
      <w:r w:rsidR="00FC3406">
        <w:rPr>
          <w:lang w:val="es-US"/>
        </w:rPr>
        <w:t>de</w:t>
      </w:r>
      <w:r w:rsidRPr="002D7EBD">
        <w:rPr>
          <w:lang w:val="es-US"/>
        </w:rPr>
        <w:t xml:space="preserve"> salud, vida independiente y recuperación</w:t>
      </w:r>
      <w:r w:rsidR="00FC3406">
        <w:rPr>
          <w:lang w:val="es-US"/>
        </w:rPr>
        <w:t>, así como cualquier inquietud que tenga</w:t>
      </w:r>
      <w:r w:rsidRPr="002D7EBD">
        <w:rPr>
          <w:lang w:val="es-US"/>
        </w:rPr>
        <w:t xml:space="preserve"> y los pasos </w:t>
      </w:r>
      <w:r w:rsidR="00FC3406">
        <w:rPr>
          <w:lang w:val="es-US"/>
        </w:rPr>
        <w:t xml:space="preserve">necesarios </w:t>
      </w:r>
      <w:r w:rsidRPr="002D7EBD">
        <w:rPr>
          <w:lang w:val="es-US"/>
        </w:rPr>
        <w:t xml:space="preserve">para </w:t>
      </w:r>
      <w:r w:rsidR="005769CB">
        <w:rPr>
          <w:lang w:val="es-US"/>
        </w:rPr>
        <w:t>aplicarlas</w:t>
      </w:r>
      <w:r w:rsidR="00D020F3" w:rsidRPr="002D7EBD">
        <w:rPr>
          <w:lang w:val="es-US"/>
        </w:rPr>
        <w:t>.</w:t>
      </w:r>
      <w:r w:rsidRPr="002D7EBD">
        <w:rPr>
          <w:lang w:val="es-US"/>
        </w:rPr>
        <w:t xml:space="preserve"> </w:t>
      </w:r>
    </w:p>
    <w:p w14:paraId="05554D52" w14:textId="5E06C0C1" w:rsidR="00E57DE9" w:rsidRPr="002D7EBD" w:rsidRDefault="00E57DE9" w:rsidP="00F44F68">
      <w:pPr>
        <w:ind w:right="0"/>
        <w:rPr>
          <w:lang w:val="es-US"/>
        </w:rPr>
      </w:pPr>
      <w:r w:rsidRPr="002D7EBD">
        <w:rPr>
          <w:lang w:val="es-US"/>
        </w:rPr>
        <w:t xml:space="preserve">Su plan </w:t>
      </w:r>
      <w:proofErr w:type="spellStart"/>
      <w:r w:rsidRPr="002D7EBD">
        <w:rPr>
          <w:lang w:val="es-US"/>
        </w:rPr>
        <w:t>One</w:t>
      </w:r>
      <w:proofErr w:type="spellEnd"/>
      <w:r w:rsidRPr="002D7EBD">
        <w:rPr>
          <w:lang w:val="es-US"/>
        </w:rPr>
        <w:t xml:space="preserve"> </w:t>
      </w:r>
      <w:proofErr w:type="spellStart"/>
      <w:r w:rsidRPr="002D7EBD">
        <w:rPr>
          <w:lang w:val="es-US"/>
        </w:rPr>
        <w:t>Care</w:t>
      </w:r>
      <w:proofErr w:type="spellEnd"/>
      <w:r w:rsidRPr="002D7EBD">
        <w:rPr>
          <w:lang w:val="es-US"/>
        </w:rPr>
        <w:t xml:space="preserve"> trabajará con usted en todo momento y trabajará con su familia, amigos y defensores si usted lo decide. Usted estará en el centro del proceso de la preparación de su </w:t>
      </w:r>
      <w:del w:id="302" w:author="MMCO" w:date="2018-06-29T22:53:00Z">
        <w:r w:rsidRPr="002D7EBD" w:rsidDel="009F475E">
          <w:rPr>
            <w:lang w:val="es-US"/>
          </w:rPr>
          <w:delText>p</w:delText>
        </w:r>
      </w:del>
      <w:ins w:id="303" w:author="MMCO" w:date="2018-06-29T22:53:00Z">
        <w:r w:rsidR="009F475E">
          <w:rPr>
            <w:lang w:val="es-US"/>
          </w:rPr>
          <w:t>P</w:t>
        </w:r>
      </w:ins>
      <w:r w:rsidRPr="002D7EBD">
        <w:rPr>
          <w:lang w:val="es-US"/>
        </w:rPr>
        <w:t>lan de cuidados personales</w:t>
      </w:r>
      <w:ins w:id="304" w:author="MMCO" w:date="2018-06-30T21:49:00Z">
        <w:r w:rsidR="001C5D70" w:rsidRPr="001C5D70">
          <w:rPr>
            <w:lang w:val="es-US"/>
          </w:rPr>
          <w:t xml:space="preserve"> </w:t>
        </w:r>
        <w:r w:rsidR="001C5D70">
          <w:rPr>
            <w:lang w:val="es-US"/>
          </w:rPr>
          <w:t>individualizado</w:t>
        </w:r>
      </w:ins>
      <w:r w:rsidRPr="002D7EBD">
        <w:rPr>
          <w:lang w:val="es-US"/>
        </w:rPr>
        <w:t>.</w:t>
      </w:r>
    </w:p>
    <w:p w14:paraId="3483FA03" w14:textId="52441A89" w:rsidR="00E57DE9" w:rsidRPr="002D7EBD" w:rsidRDefault="00E57DE9" w:rsidP="00F44F68">
      <w:pPr>
        <w:ind w:right="0"/>
        <w:rPr>
          <w:lang w:val="es-US"/>
        </w:rPr>
      </w:pPr>
      <w:r w:rsidRPr="002D7EBD">
        <w:rPr>
          <w:lang w:val="es-US"/>
        </w:rPr>
        <w:t xml:space="preserve">Todos los años, su </w:t>
      </w:r>
      <w:ins w:id="305" w:author="MMCO" w:date="2018-06-26T10:21:00Z">
        <w:r w:rsidR="007A1D8C">
          <w:rPr>
            <w:lang w:val="es-US"/>
          </w:rPr>
          <w:t>E</w:t>
        </w:r>
        <w:r w:rsidR="007A1D8C" w:rsidRPr="002D7EBD">
          <w:rPr>
            <w:lang w:val="es-US"/>
          </w:rPr>
          <w:t xml:space="preserve">quipo de cuidados </w:t>
        </w:r>
      </w:ins>
      <w:del w:id="306" w:author="MMCO" w:date="2018-06-26T10:21:00Z">
        <w:r w:rsidRPr="002D7EBD" w:rsidDel="007A1D8C">
          <w:rPr>
            <w:lang w:val="es-US"/>
          </w:rPr>
          <w:delText xml:space="preserve">equipo de cuidados </w:delText>
        </w:r>
      </w:del>
      <w:r w:rsidRPr="002D7EBD">
        <w:rPr>
          <w:lang w:val="es-US"/>
        </w:rPr>
        <w:t xml:space="preserve">trabajará con usted para actualizar su </w:t>
      </w:r>
      <w:ins w:id="307" w:author="MMCO" w:date="2018-06-26T10:21:00Z">
        <w:r w:rsidR="007A1D8C">
          <w:rPr>
            <w:lang w:val="es-US"/>
          </w:rPr>
          <w:t>Plan de cuidados personales</w:t>
        </w:r>
      </w:ins>
      <w:ins w:id="308" w:author="MMCO" w:date="2018-06-30T21:50:00Z">
        <w:r w:rsidR="001C5D70" w:rsidRPr="001C5D70">
          <w:rPr>
            <w:lang w:val="es-US"/>
          </w:rPr>
          <w:t xml:space="preserve"> </w:t>
        </w:r>
        <w:r w:rsidR="001C5D70">
          <w:rPr>
            <w:lang w:val="es-US"/>
          </w:rPr>
          <w:t xml:space="preserve">individualizado </w:t>
        </w:r>
      </w:ins>
      <w:del w:id="309" w:author="MMCO" w:date="2018-06-26T10:21:00Z">
        <w:r w:rsidRPr="002D7EBD" w:rsidDel="007A1D8C">
          <w:rPr>
            <w:lang w:val="es-US"/>
          </w:rPr>
          <w:delText>plan de cuidados</w:delText>
        </w:r>
      </w:del>
      <w:r w:rsidRPr="002D7EBD">
        <w:rPr>
          <w:lang w:val="es-US"/>
        </w:rPr>
        <w:t xml:space="preserve"> en caso de que haya un cambio en los servicios de salud que usted necesita y quiere.</w:t>
      </w:r>
      <w:r w:rsidR="00431EB9" w:rsidRPr="002D7EBD">
        <w:rPr>
          <w:lang w:val="es-US"/>
        </w:rPr>
        <w:t xml:space="preserve"> Su </w:t>
      </w:r>
      <w:ins w:id="310" w:author="MMCO" w:date="2018-06-26T10:21:00Z">
        <w:r w:rsidR="007A1D8C">
          <w:rPr>
            <w:lang w:val="es-US"/>
          </w:rPr>
          <w:t>Plan de cuidados personales</w:t>
        </w:r>
        <w:r w:rsidR="007A1D8C" w:rsidRPr="002D7EBD" w:rsidDel="007A1D8C">
          <w:rPr>
            <w:lang w:val="es-US"/>
          </w:rPr>
          <w:t xml:space="preserve"> </w:t>
        </w:r>
      </w:ins>
      <w:ins w:id="311" w:author="MMCO" w:date="2018-06-30T21:50:00Z">
        <w:r w:rsidR="001C5D70">
          <w:rPr>
            <w:lang w:val="es-US"/>
          </w:rPr>
          <w:t xml:space="preserve">individualizado </w:t>
        </w:r>
      </w:ins>
      <w:del w:id="312" w:author="MMCO" w:date="2018-06-26T10:21:00Z">
        <w:r w:rsidR="00431EB9" w:rsidRPr="002D7EBD" w:rsidDel="007A1D8C">
          <w:rPr>
            <w:lang w:val="es-US"/>
          </w:rPr>
          <w:delText>plan</w:delText>
        </w:r>
        <w:r w:rsidR="002D7EBD" w:rsidRPr="002D7EBD" w:rsidDel="007A1D8C">
          <w:rPr>
            <w:lang w:val="es-US"/>
          </w:rPr>
          <w:delText xml:space="preserve"> personal</w:delText>
        </w:r>
        <w:r w:rsidR="00431EB9" w:rsidRPr="002D7EBD" w:rsidDel="007A1D8C">
          <w:rPr>
            <w:lang w:val="es-US"/>
          </w:rPr>
          <w:delText xml:space="preserve"> de cuidados </w:delText>
        </w:r>
      </w:del>
      <w:r w:rsidR="00431EB9" w:rsidRPr="002D7EBD">
        <w:rPr>
          <w:lang w:val="es-US"/>
        </w:rPr>
        <w:t>también podrá actualiza</w:t>
      </w:r>
      <w:r w:rsidR="002D7EBD" w:rsidRPr="002D7EBD">
        <w:rPr>
          <w:lang w:val="es-US"/>
        </w:rPr>
        <w:t xml:space="preserve">rse, </w:t>
      </w:r>
      <w:r w:rsidR="00431EB9" w:rsidRPr="002D7EBD">
        <w:rPr>
          <w:lang w:val="es-US"/>
        </w:rPr>
        <w:t>según cambien sus objetivos o necesidades durante el año.</w:t>
      </w:r>
    </w:p>
    <w:p w14:paraId="461B19E9" w14:textId="700AF3EF" w:rsidR="00E57DE9" w:rsidRPr="002D7EBD" w:rsidRDefault="00400C90" w:rsidP="00400C90">
      <w:pPr>
        <w:pStyle w:val="Heading1"/>
        <w:rPr>
          <w:lang w:val="es-US"/>
        </w:rPr>
      </w:pPr>
      <w:bookmarkStart w:id="313" w:name="_Toc519071607"/>
      <w:bookmarkStart w:id="314" w:name="_Toc355617722"/>
      <w:bookmarkStart w:id="315" w:name="_Toc394570969"/>
      <w:bookmarkEnd w:id="282"/>
      <w:bookmarkEnd w:id="283"/>
      <w:bookmarkEnd w:id="284"/>
      <w:r>
        <w:rPr>
          <w:lang w:val="es-US"/>
        </w:rPr>
        <w:t xml:space="preserve">H. </w:t>
      </w:r>
      <w:del w:id="316" w:author="MMCO" w:date="2018-06-26T10:22:00Z">
        <w:r w:rsidR="00E57DE9" w:rsidRPr="002D7EBD" w:rsidDel="007A1D8C">
          <w:rPr>
            <w:lang w:val="es-US"/>
          </w:rPr>
          <w:delText>¿&lt;</w:delText>
        </w:r>
        <w:r w:rsidR="00104CF9" w:rsidRPr="002D7EBD" w:rsidDel="007A1D8C">
          <w:rPr>
            <w:lang w:val="es-US"/>
          </w:rPr>
          <w:delText>Plan name</w:delText>
        </w:r>
        <w:r w:rsidR="00E57DE9" w:rsidRPr="002D7EBD" w:rsidDel="007A1D8C">
          <w:rPr>
            <w:lang w:val="es-US"/>
          </w:rPr>
          <w:delText>&gt; tiene una</w:delText>
        </w:r>
      </w:del>
      <w:ins w:id="317" w:author="MMCO" w:date="2018-06-26T10:22:00Z">
        <w:r w:rsidR="007A1D8C">
          <w:rPr>
            <w:lang w:val="es-US"/>
          </w:rPr>
          <w:t>C</w:t>
        </w:r>
      </w:ins>
      <w:del w:id="318" w:author="MMCO" w:date="2018-06-26T10:22:00Z">
        <w:r w:rsidR="00E57DE9" w:rsidRPr="002D7EBD" w:rsidDel="007A1D8C">
          <w:rPr>
            <w:lang w:val="es-US"/>
          </w:rPr>
          <w:delText xml:space="preserve"> c</w:delText>
        </w:r>
      </w:del>
      <w:r w:rsidR="00E57DE9" w:rsidRPr="002D7EBD">
        <w:rPr>
          <w:lang w:val="es-US"/>
        </w:rPr>
        <w:t>uota mensual</w:t>
      </w:r>
      <w:ins w:id="319" w:author="MMCO" w:date="2018-06-26T10:22:00Z">
        <w:r w:rsidR="007A1D8C">
          <w:rPr>
            <w:lang w:val="es-US"/>
          </w:rPr>
          <w:t xml:space="preserve"> de </w:t>
        </w:r>
        <w:r w:rsidR="007A1D8C" w:rsidRPr="002D7EBD">
          <w:rPr>
            <w:lang w:val="es-US"/>
          </w:rPr>
          <w:t xml:space="preserve">&lt;Plan </w:t>
        </w:r>
        <w:proofErr w:type="spellStart"/>
        <w:r w:rsidR="007A1D8C" w:rsidRPr="002D7EBD">
          <w:rPr>
            <w:lang w:val="es-US"/>
          </w:rPr>
          <w:t>name</w:t>
        </w:r>
        <w:proofErr w:type="spellEnd"/>
        <w:r w:rsidR="007A1D8C" w:rsidRPr="002D7EBD">
          <w:rPr>
            <w:lang w:val="es-US"/>
          </w:rPr>
          <w:t>&gt;</w:t>
        </w:r>
      </w:ins>
      <w:bookmarkEnd w:id="313"/>
      <w:del w:id="320" w:author="MMCO" w:date="2018-06-26T10:22:00Z">
        <w:r w:rsidR="00E57DE9" w:rsidRPr="002D7EBD" w:rsidDel="007A1D8C">
          <w:rPr>
            <w:lang w:val="es-US"/>
          </w:rPr>
          <w:delText>?</w:delText>
        </w:r>
      </w:del>
      <w:bookmarkEnd w:id="314"/>
      <w:bookmarkEnd w:id="315"/>
    </w:p>
    <w:p w14:paraId="18BDCACD" w14:textId="77777777" w:rsidR="002D7EBD" w:rsidRDefault="002D7EBD" w:rsidP="00F44F68">
      <w:pPr>
        <w:ind w:right="0"/>
        <w:rPr>
          <w:lang w:val="es-US"/>
        </w:rPr>
      </w:pPr>
      <w:r>
        <w:rPr>
          <w:lang w:val="es-US"/>
        </w:rPr>
        <w:t xml:space="preserve">Usted no pagará ninguna cuota mensual a &lt;plan </w:t>
      </w:r>
      <w:proofErr w:type="spellStart"/>
      <w:r>
        <w:rPr>
          <w:lang w:val="es-US"/>
        </w:rPr>
        <w:t>name</w:t>
      </w:r>
      <w:proofErr w:type="spellEnd"/>
      <w:r>
        <w:rPr>
          <w:lang w:val="es-US"/>
        </w:rPr>
        <w:t>&gt; por su cobertura de salud.</w:t>
      </w:r>
    </w:p>
    <w:p w14:paraId="4419D511" w14:textId="77777777" w:rsidR="004A4827" w:rsidRDefault="002D7EBD" w:rsidP="00F44F68">
      <w:pPr>
        <w:ind w:right="0"/>
        <w:rPr>
          <w:lang w:val="es-US"/>
        </w:rPr>
      </w:pPr>
      <w:r>
        <w:rPr>
          <w:lang w:val="es-US"/>
        </w:rPr>
        <w:t xml:space="preserve">Si usted paga una cuota a </w:t>
      </w:r>
      <w:proofErr w:type="spellStart"/>
      <w:r>
        <w:rPr>
          <w:lang w:val="es-US"/>
        </w:rPr>
        <w:t>MassHealth</w:t>
      </w:r>
      <w:proofErr w:type="spellEnd"/>
      <w:r>
        <w:rPr>
          <w:lang w:val="es-US"/>
        </w:rPr>
        <w:t xml:space="preserve"> por </w:t>
      </w:r>
      <w:proofErr w:type="spellStart"/>
      <w:r>
        <w:rPr>
          <w:lang w:val="es-US"/>
        </w:rPr>
        <w:t>CommonHealth</w:t>
      </w:r>
      <w:proofErr w:type="spellEnd"/>
      <w:r>
        <w:rPr>
          <w:lang w:val="es-US"/>
        </w:rPr>
        <w:t xml:space="preserve">, usted deberá seguir pagando la cuota a </w:t>
      </w:r>
      <w:proofErr w:type="spellStart"/>
      <w:r>
        <w:rPr>
          <w:lang w:val="es-US"/>
        </w:rPr>
        <w:t>MassHealth</w:t>
      </w:r>
      <w:proofErr w:type="spellEnd"/>
      <w:r>
        <w:rPr>
          <w:lang w:val="es-US"/>
        </w:rPr>
        <w:t xml:space="preserve"> para conservar su cobertura</w:t>
      </w:r>
      <w:r w:rsidR="004A4827" w:rsidRPr="002D7EBD">
        <w:rPr>
          <w:lang w:val="es-US"/>
        </w:rPr>
        <w:t>.</w:t>
      </w:r>
    </w:p>
    <w:p w14:paraId="2E0FC8AA" w14:textId="77777777" w:rsidR="00131AF5" w:rsidRDefault="00131AF5" w:rsidP="00F44F68">
      <w:pPr>
        <w:ind w:right="0"/>
        <w:rPr>
          <w:lang w:val="es-US"/>
        </w:rPr>
      </w:pPr>
      <w:r>
        <w:rPr>
          <w:lang w:val="es-US"/>
        </w:rPr>
        <w:t xml:space="preserve">Los miembros que entran a una institución de enfermería </w:t>
      </w:r>
      <w:r w:rsidR="005E44E5">
        <w:rPr>
          <w:lang w:val="es-US"/>
        </w:rPr>
        <w:t xml:space="preserve">especializada </w:t>
      </w:r>
      <w:r>
        <w:rPr>
          <w:lang w:val="es-US"/>
        </w:rPr>
        <w:t xml:space="preserve">podrían tener que pagar una Cantidad pagada por el paciente para conservar su cobertura de </w:t>
      </w:r>
      <w:proofErr w:type="spellStart"/>
      <w:r>
        <w:rPr>
          <w:lang w:val="es-US"/>
        </w:rPr>
        <w:t>MassHealth</w:t>
      </w:r>
      <w:proofErr w:type="spellEnd"/>
      <w:r>
        <w:rPr>
          <w:lang w:val="es-US"/>
        </w:rPr>
        <w:t>. La cantidad pagada por el paciente es</w:t>
      </w:r>
      <w:r w:rsidR="00105C4C">
        <w:rPr>
          <w:lang w:val="es-US"/>
        </w:rPr>
        <w:t xml:space="preserve"> </w:t>
      </w:r>
      <w:r>
        <w:rPr>
          <w:lang w:val="es-US"/>
        </w:rPr>
        <w:t xml:space="preserve">la contribución del miembro para cubrir los costos del cuidado en la institución. </w:t>
      </w:r>
      <w:proofErr w:type="spellStart"/>
      <w:r>
        <w:rPr>
          <w:lang w:val="es-US"/>
        </w:rPr>
        <w:t>MassHealth</w:t>
      </w:r>
      <w:proofErr w:type="spellEnd"/>
      <w:r>
        <w:rPr>
          <w:lang w:val="es-US"/>
        </w:rPr>
        <w:t xml:space="preserve"> le enviará un aviso detallado en caso que se espere que usted pague la cantidad pagada por el paciente.</w:t>
      </w:r>
    </w:p>
    <w:p w14:paraId="302EDC9C" w14:textId="41652237" w:rsidR="00E57DE9" w:rsidRPr="002D7EBD" w:rsidRDefault="00400C90" w:rsidP="00400C90">
      <w:pPr>
        <w:pStyle w:val="Heading1"/>
        <w:rPr>
          <w:lang w:val="es-US"/>
        </w:rPr>
      </w:pPr>
      <w:bookmarkStart w:id="321" w:name="_Toc347498212"/>
      <w:bookmarkStart w:id="322" w:name="_Toc347855979"/>
      <w:bookmarkStart w:id="323" w:name="_Toc347937236"/>
      <w:bookmarkStart w:id="324" w:name="_Toc355617723"/>
      <w:bookmarkStart w:id="325" w:name="_Toc394570970"/>
      <w:bookmarkStart w:id="326" w:name="_Toc519071608"/>
      <w:bookmarkStart w:id="327" w:name="_Toc109299875"/>
      <w:bookmarkStart w:id="328" w:name="_Toc109300174"/>
      <w:bookmarkStart w:id="329" w:name="_Toc190801549"/>
      <w:bookmarkStart w:id="330" w:name="_Toc199361767"/>
      <w:r>
        <w:rPr>
          <w:lang w:val="es-US"/>
        </w:rPr>
        <w:t xml:space="preserve">I. </w:t>
      </w:r>
      <w:del w:id="331" w:author="MMCO" w:date="2018-06-26T10:22:00Z">
        <w:r w:rsidR="00E57DE9" w:rsidRPr="002D7EBD" w:rsidDel="007A1D8C">
          <w:rPr>
            <w:lang w:val="es-US"/>
          </w:rPr>
          <w:delText>Sobre el</w:delText>
        </w:r>
      </w:del>
      <w:ins w:id="332" w:author="MMCO" w:date="2018-06-26T10:22:00Z">
        <w:r w:rsidR="007A1D8C">
          <w:rPr>
            <w:lang w:val="es-US"/>
          </w:rPr>
          <w:t>El</w:t>
        </w:r>
      </w:ins>
      <w:r w:rsidR="00E57DE9" w:rsidRPr="002D7EBD">
        <w:rPr>
          <w:lang w:val="es-US"/>
        </w:rPr>
        <w:t xml:space="preserve"> </w:t>
      </w:r>
      <w:r w:rsidR="00E57DE9" w:rsidRPr="00F979A5">
        <w:rPr>
          <w:i/>
          <w:iCs/>
          <w:lang w:val="es-US"/>
        </w:rPr>
        <w:t>Manual del miembro</w:t>
      </w:r>
      <w:bookmarkEnd w:id="321"/>
      <w:bookmarkEnd w:id="322"/>
      <w:bookmarkEnd w:id="323"/>
      <w:bookmarkEnd w:id="324"/>
      <w:bookmarkEnd w:id="325"/>
      <w:bookmarkEnd w:id="326"/>
    </w:p>
    <w:p w14:paraId="10D22324" w14:textId="1EFA31E7" w:rsidR="00E57DE9" w:rsidRDefault="00E57DE9" w:rsidP="00F44F68">
      <w:pPr>
        <w:autoSpaceDE w:val="0"/>
        <w:autoSpaceDN w:val="0"/>
        <w:adjustRightInd w:val="0"/>
        <w:ind w:right="0"/>
        <w:rPr>
          <w:ins w:id="333" w:author="MMCO" w:date="2018-06-26T10:27:00Z"/>
          <w:lang w:val="es-US"/>
        </w:rPr>
      </w:pPr>
      <w:bookmarkStart w:id="334" w:name="_Toc347498213"/>
      <w:bookmarkStart w:id="335" w:name="_Toc347855980"/>
      <w:bookmarkEnd w:id="327"/>
      <w:bookmarkEnd w:id="328"/>
      <w:bookmarkEnd w:id="329"/>
      <w:bookmarkEnd w:id="330"/>
      <w:r w:rsidRPr="002D7EBD">
        <w:rPr>
          <w:lang w:val="es-US"/>
        </w:rPr>
        <w:t xml:space="preserve">Este </w:t>
      </w:r>
      <w:r w:rsidRPr="002D7EBD">
        <w:rPr>
          <w:i/>
          <w:iCs/>
          <w:lang w:val="es-US"/>
        </w:rPr>
        <w:t xml:space="preserve">Manual del miembro </w:t>
      </w:r>
      <w:r w:rsidRPr="002D7EBD">
        <w:rPr>
          <w:lang w:val="es-US"/>
        </w:rPr>
        <w:t xml:space="preserve">forma parte de nuestro contrato con usted. Esto significa que debemos seguir todas las reglas de este documento. Si le parece que hemos hecho algo que vaya en contra de estas reglas, podrá apelar o cuestionar nuestras medidas. Si quiere información sobre cómo apelar, lea el Capítulo 9 </w:t>
      </w:r>
      <w:r w:rsidRPr="002D7EBD">
        <w:rPr>
          <w:rStyle w:val="PlanInstructions"/>
          <w:i w:val="0"/>
          <w:lang w:val="es-US"/>
        </w:rPr>
        <w:t>[</w:t>
      </w:r>
      <w:proofErr w:type="spellStart"/>
      <w:r w:rsidRPr="002D7EBD">
        <w:rPr>
          <w:rStyle w:val="PlanInstructions"/>
          <w:lang w:val="es-US"/>
        </w:rPr>
        <w:t>plans</w:t>
      </w:r>
      <w:proofErr w:type="spellEnd"/>
      <w:r w:rsidRPr="002D7EBD">
        <w:rPr>
          <w:rStyle w:val="PlanInstructions"/>
          <w:lang w:val="es-US"/>
        </w:rPr>
        <w:t xml:space="preserve"> </w:t>
      </w:r>
      <w:proofErr w:type="spellStart"/>
      <w:r w:rsidRPr="002D7EBD">
        <w:rPr>
          <w:rStyle w:val="PlanInstructions"/>
          <w:lang w:val="es-US"/>
        </w:rPr>
        <w:t>may</w:t>
      </w:r>
      <w:proofErr w:type="spellEnd"/>
      <w:r w:rsidRPr="002D7EBD">
        <w:rPr>
          <w:rStyle w:val="PlanInstructions"/>
          <w:lang w:val="es-US"/>
        </w:rPr>
        <w:t xml:space="preserve"> </w:t>
      </w:r>
      <w:proofErr w:type="spellStart"/>
      <w:r w:rsidRPr="002D7EBD">
        <w:rPr>
          <w:rStyle w:val="PlanInstructions"/>
          <w:lang w:val="es-US"/>
        </w:rPr>
        <w:t>insert</w:t>
      </w:r>
      <w:proofErr w:type="spellEnd"/>
      <w:r w:rsidRPr="002D7EBD">
        <w:rPr>
          <w:rStyle w:val="PlanInstructions"/>
          <w:lang w:val="es-US"/>
        </w:rPr>
        <w:t xml:space="preserve"> </w:t>
      </w:r>
      <w:proofErr w:type="spellStart"/>
      <w:r w:rsidRPr="002D7EBD">
        <w:rPr>
          <w:rStyle w:val="PlanInstructions"/>
          <w:lang w:val="es-US"/>
        </w:rPr>
        <w:t>reference</w:t>
      </w:r>
      <w:proofErr w:type="spellEnd"/>
      <w:r w:rsidRPr="002D7EBD">
        <w:rPr>
          <w:rStyle w:val="PlanInstructions"/>
          <w:lang w:val="es-US"/>
        </w:rPr>
        <w:t xml:space="preserve">, as </w:t>
      </w:r>
      <w:proofErr w:type="spellStart"/>
      <w:r w:rsidRPr="002D7EBD">
        <w:rPr>
          <w:rStyle w:val="PlanInstructions"/>
          <w:lang w:val="es-US"/>
        </w:rPr>
        <w:t>applicable</w:t>
      </w:r>
      <w:proofErr w:type="spellEnd"/>
      <w:r w:rsidRPr="002D7EBD">
        <w:rPr>
          <w:rStyle w:val="PlanInstructions"/>
          <w:i w:val="0"/>
          <w:lang w:val="es-US"/>
        </w:rPr>
        <w:t>]</w:t>
      </w:r>
      <w:r w:rsidRPr="002D7EBD">
        <w:rPr>
          <w:rStyle w:val="PlanInstructions"/>
          <w:lang w:val="es-US"/>
        </w:rPr>
        <w:t xml:space="preserve"> </w:t>
      </w:r>
      <w:r w:rsidRPr="002D7EBD">
        <w:rPr>
          <w:lang w:val="es-US"/>
        </w:rPr>
        <w:t>o llame al 1-800-MEDICARE (1-800-633-4227).</w:t>
      </w:r>
    </w:p>
    <w:p w14:paraId="7F593F95" w14:textId="7859DFD1" w:rsidR="007A1D8C" w:rsidRPr="00D34589" w:rsidRDefault="007A1D8C" w:rsidP="00F44F68">
      <w:pPr>
        <w:autoSpaceDE w:val="0"/>
        <w:autoSpaceDN w:val="0"/>
        <w:adjustRightInd w:val="0"/>
        <w:ind w:right="0"/>
      </w:pPr>
      <w:ins w:id="336" w:author="MMCO" w:date="2018-06-26T10:27:00Z">
        <w:r>
          <w:rPr>
            <w:lang w:val="es-US"/>
          </w:rPr>
          <w:t xml:space="preserve">Puede solicitar un </w:t>
        </w:r>
        <w:r w:rsidRPr="00C161AC">
          <w:rPr>
            <w:i/>
            <w:iCs/>
            <w:lang w:val="es-US"/>
          </w:rPr>
          <w:t xml:space="preserve">Manual del miembro </w:t>
        </w:r>
        <w:r>
          <w:rPr>
            <w:lang w:val="es-US"/>
          </w:rPr>
          <w:t>llamando a Servicios al miembro al &lt;</w:t>
        </w:r>
        <w:proofErr w:type="spellStart"/>
        <w:r>
          <w:rPr>
            <w:lang w:val="es-US"/>
          </w:rPr>
          <w:t>phone</w:t>
        </w:r>
        <w:proofErr w:type="spellEnd"/>
        <w:r>
          <w:rPr>
            <w:lang w:val="es-US"/>
          </w:rPr>
          <w:t xml:space="preserve"> </w:t>
        </w:r>
        <w:proofErr w:type="spellStart"/>
        <w:r>
          <w:rPr>
            <w:lang w:val="es-US"/>
          </w:rPr>
          <w:t>number</w:t>
        </w:r>
        <w:proofErr w:type="spellEnd"/>
        <w:r>
          <w:rPr>
            <w:lang w:val="es-US"/>
          </w:rPr>
          <w:t xml:space="preserve">&gt;. También puede ver el </w:t>
        </w:r>
        <w:r w:rsidRPr="00C161AC">
          <w:rPr>
            <w:i/>
            <w:iCs/>
            <w:lang w:val="es-US"/>
          </w:rPr>
          <w:t>Manual del miembro</w:t>
        </w:r>
        <w:r>
          <w:rPr>
            <w:lang w:val="es-US"/>
          </w:rPr>
          <w:t xml:space="preserve"> en &lt;web </w:t>
        </w:r>
        <w:proofErr w:type="spellStart"/>
        <w:r>
          <w:rPr>
            <w:lang w:val="es-US"/>
          </w:rPr>
          <w:t>address</w:t>
        </w:r>
        <w:proofErr w:type="spellEnd"/>
        <w:r>
          <w:rPr>
            <w:lang w:val="es-US"/>
          </w:rPr>
          <w:t xml:space="preserve">&gt; o descargarlo de ese sitio web. </w:t>
        </w:r>
        <w:r w:rsidRPr="00C161AC">
          <w:rPr>
            <w:color w:val="548DD4"/>
          </w:rPr>
          <w:t>[</w:t>
        </w:r>
        <w:r w:rsidRPr="00CF2EBF">
          <w:rPr>
            <w:i/>
            <w:iCs/>
            <w:color w:val="548DD4"/>
          </w:rPr>
          <w:t>Plan may modify language if the Member Handbook will be sent annually.</w:t>
        </w:r>
        <w:r w:rsidRPr="00CF2EBF">
          <w:rPr>
            <w:color w:val="548DD4"/>
          </w:rPr>
          <w:t>]</w:t>
        </w:r>
      </w:ins>
    </w:p>
    <w:p w14:paraId="689AE714" w14:textId="77777777" w:rsidR="00E57DE9" w:rsidRPr="002D7EBD" w:rsidRDefault="00E57DE9" w:rsidP="00F44F68">
      <w:pPr>
        <w:ind w:right="0"/>
        <w:rPr>
          <w:lang w:val="es-US"/>
        </w:rPr>
      </w:pPr>
      <w:r w:rsidRPr="002D7EBD">
        <w:rPr>
          <w:lang w:val="es-US"/>
        </w:rPr>
        <w:t>El contrato es vigente durante los meses en que usted esté inscrito en &lt;</w:t>
      </w:r>
      <w:r w:rsidR="00C039BD" w:rsidRPr="002D7EBD">
        <w:rPr>
          <w:lang w:val="es-US"/>
        </w:rPr>
        <w:t xml:space="preserve">plan </w:t>
      </w:r>
      <w:proofErr w:type="spellStart"/>
      <w:r w:rsidR="00C039BD" w:rsidRPr="002D7EBD">
        <w:rPr>
          <w:lang w:val="es-US"/>
        </w:rPr>
        <w:t>name</w:t>
      </w:r>
      <w:proofErr w:type="spellEnd"/>
      <w:r w:rsidRPr="002D7EBD">
        <w:rPr>
          <w:lang w:val="es-US"/>
        </w:rPr>
        <w:t>&gt; entre &lt;</w:t>
      </w:r>
      <w:proofErr w:type="spellStart"/>
      <w:r w:rsidRPr="002D7EBD">
        <w:rPr>
          <w:lang w:val="es-US"/>
        </w:rPr>
        <w:t>start</w:t>
      </w:r>
      <w:proofErr w:type="spellEnd"/>
      <w:r w:rsidRPr="002D7EBD">
        <w:rPr>
          <w:lang w:val="es-US"/>
        </w:rPr>
        <w:t xml:space="preserve"> date&gt; y &lt;</w:t>
      </w:r>
      <w:proofErr w:type="spellStart"/>
      <w:r w:rsidRPr="002D7EBD">
        <w:rPr>
          <w:lang w:val="es-US"/>
        </w:rPr>
        <w:t>end</w:t>
      </w:r>
      <w:proofErr w:type="spellEnd"/>
      <w:r w:rsidRPr="002D7EBD">
        <w:rPr>
          <w:lang w:val="es-US"/>
        </w:rPr>
        <w:t xml:space="preserve"> date&gt;.</w:t>
      </w:r>
    </w:p>
    <w:p w14:paraId="199FE3A7" w14:textId="66A2D78D" w:rsidR="004A4827" w:rsidRPr="002D7EBD" w:rsidRDefault="00400C90" w:rsidP="00400C90">
      <w:pPr>
        <w:pStyle w:val="Heading1"/>
        <w:rPr>
          <w:lang w:val="es-US"/>
        </w:rPr>
      </w:pPr>
      <w:bookmarkStart w:id="337" w:name="_Toc519071609"/>
      <w:bookmarkStart w:id="338" w:name="_Toc347937237"/>
      <w:bookmarkStart w:id="339" w:name="_Toc355617724"/>
      <w:bookmarkStart w:id="340" w:name="_Toc394570971"/>
      <w:bookmarkEnd w:id="334"/>
      <w:bookmarkEnd w:id="335"/>
      <w:r>
        <w:rPr>
          <w:lang w:val="es-US"/>
        </w:rPr>
        <w:t xml:space="preserve">J. </w:t>
      </w:r>
      <w:del w:id="341" w:author="MMCO" w:date="2018-06-26T10:28:00Z">
        <w:r w:rsidR="00E57DE9" w:rsidRPr="002D7EBD" w:rsidDel="00094EB0">
          <w:rPr>
            <w:lang w:val="es-US"/>
          </w:rPr>
          <w:delText xml:space="preserve">¿Qué otra </w:delText>
        </w:r>
      </w:del>
      <w:ins w:id="342" w:author="MMCO" w:date="2018-06-26T10:28:00Z">
        <w:r w:rsidR="00094EB0">
          <w:rPr>
            <w:lang w:val="es-US"/>
          </w:rPr>
          <w:t xml:space="preserve">Otra </w:t>
        </w:r>
      </w:ins>
      <w:r w:rsidR="00E57DE9" w:rsidRPr="002D7EBD">
        <w:rPr>
          <w:lang w:val="es-US"/>
        </w:rPr>
        <w:t xml:space="preserve">información </w:t>
      </w:r>
      <w:ins w:id="343" w:author="MMCO" w:date="2018-06-26T10:28:00Z">
        <w:r w:rsidR="00094EB0">
          <w:rPr>
            <w:lang w:val="es-US"/>
          </w:rPr>
          <w:t xml:space="preserve">que </w:t>
        </w:r>
      </w:ins>
      <w:r w:rsidR="00E57DE9" w:rsidRPr="002D7EBD">
        <w:rPr>
          <w:lang w:val="es-US"/>
        </w:rPr>
        <w:t>recibirá de nosotros</w:t>
      </w:r>
      <w:bookmarkEnd w:id="337"/>
      <w:del w:id="344" w:author="MMCO" w:date="2018-06-26T10:28:00Z">
        <w:r w:rsidR="00E57DE9" w:rsidRPr="002D7EBD" w:rsidDel="00094EB0">
          <w:rPr>
            <w:lang w:val="es-US"/>
          </w:rPr>
          <w:delText>?</w:delText>
        </w:r>
      </w:del>
      <w:bookmarkEnd w:id="338"/>
      <w:bookmarkEnd w:id="339"/>
      <w:bookmarkEnd w:id="340"/>
    </w:p>
    <w:p w14:paraId="25ED3B09" w14:textId="7447E178" w:rsidR="003A566F" w:rsidRPr="002D7EBD" w:rsidRDefault="003A566F" w:rsidP="00F44F68">
      <w:pPr>
        <w:ind w:right="0"/>
        <w:rPr>
          <w:lang w:val="es-US"/>
        </w:rPr>
      </w:pPr>
      <w:bookmarkStart w:id="345" w:name="_Toc347498214"/>
      <w:bookmarkStart w:id="346" w:name="_Toc347855981"/>
      <w:bookmarkStart w:id="347" w:name="_Toc347937238"/>
      <w:bookmarkStart w:id="348" w:name="_Toc347937336"/>
      <w:r w:rsidRPr="002D7EBD">
        <w:rPr>
          <w:lang w:val="es-US"/>
        </w:rPr>
        <w:t xml:space="preserve">Usted </w:t>
      </w:r>
      <w:r w:rsidR="00667364">
        <w:rPr>
          <w:lang w:val="es-US"/>
        </w:rPr>
        <w:t xml:space="preserve">ya </w:t>
      </w:r>
      <w:r w:rsidRPr="002D7EBD">
        <w:rPr>
          <w:lang w:val="es-US"/>
        </w:rPr>
        <w:t xml:space="preserve">debe haber recibido una </w:t>
      </w:r>
      <w:r w:rsidR="00FC3406">
        <w:rPr>
          <w:lang w:val="es-US"/>
        </w:rPr>
        <w:t>T</w:t>
      </w:r>
      <w:r w:rsidR="00FC3406" w:rsidRPr="002D7EBD">
        <w:rPr>
          <w:lang w:val="es-US"/>
        </w:rPr>
        <w:t xml:space="preserve">arjeta </w:t>
      </w:r>
      <w:r w:rsidRPr="002D7EBD">
        <w:rPr>
          <w:lang w:val="es-US"/>
        </w:rPr>
        <w:t xml:space="preserve">de identificación del miembro de &lt;plan </w:t>
      </w:r>
      <w:proofErr w:type="spellStart"/>
      <w:r w:rsidRPr="002D7EBD">
        <w:rPr>
          <w:lang w:val="es-US"/>
        </w:rPr>
        <w:t>name</w:t>
      </w:r>
      <w:proofErr w:type="spellEnd"/>
      <w:r w:rsidRPr="002D7EBD">
        <w:rPr>
          <w:lang w:val="es-US"/>
        </w:rPr>
        <w:t xml:space="preserve">&gt;, </w:t>
      </w:r>
      <w:r w:rsidR="00105C4C" w:rsidRPr="004E21E7">
        <w:rPr>
          <w:rStyle w:val="PlanInstructions"/>
          <w:i w:val="0"/>
          <w:lang w:val="es-US"/>
        </w:rPr>
        <w:t>[</w:t>
      </w:r>
      <w:proofErr w:type="spellStart"/>
      <w:r w:rsidR="00105C4C" w:rsidRPr="004E21E7">
        <w:rPr>
          <w:rStyle w:val="PlanInstructions"/>
          <w:lang w:val="es-US"/>
        </w:rPr>
        <w:t>insert</w:t>
      </w:r>
      <w:proofErr w:type="spellEnd"/>
      <w:r w:rsidR="00105C4C" w:rsidRPr="004E21E7">
        <w:rPr>
          <w:rStyle w:val="PlanInstructions"/>
          <w:lang w:val="es-US"/>
        </w:rPr>
        <w:t xml:space="preserve"> </w:t>
      </w:r>
      <w:proofErr w:type="spellStart"/>
      <w:r w:rsidR="00105C4C" w:rsidRPr="004E21E7">
        <w:rPr>
          <w:rStyle w:val="PlanInstructions"/>
          <w:lang w:val="es-US"/>
        </w:rPr>
        <w:t>if</w:t>
      </w:r>
      <w:proofErr w:type="spellEnd"/>
      <w:r w:rsidR="00105C4C" w:rsidRPr="004E21E7">
        <w:rPr>
          <w:rStyle w:val="PlanInstructions"/>
          <w:lang w:val="es-US"/>
        </w:rPr>
        <w:t xml:space="preserve"> </w:t>
      </w:r>
      <w:proofErr w:type="spellStart"/>
      <w:r w:rsidR="00105C4C" w:rsidRPr="004E21E7">
        <w:rPr>
          <w:rStyle w:val="PlanInstructions"/>
          <w:lang w:val="es-US"/>
        </w:rPr>
        <w:t>applicable</w:t>
      </w:r>
      <w:proofErr w:type="spellEnd"/>
      <w:r w:rsidR="00105C4C" w:rsidRPr="004E21E7">
        <w:rPr>
          <w:rStyle w:val="PlanInstructions"/>
          <w:lang w:val="es-US"/>
        </w:rPr>
        <w:t xml:space="preserve">: </w:t>
      </w:r>
      <w:r w:rsidR="00E30BC6" w:rsidRPr="00E96C47">
        <w:rPr>
          <w:rStyle w:val="PlanInstructions"/>
          <w:i w:val="0"/>
          <w:lang w:val="es-AR"/>
        </w:rPr>
        <w:t>información sobre cómo acceder a</w:t>
      </w:r>
      <w:r w:rsidR="00105C4C" w:rsidRPr="004E21E7">
        <w:rPr>
          <w:rStyle w:val="PlanInstructions"/>
          <w:i w:val="0"/>
          <w:lang w:val="es-US"/>
        </w:rPr>
        <w:t xml:space="preserve">] </w:t>
      </w:r>
      <w:r w:rsidR="00E30BC6">
        <w:rPr>
          <w:lang w:val="es-US"/>
        </w:rPr>
        <w:t>un</w:t>
      </w:r>
      <w:r w:rsidR="00E30BC6" w:rsidRPr="002D7EBD">
        <w:rPr>
          <w:lang w:val="es-US"/>
        </w:rPr>
        <w:t xml:space="preserve"> </w:t>
      </w:r>
      <w:r w:rsidR="002D7EBD">
        <w:rPr>
          <w:i/>
          <w:iCs/>
          <w:lang w:val="es-US"/>
        </w:rPr>
        <w:t>Directorio de</w:t>
      </w:r>
      <w:r w:rsidRPr="002D7EBD">
        <w:rPr>
          <w:i/>
          <w:iCs/>
          <w:lang w:val="es-US"/>
        </w:rPr>
        <w:t xml:space="preserve"> proveedores y farmacias</w:t>
      </w:r>
      <w:r w:rsidRPr="002D7EBD">
        <w:rPr>
          <w:lang w:val="es-US"/>
        </w:rPr>
        <w:t xml:space="preserve"> </w:t>
      </w:r>
      <w:r w:rsidR="00105C4C" w:rsidRPr="004E21E7">
        <w:rPr>
          <w:rStyle w:val="PlanInstructions"/>
          <w:i w:val="0"/>
          <w:lang w:val="es-US"/>
        </w:rPr>
        <w:t>[</w:t>
      </w:r>
      <w:proofErr w:type="spellStart"/>
      <w:r w:rsidR="00105C4C" w:rsidRPr="004E21E7">
        <w:rPr>
          <w:rStyle w:val="PlanInstructions"/>
          <w:lang w:val="es-US"/>
        </w:rPr>
        <w:t>plans</w:t>
      </w:r>
      <w:proofErr w:type="spellEnd"/>
      <w:r w:rsidR="00105C4C" w:rsidRPr="004E21E7">
        <w:rPr>
          <w:rStyle w:val="PlanInstructions"/>
          <w:lang w:val="es-US"/>
        </w:rPr>
        <w:t xml:space="preserve"> </w:t>
      </w:r>
      <w:proofErr w:type="spellStart"/>
      <w:r w:rsidR="00105C4C" w:rsidRPr="004E21E7">
        <w:rPr>
          <w:rStyle w:val="PlanInstructions"/>
          <w:lang w:val="es-US"/>
        </w:rPr>
        <w:t>that</w:t>
      </w:r>
      <w:proofErr w:type="spellEnd"/>
      <w:r w:rsidR="00105C4C" w:rsidRPr="004E21E7">
        <w:rPr>
          <w:rStyle w:val="PlanInstructions"/>
          <w:lang w:val="es-US"/>
        </w:rPr>
        <w:t xml:space="preserve"> </w:t>
      </w:r>
      <w:proofErr w:type="spellStart"/>
      <w:r w:rsidR="00105C4C" w:rsidRPr="004E21E7">
        <w:rPr>
          <w:rStyle w:val="PlanInstructions"/>
          <w:lang w:val="es-US"/>
        </w:rPr>
        <w:t>limit</w:t>
      </w:r>
      <w:proofErr w:type="spellEnd"/>
      <w:r w:rsidR="00105C4C" w:rsidRPr="004E21E7">
        <w:rPr>
          <w:rStyle w:val="PlanInstructions"/>
          <w:lang w:val="es-US"/>
        </w:rPr>
        <w:t xml:space="preserve"> DME </w:t>
      </w:r>
      <w:proofErr w:type="spellStart"/>
      <w:r w:rsidR="00105C4C" w:rsidRPr="004E21E7">
        <w:rPr>
          <w:rStyle w:val="PlanInstructions"/>
          <w:lang w:val="es-US"/>
        </w:rPr>
        <w:t>brands</w:t>
      </w:r>
      <w:proofErr w:type="spellEnd"/>
      <w:r w:rsidR="00105C4C" w:rsidRPr="004E21E7">
        <w:rPr>
          <w:rStyle w:val="PlanInstructions"/>
          <w:lang w:val="es-US"/>
        </w:rPr>
        <w:t xml:space="preserve"> and </w:t>
      </w:r>
      <w:proofErr w:type="spellStart"/>
      <w:r w:rsidR="00105C4C" w:rsidRPr="004E21E7">
        <w:rPr>
          <w:rStyle w:val="PlanInstructions"/>
          <w:lang w:val="es-US"/>
        </w:rPr>
        <w:t>manufacturers</w:t>
      </w:r>
      <w:proofErr w:type="spellEnd"/>
      <w:r w:rsidR="00105C4C" w:rsidRPr="004E21E7">
        <w:rPr>
          <w:rStyle w:val="PlanInstructions"/>
          <w:lang w:val="es-US"/>
        </w:rPr>
        <w:t xml:space="preserve"> </w:t>
      </w:r>
      <w:proofErr w:type="spellStart"/>
      <w:r w:rsidR="00105C4C" w:rsidRPr="004E21E7">
        <w:rPr>
          <w:rStyle w:val="PlanInstructions"/>
          <w:lang w:val="es-US"/>
        </w:rPr>
        <w:t>insert</w:t>
      </w:r>
      <w:proofErr w:type="spellEnd"/>
      <w:proofErr w:type="gramStart"/>
      <w:r w:rsidR="006B0A54">
        <w:rPr>
          <w:rStyle w:val="PlanInstructions"/>
          <w:i w:val="0"/>
          <w:lang w:val="es-US"/>
        </w:rPr>
        <w:t xml:space="preserve">: </w:t>
      </w:r>
      <w:r w:rsidR="00B209A1">
        <w:rPr>
          <w:rStyle w:val="PlanInstructions"/>
          <w:i w:val="0"/>
          <w:lang w:val="es-US"/>
        </w:rPr>
        <w:t>,</w:t>
      </w:r>
      <w:proofErr w:type="gramEnd"/>
      <w:r w:rsidR="00B209A1">
        <w:rPr>
          <w:rStyle w:val="PlanInstructions"/>
          <w:i w:val="0"/>
          <w:lang w:val="es-US"/>
        </w:rPr>
        <w:t xml:space="preserve"> </w:t>
      </w:r>
      <w:r w:rsidR="00105C4C" w:rsidRPr="004E21E7">
        <w:rPr>
          <w:rStyle w:val="PlanInstructions"/>
          <w:i w:val="0"/>
          <w:lang w:val="es-US"/>
        </w:rPr>
        <w:t xml:space="preserve">una </w:t>
      </w:r>
      <w:r w:rsidR="00105C4C" w:rsidRPr="004E21E7">
        <w:rPr>
          <w:rStyle w:val="PlanInstructions"/>
          <w:lang w:val="es-US"/>
        </w:rPr>
        <w:t>Lista de equipo médico duradero</w:t>
      </w:r>
      <w:r w:rsidR="00105C4C" w:rsidRPr="004E21E7">
        <w:rPr>
          <w:rStyle w:val="PlanInstructions"/>
          <w:i w:val="0"/>
          <w:lang w:val="es-US"/>
        </w:rPr>
        <w:t>]</w:t>
      </w:r>
      <w:r w:rsidR="00105C4C" w:rsidRPr="004E21E7">
        <w:rPr>
          <w:lang w:val="es-US"/>
        </w:rPr>
        <w:t xml:space="preserve"> </w:t>
      </w:r>
      <w:r w:rsidRPr="002D7EBD">
        <w:rPr>
          <w:lang w:val="es-US"/>
        </w:rPr>
        <w:t xml:space="preserve">y </w:t>
      </w:r>
      <w:ins w:id="349" w:author="MMCO" w:date="2018-06-26T10:28:00Z">
        <w:r w:rsidR="00094EB0" w:rsidRPr="00CF2EBF">
          <w:rPr>
            <w:color w:val="548DD4"/>
            <w:lang w:val="es-ES"/>
          </w:rPr>
          <w:t>[</w:t>
        </w:r>
        <w:proofErr w:type="spellStart"/>
        <w:r w:rsidR="00094EB0" w:rsidRPr="00CF2EBF">
          <w:rPr>
            <w:i/>
            <w:iCs/>
            <w:color w:val="548DD4"/>
            <w:lang w:val="es-ES"/>
          </w:rPr>
          <w:t>insert</w:t>
        </w:r>
        <w:proofErr w:type="spellEnd"/>
        <w:r w:rsidR="00094EB0" w:rsidRPr="00CF2EBF">
          <w:rPr>
            <w:i/>
            <w:iCs/>
            <w:color w:val="548DD4"/>
            <w:lang w:val="es-ES"/>
          </w:rPr>
          <w:t xml:space="preserve"> </w:t>
        </w:r>
        <w:proofErr w:type="spellStart"/>
        <w:r w:rsidR="00094EB0" w:rsidRPr="00CF2EBF">
          <w:rPr>
            <w:i/>
            <w:iCs/>
            <w:color w:val="548DD4"/>
            <w:lang w:val="es-ES"/>
          </w:rPr>
          <w:t>if</w:t>
        </w:r>
        <w:proofErr w:type="spellEnd"/>
        <w:r w:rsidR="00094EB0" w:rsidRPr="00CF2EBF">
          <w:rPr>
            <w:i/>
            <w:iCs/>
            <w:color w:val="548DD4"/>
            <w:lang w:val="es-ES"/>
          </w:rPr>
          <w:t xml:space="preserve"> </w:t>
        </w:r>
        <w:proofErr w:type="spellStart"/>
        <w:r w:rsidR="00094EB0" w:rsidRPr="00CF2EBF">
          <w:rPr>
            <w:i/>
            <w:iCs/>
            <w:color w:val="548DD4"/>
            <w:lang w:val="es-ES"/>
          </w:rPr>
          <w:t>applicable</w:t>
        </w:r>
        <w:proofErr w:type="spellEnd"/>
        <w:r w:rsidR="00094EB0" w:rsidRPr="00CF2EBF">
          <w:rPr>
            <w:i/>
            <w:iCs/>
            <w:color w:val="548DD4"/>
            <w:lang w:val="es-ES"/>
          </w:rPr>
          <w:t xml:space="preserve">: </w:t>
        </w:r>
        <w:r w:rsidR="00094EB0">
          <w:rPr>
            <w:color w:val="548DD4"/>
            <w:lang w:val="es-ES"/>
          </w:rPr>
          <w:t>información sobre cómo acceder a</w:t>
        </w:r>
        <w:r w:rsidR="00094EB0" w:rsidRPr="00CF2EBF">
          <w:rPr>
            <w:color w:val="548DD4"/>
            <w:lang w:val="es-ES"/>
          </w:rPr>
          <w:t xml:space="preserve">] </w:t>
        </w:r>
      </w:ins>
      <w:r w:rsidRPr="002D7EBD">
        <w:rPr>
          <w:lang w:val="es-US"/>
        </w:rPr>
        <w:t xml:space="preserve">la </w:t>
      </w:r>
      <w:r w:rsidRPr="002D7EBD">
        <w:rPr>
          <w:i/>
          <w:iCs/>
          <w:lang w:val="es-US"/>
        </w:rPr>
        <w:t>Lista de medicamentos cubiertos</w:t>
      </w:r>
      <w:r w:rsidRPr="002D7EBD">
        <w:rPr>
          <w:lang w:val="es-US"/>
        </w:rPr>
        <w:t>.</w:t>
      </w:r>
    </w:p>
    <w:p w14:paraId="18FE990C" w14:textId="0A880C0E" w:rsidR="003A566F" w:rsidRPr="002D7EBD" w:rsidRDefault="00094EB0">
      <w:pPr>
        <w:pStyle w:val="Heading2"/>
        <w:rPr>
          <w:lang w:val="es-US"/>
        </w:rPr>
      </w:pPr>
      <w:bookmarkStart w:id="350" w:name="_Toc519071610"/>
      <w:bookmarkEnd w:id="345"/>
      <w:bookmarkEnd w:id="346"/>
      <w:bookmarkEnd w:id="347"/>
      <w:bookmarkEnd w:id="348"/>
      <w:ins w:id="351" w:author="MMCO" w:date="2018-06-26T10:28:00Z">
        <w:r>
          <w:rPr>
            <w:lang w:val="es-US"/>
          </w:rPr>
          <w:t xml:space="preserve">J1. </w:t>
        </w:r>
      </w:ins>
      <w:r w:rsidR="003A566F" w:rsidRPr="002D7EBD">
        <w:rPr>
          <w:lang w:val="es-US"/>
        </w:rPr>
        <w:t xml:space="preserve">Su </w:t>
      </w:r>
      <w:r w:rsidR="00FC3406">
        <w:rPr>
          <w:lang w:val="es-US"/>
        </w:rPr>
        <w:t>T</w:t>
      </w:r>
      <w:r w:rsidR="00FC3406" w:rsidRPr="002D7EBD">
        <w:rPr>
          <w:lang w:val="es-US"/>
        </w:rPr>
        <w:t xml:space="preserve">arjeta </w:t>
      </w:r>
      <w:r w:rsidR="003A566F" w:rsidRPr="002D7EBD">
        <w:rPr>
          <w:lang w:val="es-US"/>
        </w:rPr>
        <w:t xml:space="preserve">de identificación del miembro de &lt;plan </w:t>
      </w:r>
      <w:proofErr w:type="spellStart"/>
      <w:r w:rsidR="003A566F" w:rsidRPr="002D7EBD">
        <w:rPr>
          <w:lang w:val="es-US"/>
        </w:rPr>
        <w:t>name</w:t>
      </w:r>
      <w:proofErr w:type="spellEnd"/>
      <w:r w:rsidR="003A566F" w:rsidRPr="002D7EBD">
        <w:rPr>
          <w:lang w:val="es-US"/>
        </w:rPr>
        <w:t>&gt;</w:t>
      </w:r>
      <w:bookmarkEnd w:id="350"/>
      <w:r w:rsidR="003A566F" w:rsidRPr="002D7EBD">
        <w:rPr>
          <w:lang w:val="es-US"/>
        </w:rPr>
        <w:t xml:space="preserve"> </w:t>
      </w:r>
    </w:p>
    <w:p w14:paraId="7A420D7D" w14:textId="77777777" w:rsidR="003A566F" w:rsidRPr="002D7EBD" w:rsidRDefault="003A566F" w:rsidP="00F44F68">
      <w:pPr>
        <w:ind w:right="0"/>
        <w:rPr>
          <w:rStyle w:val="PlanInstructions"/>
          <w:i w:val="0"/>
          <w:lang w:val="es-US"/>
        </w:rPr>
      </w:pPr>
      <w:r w:rsidRPr="002D7EBD">
        <w:rPr>
          <w:lang w:val="es-US"/>
        </w:rPr>
        <w:t xml:space="preserve">Con nuestro plan, usted tendrá sólo una tarjeta para sus servicios de Medicare y </w:t>
      </w:r>
      <w:proofErr w:type="spellStart"/>
      <w:r w:rsidRPr="002D7EBD">
        <w:rPr>
          <w:lang w:val="es-US"/>
        </w:rPr>
        <w:t>MassHealth</w:t>
      </w:r>
      <w:proofErr w:type="spellEnd"/>
      <w:r w:rsidRPr="002D7EBD">
        <w:rPr>
          <w:lang w:val="es-US"/>
        </w:rPr>
        <w:t>, incluyendo servicios y respaldos a largo plazo y medicamentos de receta. Usted debe mostrar esta tarjeta cuando reciba servicios o medicamentos. Ésta es una tarjeta de muestra que muestra cómo se verá la suya:</w:t>
      </w:r>
      <w:r w:rsidRPr="002D7EBD">
        <w:rPr>
          <w:rStyle w:val="PlanInstructions"/>
          <w:i w:val="0"/>
          <w:lang w:val="es-US"/>
        </w:rPr>
        <w:t xml:space="preserve"> </w:t>
      </w:r>
    </w:p>
    <w:p w14:paraId="530C7416" w14:textId="7DACCC36" w:rsidR="004A4827" w:rsidRPr="004E21E7" w:rsidRDefault="004A4827" w:rsidP="00F44F68">
      <w:pPr>
        <w:ind w:left="720"/>
        <w:rPr>
          <w:rStyle w:val="PlanInstructions"/>
        </w:rPr>
      </w:pPr>
      <w:r w:rsidRPr="004E21E7">
        <w:rPr>
          <w:rStyle w:val="PlanInstructions"/>
          <w:i w:val="0"/>
        </w:rPr>
        <w:t>[</w:t>
      </w:r>
      <w:r w:rsidRPr="004E21E7">
        <w:rPr>
          <w:rStyle w:val="PlanInstructions"/>
        </w:rPr>
        <w:t xml:space="preserve">Insert picture of front and back of </w:t>
      </w:r>
      <w:r w:rsidR="00FC3406">
        <w:rPr>
          <w:rStyle w:val="PlanInstructions"/>
        </w:rPr>
        <w:t xml:space="preserve">Member </w:t>
      </w:r>
      <w:r w:rsidRPr="004E21E7">
        <w:rPr>
          <w:rStyle w:val="PlanInstructions"/>
        </w:rPr>
        <w:t>ID</w:t>
      </w:r>
      <w:r w:rsidR="00A51ED8">
        <w:rPr>
          <w:rStyle w:val="PlanInstructions"/>
        </w:rPr>
        <w:t xml:space="preserve"> </w:t>
      </w:r>
      <w:r w:rsidR="00FC3406">
        <w:rPr>
          <w:rStyle w:val="PlanInstructions"/>
        </w:rPr>
        <w:t>Card</w:t>
      </w:r>
      <w:r w:rsidRPr="004E21E7">
        <w:rPr>
          <w:rStyle w:val="PlanInstructions"/>
        </w:rPr>
        <w:t>. Mark it as a sample card (for example, by superimposing the word “</w:t>
      </w:r>
      <w:proofErr w:type="spellStart"/>
      <w:r w:rsidR="00CF366A" w:rsidRPr="004E21E7">
        <w:rPr>
          <w:rStyle w:val="PlanInstructions"/>
          <w:i w:val="0"/>
        </w:rPr>
        <w:t>muestra</w:t>
      </w:r>
      <w:proofErr w:type="spellEnd"/>
      <w:r w:rsidRPr="004E21E7">
        <w:rPr>
          <w:rStyle w:val="PlanInstructions"/>
        </w:rPr>
        <w:t>” on the image of the card).</w:t>
      </w:r>
      <w:r w:rsidRPr="004E21E7">
        <w:rPr>
          <w:rStyle w:val="PlanInstructions"/>
          <w:i w:val="0"/>
        </w:rPr>
        <w:t>]</w:t>
      </w:r>
    </w:p>
    <w:p w14:paraId="1FCE5D9D" w14:textId="69232821" w:rsidR="00066CC2" w:rsidRPr="002D7EBD" w:rsidRDefault="00066CC2" w:rsidP="001E3C7A">
      <w:pPr>
        <w:ind w:right="0"/>
        <w:rPr>
          <w:lang w:val="es-US"/>
        </w:rPr>
      </w:pPr>
      <w:r w:rsidRPr="002D7EBD">
        <w:rPr>
          <w:lang w:val="es-US"/>
        </w:rPr>
        <w:t>Si su tarjeta se daña, se pierde o se la roban, llame inmediatamente a Servicios al miembro al &lt;</w:t>
      </w:r>
      <w:proofErr w:type="spellStart"/>
      <w:r w:rsidR="00FC3406">
        <w:rPr>
          <w:lang w:val="es-US"/>
        </w:rPr>
        <w:t>toll</w:t>
      </w:r>
      <w:proofErr w:type="spellEnd"/>
      <w:r w:rsidR="00FC3406">
        <w:rPr>
          <w:lang w:val="es-US"/>
        </w:rPr>
        <w:t>-free</w:t>
      </w:r>
      <w:r w:rsidR="00FC3406" w:rsidRPr="002D7EBD">
        <w:rPr>
          <w:lang w:val="es-US"/>
        </w:rPr>
        <w:t xml:space="preserve"> </w:t>
      </w:r>
      <w:proofErr w:type="spellStart"/>
      <w:r w:rsidRPr="002D7EBD">
        <w:rPr>
          <w:lang w:val="es-US"/>
        </w:rPr>
        <w:t>number</w:t>
      </w:r>
      <w:proofErr w:type="spellEnd"/>
      <w:r w:rsidRPr="002D7EBD">
        <w:rPr>
          <w:lang w:val="es-US"/>
        </w:rPr>
        <w:t>&gt;. Le enviaremos una tarjeta nueva.</w:t>
      </w:r>
    </w:p>
    <w:p w14:paraId="12D6F940" w14:textId="3BA0732A" w:rsidR="0028761E" w:rsidRPr="001E3C7A" w:rsidRDefault="00066CC2" w:rsidP="001E3C7A">
      <w:pPr>
        <w:ind w:right="0"/>
        <w:rPr>
          <w:lang w:val="es-AR"/>
        </w:rPr>
      </w:pPr>
      <w:r w:rsidRPr="002D7EBD">
        <w:rPr>
          <w:lang w:val="es-US"/>
        </w:rPr>
        <w:t xml:space="preserve">Mientras usted sea miembro de nuestro plan, no </w:t>
      </w:r>
      <w:r w:rsidR="008C26AE">
        <w:rPr>
          <w:lang w:val="es-US"/>
        </w:rPr>
        <w:t>debería</w:t>
      </w:r>
      <w:r w:rsidRPr="002D7EBD">
        <w:rPr>
          <w:lang w:val="es-US"/>
        </w:rPr>
        <w:t xml:space="preserve"> usar su tarjeta de Medicare roja, blanca y azul ni su tarjeta </w:t>
      </w:r>
      <w:proofErr w:type="spellStart"/>
      <w:r w:rsidRPr="002D7EBD">
        <w:rPr>
          <w:lang w:val="es-US"/>
        </w:rPr>
        <w:t>MassHealth</w:t>
      </w:r>
      <w:proofErr w:type="spellEnd"/>
      <w:r w:rsidRPr="002D7EBD">
        <w:rPr>
          <w:lang w:val="es-US"/>
        </w:rPr>
        <w:t xml:space="preserve"> para recibir servicios.</w:t>
      </w:r>
      <w:r w:rsidRPr="004E21E7">
        <w:rPr>
          <w:b/>
          <w:lang w:val="es-US"/>
        </w:rPr>
        <w:t xml:space="preserve"> </w:t>
      </w:r>
      <w:r w:rsidRPr="00F44F68">
        <w:rPr>
          <w:lang w:val="es-US"/>
        </w:rPr>
        <w:t>Guarde esas tarjetas en un lugar seguro, en caso de que las necesite más tarde</w:t>
      </w:r>
      <w:r w:rsidR="004A4827" w:rsidRPr="00F44F68">
        <w:rPr>
          <w:lang w:val="es-US"/>
        </w:rPr>
        <w:t>.</w:t>
      </w:r>
      <w:r w:rsidR="00252019">
        <w:rPr>
          <w:b/>
          <w:lang w:val="es-US"/>
        </w:rPr>
        <w:t xml:space="preserve"> </w:t>
      </w:r>
      <w:r w:rsidR="00252019" w:rsidRPr="00252019">
        <w:rPr>
          <w:lang w:val="es-US"/>
        </w:rPr>
        <w:t>Si muestra su tarjeta de Medicare en lugar de su tarjeta de identificación de</w:t>
      </w:r>
      <w:r w:rsidR="00252019">
        <w:rPr>
          <w:lang w:val="es-US"/>
        </w:rPr>
        <w:t>l</w:t>
      </w:r>
      <w:r w:rsidR="00252019" w:rsidRPr="00252019">
        <w:rPr>
          <w:lang w:val="es-US"/>
        </w:rPr>
        <w:t xml:space="preserve"> miembro</w:t>
      </w:r>
      <w:r w:rsidR="00252019">
        <w:rPr>
          <w:lang w:val="es-US"/>
        </w:rPr>
        <w:t xml:space="preserve"> de</w:t>
      </w:r>
      <w:r w:rsidR="00252019" w:rsidRPr="00252019">
        <w:rPr>
          <w:lang w:val="es-US"/>
        </w:rPr>
        <w:t xml:space="preserve"> &lt;plan </w:t>
      </w:r>
      <w:proofErr w:type="spellStart"/>
      <w:r w:rsidR="00252019" w:rsidRPr="00252019">
        <w:rPr>
          <w:lang w:val="es-US"/>
        </w:rPr>
        <w:t>name</w:t>
      </w:r>
      <w:proofErr w:type="spellEnd"/>
      <w:r w:rsidR="00252019" w:rsidRPr="00252019">
        <w:rPr>
          <w:lang w:val="es-US"/>
        </w:rPr>
        <w:t>&gt;, el proveedor puede facturar a Medicare en lugar de nuestro plan, y puede obtener una factura</w:t>
      </w:r>
      <w:r w:rsidR="00252019">
        <w:rPr>
          <w:lang w:val="es-US"/>
        </w:rPr>
        <w:t>. L</w:t>
      </w:r>
      <w:r w:rsidR="00252019" w:rsidRPr="002D7EBD">
        <w:rPr>
          <w:lang w:val="es-US"/>
        </w:rPr>
        <w:t>ea el Capítulo 9</w:t>
      </w:r>
      <w:r w:rsidR="00252019">
        <w:rPr>
          <w:lang w:val="es-US"/>
        </w:rPr>
        <w:t xml:space="preserve"> </w:t>
      </w:r>
      <w:r w:rsidR="00252019" w:rsidRPr="007B58CE">
        <w:rPr>
          <w:rStyle w:val="PlanInstructions"/>
          <w:i w:val="0"/>
          <w:lang w:val="es-AR"/>
        </w:rPr>
        <w:t>[</w:t>
      </w:r>
      <w:proofErr w:type="spellStart"/>
      <w:r w:rsidR="00252019" w:rsidRPr="00252019">
        <w:rPr>
          <w:rStyle w:val="PlanInstructions"/>
          <w:lang w:val="es-AR"/>
        </w:rPr>
        <w:t>plans</w:t>
      </w:r>
      <w:proofErr w:type="spellEnd"/>
      <w:r w:rsidR="00252019" w:rsidRPr="00252019">
        <w:rPr>
          <w:rStyle w:val="PlanInstructions"/>
          <w:lang w:val="es-AR"/>
        </w:rPr>
        <w:t xml:space="preserve"> </w:t>
      </w:r>
      <w:proofErr w:type="spellStart"/>
      <w:r w:rsidR="00252019" w:rsidRPr="00252019">
        <w:rPr>
          <w:rStyle w:val="PlanInstructions"/>
          <w:lang w:val="es-AR"/>
        </w:rPr>
        <w:t>may</w:t>
      </w:r>
      <w:proofErr w:type="spellEnd"/>
      <w:r w:rsidR="00252019" w:rsidRPr="00252019">
        <w:rPr>
          <w:rStyle w:val="PlanInstructions"/>
          <w:lang w:val="es-AR"/>
        </w:rPr>
        <w:t xml:space="preserve"> </w:t>
      </w:r>
      <w:proofErr w:type="spellStart"/>
      <w:r w:rsidR="00252019" w:rsidRPr="00252019">
        <w:rPr>
          <w:rStyle w:val="PlanInstructions"/>
          <w:lang w:val="es-AR"/>
        </w:rPr>
        <w:t>insert</w:t>
      </w:r>
      <w:proofErr w:type="spellEnd"/>
      <w:r w:rsidR="00252019" w:rsidRPr="00252019">
        <w:rPr>
          <w:rStyle w:val="PlanInstructions"/>
          <w:lang w:val="es-AR"/>
        </w:rPr>
        <w:t xml:space="preserve"> </w:t>
      </w:r>
      <w:proofErr w:type="spellStart"/>
      <w:r w:rsidR="00252019" w:rsidRPr="00252019">
        <w:rPr>
          <w:rStyle w:val="PlanInstructions"/>
          <w:lang w:val="es-AR"/>
        </w:rPr>
        <w:t>reference</w:t>
      </w:r>
      <w:proofErr w:type="spellEnd"/>
      <w:r w:rsidR="00252019" w:rsidRPr="00252019">
        <w:rPr>
          <w:rStyle w:val="PlanInstructions"/>
          <w:lang w:val="es-AR"/>
        </w:rPr>
        <w:t xml:space="preserve">, as </w:t>
      </w:r>
      <w:proofErr w:type="spellStart"/>
      <w:r w:rsidR="00252019" w:rsidRPr="00252019">
        <w:rPr>
          <w:rStyle w:val="PlanInstructions"/>
          <w:lang w:val="es-AR"/>
        </w:rPr>
        <w:t>applicable</w:t>
      </w:r>
      <w:proofErr w:type="spellEnd"/>
      <w:r w:rsidR="00252019" w:rsidRPr="007B58CE">
        <w:rPr>
          <w:rStyle w:val="PlanInstructions"/>
          <w:i w:val="0"/>
          <w:lang w:val="es-AR"/>
        </w:rPr>
        <w:t>]</w:t>
      </w:r>
      <w:r w:rsidR="00252019" w:rsidRPr="00252019">
        <w:rPr>
          <w:rStyle w:val="PlanInstructions"/>
          <w:lang w:val="es-AR"/>
        </w:rPr>
        <w:t xml:space="preserve"> </w:t>
      </w:r>
      <w:r w:rsidR="00252019" w:rsidRPr="00252019">
        <w:rPr>
          <w:lang w:val="es-AR"/>
        </w:rPr>
        <w:t>para ver qué hacer si recibe una factura de un proveedor</w:t>
      </w:r>
      <w:r w:rsidR="00F44F68">
        <w:rPr>
          <w:lang w:val="es-AR"/>
        </w:rPr>
        <w:t>.</w:t>
      </w:r>
      <w:bookmarkStart w:id="352" w:name="_Toc109299882"/>
      <w:bookmarkStart w:id="353" w:name="_Toc109300181"/>
      <w:bookmarkStart w:id="354" w:name="_Toc190801557"/>
      <w:bookmarkStart w:id="355" w:name="_Toc199361775"/>
      <w:bookmarkStart w:id="356" w:name="_Toc347498215"/>
      <w:bookmarkStart w:id="357" w:name="_Toc347937239"/>
    </w:p>
    <w:p w14:paraId="5C24CA4A" w14:textId="01C6AB39" w:rsidR="000B28A2" w:rsidRPr="00400C90" w:rsidRDefault="00094EB0">
      <w:pPr>
        <w:pStyle w:val="Heading2"/>
        <w:rPr>
          <w:lang w:val="es-US"/>
        </w:rPr>
      </w:pPr>
      <w:bookmarkStart w:id="358" w:name="_Toc519071611"/>
      <w:ins w:id="359" w:author="MMCO" w:date="2018-06-26T10:28:00Z">
        <w:r>
          <w:rPr>
            <w:lang w:val="es-US"/>
          </w:rPr>
          <w:t xml:space="preserve">J2. </w:t>
        </w:r>
      </w:ins>
      <w:r w:rsidR="000B28A2" w:rsidRPr="00400C90">
        <w:rPr>
          <w:lang w:val="es-US"/>
        </w:rPr>
        <w:t>Directorio de proveedores y farmacias</w:t>
      </w:r>
      <w:bookmarkEnd w:id="352"/>
      <w:bookmarkEnd w:id="353"/>
      <w:bookmarkEnd w:id="354"/>
      <w:bookmarkEnd w:id="355"/>
      <w:bookmarkEnd w:id="356"/>
      <w:bookmarkEnd w:id="357"/>
      <w:bookmarkEnd w:id="358"/>
    </w:p>
    <w:p w14:paraId="0A716203" w14:textId="3F321135" w:rsidR="000B28A2" w:rsidRPr="002D7EBD" w:rsidRDefault="000B28A2" w:rsidP="001E3C7A">
      <w:pPr>
        <w:ind w:right="0"/>
        <w:rPr>
          <w:lang w:val="es-US"/>
        </w:rPr>
      </w:pPr>
      <w:r w:rsidRPr="002D7EBD">
        <w:rPr>
          <w:lang w:val="es-US"/>
        </w:rPr>
        <w:t xml:space="preserve">El </w:t>
      </w:r>
      <w:r w:rsidRPr="002D7EBD">
        <w:rPr>
          <w:i/>
          <w:iCs/>
          <w:lang w:val="es-US"/>
        </w:rPr>
        <w:t xml:space="preserve">Directorio de proveedores y farmacias </w:t>
      </w:r>
      <w:r w:rsidRPr="002D7EBD">
        <w:rPr>
          <w:lang w:val="es-US"/>
        </w:rPr>
        <w:t xml:space="preserve">contiene los proveedores y farmacias de la red de &lt;plan </w:t>
      </w:r>
      <w:proofErr w:type="spellStart"/>
      <w:r w:rsidRPr="002D7EBD">
        <w:rPr>
          <w:lang w:val="es-US"/>
        </w:rPr>
        <w:t>name</w:t>
      </w:r>
      <w:proofErr w:type="spellEnd"/>
      <w:r w:rsidRPr="002D7EBD">
        <w:rPr>
          <w:lang w:val="es-US"/>
        </w:rPr>
        <w:t xml:space="preserve">&gt;. Mientras usted sea miembro de nuestro plan, debe usar proveedores de la red para obtener servicios cubiertos. </w:t>
      </w:r>
    </w:p>
    <w:p w14:paraId="3AC9BA7F" w14:textId="53F8B499" w:rsidR="00B664FA" w:rsidRPr="004E21E7" w:rsidRDefault="000B28A2" w:rsidP="001E3C7A">
      <w:pPr>
        <w:pStyle w:val="Specialnote"/>
        <w:numPr>
          <w:ilvl w:val="0"/>
          <w:numId w:val="0"/>
        </w:numPr>
        <w:ind w:right="0"/>
      </w:pPr>
      <w:r w:rsidRPr="002D7EBD">
        <w:rPr>
          <w:lang w:val="es-US"/>
        </w:rPr>
        <w:t xml:space="preserve">Usted puede pedir un </w:t>
      </w:r>
      <w:r w:rsidRPr="002D7EBD">
        <w:rPr>
          <w:i/>
          <w:lang w:val="es-US"/>
        </w:rPr>
        <w:t>Directorio de proveedores y farmacias</w:t>
      </w:r>
      <w:r w:rsidRPr="002D7EBD">
        <w:rPr>
          <w:lang w:val="es-US"/>
        </w:rPr>
        <w:t xml:space="preserve"> </w:t>
      </w:r>
      <w:del w:id="360" w:author="MMCO" w:date="2018-06-26T10:28:00Z">
        <w:r w:rsidRPr="002D7EBD" w:rsidDel="00094EB0">
          <w:rPr>
            <w:lang w:val="es-US"/>
          </w:rPr>
          <w:delText xml:space="preserve">nuevo </w:delText>
        </w:r>
      </w:del>
      <w:r w:rsidRPr="002D7EBD">
        <w:rPr>
          <w:lang w:val="es-US"/>
        </w:rPr>
        <w:t>en cualquier momento, llamando a Servicios al miembro al &lt;</w:t>
      </w:r>
      <w:proofErr w:type="spellStart"/>
      <w:r w:rsidR="00FC3406" w:rsidRPr="00DF7B86">
        <w:rPr>
          <w:lang w:val="es-AR"/>
        </w:rPr>
        <w:t>toll</w:t>
      </w:r>
      <w:proofErr w:type="spellEnd"/>
      <w:r w:rsidR="00FC3406" w:rsidRPr="00DF7B86">
        <w:rPr>
          <w:lang w:val="es-AR"/>
        </w:rPr>
        <w:t>-free</w:t>
      </w:r>
      <w:r w:rsidRPr="002D7EBD">
        <w:rPr>
          <w:lang w:val="es-US"/>
        </w:rPr>
        <w:t xml:space="preserve"> </w:t>
      </w:r>
      <w:proofErr w:type="spellStart"/>
      <w:r w:rsidRPr="002D7EBD">
        <w:rPr>
          <w:lang w:val="es-US"/>
        </w:rPr>
        <w:t>number</w:t>
      </w:r>
      <w:proofErr w:type="spellEnd"/>
      <w:r w:rsidRPr="002D7EBD">
        <w:rPr>
          <w:lang w:val="es-US"/>
        </w:rPr>
        <w:t xml:space="preserve">&gt;. </w:t>
      </w:r>
      <w:r w:rsidR="00FC3406" w:rsidRPr="00DF7B86">
        <w:rPr>
          <w:rFonts w:cs="Arial"/>
          <w:lang w:val="es-AR"/>
        </w:rPr>
        <w:t xml:space="preserve">Usted también puede leer el </w:t>
      </w:r>
      <w:r w:rsidR="00FC3406" w:rsidRPr="00DF7B86">
        <w:rPr>
          <w:rFonts w:cs="Arial"/>
          <w:i/>
          <w:lang w:val="es-AR"/>
        </w:rPr>
        <w:t>Directorio de proveedores y farmacias</w:t>
      </w:r>
      <w:r w:rsidR="00FC3406" w:rsidRPr="00DF7B86">
        <w:rPr>
          <w:rFonts w:cs="Arial"/>
          <w:lang w:val="es-AR"/>
        </w:rPr>
        <w:t xml:space="preserve"> en &lt;web </w:t>
      </w:r>
      <w:proofErr w:type="spellStart"/>
      <w:r w:rsidR="00FC3406" w:rsidRPr="00DF7B86">
        <w:rPr>
          <w:rFonts w:cs="Arial"/>
          <w:lang w:val="es-AR"/>
        </w:rPr>
        <w:t>address</w:t>
      </w:r>
      <w:proofErr w:type="spellEnd"/>
      <w:r w:rsidR="00FC3406" w:rsidRPr="00DF7B86">
        <w:rPr>
          <w:rFonts w:cs="Arial"/>
          <w:lang w:val="es-AR"/>
        </w:rPr>
        <w:t>&gt; o descargarlo del sitio web.</w:t>
      </w:r>
      <w:r w:rsidR="00FC3406" w:rsidRPr="00DF7B86">
        <w:rPr>
          <w:rStyle w:val="PlanInstructions"/>
          <w:i w:val="0"/>
          <w:lang w:val="es-AR"/>
        </w:rPr>
        <w:t xml:space="preserve"> </w:t>
      </w:r>
      <w:r w:rsidR="004A4827" w:rsidRPr="004E21E7">
        <w:rPr>
          <w:rStyle w:val="PlanInstructions"/>
          <w:i w:val="0"/>
        </w:rPr>
        <w:t>[</w:t>
      </w:r>
      <w:r w:rsidR="004A4827" w:rsidRPr="004E21E7">
        <w:rPr>
          <w:rStyle w:val="PlanInstructions"/>
        </w:rPr>
        <w:t xml:space="preserve">Plans may modify language if the Provider </w:t>
      </w:r>
      <w:r w:rsidR="00374405" w:rsidRPr="004E21E7">
        <w:rPr>
          <w:rStyle w:val="PlanInstructions"/>
        </w:rPr>
        <w:t xml:space="preserve">and Pharmacy </w:t>
      </w:r>
      <w:r w:rsidR="004A4827" w:rsidRPr="004E21E7">
        <w:rPr>
          <w:rStyle w:val="PlanInstructions"/>
        </w:rPr>
        <w:t>Directory will be sent annually.</w:t>
      </w:r>
      <w:r w:rsidR="004A4827" w:rsidRPr="004E21E7">
        <w:rPr>
          <w:rStyle w:val="PlanInstructions"/>
          <w:i w:val="0"/>
        </w:rPr>
        <w:t>]</w:t>
      </w:r>
      <w:r w:rsidR="00B664FA" w:rsidRPr="004E21E7">
        <w:t xml:space="preserve"> </w:t>
      </w:r>
    </w:p>
    <w:p w14:paraId="680476D2" w14:textId="2BFE14FC" w:rsidR="000B28A2" w:rsidRPr="00DF7B86" w:rsidRDefault="000B28A2" w:rsidP="001E3C7A">
      <w:pPr>
        <w:ind w:right="0"/>
        <w:rPr>
          <w:rStyle w:val="PlanInstructions"/>
          <w:i w:val="0"/>
        </w:rPr>
      </w:pPr>
      <w:r w:rsidRPr="004E21E7">
        <w:rPr>
          <w:rStyle w:val="PlanInstructions"/>
          <w:i w:val="0"/>
        </w:rPr>
        <w:t>[</w:t>
      </w:r>
      <w:r w:rsidRPr="004E21E7">
        <w:rPr>
          <w:rStyle w:val="PlanInstructions"/>
        </w:rPr>
        <w:t>Plans must add information describing the information available in the directory</w:t>
      </w:r>
      <w:r w:rsidR="00CF366A" w:rsidRPr="00DF7B86">
        <w:rPr>
          <w:rStyle w:val="PlanInstructions"/>
          <w:i w:val="0"/>
        </w:rPr>
        <w:t>.]</w:t>
      </w:r>
    </w:p>
    <w:p w14:paraId="0E4F4A95" w14:textId="4DD18B75" w:rsidR="004A4827" w:rsidRPr="008D3D6D" w:rsidRDefault="00CF366A">
      <w:pPr>
        <w:spacing w:after="120" w:line="320" w:lineRule="exact"/>
        <w:rPr>
          <w:i/>
          <w:lang w:val="es-US"/>
          <w:rPrChange w:id="361" w:author="MMCO" w:date="2018-07-11T11:18:00Z">
            <w:rPr>
              <w:i w:val="0"/>
              <w:lang w:val="es-US"/>
            </w:rPr>
          </w:rPrChange>
        </w:rPr>
        <w:pPrChange w:id="362" w:author="MMCO" w:date="2018-07-11T11:18:00Z">
          <w:pPr>
            <w:pStyle w:val="Heading3"/>
            <w:spacing w:line="320" w:lineRule="exact"/>
            <w:ind w:left="0"/>
          </w:pPr>
        </w:pPrChange>
      </w:pPr>
      <w:bookmarkStart w:id="363" w:name="_Toc423256856"/>
      <w:commentRangeStart w:id="364"/>
      <w:del w:id="365" w:author="MMCO" w:date="2018-06-26T10:29:00Z">
        <w:r w:rsidRPr="008D3D6D" w:rsidDel="00094EB0">
          <w:rPr>
            <w:b/>
            <w:lang w:val="es-US"/>
          </w:rPr>
          <w:delText>¿Qué son los</w:delText>
        </w:r>
      </w:del>
      <w:ins w:id="366" w:author="MMCO" w:date="2018-06-26T10:29:00Z">
        <w:r w:rsidR="00094EB0" w:rsidRPr="008D3D6D">
          <w:rPr>
            <w:b/>
            <w:lang w:val="es-US"/>
          </w:rPr>
          <w:t>Definición de</w:t>
        </w:r>
      </w:ins>
      <w:r w:rsidRPr="008D3D6D">
        <w:rPr>
          <w:b/>
          <w:lang w:val="es-US"/>
        </w:rPr>
        <w:t xml:space="preserve"> </w:t>
      </w:r>
      <w:del w:id="367" w:author="MMCO" w:date="2018-06-26T10:29:00Z">
        <w:r w:rsidRPr="008D3D6D" w:rsidDel="00094EB0">
          <w:rPr>
            <w:b/>
            <w:lang w:val="es-US"/>
          </w:rPr>
          <w:delText>“</w:delText>
        </w:r>
      </w:del>
      <w:r w:rsidRPr="008D3D6D">
        <w:rPr>
          <w:b/>
          <w:lang w:val="es-US"/>
        </w:rPr>
        <w:t>proveedores de la red</w:t>
      </w:r>
      <w:del w:id="368" w:author="MMCO" w:date="2018-06-26T10:29:00Z">
        <w:r w:rsidRPr="008D3D6D" w:rsidDel="00094EB0">
          <w:rPr>
            <w:b/>
            <w:lang w:val="es-US"/>
          </w:rPr>
          <w:delText>”?</w:delText>
        </w:r>
      </w:del>
      <w:bookmarkEnd w:id="363"/>
      <w:commentRangeEnd w:id="364"/>
      <w:r w:rsidR="002821CC" w:rsidRPr="008D3D6D">
        <w:rPr>
          <w:rStyle w:val="CommentReference"/>
          <w:b/>
          <w:rPrChange w:id="369" w:author="MMCO" w:date="2018-07-11T11:18:00Z">
            <w:rPr>
              <w:rStyle w:val="CommentReference"/>
            </w:rPr>
          </w:rPrChange>
        </w:rPr>
        <w:commentReference w:id="364"/>
      </w:r>
    </w:p>
    <w:p w14:paraId="1BC7735F" w14:textId="616F4DF3" w:rsidR="001E3C7A" w:rsidRPr="001E3C7A" w:rsidRDefault="001E3C7A" w:rsidP="002C6B4D">
      <w:pPr>
        <w:pStyle w:val="ListBullet"/>
        <w:numPr>
          <w:ilvl w:val="0"/>
          <w:numId w:val="9"/>
        </w:numPr>
        <w:spacing w:after="200"/>
        <w:rPr>
          <w:lang w:val="es-US"/>
        </w:rPr>
      </w:pPr>
      <w:bookmarkStart w:id="370" w:name="_Toc347937241"/>
      <w:bookmarkStart w:id="371" w:name="_Toc347937339"/>
      <w:r w:rsidRPr="004E21E7">
        <w:rPr>
          <w:rStyle w:val="PlanInstructions"/>
          <w:i w:val="0"/>
        </w:rPr>
        <w:t>[</w:t>
      </w:r>
      <w:r w:rsidRPr="004E21E7">
        <w:rPr>
          <w:rStyle w:val="PlanInstructions"/>
        </w:rPr>
        <w:t>Plans should modify this paragraph to include all services covered by the state, including long-term supports and services.</w:t>
      </w:r>
      <w:r w:rsidRPr="004E21E7">
        <w:rPr>
          <w:rStyle w:val="PlanInstructions"/>
          <w:i w:val="0"/>
        </w:rPr>
        <w:t>]</w:t>
      </w:r>
      <w:r w:rsidRPr="004E21E7">
        <w:rPr>
          <w:rStyle w:val="PlanInstructions"/>
        </w:rPr>
        <w:t xml:space="preserve"> </w:t>
      </w:r>
      <w:r w:rsidRPr="00627BDE">
        <w:rPr>
          <w:lang w:val="es-419"/>
        </w:rPr>
        <w:t xml:space="preserve">Los proveedores de la red de &lt;plan </w:t>
      </w:r>
      <w:proofErr w:type="spellStart"/>
      <w:r w:rsidRPr="00627BDE">
        <w:rPr>
          <w:lang w:val="es-419"/>
        </w:rPr>
        <w:t>name</w:t>
      </w:r>
      <w:proofErr w:type="spellEnd"/>
      <w:r w:rsidRPr="00627BDE">
        <w:rPr>
          <w:lang w:val="es-419"/>
        </w:rPr>
        <w:t>&gt; incluyen</w:t>
      </w:r>
      <w:ins w:id="372" w:author="MMCO" w:date="2018-06-29T22:56:00Z">
        <w:r w:rsidR="008834BE" w:rsidRPr="00627BDE">
          <w:rPr>
            <w:lang w:val="es-419"/>
          </w:rPr>
          <w:t xml:space="preserve"> (a)</w:t>
        </w:r>
      </w:ins>
      <w:r w:rsidRPr="00627BDE">
        <w:rPr>
          <w:lang w:val="es-419"/>
        </w:rPr>
        <w:t>:</w:t>
      </w:r>
    </w:p>
    <w:p w14:paraId="2540B731" w14:textId="55DA5E6B" w:rsidR="00FC3406" w:rsidRDefault="001E3C7A" w:rsidP="008D3D6D">
      <w:pPr>
        <w:pStyle w:val="ListBullet"/>
        <w:numPr>
          <w:ilvl w:val="1"/>
          <w:numId w:val="9"/>
        </w:numPr>
        <w:spacing w:after="200"/>
        <w:ind w:left="1080"/>
        <w:rPr>
          <w:lang w:val="es-AR"/>
        </w:rPr>
      </w:pPr>
      <w:commentRangeStart w:id="373"/>
      <w:r w:rsidRPr="00E96C47">
        <w:rPr>
          <w:lang w:val="es-AR"/>
        </w:rPr>
        <w:t>médicos, enfermeras y otros profesionales de cuidado de salud, con los que usted puede ir como miembro de nuestro plan,</w:t>
      </w:r>
    </w:p>
    <w:p w14:paraId="356511B4" w14:textId="152A27D4" w:rsidR="001E3C7A" w:rsidRPr="001E3C7A" w:rsidRDefault="001E3C7A">
      <w:pPr>
        <w:pStyle w:val="ListBullet"/>
        <w:numPr>
          <w:ilvl w:val="1"/>
          <w:numId w:val="9"/>
        </w:numPr>
        <w:spacing w:after="200"/>
        <w:ind w:left="1080"/>
        <w:rPr>
          <w:lang w:val="es-AR"/>
        </w:rPr>
        <w:pPrChange w:id="374" w:author="MMCO" w:date="2018-07-11T11:17:00Z">
          <w:pPr>
            <w:pStyle w:val="ListBullet"/>
            <w:numPr>
              <w:ilvl w:val="1"/>
              <w:numId w:val="9"/>
            </w:numPr>
            <w:spacing w:after="200"/>
            <w:ind w:left="1440" w:hanging="360"/>
          </w:pPr>
        </w:pPrChange>
      </w:pPr>
      <w:r>
        <w:rPr>
          <w:lang w:val="es-US"/>
        </w:rPr>
        <w:t>c</w:t>
      </w:r>
      <w:r w:rsidRPr="00474C20">
        <w:rPr>
          <w:lang w:val="es-US"/>
        </w:rPr>
        <w:t xml:space="preserve">línicas, hospitales, </w:t>
      </w:r>
      <w:ins w:id="375" w:author="MMCO" w:date="2018-07-11T11:10:00Z">
        <w:r w:rsidR="00CE3567" w:rsidRPr="00CE3567">
          <w:rPr>
            <w:lang w:val="es-US"/>
          </w:rPr>
          <w:t>instituci</w:t>
        </w:r>
        <w:r w:rsidR="00CE3567">
          <w:rPr>
            <w:lang w:val="es-US"/>
          </w:rPr>
          <w:t>ones</w:t>
        </w:r>
        <w:r w:rsidR="00CE3567" w:rsidRPr="00CE3567">
          <w:rPr>
            <w:lang w:val="es-US"/>
          </w:rPr>
          <w:t xml:space="preserve"> de cuidados especializados de enfermería</w:t>
        </w:r>
      </w:ins>
      <w:del w:id="376" w:author="MMCO" w:date="2018-07-11T11:10:00Z">
        <w:r w:rsidRPr="00474C20" w:rsidDel="00CE3567">
          <w:rPr>
            <w:lang w:val="es-US"/>
          </w:rPr>
          <w:delText>instituciones de cuidados para personas de la tercera edad</w:delText>
        </w:r>
      </w:del>
      <w:r w:rsidRPr="00474C20">
        <w:rPr>
          <w:lang w:val="es-US"/>
        </w:rPr>
        <w:t xml:space="preserve"> y otros lugares que proporcionan servicios de salud en nuestro plan</w:t>
      </w:r>
      <w:r>
        <w:rPr>
          <w:lang w:val="es-US"/>
        </w:rPr>
        <w:t xml:space="preserve">, </w:t>
      </w:r>
      <w:r w:rsidRPr="00D826C0">
        <w:rPr>
          <w:lang w:val="es-US"/>
        </w:rPr>
        <w:t>y</w:t>
      </w:r>
    </w:p>
    <w:p w14:paraId="0E83B241" w14:textId="13657024" w:rsidR="002C6B4D" w:rsidRPr="002C6B4D" w:rsidRDefault="001E3C7A">
      <w:pPr>
        <w:pStyle w:val="ListBullet"/>
        <w:numPr>
          <w:ilvl w:val="1"/>
          <w:numId w:val="9"/>
        </w:numPr>
        <w:spacing w:after="200"/>
        <w:ind w:left="1080"/>
        <w:rPr>
          <w:lang w:val="es-US"/>
        </w:rPr>
      </w:pPr>
      <w:r w:rsidRPr="00E96C47">
        <w:rPr>
          <w:lang w:val="es-AR"/>
        </w:rPr>
        <w:t xml:space="preserve">agencias de salud en el hogar, proveedores de equipo médico duradero </w:t>
      </w:r>
      <w:ins w:id="377" w:author="MMCO" w:date="2018-06-26T10:29:00Z">
        <w:r w:rsidR="00094EB0">
          <w:rPr>
            <w:lang w:val="es-AR"/>
          </w:rPr>
          <w:t xml:space="preserve">(DME) </w:t>
        </w:r>
      </w:ins>
      <w:r w:rsidRPr="00E96C47">
        <w:rPr>
          <w:lang w:val="es-AR"/>
        </w:rPr>
        <w:t xml:space="preserve">y otros que proporcionan los bienes y servicios que usted recibe a través de Medicare o </w:t>
      </w:r>
      <w:proofErr w:type="spellStart"/>
      <w:r w:rsidRPr="00E96C47">
        <w:rPr>
          <w:lang w:val="es-AR"/>
        </w:rPr>
        <w:t>MassHealth</w:t>
      </w:r>
      <w:proofErr w:type="spellEnd"/>
      <w:r w:rsidRPr="00E96C47">
        <w:rPr>
          <w:lang w:val="es-AR"/>
        </w:rPr>
        <w:t>.</w:t>
      </w:r>
      <w:commentRangeEnd w:id="373"/>
      <w:r w:rsidR="008D3D6D">
        <w:rPr>
          <w:rStyle w:val="CommentReference"/>
        </w:rPr>
        <w:commentReference w:id="373"/>
      </w:r>
    </w:p>
    <w:p w14:paraId="30740188" w14:textId="3BD52E2D" w:rsidR="000B28A2" w:rsidRPr="00CE490F" w:rsidDel="000E151F" w:rsidRDefault="000B28A2" w:rsidP="002C6B4D">
      <w:pPr>
        <w:pStyle w:val="ListBullet"/>
        <w:numPr>
          <w:ilvl w:val="0"/>
          <w:numId w:val="0"/>
        </w:numPr>
        <w:spacing w:after="200"/>
        <w:ind w:right="0"/>
        <w:rPr>
          <w:lang w:val="es-US"/>
        </w:rPr>
      </w:pPr>
      <w:r w:rsidRPr="00CE490F">
        <w:rPr>
          <w:lang w:val="es-US"/>
        </w:rPr>
        <w:t xml:space="preserve">Los proveedores de la red acordaron aceptar pagos de nuestro plan </w:t>
      </w:r>
      <w:r w:rsidRPr="00CE490F">
        <w:rPr>
          <w:rStyle w:val="PlanInstructions"/>
          <w:i w:val="0"/>
          <w:lang w:val="es-US"/>
        </w:rPr>
        <w:t>[</w:t>
      </w:r>
      <w:proofErr w:type="spellStart"/>
      <w:r w:rsidRPr="00CE490F">
        <w:rPr>
          <w:rStyle w:val="PlanInstructions"/>
          <w:lang w:val="es-US"/>
        </w:rPr>
        <w:t>plans</w:t>
      </w:r>
      <w:proofErr w:type="spellEnd"/>
      <w:r w:rsidRPr="00CE490F">
        <w:rPr>
          <w:rStyle w:val="PlanInstructions"/>
          <w:lang w:val="es-US"/>
        </w:rPr>
        <w:t xml:space="preserve"> </w:t>
      </w:r>
      <w:proofErr w:type="spellStart"/>
      <w:r w:rsidRPr="00CE490F">
        <w:rPr>
          <w:rStyle w:val="PlanInstructions"/>
          <w:lang w:val="es-US"/>
        </w:rPr>
        <w:t>with</w:t>
      </w:r>
      <w:proofErr w:type="spellEnd"/>
      <w:r w:rsidRPr="00CE490F">
        <w:rPr>
          <w:rStyle w:val="PlanInstructions"/>
          <w:lang w:val="es-US"/>
        </w:rPr>
        <w:t xml:space="preserve"> </w:t>
      </w:r>
      <w:proofErr w:type="spellStart"/>
      <w:r w:rsidRPr="00CE490F">
        <w:rPr>
          <w:rStyle w:val="PlanInstructions"/>
          <w:lang w:val="es-US"/>
        </w:rPr>
        <w:t>cost</w:t>
      </w:r>
      <w:proofErr w:type="spellEnd"/>
      <w:r w:rsidRPr="00CE490F">
        <w:rPr>
          <w:rStyle w:val="PlanInstructions"/>
          <w:lang w:val="es-US"/>
        </w:rPr>
        <w:t xml:space="preserve"> </w:t>
      </w:r>
      <w:proofErr w:type="spellStart"/>
      <w:r w:rsidRPr="00CE490F">
        <w:rPr>
          <w:rStyle w:val="PlanInstructions"/>
          <w:lang w:val="es-US"/>
        </w:rPr>
        <w:t>sharing</w:t>
      </w:r>
      <w:proofErr w:type="spellEnd"/>
      <w:r w:rsidRPr="00CE490F">
        <w:rPr>
          <w:rStyle w:val="PlanInstructions"/>
          <w:lang w:val="es-US"/>
        </w:rPr>
        <w:t xml:space="preserve">, </w:t>
      </w:r>
      <w:proofErr w:type="spellStart"/>
      <w:r w:rsidRPr="00CE490F">
        <w:rPr>
          <w:rStyle w:val="PlanInstructions"/>
          <w:lang w:val="es-US"/>
        </w:rPr>
        <w:t>insert</w:t>
      </w:r>
      <w:proofErr w:type="spellEnd"/>
      <w:r w:rsidRPr="00CE490F">
        <w:rPr>
          <w:rStyle w:val="PlanInstructions"/>
          <w:lang w:val="es-US"/>
        </w:rPr>
        <w:t xml:space="preserve">: </w:t>
      </w:r>
      <w:r w:rsidRPr="00CE490F">
        <w:rPr>
          <w:rStyle w:val="PlanInstructions"/>
          <w:i w:val="0"/>
          <w:lang w:val="es-US"/>
        </w:rPr>
        <w:t>y costo compartido]</w:t>
      </w:r>
      <w:r w:rsidRPr="00CE490F">
        <w:rPr>
          <w:lang w:val="es-US"/>
        </w:rPr>
        <w:t xml:space="preserve"> por los servicios cubiertos como pago total. Usted no tendrá que pagar nada más por los servicios cubiertos.</w:t>
      </w:r>
    </w:p>
    <w:p w14:paraId="6D6B8210" w14:textId="3FBFCB78" w:rsidR="00BF081C" w:rsidRPr="008D3D6D" w:rsidRDefault="00094EB0">
      <w:pPr>
        <w:spacing w:after="120" w:line="320" w:lineRule="exact"/>
        <w:rPr>
          <w:i/>
          <w:lang w:val="es-US"/>
          <w:rPrChange w:id="378" w:author="MMCO" w:date="2018-07-11T11:18:00Z">
            <w:rPr>
              <w:i w:val="0"/>
              <w:lang w:val="es-US"/>
            </w:rPr>
          </w:rPrChange>
        </w:rPr>
        <w:pPrChange w:id="379" w:author="MMCO" w:date="2018-07-11T11:18:00Z">
          <w:pPr>
            <w:pStyle w:val="Heading3"/>
            <w:spacing w:line="320" w:lineRule="exact"/>
            <w:ind w:left="0"/>
          </w:pPr>
        </w:pPrChange>
      </w:pPr>
      <w:bookmarkStart w:id="380" w:name="_Toc423256857"/>
      <w:bookmarkEnd w:id="370"/>
      <w:bookmarkEnd w:id="371"/>
      <w:ins w:id="381" w:author="MMCO" w:date="2018-06-26T10:29:00Z">
        <w:r w:rsidRPr="008D3D6D">
          <w:rPr>
            <w:b/>
            <w:lang w:val="es-US"/>
          </w:rPr>
          <w:t xml:space="preserve">Definición de </w:t>
        </w:r>
      </w:ins>
      <w:del w:id="382" w:author="MMCO" w:date="2018-06-26T10:29:00Z">
        <w:r w:rsidR="00BF081C" w:rsidRPr="008D3D6D" w:rsidDel="00094EB0">
          <w:rPr>
            <w:b/>
            <w:lang w:val="es-US"/>
          </w:rPr>
          <w:delText>¿Qué son las “</w:delText>
        </w:r>
      </w:del>
      <w:r w:rsidR="00BF081C" w:rsidRPr="008D3D6D">
        <w:rPr>
          <w:b/>
          <w:lang w:val="es-US"/>
        </w:rPr>
        <w:t>farmacias de la red</w:t>
      </w:r>
      <w:del w:id="383" w:author="MMCO" w:date="2018-06-26T10:29:00Z">
        <w:r w:rsidR="00BF081C" w:rsidRPr="008D3D6D" w:rsidDel="00094EB0">
          <w:rPr>
            <w:b/>
            <w:lang w:val="es-US"/>
          </w:rPr>
          <w:delText>”?</w:delText>
        </w:r>
      </w:del>
      <w:bookmarkEnd w:id="380"/>
    </w:p>
    <w:p w14:paraId="723F61CC" w14:textId="5C2B95A4" w:rsidR="002C6B4D" w:rsidRDefault="002C6B4D" w:rsidP="002C6B4D">
      <w:pPr>
        <w:pStyle w:val="ListBullet"/>
        <w:numPr>
          <w:ilvl w:val="0"/>
          <w:numId w:val="9"/>
        </w:numPr>
        <w:spacing w:after="200"/>
        <w:rPr>
          <w:lang w:val="es-US"/>
        </w:rPr>
      </w:pPr>
      <w:r w:rsidRPr="00CE490F">
        <w:rPr>
          <w:lang w:val="es-US"/>
        </w:rPr>
        <w:t xml:space="preserve">Las farmacias de la red son farmacias que acordaron surtir recetas para los miembros de nuestro plan. Use el </w:t>
      </w:r>
      <w:r w:rsidRPr="00CE490F">
        <w:rPr>
          <w:i/>
          <w:iCs/>
          <w:lang w:val="es-US"/>
        </w:rPr>
        <w:t>Directorio de proveedores y farmacias</w:t>
      </w:r>
      <w:r w:rsidRPr="00CE490F">
        <w:rPr>
          <w:lang w:val="es-US"/>
        </w:rPr>
        <w:t xml:space="preserve"> para encontrar la farmacia de la red que usted quiera usar.</w:t>
      </w:r>
    </w:p>
    <w:p w14:paraId="7F4C29D9" w14:textId="69083783" w:rsidR="00BF081C" w:rsidRPr="002C6B4D" w:rsidRDefault="002C6B4D" w:rsidP="002C6B4D">
      <w:pPr>
        <w:pStyle w:val="ListBullet"/>
        <w:numPr>
          <w:ilvl w:val="0"/>
          <w:numId w:val="9"/>
        </w:numPr>
        <w:spacing w:after="200"/>
        <w:rPr>
          <w:lang w:val="es-US"/>
        </w:rPr>
      </w:pPr>
      <w:r w:rsidRPr="00E96C47">
        <w:rPr>
          <w:lang w:val="es-AR"/>
        </w:rPr>
        <w:t>Usted debe surtir sus medicamentos de receta en una de las farmacias de nuestra red si desea que nuestro plan le ayude a pagarlos.</w:t>
      </w:r>
    </w:p>
    <w:p w14:paraId="27EE708E" w14:textId="6965D90B" w:rsidR="00E40B46" w:rsidRPr="002D7EBD" w:rsidRDefault="00E40B46" w:rsidP="002C6B4D">
      <w:pPr>
        <w:ind w:right="0"/>
        <w:rPr>
          <w:lang w:val="es-US"/>
        </w:rPr>
      </w:pPr>
      <w:bookmarkStart w:id="384" w:name="_Toc109299884"/>
      <w:bookmarkStart w:id="385" w:name="_Toc109300183"/>
      <w:bookmarkStart w:id="386" w:name="_Toc190801559"/>
      <w:bookmarkStart w:id="387" w:name="_Toc199361777"/>
      <w:bookmarkStart w:id="388" w:name="_Toc347498216"/>
      <w:bookmarkStart w:id="389" w:name="_Toc347937242"/>
      <w:r w:rsidRPr="002D7EBD">
        <w:rPr>
          <w:lang w:val="es-US"/>
        </w:rPr>
        <w:t>Llame a Servicios al miembro al &lt;</w:t>
      </w:r>
      <w:proofErr w:type="spellStart"/>
      <w:r w:rsidR="00FC3406" w:rsidRPr="00DF7B86">
        <w:rPr>
          <w:lang w:val="es-AR"/>
        </w:rPr>
        <w:t>toll</w:t>
      </w:r>
      <w:proofErr w:type="spellEnd"/>
      <w:r w:rsidR="00FC3406" w:rsidRPr="00DF7B86">
        <w:rPr>
          <w:lang w:val="es-AR"/>
        </w:rPr>
        <w:t>-free</w:t>
      </w:r>
      <w:r w:rsidRPr="002D7EBD">
        <w:rPr>
          <w:lang w:val="es-US"/>
        </w:rPr>
        <w:t xml:space="preserve"> </w:t>
      </w:r>
      <w:proofErr w:type="spellStart"/>
      <w:r w:rsidRPr="002D7EBD">
        <w:rPr>
          <w:lang w:val="es-US"/>
        </w:rPr>
        <w:t>number</w:t>
      </w:r>
      <w:proofErr w:type="spellEnd"/>
      <w:r w:rsidRPr="002D7EBD">
        <w:rPr>
          <w:lang w:val="es-US"/>
        </w:rPr>
        <w:t>&gt; para obtener más información o para obtener un Directorio de proveedores y farmacias.</w:t>
      </w:r>
    </w:p>
    <w:p w14:paraId="0160C1D8" w14:textId="77777777" w:rsidR="00E57B02" w:rsidRDefault="00E57B02" w:rsidP="002C6B4D">
      <w:pPr>
        <w:ind w:right="0"/>
        <w:rPr>
          <w:rStyle w:val="PlanInstructions"/>
          <w:b/>
        </w:rPr>
      </w:pPr>
      <w:r w:rsidRPr="0086666C">
        <w:rPr>
          <w:rStyle w:val="PlanInstructions"/>
          <w:i w:val="0"/>
        </w:rPr>
        <w:t>[</w:t>
      </w:r>
      <w:r w:rsidRPr="002E530B">
        <w:rPr>
          <w:rStyle w:val="PlanInstructions"/>
        </w:rPr>
        <w:t xml:space="preserve">Plans that limit DME brands and manufacturers insert the following section (for more information about this requirement, refer to the Medicare Managed Care Manual, Chapter 4, Section 10.12.1 et </w:t>
      </w:r>
      <w:proofErr w:type="spellStart"/>
      <w:r w:rsidRPr="002E530B">
        <w:rPr>
          <w:rStyle w:val="PlanInstructions"/>
        </w:rPr>
        <w:t>seq</w:t>
      </w:r>
      <w:proofErr w:type="spellEnd"/>
      <w:r w:rsidRPr="002E530B">
        <w:rPr>
          <w:rStyle w:val="PlanInstructions"/>
        </w:rPr>
        <w:t>):</w:t>
      </w:r>
    </w:p>
    <w:p w14:paraId="77F92F2B" w14:textId="6AD8A32F" w:rsidR="00E57B02" w:rsidRPr="002821CC" w:rsidRDefault="00E57B02" w:rsidP="002C6B4D">
      <w:pPr>
        <w:spacing w:after="120" w:line="320" w:lineRule="exact"/>
        <w:rPr>
          <w:rStyle w:val="PlanInstructions"/>
          <w:b/>
          <w:bCs/>
          <w:i w:val="0"/>
          <w:iCs/>
          <w:lang w:val="es-AR"/>
        </w:rPr>
      </w:pPr>
      <w:bookmarkStart w:id="390" w:name="_Toc421717154"/>
      <w:r w:rsidRPr="002821CC">
        <w:rPr>
          <w:rStyle w:val="PlanInstructions"/>
          <w:b/>
          <w:bCs/>
          <w:i w:val="0"/>
          <w:iCs/>
          <w:lang w:val="es-AR"/>
        </w:rPr>
        <w:t>Lista de equipo médico duradero</w:t>
      </w:r>
      <w:bookmarkEnd w:id="390"/>
      <w:r w:rsidR="00D70CA2" w:rsidRPr="002821CC">
        <w:rPr>
          <w:rStyle w:val="PlanInstructions"/>
          <w:b/>
          <w:bCs/>
          <w:i w:val="0"/>
          <w:iCs/>
          <w:lang w:val="es-AR"/>
        </w:rPr>
        <w:t xml:space="preserve"> (DME)</w:t>
      </w:r>
    </w:p>
    <w:p w14:paraId="2D936B33" w14:textId="0477D15F" w:rsidR="00E57B02" w:rsidRPr="00E57B02" w:rsidRDefault="00E57B02" w:rsidP="002C6B4D">
      <w:pPr>
        <w:ind w:right="0"/>
        <w:rPr>
          <w:rStyle w:val="PlanInstructions"/>
          <w:rFonts w:cs="Arial"/>
          <w:i w:val="0"/>
          <w:lang w:val="es-US"/>
        </w:rPr>
      </w:pPr>
      <w:r w:rsidRPr="004E21E7">
        <w:rPr>
          <w:rStyle w:val="PlanInstructions"/>
          <w:i w:val="0"/>
          <w:lang w:val="es-US"/>
        </w:rPr>
        <w:t xml:space="preserve">Con este </w:t>
      </w:r>
      <w:r w:rsidRPr="009539C7">
        <w:rPr>
          <w:rStyle w:val="PlanInstructions"/>
          <w:lang w:val="es-US"/>
        </w:rPr>
        <w:t>Manual del miembro</w:t>
      </w:r>
      <w:r w:rsidRPr="004E21E7">
        <w:rPr>
          <w:rStyle w:val="PlanInstructions"/>
          <w:i w:val="0"/>
          <w:lang w:val="es-US"/>
        </w:rPr>
        <w:t xml:space="preserve">, le enviamos la </w:t>
      </w:r>
      <w:r w:rsidRPr="004E21E7">
        <w:rPr>
          <w:rStyle w:val="PlanInstructions"/>
          <w:lang w:val="es-US"/>
        </w:rPr>
        <w:t>Lista de equipo médico duradero</w:t>
      </w:r>
      <w:r w:rsidRPr="00E57B02">
        <w:rPr>
          <w:rStyle w:val="PlanInstructions"/>
          <w:i w:val="0"/>
          <w:lang w:val="es-US"/>
        </w:rPr>
        <w:t xml:space="preserve"> de &lt;plan </w:t>
      </w:r>
      <w:proofErr w:type="spellStart"/>
      <w:r w:rsidRPr="004E21E7">
        <w:rPr>
          <w:rStyle w:val="PlanInstructions"/>
          <w:i w:val="0"/>
          <w:lang w:val="es-US"/>
        </w:rPr>
        <w:t>name</w:t>
      </w:r>
      <w:proofErr w:type="spellEnd"/>
      <w:r w:rsidRPr="004E21E7">
        <w:rPr>
          <w:rStyle w:val="PlanInstructions"/>
          <w:i w:val="0"/>
          <w:lang w:val="es-US"/>
        </w:rPr>
        <w:t xml:space="preserve">&gt;. Esta lista le indica las marcas y fabricantes de </w:t>
      </w:r>
      <w:del w:id="391" w:author="MMCO" w:date="2018-06-26T10:29:00Z">
        <w:r w:rsidRPr="004E21E7" w:rsidDel="00094EB0">
          <w:rPr>
            <w:rStyle w:val="PlanInstructions"/>
            <w:i w:val="0"/>
            <w:lang w:val="es-US"/>
          </w:rPr>
          <w:delText>equipo médico duradero</w:delText>
        </w:r>
      </w:del>
      <w:ins w:id="392" w:author="MMCO" w:date="2018-06-26T10:29:00Z">
        <w:r w:rsidR="00094EB0">
          <w:rPr>
            <w:rStyle w:val="PlanInstructions"/>
            <w:i w:val="0"/>
            <w:lang w:val="es-US"/>
          </w:rPr>
          <w:t>DME</w:t>
        </w:r>
      </w:ins>
      <w:r w:rsidRPr="004E21E7">
        <w:rPr>
          <w:rStyle w:val="PlanInstructions"/>
          <w:i w:val="0"/>
          <w:lang w:val="es-US"/>
        </w:rPr>
        <w:t xml:space="preserve"> que cubrimos. La lista más reciente de marcas, fabricantes y proveedores también está disponible en nuestro sitio web en &lt;web </w:t>
      </w:r>
      <w:proofErr w:type="spellStart"/>
      <w:r w:rsidRPr="004E21E7">
        <w:rPr>
          <w:rStyle w:val="PlanInstructions"/>
          <w:i w:val="0"/>
          <w:lang w:val="es-US"/>
        </w:rPr>
        <w:t>address</w:t>
      </w:r>
      <w:proofErr w:type="spellEnd"/>
      <w:r w:rsidRPr="004E21E7">
        <w:rPr>
          <w:rStyle w:val="PlanInstructions"/>
          <w:i w:val="0"/>
          <w:lang w:val="es-US"/>
        </w:rPr>
        <w:t>&gt;</w:t>
      </w:r>
      <w:r w:rsidR="0086666C">
        <w:rPr>
          <w:rStyle w:val="PlanInstructions"/>
          <w:i w:val="0"/>
          <w:lang w:val="es-US"/>
        </w:rPr>
        <w:t>.]</w:t>
      </w:r>
      <w:ins w:id="393" w:author="MMCO" w:date="2018-06-26T10:32:00Z">
        <w:r w:rsidR="00094EB0">
          <w:rPr>
            <w:rStyle w:val="PlanInstructions"/>
            <w:i w:val="0"/>
            <w:lang w:val="es-US"/>
          </w:rPr>
          <w:t xml:space="preserve"> </w:t>
        </w:r>
        <w:r w:rsidR="00094EB0" w:rsidRPr="2AE835A4">
          <w:rPr>
            <w:rStyle w:val="PlanInstructions"/>
            <w:i w:val="0"/>
            <w:lang w:val="es-US"/>
          </w:rPr>
          <w:t xml:space="preserve">Para más información sobre DME, </w:t>
        </w:r>
        <w:r w:rsidR="00094EB0" w:rsidRPr="00CF2EBF">
          <w:rPr>
            <w:color w:val="548DD4"/>
            <w:lang w:val="es-ES"/>
          </w:rPr>
          <w:t xml:space="preserve">lea </w:t>
        </w:r>
      </w:ins>
      <w:ins w:id="394" w:author="MMCO" w:date="2018-06-29T22:56:00Z">
        <w:r w:rsidR="008834BE">
          <w:rPr>
            <w:color w:val="548DD4"/>
            <w:lang w:val="es-ES"/>
          </w:rPr>
          <w:t xml:space="preserve">el </w:t>
        </w:r>
      </w:ins>
      <w:ins w:id="395" w:author="MMCO" w:date="2018-06-26T10:32:00Z">
        <w:r w:rsidR="00094EB0" w:rsidRPr="00CF2EBF">
          <w:rPr>
            <w:color w:val="548DD4"/>
            <w:lang w:val="es-ES"/>
          </w:rPr>
          <w:t>Capítulo 4, [</w:t>
        </w:r>
        <w:r w:rsidR="00094EB0" w:rsidRPr="00CF2EBF">
          <w:rPr>
            <w:i/>
            <w:iCs/>
            <w:color w:val="548DD4"/>
            <w:lang w:val="es-ES"/>
          </w:rPr>
          <w:t xml:space="preserve">plan </w:t>
        </w:r>
        <w:proofErr w:type="spellStart"/>
        <w:r w:rsidR="00094EB0" w:rsidRPr="00CF2EBF">
          <w:rPr>
            <w:i/>
            <w:iCs/>
            <w:color w:val="548DD4"/>
            <w:lang w:val="es-ES"/>
          </w:rPr>
          <w:t>may</w:t>
        </w:r>
        <w:proofErr w:type="spellEnd"/>
        <w:r w:rsidR="00094EB0" w:rsidRPr="00CF2EBF">
          <w:rPr>
            <w:i/>
            <w:iCs/>
            <w:color w:val="548DD4"/>
            <w:lang w:val="es-ES"/>
          </w:rPr>
          <w:t xml:space="preserve"> </w:t>
        </w:r>
        <w:proofErr w:type="spellStart"/>
        <w:r w:rsidR="00094EB0" w:rsidRPr="00CF2EBF">
          <w:rPr>
            <w:i/>
            <w:iCs/>
            <w:color w:val="548DD4"/>
            <w:lang w:val="es-ES"/>
          </w:rPr>
          <w:t>insert</w:t>
        </w:r>
        <w:proofErr w:type="spellEnd"/>
        <w:r w:rsidR="00094EB0" w:rsidRPr="00CF2EBF">
          <w:rPr>
            <w:i/>
            <w:iCs/>
            <w:color w:val="548DD4"/>
            <w:lang w:val="es-ES"/>
          </w:rPr>
          <w:t xml:space="preserve"> </w:t>
        </w:r>
        <w:proofErr w:type="spellStart"/>
        <w:r w:rsidR="00094EB0" w:rsidRPr="00CF2EBF">
          <w:rPr>
            <w:i/>
            <w:iCs/>
            <w:color w:val="548DD4"/>
            <w:lang w:val="es-ES"/>
          </w:rPr>
          <w:t>reference</w:t>
        </w:r>
        <w:proofErr w:type="spellEnd"/>
        <w:r w:rsidR="00094EB0" w:rsidRPr="00CF2EBF">
          <w:rPr>
            <w:i/>
            <w:iCs/>
            <w:color w:val="548DD4"/>
            <w:lang w:val="es-ES"/>
          </w:rPr>
          <w:t xml:space="preserve">, as </w:t>
        </w:r>
        <w:proofErr w:type="spellStart"/>
        <w:r w:rsidR="00094EB0" w:rsidRPr="00CF2EBF">
          <w:rPr>
            <w:i/>
            <w:iCs/>
            <w:color w:val="548DD4"/>
            <w:lang w:val="es-ES"/>
          </w:rPr>
          <w:t>applicable</w:t>
        </w:r>
        <w:proofErr w:type="spellEnd"/>
        <w:r w:rsidR="00094EB0" w:rsidRPr="00CF2EBF">
          <w:rPr>
            <w:rFonts w:eastAsia="Arial" w:cs="Arial"/>
            <w:color w:val="548DD4"/>
            <w:lang w:val="es-ES"/>
          </w:rPr>
          <w:t>].</w:t>
        </w:r>
      </w:ins>
    </w:p>
    <w:p w14:paraId="0B845C2C" w14:textId="79727159" w:rsidR="00BF081C" w:rsidRPr="00627BDE" w:rsidRDefault="00094EB0" w:rsidP="008D3D6D">
      <w:pPr>
        <w:pStyle w:val="Heading2"/>
        <w:rPr>
          <w:lang w:val="es-US"/>
        </w:rPr>
      </w:pPr>
      <w:bookmarkStart w:id="396" w:name="_Toc519071612"/>
      <w:ins w:id="397" w:author="MMCO" w:date="2018-06-26T10:32:00Z">
        <w:r w:rsidRPr="00F979A5">
          <w:rPr>
            <w:lang w:val="es-US"/>
          </w:rPr>
          <w:t xml:space="preserve">J3. </w:t>
        </w:r>
      </w:ins>
      <w:r w:rsidR="00BF081C" w:rsidRPr="008D3D6D">
        <w:rPr>
          <w:i/>
          <w:lang w:val="es-US"/>
        </w:rPr>
        <w:t>Lista de medicamentos cubiertos</w:t>
      </w:r>
      <w:bookmarkEnd w:id="384"/>
      <w:bookmarkEnd w:id="385"/>
      <w:bookmarkEnd w:id="386"/>
      <w:bookmarkEnd w:id="387"/>
      <w:bookmarkEnd w:id="388"/>
      <w:bookmarkEnd w:id="389"/>
      <w:bookmarkEnd w:id="396"/>
    </w:p>
    <w:p w14:paraId="6FD0B2E3" w14:textId="428D0E55" w:rsidR="00BF081C" w:rsidRPr="002D7EBD" w:rsidRDefault="00BF081C" w:rsidP="002C6B4D">
      <w:pPr>
        <w:ind w:right="0"/>
        <w:rPr>
          <w:lang w:val="es-US"/>
        </w:rPr>
      </w:pPr>
      <w:bookmarkStart w:id="398" w:name="_Toc347498217"/>
      <w:bookmarkStart w:id="399" w:name="_Toc347855982"/>
      <w:r w:rsidRPr="002D7EBD">
        <w:rPr>
          <w:lang w:val="es-US"/>
        </w:rPr>
        <w:t xml:space="preserve">El plan tiene una </w:t>
      </w:r>
      <w:r w:rsidRPr="002D7EBD">
        <w:rPr>
          <w:i/>
          <w:lang w:val="es-US"/>
        </w:rPr>
        <w:t xml:space="preserve">Lista de medicamentos cubiertos </w:t>
      </w:r>
      <w:r w:rsidRPr="00452E54">
        <w:rPr>
          <w:lang w:val="es-US"/>
        </w:rPr>
        <w:t>o</w:t>
      </w:r>
      <w:r w:rsidRPr="002D7EBD">
        <w:rPr>
          <w:i/>
          <w:lang w:val="es-US"/>
        </w:rPr>
        <w:t xml:space="preserve"> Formulario</w:t>
      </w:r>
      <w:r w:rsidRPr="002D7EBD">
        <w:rPr>
          <w:lang w:val="es-US"/>
        </w:rPr>
        <w:t>. La llamamos “Lista de medicamentos” para abreviar</w:t>
      </w:r>
      <w:r w:rsidR="00B42EEA">
        <w:rPr>
          <w:lang w:val="es-US"/>
        </w:rPr>
        <w:t xml:space="preserve"> y le</w:t>
      </w:r>
      <w:r w:rsidR="009539C7">
        <w:rPr>
          <w:lang w:val="es-US"/>
        </w:rPr>
        <w:t xml:space="preserve"> </w:t>
      </w:r>
      <w:r w:rsidR="00B42EEA">
        <w:rPr>
          <w:lang w:val="es-US"/>
        </w:rPr>
        <w:t>d</w:t>
      </w:r>
      <w:r w:rsidRPr="002D7EBD">
        <w:rPr>
          <w:lang w:val="es-US"/>
        </w:rPr>
        <w:t xml:space="preserve">ice cuáles medicamentos de receta están cubiertos por &lt;plan </w:t>
      </w:r>
      <w:proofErr w:type="spellStart"/>
      <w:r w:rsidRPr="002D7EBD">
        <w:rPr>
          <w:lang w:val="es-US"/>
        </w:rPr>
        <w:t>name</w:t>
      </w:r>
      <w:proofErr w:type="spellEnd"/>
      <w:r w:rsidRPr="002D7EBD">
        <w:rPr>
          <w:lang w:val="es-US"/>
        </w:rPr>
        <w:t>&gt;.</w:t>
      </w:r>
    </w:p>
    <w:p w14:paraId="346BA36E" w14:textId="77777777" w:rsidR="00BF081C" w:rsidRPr="002D7EBD" w:rsidRDefault="00BF081C" w:rsidP="002C6B4D">
      <w:pPr>
        <w:ind w:right="0"/>
        <w:rPr>
          <w:lang w:val="es-US"/>
        </w:rPr>
      </w:pPr>
      <w:r w:rsidRPr="002D7EBD">
        <w:rPr>
          <w:lang w:val="es-US"/>
        </w:rPr>
        <w:t xml:space="preserve">La Lista de medicamentos también le dice si algún medicamento tiene reglas o restricciones, como un límite a la cantidad que usted puede obtener. Lea el Capítulo 5 </w:t>
      </w:r>
      <w:r w:rsidRPr="002D7EBD">
        <w:rPr>
          <w:rStyle w:val="PlanInstructions"/>
          <w:i w:val="0"/>
          <w:lang w:val="es-US"/>
        </w:rPr>
        <w:t>[</w:t>
      </w:r>
      <w:proofErr w:type="spellStart"/>
      <w:r w:rsidRPr="002D7EBD">
        <w:rPr>
          <w:rStyle w:val="PlanInstructions"/>
          <w:lang w:val="es-US"/>
        </w:rPr>
        <w:t>plans</w:t>
      </w:r>
      <w:proofErr w:type="spellEnd"/>
      <w:r w:rsidRPr="002D7EBD">
        <w:rPr>
          <w:rStyle w:val="PlanInstructions"/>
          <w:lang w:val="es-US"/>
        </w:rPr>
        <w:t xml:space="preserve"> </w:t>
      </w:r>
      <w:proofErr w:type="spellStart"/>
      <w:r w:rsidRPr="002D7EBD">
        <w:rPr>
          <w:rStyle w:val="PlanInstructions"/>
          <w:lang w:val="es-US"/>
        </w:rPr>
        <w:t>may</w:t>
      </w:r>
      <w:proofErr w:type="spellEnd"/>
      <w:r w:rsidRPr="002D7EBD">
        <w:rPr>
          <w:rStyle w:val="PlanInstructions"/>
          <w:lang w:val="es-US"/>
        </w:rPr>
        <w:t xml:space="preserve"> </w:t>
      </w:r>
      <w:proofErr w:type="spellStart"/>
      <w:r w:rsidRPr="002D7EBD">
        <w:rPr>
          <w:rStyle w:val="PlanInstructions"/>
          <w:lang w:val="es-US"/>
        </w:rPr>
        <w:t>insert</w:t>
      </w:r>
      <w:proofErr w:type="spellEnd"/>
      <w:r w:rsidRPr="002D7EBD">
        <w:rPr>
          <w:rStyle w:val="PlanInstructions"/>
          <w:lang w:val="es-US"/>
        </w:rPr>
        <w:t xml:space="preserve"> </w:t>
      </w:r>
      <w:proofErr w:type="spellStart"/>
      <w:r w:rsidRPr="002D7EBD">
        <w:rPr>
          <w:rStyle w:val="PlanInstructions"/>
          <w:lang w:val="es-US"/>
        </w:rPr>
        <w:t>reference</w:t>
      </w:r>
      <w:proofErr w:type="spellEnd"/>
      <w:r w:rsidRPr="002D7EBD">
        <w:rPr>
          <w:rStyle w:val="PlanInstructions"/>
          <w:lang w:val="es-US"/>
        </w:rPr>
        <w:t xml:space="preserve">, as </w:t>
      </w:r>
      <w:proofErr w:type="spellStart"/>
      <w:r w:rsidRPr="002D7EBD">
        <w:rPr>
          <w:rStyle w:val="PlanInstructions"/>
          <w:lang w:val="es-US"/>
        </w:rPr>
        <w:t>applicable</w:t>
      </w:r>
      <w:proofErr w:type="spellEnd"/>
      <w:r w:rsidRPr="002D7EBD">
        <w:rPr>
          <w:rStyle w:val="PlanInstructions"/>
          <w:i w:val="0"/>
          <w:lang w:val="es-US"/>
        </w:rPr>
        <w:t>]</w:t>
      </w:r>
      <w:r w:rsidRPr="00D826C0">
        <w:rPr>
          <w:lang w:val="es-US"/>
        </w:rPr>
        <w:t xml:space="preserve"> </w:t>
      </w:r>
      <w:r w:rsidRPr="002D7EBD">
        <w:rPr>
          <w:lang w:val="es-US"/>
        </w:rPr>
        <w:t>para obtener más información sobre estas reglas y restricciones.</w:t>
      </w:r>
    </w:p>
    <w:p w14:paraId="20697B45" w14:textId="24B38CAB" w:rsidR="00BF081C" w:rsidRDefault="00BF081C" w:rsidP="002C6B4D">
      <w:pPr>
        <w:ind w:right="0"/>
        <w:rPr>
          <w:lang w:val="es-US"/>
        </w:rPr>
      </w:pPr>
      <w:r w:rsidRPr="002D7EBD">
        <w:rPr>
          <w:lang w:val="es-US"/>
        </w:rPr>
        <w:t xml:space="preserve">Cada año, le enviaremos </w:t>
      </w:r>
      <w:ins w:id="400" w:author="MMCO" w:date="2018-06-26T10:38:00Z">
        <w:r w:rsidR="00CB0836" w:rsidRPr="2AE835A4">
          <w:rPr>
            <w:rStyle w:val="PlanInstructions"/>
            <w:i w:val="0"/>
            <w:lang w:val="es-US"/>
          </w:rPr>
          <w:t>[</w:t>
        </w:r>
        <w:proofErr w:type="spellStart"/>
        <w:r w:rsidR="00CB0836" w:rsidRPr="00D65244">
          <w:rPr>
            <w:i/>
            <w:color w:val="548DD4"/>
            <w:lang w:val="es-419"/>
          </w:rPr>
          <w:t>insert</w:t>
        </w:r>
        <w:proofErr w:type="spellEnd"/>
        <w:r w:rsidR="00CB0836" w:rsidRPr="00D65244">
          <w:rPr>
            <w:i/>
            <w:color w:val="548DD4"/>
            <w:lang w:val="es-419"/>
          </w:rPr>
          <w:t xml:space="preserve"> </w:t>
        </w:r>
        <w:proofErr w:type="spellStart"/>
        <w:r w:rsidR="00CB0836" w:rsidRPr="00D65244">
          <w:rPr>
            <w:i/>
            <w:color w:val="548DD4"/>
            <w:lang w:val="es-419"/>
          </w:rPr>
          <w:t>if</w:t>
        </w:r>
        <w:proofErr w:type="spellEnd"/>
        <w:r w:rsidR="00CB0836" w:rsidRPr="00D65244">
          <w:rPr>
            <w:i/>
            <w:color w:val="548DD4"/>
            <w:lang w:val="es-419"/>
          </w:rPr>
          <w:t xml:space="preserve"> </w:t>
        </w:r>
        <w:proofErr w:type="spellStart"/>
        <w:r w:rsidR="00CB0836" w:rsidRPr="00D65244">
          <w:rPr>
            <w:i/>
            <w:color w:val="548DD4"/>
            <w:lang w:val="es-419"/>
          </w:rPr>
          <w:t>applicable</w:t>
        </w:r>
        <w:proofErr w:type="spellEnd"/>
        <w:del w:id="401" w:author="Cardman, Lauren [USA]" w:date="2018-06-20T16:00:00Z">
          <w:r w:rsidR="00CB0836" w:rsidRPr="008A456F" w:rsidDel="007B4945">
            <w:rPr>
              <w:rStyle w:val="PlanInstructions"/>
              <w:lang w:val="es-US"/>
            </w:rPr>
            <w:delText>plan may insert referenc</w:delText>
          </w:r>
          <w:r w:rsidR="00CB0836" w:rsidDel="007B4945">
            <w:rPr>
              <w:rStyle w:val="PlanInstructions"/>
              <w:lang w:val="es-US"/>
            </w:rPr>
            <w:delText>e</w:delText>
          </w:r>
        </w:del>
        <w:r w:rsidR="00CB0836">
          <w:rPr>
            <w:rStyle w:val="PlanInstructions"/>
            <w:lang w:val="es-US"/>
          </w:rPr>
          <w:t xml:space="preserve">: </w:t>
        </w:r>
        <w:r w:rsidR="00CB0836" w:rsidRPr="2AE835A4">
          <w:rPr>
            <w:rStyle w:val="PlanInstructions"/>
            <w:i w:val="0"/>
            <w:lang w:val="es-US"/>
          </w:rPr>
          <w:t xml:space="preserve">información sobre cómo </w:t>
        </w:r>
        <w:r w:rsidR="00CB0836">
          <w:rPr>
            <w:rStyle w:val="PlanInstructions"/>
            <w:i w:val="0"/>
            <w:lang w:val="es-US"/>
          </w:rPr>
          <w:t>acceder a</w:t>
        </w:r>
        <w:r w:rsidR="00CB0836" w:rsidRPr="2AE835A4">
          <w:rPr>
            <w:rStyle w:val="PlanInstructions"/>
            <w:i w:val="0"/>
            <w:lang w:val="es-US"/>
          </w:rPr>
          <w:t xml:space="preserve">] </w:t>
        </w:r>
      </w:ins>
      <w:del w:id="402" w:author="MMCO" w:date="2018-06-26T10:37:00Z">
        <w:r w:rsidRPr="002D7EBD" w:rsidDel="00CB0836">
          <w:rPr>
            <w:lang w:val="es-US"/>
          </w:rPr>
          <w:delText xml:space="preserve">un ejemplar </w:delText>
        </w:r>
      </w:del>
      <w:del w:id="403" w:author="MMCO" w:date="2018-06-26T10:38:00Z">
        <w:r w:rsidRPr="002D7EBD" w:rsidDel="00CB0836">
          <w:rPr>
            <w:lang w:val="es-US"/>
          </w:rPr>
          <w:delText xml:space="preserve">de </w:delText>
        </w:r>
      </w:del>
      <w:r w:rsidRPr="002D7EBD">
        <w:rPr>
          <w:lang w:val="es-US"/>
        </w:rPr>
        <w:t xml:space="preserve">la Lista de medicamentos. Para obtener la información más actualizada sobre cuáles medicamentos están cubiertos, vaya a &lt;web </w:t>
      </w:r>
      <w:proofErr w:type="spellStart"/>
      <w:r w:rsidRPr="002D7EBD">
        <w:rPr>
          <w:lang w:val="es-US"/>
        </w:rPr>
        <w:t>address</w:t>
      </w:r>
      <w:proofErr w:type="spellEnd"/>
      <w:r w:rsidRPr="002D7EBD">
        <w:rPr>
          <w:lang w:val="es-US"/>
        </w:rPr>
        <w:t>&gt; o llame al &lt;</w:t>
      </w:r>
      <w:proofErr w:type="spellStart"/>
      <w:r w:rsidR="00FC3406" w:rsidRPr="00DF7B86">
        <w:rPr>
          <w:lang w:val="es-AR"/>
        </w:rPr>
        <w:t>toll</w:t>
      </w:r>
      <w:proofErr w:type="spellEnd"/>
      <w:r w:rsidR="00FC3406" w:rsidRPr="00DF7B86">
        <w:rPr>
          <w:lang w:val="es-AR"/>
        </w:rPr>
        <w:t>-free</w:t>
      </w:r>
      <w:r w:rsidRPr="002D7EBD">
        <w:rPr>
          <w:lang w:val="es-US"/>
        </w:rPr>
        <w:t xml:space="preserve"> </w:t>
      </w:r>
      <w:proofErr w:type="spellStart"/>
      <w:r w:rsidRPr="002D7EBD">
        <w:rPr>
          <w:lang w:val="es-US"/>
        </w:rPr>
        <w:t>number</w:t>
      </w:r>
      <w:proofErr w:type="spellEnd"/>
      <w:r w:rsidRPr="002D7EBD">
        <w:rPr>
          <w:lang w:val="es-US"/>
        </w:rPr>
        <w:t>&gt;.</w:t>
      </w:r>
    </w:p>
    <w:p w14:paraId="09AAC469" w14:textId="50CBEC88" w:rsidR="00E57B02" w:rsidRPr="004E21E7" w:rsidRDefault="00CB0836">
      <w:pPr>
        <w:pStyle w:val="Heading2"/>
        <w:rPr>
          <w:lang w:val="es-US"/>
        </w:rPr>
      </w:pPr>
      <w:bookmarkStart w:id="404" w:name="_Toc519071613"/>
      <w:ins w:id="405" w:author="MMCO" w:date="2018-06-26T10:38:00Z">
        <w:r>
          <w:rPr>
            <w:lang w:val="es-US"/>
          </w:rPr>
          <w:t xml:space="preserve">J4. </w:t>
        </w:r>
      </w:ins>
      <w:r w:rsidR="00E57B02" w:rsidRPr="004E21E7">
        <w:rPr>
          <w:lang w:val="es-US"/>
        </w:rPr>
        <w:t>La explicación de beneficios</w:t>
      </w:r>
      <w:bookmarkEnd w:id="404"/>
    </w:p>
    <w:p w14:paraId="6053EB16" w14:textId="1B5E893B" w:rsidR="009539C7" w:rsidRDefault="00672345" w:rsidP="002C6B4D">
      <w:pPr>
        <w:ind w:right="0"/>
        <w:rPr>
          <w:lang w:val="es-ES"/>
        </w:rPr>
      </w:pPr>
      <w:r w:rsidRPr="00E41968">
        <w:rPr>
          <w:lang w:val="es-ES"/>
        </w:rPr>
        <w:t xml:space="preserve">Cuando use sus beneficios de medicamentos de receta </w:t>
      </w:r>
      <w:proofErr w:type="spellStart"/>
      <w:r w:rsidRPr="00E41968">
        <w:rPr>
          <w:lang w:val="es-ES"/>
        </w:rPr>
        <w:t>Part</w:t>
      </w:r>
      <w:proofErr w:type="spellEnd"/>
      <w:r w:rsidRPr="00E41968">
        <w:rPr>
          <w:lang w:val="es-ES"/>
        </w:rPr>
        <w:t xml:space="preserve"> D, le enviaremos un resumen para ayudarle a entender y a mantener un registro de los pagos hechos por</w:t>
      </w:r>
      <w:r w:rsidRPr="00672345">
        <w:rPr>
          <w:lang w:val="es-ES"/>
        </w:rPr>
        <w:t xml:space="preserve"> </w:t>
      </w:r>
      <w:r w:rsidRPr="00E41968">
        <w:rPr>
          <w:lang w:val="es-ES"/>
        </w:rPr>
        <w:t xml:space="preserve">sus medicamentos </w:t>
      </w:r>
      <w:r>
        <w:rPr>
          <w:lang w:val="es-ES"/>
        </w:rPr>
        <w:t xml:space="preserve">de receta </w:t>
      </w:r>
      <w:proofErr w:type="spellStart"/>
      <w:r w:rsidRPr="00E41968">
        <w:rPr>
          <w:lang w:val="es-ES"/>
        </w:rPr>
        <w:t>Part</w:t>
      </w:r>
      <w:proofErr w:type="spellEnd"/>
      <w:r w:rsidRPr="00E41968">
        <w:rPr>
          <w:lang w:val="es-ES"/>
        </w:rPr>
        <w:t xml:space="preserve"> D. Este resumen se llama </w:t>
      </w:r>
      <w:r w:rsidRPr="00E41968">
        <w:rPr>
          <w:i/>
          <w:lang w:val="es-ES"/>
        </w:rPr>
        <w:t>Explicación de beneficios</w:t>
      </w:r>
      <w:r w:rsidR="00A107B1">
        <w:rPr>
          <w:i/>
          <w:lang w:val="es-ES"/>
        </w:rPr>
        <w:t xml:space="preserve"> </w:t>
      </w:r>
      <w:r w:rsidR="003F53DA">
        <w:rPr>
          <w:lang w:val="es-ES"/>
        </w:rPr>
        <w:t>(o EOB).</w:t>
      </w:r>
    </w:p>
    <w:p w14:paraId="1372D429" w14:textId="77777777" w:rsidR="00672345" w:rsidRPr="00E41968" w:rsidRDefault="00672345" w:rsidP="002C6B4D">
      <w:pPr>
        <w:ind w:right="0"/>
        <w:rPr>
          <w:lang w:val="es-ES"/>
        </w:rPr>
      </w:pPr>
      <w:r w:rsidRPr="00E41968">
        <w:rPr>
          <w:lang w:val="es-ES"/>
        </w:rPr>
        <w:t xml:space="preserve">En la </w:t>
      </w:r>
      <w:r w:rsidRPr="00E41968">
        <w:rPr>
          <w:i/>
          <w:lang w:val="es-ES"/>
        </w:rPr>
        <w:t>Explicación de beneficios</w:t>
      </w:r>
      <w:r w:rsidRPr="00E41968">
        <w:rPr>
          <w:lang w:val="es-ES"/>
        </w:rPr>
        <w:t xml:space="preserve"> se indica la cantidad total que usted</w:t>
      </w:r>
      <w:r>
        <w:rPr>
          <w:lang w:val="es-ES"/>
        </w:rPr>
        <w:t xml:space="preserve"> u otras personas en su nombre</w:t>
      </w:r>
      <w:r w:rsidRPr="00E41968">
        <w:rPr>
          <w:lang w:val="es-ES"/>
        </w:rPr>
        <w:t xml:space="preserve"> ha</w:t>
      </w:r>
      <w:r>
        <w:rPr>
          <w:lang w:val="es-ES"/>
        </w:rPr>
        <w:t>n</w:t>
      </w:r>
      <w:r w:rsidRPr="00E41968">
        <w:rPr>
          <w:lang w:val="es-ES"/>
        </w:rPr>
        <w:t xml:space="preserve"> gastado por medicamentos de receta </w:t>
      </w:r>
      <w:proofErr w:type="spellStart"/>
      <w:r w:rsidRPr="00E41968">
        <w:rPr>
          <w:lang w:val="es-ES"/>
        </w:rPr>
        <w:t>Part</w:t>
      </w:r>
      <w:proofErr w:type="spellEnd"/>
      <w:r w:rsidRPr="00E41968">
        <w:rPr>
          <w:lang w:val="es-ES"/>
        </w:rPr>
        <w:t xml:space="preserve"> D y la cantidad total que nosotros hemos pagado por cada uno de sus medicamentos de receta </w:t>
      </w:r>
      <w:proofErr w:type="spellStart"/>
      <w:r w:rsidRPr="00E41968">
        <w:rPr>
          <w:lang w:val="es-ES"/>
        </w:rPr>
        <w:t>Part</w:t>
      </w:r>
      <w:proofErr w:type="spellEnd"/>
      <w:r w:rsidRPr="00E41968">
        <w:rPr>
          <w:lang w:val="es-ES"/>
        </w:rPr>
        <w:t xml:space="preserve"> D durante el mes. </w:t>
      </w:r>
      <w:r>
        <w:rPr>
          <w:lang w:val="es-ES"/>
        </w:rPr>
        <w:t>El</w:t>
      </w:r>
      <w:r w:rsidRPr="00E41968">
        <w:rPr>
          <w:lang w:val="es-ES"/>
        </w:rPr>
        <w:t xml:space="preserve"> Capítulo 6 ofrece más información sobre la </w:t>
      </w:r>
      <w:r w:rsidRPr="00E41968">
        <w:rPr>
          <w:i/>
          <w:lang w:val="es-ES"/>
        </w:rPr>
        <w:t>Explicación de beneficios</w:t>
      </w:r>
      <w:r w:rsidRPr="00E41968">
        <w:rPr>
          <w:lang w:val="es-ES"/>
        </w:rPr>
        <w:t xml:space="preserve"> y cómo </w:t>
      </w:r>
      <w:r>
        <w:rPr>
          <w:lang w:val="es-ES"/>
        </w:rPr>
        <w:t>puede ayudarle</w:t>
      </w:r>
      <w:r w:rsidRPr="00E41968">
        <w:rPr>
          <w:lang w:val="es-ES"/>
        </w:rPr>
        <w:t xml:space="preserve"> a llevar un registro de </w:t>
      </w:r>
      <w:r>
        <w:rPr>
          <w:lang w:val="es-ES"/>
        </w:rPr>
        <w:t>su</w:t>
      </w:r>
      <w:r w:rsidRPr="00E41968">
        <w:rPr>
          <w:lang w:val="es-ES"/>
        </w:rPr>
        <w:t xml:space="preserve"> cobertura de medicamentos.</w:t>
      </w:r>
    </w:p>
    <w:p w14:paraId="493F9C19" w14:textId="77777777" w:rsidR="00ED37C9" w:rsidRDefault="00FC3406" w:rsidP="002C6B4D">
      <w:pPr>
        <w:ind w:right="0"/>
        <w:rPr>
          <w:lang w:val="es-ES"/>
        </w:rPr>
      </w:pPr>
      <w:r>
        <w:rPr>
          <w:lang w:val="es-ES"/>
        </w:rPr>
        <w:t xml:space="preserve">Una </w:t>
      </w:r>
      <w:r w:rsidR="00672345" w:rsidRPr="00E41968">
        <w:rPr>
          <w:i/>
          <w:lang w:val="es-ES"/>
        </w:rPr>
        <w:t>Explicación de beneficios</w:t>
      </w:r>
      <w:r w:rsidR="00672345" w:rsidRPr="00E41968">
        <w:rPr>
          <w:lang w:val="es-ES"/>
        </w:rPr>
        <w:t xml:space="preserve"> también está disponible</w:t>
      </w:r>
      <w:r w:rsidR="00387856">
        <w:rPr>
          <w:lang w:val="es-ES"/>
        </w:rPr>
        <w:t xml:space="preserve"> </w:t>
      </w:r>
      <w:r>
        <w:rPr>
          <w:lang w:val="es-ES"/>
        </w:rPr>
        <w:t>cuando la pida</w:t>
      </w:r>
      <w:r w:rsidR="00672345" w:rsidRPr="00E41968">
        <w:rPr>
          <w:lang w:val="es-ES"/>
        </w:rPr>
        <w:t>. Para obtener una copia, comuníquese con Servicios al miembro</w:t>
      </w:r>
      <w:r w:rsidR="003F53DA">
        <w:rPr>
          <w:lang w:val="es-ES"/>
        </w:rPr>
        <w:t>.</w:t>
      </w:r>
      <w:bookmarkStart w:id="406" w:name="_Toc347937243"/>
      <w:bookmarkStart w:id="407" w:name="_Toc355617725"/>
      <w:bookmarkStart w:id="408" w:name="_Toc394570972"/>
      <w:bookmarkEnd w:id="398"/>
      <w:bookmarkEnd w:id="399"/>
    </w:p>
    <w:p w14:paraId="2A2A600D" w14:textId="0FA992F7" w:rsidR="004A4827" w:rsidRPr="00252019" w:rsidRDefault="00400C90" w:rsidP="00400C90">
      <w:pPr>
        <w:pStyle w:val="Heading1"/>
        <w:rPr>
          <w:lang w:val="es-AR"/>
        </w:rPr>
      </w:pPr>
      <w:bookmarkStart w:id="409" w:name="_Toc519071614"/>
      <w:r>
        <w:rPr>
          <w:lang w:val="es-AR"/>
        </w:rPr>
        <w:t xml:space="preserve">K. </w:t>
      </w:r>
      <w:del w:id="410" w:author="MMCO" w:date="2018-06-26T10:38:00Z">
        <w:r w:rsidR="00BF081C" w:rsidRPr="00252019" w:rsidDel="00CB0836">
          <w:rPr>
            <w:lang w:val="es-AR"/>
          </w:rPr>
          <w:delText>¿</w:delText>
        </w:r>
      </w:del>
      <w:r w:rsidR="00BF081C" w:rsidRPr="00252019">
        <w:rPr>
          <w:lang w:val="es-AR"/>
        </w:rPr>
        <w:t xml:space="preserve">Cómo </w:t>
      </w:r>
      <w:del w:id="411" w:author="MMCO" w:date="2018-06-26T10:38:00Z">
        <w:r w:rsidR="00BF081C" w:rsidRPr="00252019" w:rsidDel="00CB0836">
          <w:rPr>
            <w:lang w:val="es-AR"/>
          </w:rPr>
          <w:delText xml:space="preserve">puede </w:delText>
        </w:r>
      </w:del>
      <w:r w:rsidR="00BF081C" w:rsidRPr="00252019">
        <w:rPr>
          <w:lang w:val="es-AR"/>
        </w:rPr>
        <w:t>mantener actualizado su expediente de miembro</w:t>
      </w:r>
      <w:bookmarkEnd w:id="409"/>
      <w:del w:id="412" w:author="MMCO" w:date="2018-06-26T10:38:00Z">
        <w:r w:rsidR="00BF081C" w:rsidRPr="00252019" w:rsidDel="00CB0836">
          <w:rPr>
            <w:lang w:val="es-AR"/>
          </w:rPr>
          <w:delText>?</w:delText>
        </w:r>
      </w:del>
      <w:bookmarkEnd w:id="406"/>
      <w:bookmarkEnd w:id="407"/>
      <w:bookmarkEnd w:id="408"/>
    </w:p>
    <w:p w14:paraId="769E87E7" w14:textId="77777777" w:rsidR="004A4827" w:rsidRPr="004E21E7" w:rsidRDefault="004A4827" w:rsidP="004E5DA3">
      <w:pPr>
        <w:ind w:right="0"/>
        <w:rPr>
          <w:rStyle w:val="PlanInstructions"/>
        </w:rPr>
      </w:pPr>
      <w:r w:rsidRPr="004E21E7">
        <w:rPr>
          <w:rStyle w:val="PlanInstructions"/>
          <w:i w:val="0"/>
        </w:rPr>
        <w:t>[</w:t>
      </w:r>
      <w:r w:rsidRPr="004E21E7">
        <w:rPr>
          <w:rStyle w:val="PlanInstructions"/>
        </w:rPr>
        <w:t>In the heading and this section, plans should substitute the name used for this file if it is different from “membership record.”</w:t>
      </w:r>
      <w:r w:rsidRPr="004E21E7">
        <w:rPr>
          <w:rStyle w:val="PlanInstructions"/>
          <w:i w:val="0"/>
        </w:rPr>
        <w:t>]</w:t>
      </w:r>
    </w:p>
    <w:p w14:paraId="3AD08DB2" w14:textId="77777777" w:rsidR="00BF081C" w:rsidRPr="002D7EBD" w:rsidRDefault="00BF081C" w:rsidP="004E5DA3">
      <w:pPr>
        <w:ind w:right="0"/>
        <w:rPr>
          <w:lang w:val="es-US"/>
        </w:rPr>
      </w:pPr>
      <w:r w:rsidRPr="002D7EBD">
        <w:rPr>
          <w:lang w:val="es-US"/>
        </w:rPr>
        <w:t xml:space="preserve">Usted puede mantener actualizado su expediente de miembro avisándonos cuando cambie su información. </w:t>
      </w:r>
    </w:p>
    <w:p w14:paraId="6DD8CB57" w14:textId="77777777" w:rsidR="00BF081C" w:rsidRPr="002D7EBD" w:rsidRDefault="00BF081C" w:rsidP="004E5DA3">
      <w:pPr>
        <w:ind w:right="0"/>
        <w:rPr>
          <w:lang w:val="es-US"/>
        </w:rPr>
      </w:pPr>
      <w:r w:rsidRPr="002D7EBD">
        <w:rPr>
          <w:lang w:val="es-US"/>
        </w:rPr>
        <w:t xml:space="preserve">Los proveedores y farmacias de la red del plan necesitan tener la información correcta sobre usted. </w:t>
      </w:r>
      <w:r w:rsidRPr="002D7EBD">
        <w:rPr>
          <w:b/>
          <w:lang w:val="es-US"/>
        </w:rPr>
        <w:t>Usan su expediente de miembro para saber qué servicios y medicamentos obtiene usted</w:t>
      </w:r>
      <w:r w:rsidRPr="002C6B4D">
        <w:rPr>
          <w:b/>
          <w:lang w:val="es-US"/>
        </w:rPr>
        <w:t xml:space="preserve"> y cuánto le costarán</w:t>
      </w:r>
      <w:r w:rsidRPr="002D7EBD">
        <w:rPr>
          <w:lang w:val="es-US"/>
        </w:rPr>
        <w:t>. Por esto, es muy importante que nos ayude a mantener su información al corriente.</w:t>
      </w:r>
    </w:p>
    <w:p w14:paraId="30FDB51A" w14:textId="4125F467" w:rsidR="00BF081C" w:rsidRDefault="00BF081C" w:rsidP="004E5DA3">
      <w:pPr>
        <w:ind w:right="0"/>
        <w:rPr>
          <w:lang w:val="es-US"/>
        </w:rPr>
      </w:pPr>
      <w:r w:rsidRPr="002D7EBD">
        <w:rPr>
          <w:lang w:val="es-US"/>
        </w:rPr>
        <w:t xml:space="preserve">Avísenos si cualquiera de estas situaciones le aplica a usted: </w:t>
      </w:r>
    </w:p>
    <w:p w14:paraId="31C74590" w14:textId="73C8F58A" w:rsidR="002C6B4D" w:rsidRPr="002C6B4D" w:rsidRDefault="002C6B4D" w:rsidP="002C6B4D">
      <w:pPr>
        <w:pStyle w:val="ListBullet"/>
        <w:numPr>
          <w:ilvl w:val="0"/>
          <w:numId w:val="9"/>
        </w:numPr>
        <w:spacing w:after="200"/>
        <w:rPr>
          <w:lang w:val="es-US"/>
        </w:rPr>
      </w:pPr>
      <w:del w:id="413" w:author="MMCO" w:date="2018-06-26T10:38:00Z">
        <w:r w:rsidRPr="00E96C47" w:rsidDel="00CB0836">
          <w:rPr>
            <w:lang w:val="es-AR"/>
          </w:rPr>
          <w:delText>Si usted cambió</w:delText>
        </w:r>
      </w:del>
      <w:ins w:id="414" w:author="MMCO" w:date="2018-06-26T10:38:00Z">
        <w:r w:rsidR="00CB0836">
          <w:rPr>
            <w:lang w:val="es-AR"/>
          </w:rPr>
          <w:t>Cambios a</w:t>
        </w:r>
      </w:ins>
      <w:r w:rsidRPr="00E96C47">
        <w:rPr>
          <w:lang w:val="es-AR"/>
        </w:rPr>
        <w:t xml:space="preserve"> su nombre, dirección o número de teléfono</w:t>
      </w:r>
    </w:p>
    <w:p w14:paraId="48B71CA9" w14:textId="5D4E229C" w:rsidR="002C6B4D" w:rsidRPr="002C6B4D" w:rsidRDefault="002C6B4D" w:rsidP="002C6B4D">
      <w:pPr>
        <w:pStyle w:val="ListBullet"/>
        <w:numPr>
          <w:ilvl w:val="0"/>
          <w:numId w:val="9"/>
        </w:numPr>
        <w:spacing w:after="200"/>
        <w:rPr>
          <w:lang w:val="es-US"/>
        </w:rPr>
      </w:pPr>
      <w:del w:id="415" w:author="MMCO" w:date="2018-06-26T10:38:00Z">
        <w:r w:rsidRPr="00E96C47" w:rsidDel="00CB0836">
          <w:rPr>
            <w:lang w:val="es-AR"/>
          </w:rPr>
          <w:delText xml:space="preserve">Si usted recibe </w:delText>
        </w:r>
      </w:del>
      <w:ins w:id="416" w:author="MMCO" w:date="2018-06-26T10:38:00Z">
        <w:r w:rsidR="00CB0836">
          <w:rPr>
            <w:lang w:val="es-AR"/>
          </w:rPr>
          <w:t xml:space="preserve">Recibe </w:t>
        </w:r>
      </w:ins>
      <w:r w:rsidRPr="00E96C47">
        <w:rPr>
          <w:lang w:val="es-AR"/>
        </w:rPr>
        <w:t>otra cobertura de seguro de salud, como cobertura de su empleador, el empleador de su cónyuge o compensación laboral</w:t>
      </w:r>
    </w:p>
    <w:p w14:paraId="31F65DDC" w14:textId="59319E51" w:rsidR="002C6B4D" w:rsidRPr="002C6B4D" w:rsidRDefault="002C6B4D" w:rsidP="002C6B4D">
      <w:pPr>
        <w:pStyle w:val="ListBullet"/>
        <w:numPr>
          <w:ilvl w:val="0"/>
          <w:numId w:val="9"/>
        </w:numPr>
        <w:spacing w:after="200"/>
        <w:rPr>
          <w:lang w:val="es-US"/>
        </w:rPr>
      </w:pPr>
      <w:del w:id="417" w:author="MMCO" w:date="2018-06-26T10:38:00Z">
        <w:r w:rsidRPr="00E96C47" w:rsidDel="00CB0836">
          <w:rPr>
            <w:lang w:val="es-AR"/>
          </w:rPr>
          <w:delText>Si usted tiene alguna</w:delText>
        </w:r>
      </w:del>
      <w:ins w:id="418" w:author="MMCO" w:date="2018-06-26T10:38:00Z">
        <w:r w:rsidR="00CB0836">
          <w:rPr>
            <w:lang w:val="es-AR"/>
          </w:rPr>
          <w:t>A</w:t>
        </w:r>
      </w:ins>
      <w:ins w:id="419" w:author="MMCO" w:date="2018-06-26T10:39:00Z">
        <w:r w:rsidR="00CB0836">
          <w:rPr>
            <w:lang w:val="es-AR"/>
          </w:rPr>
          <w:t>lguna</w:t>
        </w:r>
      </w:ins>
      <w:r w:rsidRPr="00E96C47">
        <w:rPr>
          <w:lang w:val="es-AR"/>
        </w:rPr>
        <w:t xml:space="preserve"> demanda de responsabilidad, como una demanda por un accidente automovilístico</w:t>
      </w:r>
    </w:p>
    <w:p w14:paraId="51501584" w14:textId="2D65364A" w:rsidR="002C6B4D" w:rsidRDefault="002C6B4D" w:rsidP="002C6B4D">
      <w:pPr>
        <w:pStyle w:val="ListBullet"/>
        <w:numPr>
          <w:ilvl w:val="0"/>
          <w:numId w:val="9"/>
        </w:numPr>
        <w:spacing w:after="200"/>
        <w:rPr>
          <w:lang w:val="es-US"/>
        </w:rPr>
      </w:pPr>
      <w:del w:id="420" w:author="MMCO" w:date="2018-06-26T10:39:00Z">
        <w:r w:rsidRPr="00474C20" w:rsidDel="00CB0836">
          <w:rPr>
            <w:lang w:val="es-US"/>
          </w:rPr>
          <w:delText>Si le internan</w:delText>
        </w:r>
      </w:del>
      <w:ins w:id="421" w:author="MMCO" w:date="2018-06-26T10:39:00Z">
        <w:r w:rsidR="00CB0836">
          <w:rPr>
            <w:lang w:val="es-US"/>
          </w:rPr>
          <w:t>Admisión</w:t>
        </w:r>
      </w:ins>
      <w:r w:rsidRPr="00474C20">
        <w:rPr>
          <w:lang w:val="es-US"/>
        </w:rPr>
        <w:t xml:space="preserve"> </w:t>
      </w:r>
      <w:del w:id="422" w:author="MMCO" w:date="2018-06-26T10:39:00Z">
        <w:r w:rsidRPr="00474C20" w:rsidDel="00CB0836">
          <w:rPr>
            <w:lang w:val="es-US"/>
          </w:rPr>
          <w:delText xml:space="preserve">en </w:delText>
        </w:r>
      </w:del>
      <w:ins w:id="423" w:author="MMCO" w:date="2018-06-26T10:39:00Z">
        <w:r w:rsidR="00CB0836">
          <w:rPr>
            <w:lang w:val="es-US"/>
          </w:rPr>
          <w:t>a</w:t>
        </w:r>
        <w:r w:rsidR="00CB0836" w:rsidRPr="00474C20">
          <w:rPr>
            <w:lang w:val="es-US"/>
          </w:rPr>
          <w:t xml:space="preserve"> </w:t>
        </w:r>
      </w:ins>
      <w:r w:rsidRPr="00474C20">
        <w:rPr>
          <w:lang w:val="es-US"/>
        </w:rPr>
        <w:t xml:space="preserve">un hogar de cuidados para personas </w:t>
      </w:r>
      <w:del w:id="424" w:author="MMCO" w:date="2018-07-11T11:11:00Z">
        <w:r w:rsidRPr="00474C20" w:rsidDel="00CE3567">
          <w:rPr>
            <w:lang w:val="es-US"/>
          </w:rPr>
          <w:delText>de la tercera edad</w:delText>
        </w:r>
      </w:del>
      <w:ins w:id="425" w:author="MMCO" w:date="2018-07-11T11:11:00Z">
        <w:r w:rsidR="00CE3567">
          <w:rPr>
            <w:lang w:val="es-US"/>
          </w:rPr>
          <w:t>mayores</w:t>
        </w:r>
      </w:ins>
      <w:r w:rsidRPr="00474C20">
        <w:rPr>
          <w:lang w:val="es-US"/>
        </w:rPr>
        <w:t xml:space="preserve"> o en un hospital</w:t>
      </w:r>
    </w:p>
    <w:p w14:paraId="6EC55A3D" w14:textId="0EAEFBE7" w:rsidR="002C6B4D" w:rsidRPr="002C6B4D" w:rsidRDefault="002C6B4D" w:rsidP="002C6B4D">
      <w:pPr>
        <w:pStyle w:val="ListBullet"/>
        <w:numPr>
          <w:ilvl w:val="0"/>
          <w:numId w:val="9"/>
        </w:numPr>
        <w:spacing w:after="200"/>
        <w:rPr>
          <w:lang w:val="es-US"/>
        </w:rPr>
      </w:pPr>
      <w:del w:id="426" w:author="MMCO" w:date="2018-06-26T10:39:00Z">
        <w:r w:rsidRPr="00E96C47" w:rsidDel="00CB0836">
          <w:rPr>
            <w:lang w:val="es-AR"/>
          </w:rPr>
          <w:delText>Si usted recibe cuidado</w:delText>
        </w:r>
      </w:del>
      <w:ins w:id="427" w:author="MMCO" w:date="2018-06-26T10:39:00Z">
        <w:r w:rsidR="00CB0836">
          <w:rPr>
            <w:lang w:val="es-AR"/>
          </w:rPr>
          <w:t>Cuidado</w:t>
        </w:r>
      </w:ins>
      <w:r w:rsidRPr="00E96C47">
        <w:rPr>
          <w:lang w:val="es-AR"/>
        </w:rPr>
        <w:t xml:space="preserve"> en un hospital o sala de emergencias fuera del área o fuera de la red</w:t>
      </w:r>
    </w:p>
    <w:p w14:paraId="17D1200A" w14:textId="1F5D3AF5" w:rsidR="002C6B4D" w:rsidRPr="002C6B4D" w:rsidRDefault="002C6B4D" w:rsidP="002C6B4D">
      <w:pPr>
        <w:pStyle w:val="ListBullet"/>
        <w:numPr>
          <w:ilvl w:val="0"/>
          <w:numId w:val="9"/>
        </w:numPr>
        <w:spacing w:after="200"/>
        <w:rPr>
          <w:lang w:val="es-US"/>
        </w:rPr>
      </w:pPr>
      <w:del w:id="428" w:author="MMCO" w:date="2018-06-26T10:39:00Z">
        <w:r w:rsidRPr="00E96C47" w:rsidDel="00CB0836">
          <w:rPr>
            <w:lang w:val="es-AR"/>
          </w:rPr>
          <w:delText>Si cambia</w:delText>
        </w:r>
      </w:del>
      <w:ins w:id="429" w:author="MMCO" w:date="2018-06-26T10:39:00Z">
        <w:r w:rsidR="00CB0836">
          <w:rPr>
            <w:lang w:val="es-AR"/>
          </w:rPr>
          <w:t xml:space="preserve">Cambia </w:t>
        </w:r>
      </w:ins>
      <w:del w:id="430" w:author="MMCO" w:date="2018-06-26T10:40:00Z">
        <w:r w:rsidRPr="00E96C47" w:rsidDel="00CB0836">
          <w:rPr>
            <w:lang w:val="es-AR"/>
          </w:rPr>
          <w:delText xml:space="preserve"> </w:delText>
        </w:r>
      </w:del>
      <w:r w:rsidRPr="00E96C47">
        <w:rPr>
          <w:lang w:val="es-AR"/>
        </w:rPr>
        <w:t>su administrador de cuidados (o cualquier otra persona responsable de usted)</w:t>
      </w:r>
    </w:p>
    <w:p w14:paraId="211EE09D" w14:textId="29B73257" w:rsidR="00BF081C" w:rsidRPr="002C6B4D" w:rsidRDefault="002C6B4D" w:rsidP="002C6B4D">
      <w:pPr>
        <w:pStyle w:val="ListBullet"/>
        <w:numPr>
          <w:ilvl w:val="0"/>
          <w:numId w:val="9"/>
        </w:numPr>
        <w:spacing w:after="200"/>
        <w:rPr>
          <w:lang w:val="es-US"/>
        </w:rPr>
      </w:pPr>
      <w:del w:id="431" w:author="MMCO" w:date="2018-06-26T10:40:00Z">
        <w:r w:rsidRPr="00474C20" w:rsidDel="00CB0836">
          <w:rPr>
            <w:lang w:val="es-US"/>
          </w:rPr>
          <w:delText xml:space="preserve">Si usted </w:delText>
        </w:r>
      </w:del>
      <w:ins w:id="432" w:author="MMCO" w:date="2018-06-26T10:40:00Z">
        <w:r w:rsidR="00CB0836">
          <w:rPr>
            <w:lang w:val="es-US"/>
          </w:rPr>
          <w:t xml:space="preserve">Usted </w:t>
        </w:r>
      </w:ins>
      <w:r w:rsidRPr="00474C20">
        <w:rPr>
          <w:lang w:val="es-US"/>
        </w:rPr>
        <w:t xml:space="preserve">es parte de </w:t>
      </w:r>
      <w:ins w:id="433" w:author="MMCO" w:date="2018-06-26T10:40:00Z">
        <w:r w:rsidR="00CB0836">
          <w:rPr>
            <w:lang w:val="es-US"/>
          </w:rPr>
          <w:t>o se</w:t>
        </w:r>
        <w:r w:rsidR="00CB0836" w:rsidRPr="00A20532">
          <w:rPr>
            <w:lang w:val="es-US"/>
          </w:rPr>
          <w:t xml:space="preserve"> </w:t>
        </w:r>
      </w:ins>
      <w:ins w:id="434" w:author="MMCO" w:date="2018-07-07T14:44:00Z">
        <w:r w:rsidR="006A2C6D">
          <w:rPr>
            <w:lang w:val="es-US"/>
          </w:rPr>
          <w:t>i</w:t>
        </w:r>
      </w:ins>
      <w:ins w:id="435" w:author="MMCO" w:date="2018-07-07T14:45:00Z">
        <w:r w:rsidR="006A2C6D">
          <w:rPr>
            <w:lang w:val="es-US"/>
          </w:rPr>
          <w:t>nvolucra</w:t>
        </w:r>
      </w:ins>
      <w:ins w:id="436" w:author="MMCO" w:date="2018-06-26T10:40:00Z">
        <w:r w:rsidR="00CB0836">
          <w:rPr>
            <w:lang w:val="es-US"/>
          </w:rPr>
          <w:t xml:space="preserve"> en </w:t>
        </w:r>
      </w:ins>
      <w:r w:rsidRPr="00474C20">
        <w:rPr>
          <w:lang w:val="es-US"/>
        </w:rPr>
        <w:t>un estudio de investigación clínica</w:t>
      </w:r>
    </w:p>
    <w:p w14:paraId="389BA1DB" w14:textId="59A716F8" w:rsidR="00BF081C" w:rsidRPr="00E96C47" w:rsidRDefault="00BF081C" w:rsidP="002C6B4D">
      <w:pPr>
        <w:ind w:right="0"/>
        <w:rPr>
          <w:lang w:val="es-AR"/>
        </w:rPr>
      </w:pPr>
      <w:r w:rsidRPr="00E96C47">
        <w:rPr>
          <w:lang w:val="es-AR"/>
        </w:rPr>
        <w:t>Si algún dato cambia, llame a Servicios al miembro al &lt;</w:t>
      </w:r>
      <w:proofErr w:type="spellStart"/>
      <w:r w:rsidR="00FC3406" w:rsidRPr="00E96C47">
        <w:rPr>
          <w:lang w:val="es-AR"/>
        </w:rPr>
        <w:t>toll</w:t>
      </w:r>
      <w:proofErr w:type="spellEnd"/>
      <w:r w:rsidR="00FC3406" w:rsidRPr="00E96C47">
        <w:rPr>
          <w:lang w:val="es-AR"/>
        </w:rPr>
        <w:t>-free</w:t>
      </w:r>
      <w:r w:rsidRPr="00E96C47">
        <w:rPr>
          <w:lang w:val="es-AR"/>
        </w:rPr>
        <w:t xml:space="preserve"> </w:t>
      </w:r>
      <w:proofErr w:type="spellStart"/>
      <w:r w:rsidRPr="00E96C47">
        <w:rPr>
          <w:lang w:val="es-AR"/>
        </w:rPr>
        <w:t>number</w:t>
      </w:r>
      <w:proofErr w:type="spellEnd"/>
      <w:r w:rsidRPr="00E96C47">
        <w:rPr>
          <w:lang w:val="es-AR"/>
        </w:rPr>
        <w:t>&gt; para avisar.</w:t>
      </w:r>
    </w:p>
    <w:p w14:paraId="459D1896" w14:textId="77777777" w:rsidR="004A4827" w:rsidRPr="004E21E7" w:rsidRDefault="004A4827" w:rsidP="002C6B4D">
      <w:pPr>
        <w:ind w:right="0"/>
        <w:rPr>
          <w:rStyle w:val="PlanInstructions"/>
        </w:rPr>
      </w:pPr>
      <w:r w:rsidRPr="004E21E7">
        <w:rPr>
          <w:rStyle w:val="PlanInstructions"/>
          <w:i w:val="0"/>
        </w:rPr>
        <w:t>[</w:t>
      </w:r>
      <w:r w:rsidRPr="004E21E7">
        <w:rPr>
          <w:rStyle w:val="PlanInstructions"/>
        </w:rPr>
        <w:t>Plans that allow members to update this information online may describe that option here.</w:t>
      </w:r>
      <w:r w:rsidRPr="004E21E7">
        <w:rPr>
          <w:rStyle w:val="PlanInstructions"/>
          <w:i w:val="0"/>
        </w:rPr>
        <w:t>]</w:t>
      </w:r>
    </w:p>
    <w:p w14:paraId="36C51E04" w14:textId="023AB639" w:rsidR="00BF081C" w:rsidRPr="002D7EBD" w:rsidRDefault="00CB0836">
      <w:pPr>
        <w:pStyle w:val="Heading2"/>
        <w:rPr>
          <w:lang w:val="es-US"/>
        </w:rPr>
      </w:pPr>
      <w:bookmarkStart w:id="437" w:name="_Toc519071615"/>
      <w:bookmarkStart w:id="438" w:name="_Toc347498218"/>
      <w:bookmarkStart w:id="439" w:name="_Toc347855983"/>
      <w:bookmarkStart w:id="440" w:name="_Toc347937244"/>
      <w:ins w:id="441" w:author="MMCO" w:date="2018-06-26T10:40:00Z">
        <w:r>
          <w:rPr>
            <w:lang w:val="es-US"/>
          </w:rPr>
          <w:t xml:space="preserve">K1. </w:t>
        </w:r>
      </w:ins>
      <w:del w:id="442" w:author="MMCO" w:date="2018-06-26T10:40:00Z">
        <w:r w:rsidR="00BF081C" w:rsidRPr="002D7EBD" w:rsidDel="00CB0836">
          <w:rPr>
            <w:lang w:val="es-US"/>
          </w:rPr>
          <w:delText xml:space="preserve">¿Mantenemos privada </w:delText>
        </w:r>
      </w:del>
      <w:ins w:id="443" w:author="MMCO" w:date="2018-06-26T10:40:00Z">
        <w:r>
          <w:rPr>
            <w:lang w:val="es-US"/>
          </w:rPr>
          <w:t xml:space="preserve">Privacidad de </w:t>
        </w:r>
      </w:ins>
      <w:r w:rsidR="00BF081C" w:rsidRPr="002D7EBD">
        <w:rPr>
          <w:lang w:val="es-US"/>
        </w:rPr>
        <w:t>su información médica personal</w:t>
      </w:r>
      <w:ins w:id="444" w:author="MMCO" w:date="2018-06-26T10:40:00Z">
        <w:r>
          <w:rPr>
            <w:lang w:val="es-US"/>
          </w:rPr>
          <w:t xml:space="preserve"> (PHI)</w:t>
        </w:r>
      </w:ins>
      <w:bookmarkEnd w:id="437"/>
      <w:del w:id="445" w:author="MMCO" w:date="2018-06-26T10:40:00Z">
        <w:r w:rsidR="00BF081C" w:rsidRPr="002D7EBD" w:rsidDel="00CB0836">
          <w:rPr>
            <w:lang w:val="es-US"/>
          </w:rPr>
          <w:delText>?</w:delText>
        </w:r>
      </w:del>
      <w:bookmarkEnd w:id="438"/>
      <w:bookmarkEnd w:id="439"/>
      <w:bookmarkEnd w:id="440"/>
    </w:p>
    <w:p w14:paraId="431D4C08" w14:textId="0F561648" w:rsidR="004A4827" w:rsidRPr="002D7EBD" w:rsidRDefault="00CB0836" w:rsidP="002C6B4D">
      <w:pPr>
        <w:ind w:right="0"/>
        <w:rPr>
          <w:lang w:val="es-US"/>
        </w:rPr>
      </w:pPr>
      <w:ins w:id="446" w:author="MMCO" w:date="2018-06-26T10:41:00Z">
        <w:r>
          <w:rPr>
            <w:lang w:val="es-US"/>
          </w:rPr>
          <w:t>La información en su registro de membresía puede contener información de salud personal (PHI</w:t>
        </w:r>
      </w:ins>
      <w:ins w:id="447" w:author="MMCO" w:date="2018-07-02T20:12:00Z">
        <w:r w:rsidR="00A107B1">
          <w:rPr>
            <w:lang w:val="es-US"/>
          </w:rPr>
          <w:t>, por sus siglas en inglés</w:t>
        </w:r>
      </w:ins>
      <w:ins w:id="448" w:author="MMCO" w:date="2018-06-26T10:41:00Z">
        <w:r>
          <w:rPr>
            <w:lang w:val="es-US"/>
          </w:rPr>
          <w:t xml:space="preserve">). </w:t>
        </w:r>
      </w:ins>
      <w:del w:id="449" w:author="MMCO" w:date="2018-06-26T10:41:00Z">
        <w:r w:rsidR="00BF081C" w:rsidRPr="002D7EBD" w:rsidDel="00CB0836">
          <w:rPr>
            <w:lang w:val="es-US"/>
          </w:rPr>
          <w:delText xml:space="preserve">Sí. </w:delText>
        </w:r>
      </w:del>
      <w:r w:rsidR="00BF081C" w:rsidRPr="002D7EBD">
        <w:rPr>
          <w:lang w:val="es-US"/>
        </w:rPr>
        <w:t>Las leyes nos exigen mantener privados su</w:t>
      </w:r>
      <w:del w:id="450" w:author="MMCO" w:date="2018-06-26T10:41:00Z">
        <w:r w:rsidR="00BF081C" w:rsidRPr="002D7EBD" w:rsidDel="00CB0836">
          <w:rPr>
            <w:lang w:val="es-US"/>
          </w:rPr>
          <w:delText>s expedientes médicos y su información médica personal</w:delText>
        </w:r>
      </w:del>
      <w:ins w:id="451" w:author="MMCO" w:date="2018-06-26T10:41:00Z">
        <w:r>
          <w:rPr>
            <w:lang w:val="es-US"/>
          </w:rPr>
          <w:t xml:space="preserve"> PHI</w:t>
        </w:r>
      </w:ins>
      <w:r w:rsidR="00BF081C" w:rsidRPr="002D7EBD">
        <w:rPr>
          <w:lang w:val="es-US"/>
        </w:rPr>
        <w:t xml:space="preserve">. Nos aseguramos de que su </w:t>
      </w:r>
      <w:del w:id="452" w:author="MMCO" w:date="2018-06-26T10:41:00Z">
        <w:r w:rsidR="00BF081C" w:rsidRPr="002D7EBD" w:rsidDel="00CB0836">
          <w:rPr>
            <w:lang w:val="es-US"/>
          </w:rPr>
          <w:delText>información de salud</w:delText>
        </w:r>
      </w:del>
      <w:ins w:id="453" w:author="MMCO" w:date="2018-06-26T10:41:00Z">
        <w:r>
          <w:rPr>
            <w:lang w:val="es-US"/>
          </w:rPr>
          <w:t>PHI</w:t>
        </w:r>
      </w:ins>
      <w:r w:rsidR="00BF081C" w:rsidRPr="002D7EBD">
        <w:rPr>
          <w:lang w:val="es-US"/>
        </w:rPr>
        <w:t xml:space="preserve"> esté protegida. Para obtener más información sobre la manera en que protegemos su </w:t>
      </w:r>
      <w:del w:id="454" w:author="MMCO" w:date="2018-06-26T10:41:00Z">
        <w:r w:rsidR="00BF081C" w:rsidRPr="002D7EBD" w:rsidDel="00CB0836">
          <w:rPr>
            <w:lang w:val="es-US"/>
          </w:rPr>
          <w:delText>información médica personal</w:delText>
        </w:r>
      </w:del>
      <w:ins w:id="455" w:author="MMCO" w:date="2018-06-26T10:41:00Z">
        <w:r>
          <w:rPr>
            <w:lang w:val="es-US"/>
          </w:rPr>
          <w:t>PHI</w:t>
        </w:r>
      </w:ins>
      <w:r w:rsidR="00BF081C" w:rsidRPr="002D7EBD">
        <w:rPr>
          <w:lang w:val="es-US"/>
        </w:rPr>
        <w:t xml:space="preserve">, lea </w:t>
      </w:r>
      <w:ins w:id="456" w:author="MMCO" w:date="2018-06-29T23:00:00Z">
        <w:r w:rsidR="00802297">
          <w:rPr>
            <w:lang w:val="es-US"/>
          </w:rPr>
          <w:t xml:space="preserve">el </w:t>
        </w:r>
      </w:ins>
      <w:ins w:id="457" w:author="MMCO" w:date="2018-06-26T10:41:00Z">
        <w:r>
          <w:rPr>
            <w:lang w:val="es-US"/>
          </w:rPr>
          <w:t xml:space="preserve">Capítulo 8 </w:t>
        </w:r>
      </w:ins>
      <w:r w:rsidR="003F149F" w:rsidRPr="002D7EBD">
        <w:rPr>
          <w:rStyle w:val="PlanInstructions"/>
          <w:i w:val="0"/>
          <w:lang w:val="es-US"/>
        </w:rPr>
        <w:t>[</w:t>
      </w:r>
      <w:proofErr w:type="spellStart"/>
      <w:r w:rsidR="003F149F" w:rsidRPr="002D7EBD">
        <w:rPr>
          <w:rStyle w:val="PlanInstructions"/>
          <w:lang w:val="es-US"/>
        </w:rPr>
        <w:t>plans</w:t>
      </w:r>
      <w:proofErr w:type="spellEnd"/>
      <w:r w:rsidR="003F149F" w:rsidRPr="002D7EBD">
        <w:rPr>
          <w:rStyle w:val="PlanInstructions"/>
          <w:lang w:val="es-US"/>
        </w:rPr>
        <w:t xml:space="preserve"> </w:t>
      </w:r>
      <w:proofErr w:type="spellStart"/>
      <w:r w:rsidR="003F149F" w:rsidRPr="002D7EBD">
        <w:rPr>
          <w:rStyle w:val="PlanInstructions"/>
          <w:lang w:val="es-US"/>
        </w:rPr>
        <w:t>may</w:t>
      </w:r>
      <w:proofErr w:type="spellEnd"/>
      <w:r w:rsidR="003F149F" w:rsidRPr="002D7EBD">
        <w:rPr>
          <w:rStyle w:val="PlanInstructions"/>
          <w:lang w:val="es-US"/>
        </w:rPr>
        <w:t xml:space="preserve"> </w:t>
      </w:r>
      <w:proofErr w:type="spellStart"/>
      <w:r w:rsidR="003F149F" w:rsidRPr="002D7EBD">
        <w:rPr>
          <w:rStyle w:val="PlanInstructions"/>
          <w:lang w:val="es-US"/>
        </w:rPr>
        <w:t>insert</w:t>
      </w:r>
      <w:proofErr w:type="spellEnd"/>
      <w:r w:rsidR="003F149F" w:rsidRPr="002D7EBD">
        <w:rPr>
          <w:rStyle w:val="PlanInstructions"/>
          <w:lang w:val="es-US"/>
        </w:rPr>
        <w:t xml:space="preserve"> </w:t>
      </w:r>
      <w:proofErr w:type="spellStart"/>
      <w:r w:rsidR="003F149F" w:rsidRPr="002D7EBD">
        <w:rPr>
          <w:rStyle w:val="PlanInstructions"/>
          <w:lang w:val="es-US"/>
        </w:rPr>
        <w:t>reference</w:t>
      </w:r>
      <w:proofErr w:type="spellEnd"/>
      <w:r w:rsidR="003F149F" w:rsidRPr="002D7EBD">
        <w:rPr>
          <w:rStyle w:val="PlanInstructions"/>
          <w:lang w:val="es-US"/>
        </w:rPr>
        <w:t xml:space="preserve">, as </w:t>
      </w:r>
      <w:proofErr w:type="spellStart"/>
      <w:r w:rsidR="003F149F" w:rsidRPr="002D7EBD">
        <w:rPr>
          <w:rStyle w:val="PlanInstructions"/>
          <w:lang w:val="es-US"/>
        </w:rPr>
        <w:t>applicable</w:t>
      </w:r>
      <w:proofErr w:type="spellEnd"/>
      <w:r w:rsidR="003F149F" w:rsidRPr="002D7EBD">
        <w:rPr>
          <w:rStyle w:val="PlanInstructions"/>
          <w:i w:val="0"/>
          <w:lang w:val="es-US"/>
        </w:rPr>
        <w:t>]</w:t>
      </w:r>
      <w:r w:rsidR="004A4827" w:rsidRPr="002D7EBD">
        <w:rPr>
          <w:lang w:val="es-US"/>
        </w:rPr>
        <w:t>.</w:t>
      </w:r>
    </w:p>
    <w:sectPr w:rsidR="004A4827" w:rsidRPr="002D7EBD" w:rsidSect="00F979A5">
      <w:headerReference w:type="default" r:id="rId13"/>
      <w:footerReference w:type="even" r:id="rId14"/>
      <w:footerReference w:type="default" r:id="rId15"/>
      <w:footerReference w:type="first" r:id="rId16"/>
      <w:pgSz w:w="12240" w:h="15840" w:code="1"/>
      <w:pgMar w:top="1152" w:right="994" w:bottom="1440" w:left="1440" w:header="360" w:footer="360" w:gutter="0"/>
      <w:cols w:space="720"/>
      <w:noEndnote/>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MCO" w:date="2018-05-18T13:40:00Z" w:initials="MMCO">
    <w:p w14:paraId="6D9AF1B8" w14:textId="771A9216" w:rsidR="00D927DD" w:rsidRPr="002370AA" w:rsidRDefault="00D927DD" w:rsidP="002821CC">
      <w:pPr>
        <w:pStyle w:val="ListParagraph"/>
        <w:widowControl w:val="0"/>
        <w:autoSpaceDE w:val="0"/>
        <w:autoSpaceDN w:val="0"/>
        <w:spacing w:after="0" w:line="240" w:lineRule="auto"/>
        <w:ind w:left="0" w:right="0"/>
        <w:contextualSpacing w:val="0"/>
        <w:rPr>
          <w:rFonts w:cs="Arial"/>
        </w:rPr>
      </w:pPr>
      <w:r w:rsidRPr="002370AA">
        <w:rPr>
          <w:rStyle w:val="CommentReference"/>
          <w:rFonts w:cs="Arial"/>
          <w:sz w:val="22"/>
          <w:szCs w:val="22"/>
        </w:rPr>
        <w:annotationRef/>
      </w:r>
      <w:r w:rsidRPr="002370AA">
        <w:rPr>
          <w:rFonts w:cs="Arial"/>
          <w:bCs/>
          <w:highlight w:val="magenta"/>
        </w:rPr>
        <w:t>Template title:</w:t>
      </w:r>
      <w:r w:rsidRPr="002370AA">
        <w:rPr>
          <w:rFonts w:cs="Arial"/>
          <w:highlight w:val="magenta"/>
        </w:rPr>
        <w:t xml:space="preserve"> Indentation – (Left) 0, (Right) 0, (none); Spacing - (Before) 18, (After) 10, (Exactly) 18</w:t>
      </w:r>
    </w:p>
  </w:comment>
  <w:comment w:id="5" w:author="MMCO" w:date="2018-05-18T13:40:00Z" w:initials="MMCO">
    <w:p w14:paraId="47262E22" w14:textId="2B6CD115" w:rsidR="00D927DD" w:rsidRPr="002370AA" w:rsidRDefault="00D927DD" w:rsidP="002821CC">
      <w:pPr>
        <w:pStyle w:val="ListParagraph"/>
        <w:widowControl w:val="0"/>
        <w:autoSpaceDE w:val="0"/>
        <w:autoSpaceDN w:val="0"/>
        <w:spacing w:after="0" w:line="240" w:lineRule="auto"/>
        <w:ind w:left="0" w:right="0"/>
        <w:contextualSpacing w:val="0"/>
        <w:rPr>
          <w:rFonts w:cs="Arial"/>
        </w:rPr>
      </w:pPr>
      <w:r w:rsidRPr="002370AA">
        <w:rPr>
          <w:rStyle w:val="CommentReference"/>
          <w:rFonts w:cs="Arial"/>
          <w:sz w:val="22"/>
          <w:szCs w:val="22"/>
        </w:rPr>
        <w:annotationRef/>
      </w:r>
      <w:r w:rsidRPr="002370AA">
        <w:rPr>
          <w:rFonts w:cs="Arial"/>
          <w:bCs/>
          <w:highlight w:val="magenta"/>
        </w:rPr>
        <w:t>Cluster of Diamonds:</w:t>
      </w:r>
      <w:r w:rsidRPr="002370AA">
        <w:rPr>
          <w:rFonts w:cs="Arial"/>
          <w:highlight w:val="magenta"/>
        </w:rPr>
        <w:t xml:space="preserve"> Indentation - (Left) 0, (Right) 0.5, (Hanging) .25; Spacing - (Before) 0, (after) 10, (Exactly) 15; used for introductory plan instructions and disclaimer sections</w:t>
      </w:r>
    </w:p>
  </w:comment>
  <w:comment w:id="16" w:author="MMCO" w:date="2018-07-06T11:04:00Z" w:initials="MMCO">
    <w:p w14:paraId="25C47E36" w14:textId="1525DF53" w:rsidR="00252C18" w:rsidRPr="002370AA" w:rsidRDefault="00252C18">
      <w:pPr>
        <w:pStyle w:val="CommentText"/>
        <w:rPr>
          <w:rFonts w:cs="Arial"/>
          <w:sz w:val="22"/>
          <w:szCs w:val="22"/>
        </w:rPr>
      </w:pPr>
      <w:r>
        <w:rPr>
          <w:rStyle w:val="CommentReference"/>
        </w:rPr>
        <w:annotationRef/>
      </w:r>
      <w:r w:rsidR="002370AA" w:rsidRPr="002370AA">
        <w:rPr>
          <w:rFonts w:eastAsia="Times New Roman" w:cs="Arial"/>
          <w:sz w:val="22"/>
          <w:szCs w:val="22"/>
          <w:highlight w:val="magenta"/>
        </w:rPr>
        <w:t>All links have been confirmed and activated. Where confirmation was not possible, we flagged for MMCO</w:t>
      </w:r>
    </w:p>
  </w:comment>
  <w:comment w:id="20" w:author="MMCO" w:date="2018-05-18T13:41:00Z" w:initials="MMCO">
    <w:p w14:paraId="6CA12AB8" w14:textId="6CDA4890" w:rsidR="00D927DD" w:rsidRPr="00F37B33" w:rsidRDefault="00D927DD">
      <w:pPr>
        <w:pStyle w:val="CommentText"/>
        <w:rPr>
          <w:rFonts w:ascii="Calibri" w:hAnsi="Calibri" w:cstheme="majorHAnsi"/>
          <w:sz w:val="22"/>
          <w:szCs w:val="22"/>
        </w:rPr>
      </w:pPr>
      <w:r>
        <w:rPr>
          <w:rStyle w:val="CommentReference"/>
        </w:rPr>
        <w:annotationRef/>
      </w:r>
      <w:r w:rsidRPr="00F37B33">
        <w:rPr>
          <w:rFonts w:ascii="Calibri" w:hAnsi="Calibri" w:cstheme="majorHAnsi"/>
          <w:sz w:val="22"/>
          <w:szCs w:val="22"/>
          <w:highlight w:val="magenta"/>
        </w:rPr>
        <w:t>Activated and confirmed link</w:t>
      </w:r>
    </w:p>
  </w:comment>
  <w:comment w:id="59" w:author="MMCO" w:date="2018-05-18T13:42:00Z" w:initials="MMCO">
    <w:p w14:paraId="0EF8A837" w14:textId="745BE42C" w:rsidR="00D927DD" w:rsidRPr="002370AA" w:rsidRDefault="00D927DD">
      <w:pPr>
        <w:pStyle w:val="CommentText"/>
        <w:rPr>
          <w:rFonts w:cs="Arial"/>
          <w:sz w:val="22"/>
          <w:szCs w:val="22"/>
        </w:rPr>
      </w:pPr>
      <w:r w:rsidRPr="002370AA">
        <w:rPr>
          <w:rStyle w:val="CommentReference"/>
          <w:rFonts w:cs="Arial"/>
          <w:sz w:val="22"/>
          <w:szCs w:val="22"/>
        </w:rPr>
        <w:annotationRef/>
      </w:r>
      <w:r w:rsidRPr="002370AA">
        <w:rPr>
          <w:rFonts w:cs="Arial"/>
          <w:bCs/>
          <w:sz w:val="22"/>
          <w:szCs w:val="22"/>
          <w:highlight w:val="magenta"/>
        </w:rPr>
        <w:t>Text:</w:t>
      </w:r>
      <w:r w:rsidRPr="002370AA">
        <w:rPr>
          <w:rFonts w:cs="Arial"/>
          <w:sz w:val="22"/>
          <w:szCs w:val="22"/>
          <w:highlight w:val="magenta"/>
        </w:rPr>
        <w:t xml:space="preserve"> Indentation - (Left) 0, (Right) 0, (none); Spacing - (Before) 0, (After) 10, (Exactly) 15</w:t>
      </w:r>
    </w:p>
  </w:comment>
  <w:comment w:id="60" w:author="MMCO" w:date="2018-01-23T14:01:00Z" w:initials="MMCO">
    <w:p w14:paraId="4AFD7C08" w14:textId="77777777" w:rsidR="00D927DD" w:rsidRPr="002370AA" w:rsidRDefault="00D927DD" w:rsidP="00E10395">
      <w:pPr>
        <w:pStyle w:val="CommentText"/>
        <w:rPr>
          <w:rFonts w:cs="Arial"/>
          <w:sz w:val="22"/>
          <w:szCs w:val="22"/>
        </w:rPr>
      </w:pPr>
      <w:r>
        <w:rPr>
          <w:rStyle w:val="CommentReference"/>
        </w:rPr>
        <w:annotationRef/>
      </w:r>
      <w:r w:rsidRPr="002370AA">
        <w:rPr>
          <w:rFonts w:cs="Arial"/>
          <w:sz w:val="22"/>
          <w:szCs w:val="22"/>
          <w:highlight w:val="magenta"/>
        </w:rPr>
        <w:t>BAH has added a header “Member Handbook Introduction” for clarity. BAH has also inserted an introduction for Chapter 1 labeled “Introduction”.</w:t>
      </w:r>
    </w:p>
  </w:comment>
  <w:comment w:id="81" w:author="MMCO" w:date="2018-05-18T13:56:00Z" w:initials="MMCO">
    <w:p w14:paraId="35693012" w14:textId="6B74A901" w:rsidR="00D927DD" w:rsidRPr="002370AA" w:rsidRDefault="00D927DD">
      <w:pPr>
        <w:pStyle w:val="CommentText"/>
        <w:rPr>
          <w:sz w:val="22"/>
          <w:szCs w:val="22"/>
        </w:rPr>
      </w:pPr>
      <w:r w:rsidRPr="002370AA">
        <w:rPr>
          <w:rStyle w:val="CommentReference"/>
          <w:sz w:val="22"/>
          <w:szCs w:val="22"/>
          <w:highlight w:val="magenta"/>
        </w:rPr>
        <w:annotationRef/>
      </w:r>
      <w:r w:rsidRPr="002370AA">
        <w:rPr>
          <w:sz w:val="22"/>
          <w:szCs w:val="22"/>
          <w:highlight w:val="magenta"/>
        </w:rPr>
        <w:t>Activated and confirmed link</w:t>
      </w:r>
    </w:p>
  </w:comment>
  <w:comment w:id="102" w:author="MMCO" w:date="2018-05-18T13:56:00Z" w:initials="MMCO">
    <w:p w14:paraId="0657D17E" w14:textId="77777777" w:rsidR="00D927DD" w:rsidRPr="002370AA" w:rsidRDefault="00D927DD" w:rsidP="00C41535">
      <w:pPr>
        <w:pStyle w:val="CommentText"/>
        <w:rPr>
          <w:sz w:val="22"/>
          <w:szCs w:val="22"/>
        </w:rPr>
      </w:pPr>
      <w:r w:rsidRPr="003C1F8F">
        <w:rPr>
          <w:rStyle w:val="CommentReference"/>
          <w:highlight w:val="magenta"/>
        </w:rPr>
        <w:annotationRef/>
      </w:r>
      <w:r w:rsidRPr="002370AA">
        <w:rPr>
          <w:sz w:val="22"/>
          <w:szCs w:val="22"/>
          <w:highlight w:val="magenta"/>
        </w:rPr>
        <w:t>Activated and confirmed link</w:t>
      </w:r>
    </w:p>
  </w:comment>
  <w:comment w:id="111" w:author="MMCO" w:date="2018-05-18T13:43:00Z" w:initials="MMCO">
    <w:p w14:paraId="49F6DACE" w14:textId="71EA42C1" w:rsidR="00D927DD" w:rsidRPr="002370AA" w:rsidRDefault="00D927DD">
      <w:pPr>
        <w:pStyle w:val="CommentText"/>
        <w:rPr>
          <w:rFonts w:cs="Arial"/>
          <w:sz w:val="22"/>
          <w:szCs w:val="22"/>
        </w:rPr>
      </w:pPr>
      <w:r>
        <w:rPr>
          <w:rStyle w:val="CommentReference"/>
        </w:rPr>
        <w:annotationRef/>
      </w:r>
      <w:r w:rsidRPr="002370AA">
        <w:rPr>
          <w:rFonts w:cs="Arial"/>
          <w:bCs/>
          <w:sz w:val="22"/>
          <w:szCs w:val="22"/>
          <w:highlight w:val="magenta"/>
        </w:rPr>
        <w:t>Chapter title:</w:t>
      </w:r>
      <w:r w:rsidRPr="002370AA">
        <w:rPr>
          <w:rFonts w:cs="Arial"/>
          <w:sz w:val="22"/>
          <w:szCs w:val="22"/>
          <w:highlight w:val="magenta"/>
        </w:rPr>
        <w:t xml:space="preserve"> Indentation - (Left) 0, (Right) 0, (none); Spacing - (Before) 18, (After) 10, (Exactly) 18</w:t>
      </w:r>
    </w:p>
  </w:comment>
  <w:comment w:id="119" w:author="MMCO" w:date="2018-05-18T13:42:00Z" w:initials="MMCO">
    <w:p w14:paraId="25F2C752" w14:textId="5B74CF75" w:rsidR="00D927DD" w:rsidRPr="002370AA" w:rsidRDefault="00D927DD" w:rsidP="002821CC">
      <w:pPr>
        <w:rPr>
          <w:rFonts w:cs="Arial"/>
        </w:rPr>
      </w:pPr>
      <w:r w:rsidRPr="002370AA">
        <w:rPr>
          <w:rStyle w:val="CommentReference"/>
          <w:rFonts w:cs="Arial"/>
          <w:sz w:val="22"/>
          <w:szCs w:val="22"/>
        </w:rPr>
        <w:annotationRef/>
      </w:r>
      <w:r w:rsidRPr="002370AA">
        <w:rPr>
          <w:rFonts w:cs="Arial"/>
          <w:highlight w:val="magenta"/>
        </w:rPr>
        <w:t xml:space="preserve">The word “Introduction”, "Instructions to Health Plans", and “Table of Contents” are formatted </w:t>
      </w:r>
      <w:bookmarkStart w:id="120" w:name="_Hlk510438207"/>
      <w:r w:rsidRPr="002370AA">
        <w:rPr>
          <w:rFonts w:cs="Arial"/>
          <w:highlight w:val="magenta"/>
        </w:rPr>
        <w:t xml:space="preserve">as Indention: (Left) 0, (Right) 0, (Hanging) .25. Spacing: (Before) 18, (After) 10, (Exactly) 18. </w:t>
      </w:r>
      <w:bookmarkEnd w:id="120"/>
      <w:r w:rsidRPr="002370AA">
        <w:rPr>
          <w:rFonts w:cs="Arial"/>
          <w:highlight w:val="magenta"/>
        </w:rPr>
        <w:t>These three words are not to be linked to an existing header style, only formatted as detailed above for aesthetic standardization across all materials.</w:t>
      </w:r>
      <w:r w:rsidRPr="002370AA">
        <w:rPr>
          <w:rStyle w:val="CommentReference"/>
          <w:rFonts w:cs="Arial"/>
          <w:sz w:val="22"/>
          <w:szCs w:val="22"/>
          <w:highlight w:val="magenta"/>
        </w:rPr>
        <w:annotationRef/>
      </w:r>
    </w:p>
  </w:comment>
  <w:comment w:id="137" w:author="MMCO" w:date="2018-05-18T13:44:00Z" w:initials="MMCO">
    <w:p w14:paraId="226A5B17" w14:textId="652CCE33" w:rsidR="00D927DD" w:rsidRPr="002370AA" w:rsidRDefault="00D927DD" w:rsidP="002821CC">
      <w:pPr>
        <w:pStyle w:val="ListParagraph"/>
        <w:widowControl w:val="0"/>
        <w:autoSpaceDE w:val="0"/>
        <w:autoSpaceDN w:val="0"/>
        <w:spacing w:after="0" w:line="240" w:lineRule="auto"/>
        <w:ind w:left="0" w:right="0"/>
        <w:contextualSpacing w:val="0"/>
        <w:rPr>
          <w:rFonts w:cs="Arial"/>
        </w:rPr>
      </w:pPr>
      <w:r w:rsidRPr="002370AA">
        <w:rPr>
          <w:rStyle w:val="CommentReference"/>
          <w:rFonts w:cs="Arial"/>
          <w:sz w:val="22"/>
          <w:szCs w:val="22"/>
        </w:rPr>
        <w:annotationRef/>
      </w:r>
      <w:r w:rsidRPr="002370AA">
        <w:rPr>
          <w:rFonts w:cs="Arial"/>
          <w:bCs/>
          <w:highlight w:val="magenta"/>
        </w:rPr>
        <w:t>Heading:</w:t>
      </w:r>
      <w:r w:rsidRPr="002370AA">
        <w:rPr>
          <w:rFonts w:cs="Arial"/>
          <w:highlight w:val="magenta"/>
        </w:rPr>
        <w:t xml:space="preserve"> Indention: (Left) 0, (Right) 0, (Hanging) .25. Spacing: (Before) 18, (After) 10, (Exactly) 18.</w:t>
      </w:r>
      <w:r w:rsidRPr="002370AA">
        <w:rPr>
          <w:rFonts w:cs="Arial"/>
        </w:rPr>
        <w:t xml:space="preserve"> </w:t>
      </w:r>
    </w:p>
  </w:comment>
  <w:comment w:id="152" w:author="MMCO" w:date="2018-07-11T11:14:00Z" w:initials="MMCO">
    <w:p w14:paraId="70CC2188" w14:textId="3604C882" w:rsidR="00CE3567" w:rsidRDefault="00CE3567">
      <w:pPr>
        <w:pStyle w:val="CommentText"/>
      </w:pPr>
      <w:r w:rsidRPr="00CE3567">
        <w:rPr>
          <w:rStyle w:val="CommentReference"/>
          <w:highlight w:val="yellow"/>
        </w:rPr>
        <w:annotationRef/>
      </w:r>
      <w:r w:rsidRPr="00CE3567">
        <w:rPr>
          <w:highlight w:val="yellow"/>
        </w:rPr>
        <w:t>Corrected formatting for all subheadings.</w:t>
      </w:r>
    </w:p>
  </w:comment>
  <w:comment w:id="158" w:author="MMCO" w:date="2018-05-18T13:44:00Z" w:initials="MMCO">
    <w:p w14:paraId="4B2770DA" w14:textId="62DBF6EA" w:rsidR="00D927DD" w:rsidRPr="002370AA" w:rsidRDefault="00D927DD" w:rsidP="002821CC">
      <w:pPr>
        <w:pStyle w:val="ListParagraph"/>
        <w:widowControl w:val="0"/>
        <w:autoSpaceDE w:val="0"/>
        <w:autoSpaceDN w:val="0"/>
        <w:spacing w:after="0" w:line="240" w:lineRule="auto"/>
        <w:ind w:left="0" w:right="0"/>
        <w:contextualSpacing w:val="0"/>
        <w:rPr>
          <w:rFonts w:cs="Arial"/>
        </w:rPr>
      </w:pPr>
      <w:r w:rsidRPr="002370AA">
        <w:rPr>
          <w:rStyle w:val="CommentReference"/>
          <w:rFonts w:cs="Arial"/>
          <w:sz w:val="22"/>
          <w:szCs w:val="22"/>
        </w:rPr>
        <w:annotationRef/>
      </w:r>
      <w:r w:rsidRPr="002370AA">
        <w:rPr>
          <w:rFonts w:cs="Arial"/>
          <w:bCs/>
          <w:highlight w:val="magenta"/>
        </w:rPr>
        <w:t>First level:</w:t>
      </w:r>
      <w:r w:rsidRPr="002370AA">
        <w:rPr>
          <w:rFonts w:cs="Arial"/>
          <w:highlight w:val="magenta"/>
        </w:rPr>
        <w:t xml:space="preserve"> </w:t>
      </w:r>
      <w:bookmarkStart w:id="159" w:name="_Hlk510440633"/>
      <w:r w:rsidRPr="002370AA">
        <w:rPr>
          <w:rFonts w:cs="Arial"/>
          <w:highlight w:val="magenta"/>
        </w:rPr>
        <w:t>Indentation: (Left) .25, (Right) .5</w:t>
      </w:r>
      <w:bookmarkEnd w:id="159"/>
      <w:r w:rsidRPr="002370AA">
        <w:rPr>
          <w:rFonts w:cs="Arial"/>
          <w:highlight w:val="magenta"/>
        </w:rPr>
        <w:t xml:space="preserve">, </w:t>
      </w:r>
      <w:bookmarkStart w:id="160" w:name="_Hlk510440666"/>
      <w:r w:rsidRPr="002370AA">
        <w:rPr>
          <w:rFonts w:cs="Arial"/>
          <w:highlight w:val="magenta"/>
        </w:rPr>
        <w:t>(Hanging) .25</w:t>
      </w:r>
      <w:bookmarkEnd w:id="160"/>
      <w:r w:rsidRPr="002370AA">
        <w:rPr>
          <w:rFonts w:cs="Arial"/>
          <w:highlight w:val="magenta"/>
        </w:rPr>
        <w:t>. Spacing: (Before) 0, (After) 10, (Exactly) 15</w:t>
      </w:r>
    </w:p>
  </w:comment>
  <w:comment w:id="202" w:author="MMCO" w:date="2018-05-18T13:44:00Z" w:initials="MMCO">
    <w:p w14:paraId="4EEF1088" w14:textId="1C22BC56" w:rsidR="00D927DD" w:rsidRPr="002370AA" w:rsidRDefault="00D927DD" w:rsidP="002821CC">
      <w:pPr>
        <w:pStyle w:val="ListParagraph"/>
        <w:widowControl w:val="0"/>
        <w:autoSpaceDE w:val="0"/>
        <w:autoSpaceDN w:val="0"/>
        <w:spacing w:after="0" w:line="240" w:lineRule="auto"/>
        <w:ind w:left="0" w:right="0"/>
        <w:contextualSpacing w:val="0"/>
        <w:rPr>
          <w:rFonts w:cs="Arial"/>
        </w:rPr>
      </w:pPr>
      <w:r>
        <w:rPr>
          <w:rStyle w:val="CommentReference"/>
        </w:rPr>
        <w:annotationRef/>
      </w:r>
      <w:r w:rsidRPr="002370AA">
        <w:rPr>
          <w:rFonts w:cs="Arial"/>
          <w:bCs/>
          <w:highlight w:val="magenta"/>
        </w:rPr>
        <w:t>Second level:</w:t>
      </w:r>
      <w:r w:rsidRPr="002370AA">
        <w:rPr>
          <w:rFonts w:cs="Arial"/>
          <w:highlight w:val="magenta"/>
        </w:rPr>
        <w:t xml:space="preserve"> Indentation -Align under the first letter of previous line. Spacing: (Before) 0, (After) 10, (Exactly) 15</w:t>
      </w:r>
    </w:p>
  </w:comment>
  <w:comment w:id="364" w:author="MMCO" w:date="2018-05-18T13:45:00Z" w:initials="MMCO">
    <w:p w14:paraId="4E4E8BA0" w14:textId="47D0DB81" w:rsidR="00D927DD" w:rsidRPr="002370AA" w:rsidRDefault="00D927DD" w:rsidP="002821CC">
      <w:pPr>
        <w:pStyle w:val="ListParagraph"/>
        <w:widowControl w:val="0"/>
        <w:autoSpaceDE w:val="0"/>
        <w:autoSpaceDN w:val="0"/>
        <w:spacing w:after="0" w:line="240" w:lineRule="auto"/>
        <w:ind w:left="0" w:right="0"/>
        <w:contextualSpacing w:val="0"/>
        <w:rPr>
          <w:rFonts w:cs="Arial"/>
        </w:rPr>
      </w:pPr>
      <w:r w:rsidRPr="00F37B33">
        <w:rPr>
          <w:rStyle w:val="CommentReference"/>
          <w:rFonts w:ascii="Calibri" w:hAnsi="Calibri"/>
          <w:sz w:val="22"/>
          <w:szCs w:val="22"/>
        </w:rPr>
        <w:annotationRef/>
      </w:r>
      <w:r w:rsidRPr="002370AA">
        <w:rPr>
          <w:rFonts w:cs="Arial"/>
          <w:bCs/>
          <w:highlight w:val="magenta"/>
        </w:rPr>
        <w:t>Third level heading:</w:t>
      </w:r>
      <w:r w:rsidRPr="002370AA">
        <w:rPr>
          <w:rFonts w:cs="Arial"/>
          <w:highlight w:val="magenta"/>
        </w:rPr>
        <w:t xml:space="preserve"> Indention: (Left) 0, (Right) .5, (none) 0. Spacing: (Before) 0, (After) 6, (Exactly) 16</w:t>
      </w:r>
    </w:p>
  </w:comment>
  <w:comment w:id="373" w:author="MMCO" w:date="2018-07-11T11:17:00Z" w:initials="MMCO">
    <w:p w14:paraId="3E6CC13A" w14:textId="1D33403A" w:rsidR="008D3D6D" w:rsidRDefault="008D3D6D">
      <w:pPr>
        <w:pStyle w:val="CommentText"/>
      </w:pPr>
      <w:r w:rsidRPr="008D3D6D">
        <w:rPr>
          <w:rStyle w:val="CommentReference"/>
          <w:highlight w:val="yellow"/>
        </w:rPr>
        <w:annotationRef/>
      </w:r>
      <w:r w:rsidRPr="008D3D6D">
        <w:rPr>
          <w:highlight w:val="yellow"/>
        </w:rPr>
        <w:t>Corrected formatting.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9AF1B8" w15:done="0"/>
  <w15:commentEx w15:paraId="47262E22" w15:done="0"/>
  <w15:commentEx w15:paraId="25C47E36" w15:done="0"/>
  <w15:commentEx w15:paraId="6CA12AB8" w15:done="0"/>
  <w15:commentEx w15:paraId="0EF8A837" w15:done="0"/>
  <w15:commentEx w15:paraId="4AFD7C08" w15:done="0"/>
  <w15:commentEx w15:paraId="35693012" w15:done="0"/>
  <w15:commentEx w15:paraId="0657D17E" w15:done="0"/>
  <w15:commentEx w15:paraId="49F6DACE" w15:done="0"/>
  <w15:commentEx w15:paraId="25F2C752" w15:done="0"/>
  <w15:commentEx w15:paraId="226A5B17" w15:done="0"/>
  <w15:commentEx w15:paraId="70CC2188" w15:done="0"/>
  <w15:commentEx w15:paraId="4B2770DA" w15:done="0"/>
  <w15:commentEx w15:paraId="4EEF1088" w15:done="0"/>
  <w15:commentEx w15:paraId="4E4E8BA0" w15:done="0"/>
  <w15:commentEx w15:paraId="3E6CC1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9AF1B8" w16cid:durableId="1EA95646"/>
  <w16cid:commentId w16cid:paraId="47262E22" w16cid:durableId="1EA9565F"/>
  <w16cid:commentId w16cid:paraId="25C47E36" w16cid:durableId="1EE9CB3A"/>
  <w16cid:commentId w16cid:paraId="6CA12AB8" w16cid:durableId="1EA9567D"/>
  <w16cid:commentId w16cid:paraId="0EF8A837" w16cid:durableId="1EA956AC"/>
  <w16cid:commentId w16cid:paraId="4AFD7C08" w16cid:durableId="1E2807F5"/>
  <w16cid:commentId w16cid:paraId="35693012" w16cid:durableId="1EA959FF"/>
  <w16cid:commentId w16cid:paraId="0657D17E" w16cid:durableId="1EDC8E1B"/>
  <w16cid:commentId w16cid:paraId="49F6DACE" w16cid:durableId="1EA95708"/>
  <w16cid:commentId w16cid:paraId="25F2C752" w16cid:durableId="1EA956D3"/>
  <w16cid:commentId w16cid:paraId="1F023A51" w16cid:durableId="1EA956E9"/>
  <w16cid:commentId w16cid:paraId="226A5B17" w16cid:durableId="1EA95720"/>
  <w16cid:commentId w16cid:paraId="4B2770DA" w16cid:durableId="1EA95731"/>
  <w16cid:commentId w16cid:paraId="4EEF1088" w16cid:durableId="1EA95748"/>
  <w16cid:commentId w16cid:paraId="4E4E8BA0" w16cid:durableId="1EA957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5C328" w14:textId="77777777" w:rsidR="00491D18" w:rsidRDefault="00491D18" w:rsidP="00EA4A7F">
      <w:pPr>
        <w:spacing w:after="0" w:line="240" w:lineRule="auto"/>
      </w:pPr>
      <w:r>
        <w:separator/>
      </w:r>
    </w:p>
    <w:p w14:paraId="326CBB5C" w14:textId="77777777" w:rsidR="00491D18" w:rsidRDefault="00491D18"/>
    <w:p w14:paraId="105C8C7F" w14:textId="77777777" w:rsidR="00491D18" w:rsidRDefault="00491D18"/>
  </w:endnote>
  <w:endnote w:type="continuationSeparator" w:id="0">
    <w:p w14:paraId="4A4E00E6" w14:textId="77777777" w:rsidR="00491D18" w:rsidRDefault="00491D18" w:rsidP="00EA4A7F">
      <w:pPr>
        <w:spacing w:after="0" w:line="240" w:lineRule="auto"/>
      </w:pPr>
      <w:r>
        <w:continuationSeparator/>
      </w:r>
    </w:p>
    <w:p w14:paraId="2D854F4C" w14:textId="77777777" w:rsidR="00491D18" w:rsidRDefault="00491D18"/>
    <w:p w14:paraId="6E3FE4FB" w14:textId="77777777" w:rsidR="00491D18" w:rsidRDefault="00491D18"/>
  </w:endnote>
  <w:endnote w:type="continuationNotice" w:id="1">
    <w:p w14:paraId="5744F4F8" w14:textId="77777777" w:rsidR="00491D18" w:rsidRDefault="00491D18">
      <w:pPr>
        <w:spacing w:after="0" w:line="240" w:lineRule="auto"/>
      </w:pPr>
    </w:p>
    <w:p w14:paraId="0B76B6B2" w14:textId="77777777" w:rsidR="00491D18" w:rsidRDefault="00491D18"/>
    <w:p w14:paraId="644B9404" w14:textId="77777777" w:rsidR="00491D18" w:rsidRDefault="00491D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FC929" w14:textId="77777777" w:rsidR="00D927DD" w:rsidRDefault="00D927DD" w:rsidP="000B7B09">
    <w:pPr>
      <w:pStyle w:val="Footer"/>
      <w:tabs>
        <w:tab w:val="right" w:pos="9900"/>
      </w:tabs>
      <w:rPr>
        <w:lang w:val="es-ES_tradnl"/>
      </w:rPr>
    </w:pPr>
    <w:r w:rsidRPr="006037B7">
      <w:rPr>
        <w:lang w:val="es-ES_tradnl"/>
      </w:rPr>
      <w:tab/>
    </w:r>
  </w:p>
  <w:p w14:paraId="4D9A39E7" w14:textId="24DFF124" w:rsidR="00D927DD" w:rsidRDefault="00D927DD" w:rsidP="00DF7B86">
    <w:pPr>
      <w:pStyle w:val="Footer"/>
      <w:tabs>
        <w:tab w:val="right" w:pos="9900"/>
      </w:tabs>
      <w:spacing w:before="0" w:after="0"/>
      <w:jc w:val="right"/>
    </w:pPr>
    <w:r w:rsidRPr="00E158B5">
      <w:fldChar w:fldCharType="begin"/>
    </w:r>
    <w:r w:rsidRPr="006037B7">
      <w:rPr>
        <w:lang w:val="es-ES_tradnl"/>
      </w:rPr>
      <w:instrText xml:space="preserve"> PAGE   \* MERGEFORMAT </w:instrText>
    </w:r>
    <w:r w:rsidRPr="00E158B5">
      <w:fldChar w:fldCharType="separate"/>
    </w:r>
    <w:r w:rsidR="00863150" w:rsidRPr="00863150">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041C0" w14:textId="3F8B1BB3" w:rsidR="00D927DD" w:rsidRPr="00627BDE" w:rsidRDefault="00D927DD" w:rsidP="00627BDE">
    <w:pPr>
      <w:pStyle w:val="Footertext"/>
      <w:tabs>
        <w:tab w:val="right" w:pos="9900"/>
      </w:tabs>
      <w:spacing w:before="480" w:after="0"/>
      <w:rPr>
        <w:lang w:val="es-ES"/>
      </w:rPr>
    </w:pPr>
    <w:r w:rsidRPr="000E00FF">
      <w:rPr>
        <w:noProof/>
      </w:rPr>
      <mc:AlternateContent>
        <mc:Choice Requires="wpg">
          <w:drawing>
            <wp:anchor distT="0" distB="0" distL="114300" distR="114300" simplePos="0" relativeHeight="251659264" behindDoc="0" locked="0" layoutInCell="1" allowOverlap="1" wp14:anchorId="29EF7754" wp14:editId="7ADC41FB">
              <wp:simplePos x="0" y="0"/>
              <wp:positionH relativeFrom="column">
                <wp:posOffset>-400685</wp:posOffset>
              </wp:positionH>
              <wp:positionV relativeFrom="page">
                <wp:posOffset>9117965</wp:posOffset>
              </wp:positionV>
              <wp:extent cx="292100" cy="299085"/>
              <wp:effectExtent l="0" t="0" r="0" b="5715"/>
              <wp:wrapNone/>
              <wp:docPr id="4"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B6A8D" w14:textId="5205F39C" w:rsidR="00D927DD" w:rsidRDefault="00D927DD" w:rsidP="006C6DFB">
                            <w:pPr>
                              <w:pStyle w:val="Footer0"/>
                            </w:pPr>
                            <w:r w:rsidRPr="00B66FD7">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EF7754" id="Group 43" o:spid="_x0000_s1026" style="position:absolute;margin-left:-31.55pt;margin-top:717.9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5"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84B6A8D" w14:textId="5205F39C" w:rsidR="00D927DD" w:rsidRDefault="00D927DD" w:rsidP="006C6DFB">
                      <w:pPr>
                        <w:pStyle w:val="Footer0"/>
                      </w:pPr>
                      <w:r w:rsidRPr="00B66FD7">
                        <w:t>?</w:t>
                      </w:r>
                    </w:p>
                  </w:txbxContent>
                </v:textbox>
              </v:shape>
              <w10:wrap anchory="page"/>
            </v:group>
          </w:pict>
        </mc:Fallback>
      </mc:AlternateContent>
    </w:r>
    <w:r w:rsidRPr="00F979A5">
      <w:rPr>
        <w:b/>
        <w:bCs/>
      </w:rPr>
      <w:t xml:space="preserve">Si </w:t>
    </w:r>
    <w:proofErr w:type="spellStart"/>
    <w:r w:rsidRPr="00F979A5">
      <w:rPr>
        <w:b/>
        <w:bCs/>
      </w:rPr>
      <w:t>tiene</w:t>
    </w:r>
    <w:proofErr w:type="spellEnd"/>
    <w:r w:rsidRPr="00F979A5">
      <w:rPr>
        <w:b/>
        <w:bCs/>
      </w:rPr>
      <w:t xml:space="preserve"> </w:t>
    </w:r>
    <w:proofErr w:type="spellStart"/>
    <w:r w:rsidRPr="00F979A5">
      <w:rPr>
        <w:b/>
        <w:bCs/>
      </w:rPr>
      <w:t>alguna</w:t>
    </w:r>
    <w:proofErr w:type="spellEnd"/>
    <w:r w:rsidRPr="00F979A5">
      <w:rPr>
        <w:b/>
        <w:bCs/>
      </w:rPr>
      <w:t xml:space="preserve"> </w:t>
    </w:r>
    <w:proofErr w:type="spellStart"/>
    <w:r w:rsidRPr="00F979A5">
      <w:rPr>
        <w:b/>
        <w:bCs/>
      </w:rPr>
      <w:t>pregunta</w:t>
    </w:r>
    <w:proofErr w:type="spellEnd"/>
    <w:r w:rsidRPr="005F4B52">
      <w:t xml:space="preserve">, </w:t>
    </w:r>
    <w:proofErr w:type="spellStart"/>
    <w:r w:rsidRPr="005F4B52">
      <w:t>por</w:t>
    </w:r>
    <w:proofErr w:type="spellEnd"/>
    <w:r w:rsidRPr="005F4B52">
      <w:t xml:space="preserve"> favor </w:t>
    </w:r>
    <w:proofErr w:type="spellStart"/>
    <w:r w:rsidRPr="005F4B52">
      <w:t>llame</w:t>
    </w:r>
    <w:proofErr w:type="spellEnd"/>
    <w:r w:rsidRPr="005F4B52">
      <w:t xml:space="preserve"> a</w:t>
    </w:r>
    <w:r>
      <w:t xml:space="preserve"> &lt;plan name&gt; al</w:t>
    </w:r>
    <w:r w:rsidRPr="00B23B76">
      <w:t xml:space="preserve"> &lt;toll-free </w:t>
    </w:r>
    <w:r>
      <w:t xml:space="preserve">phone and TTY/TDD </w:t>
    </w:r>
    <w:r w:rsidRPr="006A6043">
      <w:t>number</w:t>
    </w:r>
    <w:r>
      <w:t>s</w:t>
    </w:r>
    <w:r w:rsidRPr="00B23B76">
      <w:t xml:space="preserve">&gt;, &lt;days and hours of </w:t>
    </w:r>
    <w:r w:rsidRPr="00AA64C8">
      <w:t>operation&gt;</w:t>
    </w:r>
    <w:r>
      <w:t>.</w:t>
    </w:r>
    <w:r w:rsidRPr="00AA64C8">
      <w:t xml:space="preserve"> </w:t>
    </w:r>
    <w:r w:rsidRPr="00627BDE">
      <w:rPr>
        <w:lang w:val="es-ES"/>
      </w:rPr>
      <w:t>La llamada es gratuita</w:t>
    </w:r>
    <w:r w:rsidRPr="0061669B">
      <w:rPr>
        <w:lang w:val="es-US"/>
      </w:rPr>
      <w:t xml:space="preserve">. </w:t>
    </w:r>
    <w:r w:rsidRPr="00F979A5">
      <w:rPr>
        <w:b/>
        <w:bCs/>
        <w:lang w:val="es-US"/>
      </w:rPr>
      <w:t>Para obtener más información</w:t>
    </w:r>
    <w:r w:rsidRPr="00F64B41">
      <w:rPr>
        <w:lang w:val="es-US"/>
      </w:rPr>
      <w:t>, v</w:t>
    </w:r>
    <w:r>
      <w:rPr>
        <w:lang w:val="es-US"/>
      </w:rPr>
      <w:t>isite</w:t>
    </w:r>
    <w:r w:rsidRPr="00F64B41">
      <w:rPr>
        <w:lang w:val="es-US"/>
      </w:rPr>
      <w:t xml:space="preserve"> </w:t>
    </w:r>
    <w:r w:rsidRPr="0061669B">
      <w:rPr>
        <w:lang w:val="es-US"/>
      </w:rPr>
      <w:t xml:space="preserve">&lt;web </w:t>
    </w:r>
    <w:proofErr w:type="spellStart"/>
    <w:r w:rsidRPr="0061669B">
      <w:rPr>
        <w:lang w:val="es-US"/>
      </w:rPr>
      <w:t>address</w:t>
    </w:r>
    <w:proofErr w:type="spellEnd"/>
    <w:r w:rsidRPr="0061669B">
      <w:rPr>
        <w:lang w:val="es-US"/>
      </w:rPr>
      <w:t>&gt;.</w:t>
    </w:r>
    <w:r w:rsidRPr="00BF1A6F">
      <w:rPr>
        <w:lang w:val="es-ES_tradnl"/>
      </w:rPr>
      <w:tab/>
    </w:r>
  </w:p>
  <w:p w14:paraId="5A0749C6" w14:textId="165653FA" w:rsidR="00D927DD" w:rsidRDefault="00D927DD" w:rsidP="00BF01EB">
    <w:pPr>
      <w:pStyle w:val="Footertext"/>
      <w:tabs>
        <w:tab w:val="right" w:pos="9990"/>
      </w:tabs>
      <w:spacing w:before="0"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863150">
      <w:rPr>
        <w:noProof/>
      </w:rPr>
      <w:t>15</w:t>
    </w:r>
    <w:r w:rsidRPr="000E00F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C61E7" w14:textId="56B27067" w:rsidR="00D927DD" w:rsidRPr="00627BDE" w:rsidRDefault="00D927DD" w:rsidP="00627BDE">
    <w:pPr>
      <w:pStyle w:val="Footertext"/>
      <w:tabs>
        <w:tab w:val="right" w:pos="9900"/>
      </w:tabs>
      <w:spacing w:before="480" w:after="0"/>
      <w:rPr>
        <w:lang w:val="es-ES"/>
      </w:rPr>
    </w:pPr>
    <w:r w:rsidRPr="000E00FF">
      <w:rPr>
        <w:noProof/>
      </w:rPr>
      <mc:AlternateContent>
        <mc:Choice Requires="wpg">
          <w:drawing>
            <wp:anchor distT="0" distB="0" distL="114300" distR="114300" simplePos="0" relativeHeight="251661312" behindDoc="0" locked="0" layoutInCell="1" allowOverlap="1" wp14:anchorId="29A71E8A" wp14:editId="14C70866">
              <wp:simplePos x="0" y="0"/>
              <wp:positionH relativeFrom="column">
                <wp:posOffset>-400685</wp:posOffset>
              </wp:positionH>
              <wp:positionV relativeFrom="page">
                <wp:posOffset>9107133</wp:posOffset>
              </wp:positionV>
              <wp:extent cx="292100" cy="299085"/>
              <wp:effectExtent l="0" t="0" r="0" b="5715"/>
              <wp:wrapNone/>
              <wp:docPr id="7"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4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DAA60" w14:textId="77777777" w:rsidR="00D927DD" w:rsidRPr="00E33525" w:rsidRDefault="00D927DD" w:rsidP="00B00F7D">
                            <w:pPr>
                              <w:pStyle w:val="Footer0"/>
                            </w:pPr>
                            <w:r w:rsidRPr="00B66FD7">
                              <w:t>?</w:t>
                            </w:r>
                          </w:p>
                          <w:p w14:paraId="113DED7C" w14:textId="77777777" w:rsidR="00D927DD" w:rsidRDefault="00D927DD" w:rsidP="00B00F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A71E8A" id="_x0000_s1029" style="position:absolute;margin-left:-31.55pt;margin-top:717.1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FN3SAYAAEA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2BDAA60" w14:textId="77777777" w:rsidR="00D927DD" w:rsidRPr="00E33525" w:rsidRDefault="00D927DD" w:rsidP="00B00F7D">
                      <w:pPr>
                        <w:pStyle w:val="Footer0"/>
                      </w:pPr>
                      <w:r w:rsidRPr="00B66FD7">
                        <w:t>?</w:t>
                      </w:r>
                    </w:p>
                    <w:p w14:paraId="113DED7C" w14:textId="77777777" w:rsidR="00D927DD" w:rsidRDefault="00D927DD" w:rsidP="00B00F7D">
                      <w:pPr>
                        <w:pStyle w:val="Footer0"/>
                      </w:pPr>
                    </w:p>
                  </w:txbxContent>
                </v:textbox>
              </v:shape>
              <w10:wrap anchory="page"/>
            </v:group>
          </w:pict>
        </mc:Fallback>
      </mc:AlternateContent>
    </w:r>
    <w:r w:rsidRPr="00F979A5">
      <w:rPr>
        <w:b/>
        <w:bCs/>
      </w:rPr>
      <w:t xml:space="preserve">Si </w:t>
    </w:r>
    <w:proofErr w:type="spellStart"/>
    <w:r w:rsidRPr="00F979A5">
      <w:rPr>
        <w:b/>
        <w:bCs/>
      </w:rPr>
      <w:t>tiene</w:t>
    </w:r>
    <w:proofErr w:type="spellEnd"/>
    <w:r w:rsidRPr="00F979A5">
      <w:rPr>
        <w:b/>
        <w:bCs/>
      </w:rPr>
      <w:t xml:space="preserve"> </w:t>
    </w:r>
    <w:proofErr w:type="spellStart"/>
    <w:r w:rsidRPr="00F979A5">
      <w:rPr>
        <w:b/>
        <w:bCs/>
      </w:rPr>
      <w:t>alguna</w:t>
    </w:r>
    <w:proofErr w:type="spellEnd"/>
    <w:r w:rsidRPr="00F979A5">
      <w:rPr>
        <w:b/>
        <w:bCs/>
      </w:rPr>
      <w:t xml:space="preserve"> </w:t>
    </w:r>
    <w:proofErr w:type="spellStart"/>
    <w:r w:rsidRPr="00F979A5">
      <w:rPr>
        <w:b/>
        <w:bCs/>
      </w:rPr>
      <w:t>pregunta</w:t>
    </w:r>
    <w:proofErr w:type="spellEnd"/>
    <w:r w:rsidRPr="005F4B52">
      <w:t xml:space="preserve">, </w:t>
    </w:r>
    <w:proofErr w:type="spellStart"/>
    <w:r w:rsidRPr="005F4B52">
      <w:t>por</w:t>
    </w:r>
    <w:proofErr w:type="spellEnd"/>
    <w:r w:rsidRPr="005F4B52">
      <w:t xml:space="preserve"> favor </w:t>
    </w:r>
    <w:proofErr w:type="spellStart"/>
    <w:r w:rsidRPr="005F4B52">
      <w:t>llame</w:t>
    </w:r>
    <w:proofErr w:type="spellEnd"/>
    <w:r w:rsidRPr="005F4B52">
      <w:t xml:space="preserve"> a</w:t>
    </w:r>
    <w:r>
      <w:t xml:space="preserve"> &lt;plan name&gt; al</w:t>
    </w:r>
    <w:r w:rsidRPr="00B23B76">
      <w:t xml:space="preserve"> &lt;toll-free </w:t>
    </w:r>
    <w:r>
      <w:t xml:space="preserve">phone and TTY/TDD </w:t>
    </w:r>
    <w:r w:rsidRPr="006A6043">
      <w:t>number</w:t>
    </w:r>
    <w:r>
      <w:t>s</w:t>
    </w:r>
    <w:r w:rsidRPr="00B23B76">
      <w:t xml:space="preserve">&gt;, &lt;days and hours of </w:t>
    </w:r>
    <w:r w:rsidRPr="00AA64C8">
      <w:t>operation&gt;</w:t>
    </w:r>
    <w:r>
      <w:t>.</w:t>
    </w:r>
    <w:r w:rsidRPr="00AA64C8">
      <w:t xml:space="preserve"> </w:t>
    </w:r>
    <w:r w:rsidRPr="00627BDE">
      <w:rPr>
        <w:lang w:val="es-ES"/>
      </w:rPr>
      <w:t>La llamada es gratuita</w:t>
    </w:r>
    <w:r w:rsidRPr="0061669B">
      <w:rPr>
        <w:lang w:val="es-US"/>
      </w:rPr>
      <w:t xml:space="preserve">. </w:t>
    </w:r>
    <w:r w:rsidRPr="00F979A5">
      <w:rPr>
        <w:b/>
        <w:bCs/>
        <w:lang w:val="es-US"/>
      </w:rPr>
      <w:t>Para obtener más información</w:t>
    </w:r>
    <w:r w:rsidRPr="00F64B41">
      <w:rPr>
        <w:lang w:val="es-US"/>
      </w:rPr>
      <w:t>, v</w:t>
    </w:r>
    <w:r>
      <w:rPr>
        <w:lang w:val="es-US"/>
      </w:rPr>
      <w:t>isite</w:t>
    </w:r>
    <w:r w:rsidRPr="00F64B41">
      <w:rPr>
        <w:lang w:val="es-US"/>
      </w:rPr>
      <w:t xml:space="preserve"> </w:t>
    </w:r>
    <w:r w:rsidRPr="0061669B">
      <w:rPr>
        <w:lang w:val="es-US"/>
      </w:rPr>
      <w:t xml:space="preserve">&lt;web </w:t>
    </w:r>
    <w:proofErr w:type="spellStart"/>
    <w:r w:rsidRPr="0061669B">
      <w:rPr>
        <w:lang w:val="es-US"/>
      </w:rPr>
      <w:t>address</w:t>
    </w:r>
    <w:proofErr w:type="spellEnd"/>
    <w:r w:rsidRPr="0061669B">
      <w:rPr>
        <w:lang w:val="es-US"/>
      </w:rPr>
      <w:t>&gt;.</w:t>
    </w:r>
    <w:r w:rsidRPr="00BF1A6F">
      <w:rPr>
        <w:lang w:val="es-ES_tradnl"/>
      </w:rPr>
      <w:tab/>
    </w:r>
  </w:p>
  <w:p w14:paraId="2ED482B5" w14:textId="630EE0BC" w:rsidR="00D927DD" w:rsidRDefault="00D927DD" w:rsidP="00B00F7D">
    <w:pPr>
      <w:pStyle w:val="Footertext"/>
      <w:tabs>
        <w:tab w:val="right" w:pos="9990"/>
      </w:tabs>
      <w:spacing w:before="0"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863150">
      <w:rPr>
        <w:noProof/>
      </w:rPr>
      <w:t>1</w:t>
    </w:r>
    <w:r w:rsidRPr="000E00F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AD1F75" w14:textId="77777777" w:rsidR="00491D18" w:rsidRDefault="00491D18" w:rsidP="00EA4A7F">
      <w:pPr>
        <w:spacing w:after="0" w:line="240" w:lineRule="auto"/>
      </w:pPr>
      <w:r>
        <w:separator/>
      </w:r>
    </w:p>
    <w:p w14:paraId="3D9CC723" w14:textId="77777777" w:rsidR="00491D18" w:rsidRDefault="00491D18"/>
    <w:p w14:paraId="42905851" w14:textId="77777777" w:rsidR="00491D18" w:rsidRDefault="00491D18"/>
  </w:footnote>
  <w:footnote w:type="continuationSeparator" w:id="0">
    <w:p w14:paraId="226281C5" w14:textId="77777777" w:rsidR="00491D18" w:rsidRDefault="00491D18" w:rsidP="00EA4A7F">
      <w:pPr>
        <w:spacing w:after="0" w:line="240" w:lineRule="auto"/>
      </w:pPr>
      <w:r>
        <w:continuationSeparator/>
      </w:r>
    </w:p>
    <w:p w14:paraId="38191EF6" w14:textId="77777777" w:rsidR="00491D18" w:rsidRDefault="00491D18"/>
    <w:p w14:paraId="36C58647" w14:textId="77777777" w:rsidR="00491D18" w:rsidRDefault="00491D18"/>
  </w:footnote>
  <w:footnote w:type="continuationNotice" w:id="1">
    <w:p w14:paraId="3F6D89F2" w14:textId="77777777" w:rsidR="00491D18" w:rsidRDefault="00491D18">
      <w:pPr>
        <w:spacing w:after="0" w:line="240" w:lineRule="auto"/>
      </w:pPr>
    </w:p>
    <w:p w14:paraId="6851D796" w14:textId="77777777" w:rsidR="00491D18" w:rsidRDefault="00491D18"/>
    <w:p w14:paraId="26C88B0E" w14:textId="77777777" w:rsidR="00491D18" w:rsidRDefault="00491D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9419F" w14:textId="77777777" w:rsidR="00D927DD" w:rsidRPr="004E21E7" w:rsidRDefault="00D927DD" w:rsidP="0076557D">
    <w:pPr>
      <w:pStyle w:val="Pageheader"/>
      <w:tabs>
        <w:tab w:val="left" w:pos="5115"/>
      </w:tabs>
      <w:rPr>
        <w:lang w:val="es-US"/>
      </w:rPr>
    </w:pPr>
    <w:r w:rsidRPr="004E21E7">
      <w:rPr>
        <w:lang w:val="es-US"/>
      </w:rPr>
      <w:t xml:space="preserve">&lt;Plan </w:t>
    </w:r>
    <w:proofErr w:type="spellStart"/>
    <w:r w:rsidRPr="004E21E7">
      <w:rPr>
        <w:lang w:val="es-US"/>
      </w:rPr>
      <w:t>name</w:t>
    </w:r>
    <w:proofErr w:type="spellEnd"/>
    <w:r w:rsidRPr="004E21E7">
      <w:rPr>
        <w:lang w:val="es-US"/>
      </w:rPr>
      <w:t xml:space="preserve">&gt; MANUAL DEL MIEMBRO </w:t>
    </w:r>
    <w:r w:rsidRPr="004E21E7">
      <w:rPr>
        <w:lang w:val="es-US"/>
      </w:rPr>
      <w:tab/>
    </w:r>
    <w:r w:rsidRPr="004E21E7">
      <w:rPr>
        <w:lang w:val="es-US"/>
      </w:rPr>
      <w:tab/>
      <w:t xml:space="preserve">Capítulo 1: </w:t>
    </w:r>
    <w:r w:rsidRPr="00F64B41">
      <w:rPr>
        <w:lang w:val="es-US"/>
      </w:rPr>
      <w:t>Cómo comenzar como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A2C4786"/>
    <w:multiLevelType w:val="hybridMultilevel"/>
    <w:tmpl w:val="6220F4B2"/>
    <w:lvl w:ilvl="0" w:tplc="DC40216E">
      <w:start w:val="1"/>
      <w:numFmt w:val="bullet"/>
      <w:lvlText w:val=""/>
      <w:lvlJc w:val="left"/>
      <w:pPr>
        <w:ind w:left="720" w:hanging="360"/>
      </w:pPr>
      <w:rPr>
        <w:rFonts w:ascii="Symbol" w:hAnsi="Symbol" w:hint="default"/>
        <w:position w:val="-2"/>
        <w:sz w:val="24"/>
        <w:szCs w:val="24"/>
      </w:rPr>
    </w:lvl>
    <w:lvl w:ilvl="1" w:tplc="18C0F2B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9A26312A"/>
    <w:lvl w:ilvl="0" w:tplc="EB6657CE">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96C00"/>
    <w:multiLevelType w:val="hybridMultilevel"/>
    <w:tmpl w:val="06345450"/>
    <w:lvl w:ilvl="0" w:tplc="E12AB83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265507"/>
    <w:multiLevelType w:val="hybridMultilevel"/>
    <w:tmpl w:val="BE7C5412"/>
    <w:lvl w:ilvl="0" w:tplc="A71C78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EE4034"/>
    <w:multiLevelType w:val="hybridMultilevel"/>
    <w:tmpl w:val="DF92790E"/>
    <w:lvl w:ilvl="0" w:tplc="04090009">
      <w:start w:val="1"/>
      <w:numFmt w:val="bullet"/>
      <w:lvlText w:val=""/>
      <w:lvlJc w:val="left"/>
      <w:pPr>
        <w:ind w:left="720" w:hanging="360"/>
      </w:pPr>
      <w:rPr>
        <w:rFonts w:ascii="Wingdings" w:hAnsi="Wingdings" w:hint="default"/>
      </w:rPr>
    </w:lvl>
    <w:lvl w:ilvl="1" w:tplc="985A22A6">
      <w:start w:val="1"/>
      <w:numFmt w:val="bullet"/>
      <w:lvlText w:val=""/>
      <w:lvlJc w:val="left"/>
      <w:pPr>
        <w:ind w:left="1440" w:hanging="360"/>
      </w:pPr>
      <w:rPr>
        <w:rFonts w:ascii="Wingdings" w:hAnsi="Wingdings" w:hint="default"/>
        <w:color w:val="auto"/>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F611A"/>
    <w:multiLevelType w:val="hybridMultilevel"/>
    <w:tmpl w:val="4F6AF3D8"/>
    <w:lvl w:ilvl="0" w:tplc="26027BFA">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3063F8"/>
    <w:multiLevelType w:val="hybridMultilevel"/>
    <w:tmpl w:val="91C6DE6A"/>
    <w:lvl w:ilvl="0" w:tplc="212E4C2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0E84F12"/>
    <w:multiLevelType w:val="hybridMultilevel"/>
    <w:tmpl w:val="5E404FB4"/>
    <w:lvl w:ilvl="0" w:tplc="666EF90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2B5ECC"/>
    <w:multiLevelType w:val="hybridMultilevel"/>
    <w:tmpl w:val="C4520ED0"/>
    <w:lvl w:ilvl="0" w:tplc="8AC4EB0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11"/>
  </w:num>
  <w:num w:numId="5">
    <w:abstractNumId w:val="1"/>
  </w:num>
  <w:num w:numId="6">
    <w:abstractNumId w:val="8"/>
  </w:num>
  <w:num w:numId="7">
    <w:abstractNumId w:val="9"/>
  </w:num>
  <w:num w:numId="8">
    <w:abstractNumId w:val="12"/>
  </w:num>
  <w:num w:numId="9">
    <w:abstractNumId w:val="2"/>
  </w:num>
  <w:num w:numId="10">
    <w:abstractNumId w:val="10"/>
  </w:num>
  <w:num w:numId="11">
    <w:abstractNumId w:val="6"/>
  </w:num>
  <w:num w:numId="12">
    <w:abstractNumId w:val="0"/>
  </w:num>
  <w:num w:numId="13">
    <w:abstractNumId w:val="13"/>
  </w:num>
  <w:num w:numId="14">
    <w:abstractNumId w:val="7"/>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rson w15:author="Cardman, Lauren [USA]">
    <w15:presenceInfo w15:providerId="AD" w15:userId="S-1-5-21-1314303383-2379350573-4036118543-4203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0"/>
  <w:activeWritingStyle w:appName="MSWord" w:lang="es-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AR" w:vendorID="64" w:dllVersion="0" w:nlCheck="1" w:checkStyle="0"/>
  <w:activeWritingStyle w:appName="MSWord" w:lang="es-ES" w:vendorID="64" w:dllVersion="0" w:nlCheck="1" w:checkStyle="0"/>
  <w:activeWritingStyle w:appName="MSWord" w:lang="es-419" w:vendorID="64" w:dllVersion="0" w:nlCheck="1" w:checkStyle="0"/>
  <w:activeWritingStyle w:appName="MSWord" w:lang="en-US" w:vendorID="64" w:dllVersion="131078" w:nlCheck="1" w:checkStyle="1"/>
  <w:activeWritingStyle w:appName="MSWord" w:lang="es-ES" w:vendorID="64" w:dllVersion="131078" w:nlCheck="1" w:checkStyle="1"/>
  <w:activeWritingStyle w:appName="MSWord" w:lang="es-AR" w:vendorID="64" w:dllVersion="131078" w:nlCheck="1" w:checkStyle="1"/>
  <w:activeWritingStyle w:appName="MSWord" w:lang="es-US" w:vendorID="64" w:dllVersion="131078" w:nlCheck="1" w:checkStyle="1"/>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B17"/>
    <w:rsid w:val="00003947"/>
    <w:rsid w:val="00010E87"/>
    <w:rsid w:val="00012507"/>
    <w:rsid w:val="000131FF"/>
    <w:rsid w:val="00013FAB"/>
    <w:rsid w:val="0001490C"/>
    <w:rsid w:val="00023E3A"/>
    <w:rsid w:val="0002490E"/>
    <w:rsid w:val="00031731"/>
    <w:rsid w:val="00035C8D"/>
    <w:rsid w:val="00036909"/>
    <w:rsid w:val="00036937"/>
    <w:rsid w:val="00037210"/>
    <w:rsid w:val="00042588"/>
    <w:rsid w:val="00043C1B"/>
    <w:rsid w:val="00052732"/>
    <w:rsid w:val="000534AF"/>
    <w:rsid w:val="00054D13"/>
    <w:rsid w:val="00057BDE"/>
    <w:rsid w:val="0006592D"/>
    <w:rsid w:val="00066CC2"/>
    <w:rsid w:val="00066CE8"/>
    <w:rsid w:val="000706AD"/>
    <w:rsid w:val="00076E51"/>
    <w:rsid w:val="0008350C"/>
    <w:rsid w:val="00084A9E"/>
    <w:rsid w:val="000856F8"/>
    <w:rsid w:val="00094EB0"/>
    <w:rsid w:val="0009587D"/>
    <w:rsid w:val="00096EF9"/>
    <w:rsid w:val="000A33A4"/>
    <w:rsid w:val="000A628B"/>
    <w:rsid w:val="000A7059"/>
    <w:rsid w:val="000B02AA"/>
    <w:rsid w:val="000B24AE"/>
    <w:rsid w:val="000B24C1"/>
    <w:rsid w:val="000B28A2"/>
    <w:rsid w:val="000B4B2E"/>
    <w:rsid w:val="000B606D"/>
    <w:rsid w:val="000B70F4"/>
    <w:rsid w:val="000B7B09"/>
    <w:rsid w:val="000C20F8"/>
    <w:rsid w:val="000C4DAD"/>
    <w:rsid w:val="000C527E"/>
    <w:rsid w:val="000C7557"/>
    <w:rsid w:val="000D3D29"/>
    <w:rsid w:val="000E01A5"/>
    <w:rsid w:val="000E151F"/>
    <w:rsid w:val="000E1DED"/>
    <w:rsid w:val="000E2106"/>
    <w:rsid w:val="000E2B9C"/>
    <w:rsid w:val="000E7293"/>
    <w:rsid w:val="000F4A0E"/>
    <w:rsid w:val="000F4C9A"/>
    <w:rsid w:val="000F5E19"/>
    <w:rsid w:val="0010396A"/>
    <w:rsid w:val="00104CF9"/>
    <w:rsid w:val="00105C4C"/>
    <w:rsid w:val="001066BE"/>
    <w:rsid w:val="00110AB1"/>
    <w:rsid w:val="00110FF9"/>
    <w:rsid w:val="00111F38"/>
    <w:rsid w:val="00113CA7"/>
    <w:rsid w:val="00115EDF"/>
    <w:rsid w:val="0011745D"/>
    <w:rsid w:val="00120A80"/>
    <w:rsid w:val="00125A06"/>
    <w:rsid w:val="00126D91"/>
    <w:rsid w:val="00131AF5"/>
    <w:rsid w:val="001320A4"/>
    <w:rsid w:val="00133676"/>
    <w:rsid w:val="00137AEF"/>
    <w:rsid w:val="0014395E"/>
    <w:rsid w:val="00144AC1"/>
    <w:rsid w:val="00157AD9"/>
    <w:rsid w:val="00157C53"/>
    <w:rsid w:val="00163456"/>
    <w:rsid w:val="0016405F"/>
    <w:rsid w:val="00164A06"/>
    <w:rsid w:val="0016664D"/>
    <w:rsid w:val="00171465"/>
    <w:rsid w:val="00172E43"/>
    <w:rsid w:val="00173062"/>
    <w:rsid w:val="00173109"/>
    <w:rsid w:val="0017394D"/>
    <w:rsid w:val="00180EE2"/>
    <w:rsid w:val="00181522"/>
    <w:rsid w:val="0018293D"/>
    <w:rsid w:val="00184375"/>
    <w:rsid w:val="00191247"/>
    <w:rsid w:val="001955CF"/>
    <w:rsid w:val="00196BB6"/>
    <w:rsid w:val="001A0DCD"/>
    <w:rsid w:val="001B0883"/>
    <w:rsid w:val="001B0F83"/>
    <w:rsid w:val="001B42D3"/>
    <w:rsid w:val="001B4D4D"/>
    <w:rsid w:val="001B4DEB"/>
    <w:rsid w:val="001B6967"/>
    <w:rsid w:val="001C08E7"/>
    <w:rsid w:val="001C2F99"/>
    <w:rsid w:val="001C5D70"/>
    <w:rsid w:val="001D1AE6"/>
    <w:rsid w:val="001E1D98"/>
    <w:rsid w:val="001E30DE"/>
    <w:rsid w:val="001E3C7A"/>
    <w:rsid w:val="001F0B4E"/>
    <w:rsid w:val="0020247B"/>
    <w:rsid w:val="002028A8"/>
    <w:rsid w:val="00204876"/>
    <w:rsid w:val="00205CD3"/>
    <w:rsid w:val="00207BFD"/>
    <w:rsid w:val="00210763"/>
    <w:rsid w:val="00214DF4"/>
    <w:rsid w:val="0021691E"/>
    <w:rsid w:val="00221029"/>
    <w:rsid w:val="00230306"/>
    <w:rsid w:val="002337AD"/>
    <w:rsid w:val="002363AB"/>
    <w:rsid w:val="002370AA"/>
    <w:rsid w:val="00243686"/>
    <w:rsid w:val="002449E8"/>
    <w:rsid w:val="0024761B"/>
    <w:rsid w:val="002514BE"/>
    <w:rsid w:val="00252019"/>
    <w:rsid w:val="00252C18"/>
    <w:rsid w:val="00253107"/>
    <w:rsid w:val="00254604"/>
    <w:rsid w:val="00260C30"/>
    <w:rsid w:val="002705BB"/>
    <w:rsid w:val="00272BE3"/>
    <w:rsid w:val="00272C2D"/>
    <w:rsid w:val="00273317"/>
    <w:rsid w:val="00275D4D"/>
    <w:rsid w:val="002775EC"/>
    <w:rsid w:val="002821CC"/>
    <w:rsid w:val="00287273"/>
    <w:rsid w:val="0028761E"/>
    <w:rsid w:val="00293EFA"/>
    <w:rsid w:val="00295EDC"/>
    <w:rsid w:val="00296390"/>
    <w:rsid w:val="002970CF"/>
    <w:rsid w:val="00297173"/>
    <w:rsid w:val="002A05B3"/>
    <w:rsid w:val="002B1EC7"/>
    <w:rsid w:val="002B2FE1"/>
    <w:rsid w:val="002B56DC"/>
    <w:rsid w:val="002B73C6"/>
    <w:rsid w:val="002C01D9"/>
    <w:rsid w:val="002C0537"/>
    <w:rsid w:val="002C5136"/>
    <w:rsid w:val="002C6B4D"/>
    <w:rsid w:val="002C6B63"/>
    <w:rsid w:val="002D6979"/>
    <w:rsid w:val="002D7EBD"/>
    <w:rsid w:val="002E07C5"/>
    <w:rsid w:val="002E10DB"/>
    <w:rsid w:val="002E6DED"/>
    <w:rsid w:val="002E7EBF"/>
    <w:rsid w:val="002F238C"/>
    <w:rsid w:val="002F5C01"/>
    <w:rsid w:val="003003A2"/>
    <w:rsid w:val="00307742"/>
    <w:rsid w:val="00311B7A"/>
    <w:rsid w:val="00315A19"/>
    <w:rsid w:val="00316AFF"/>
    <w:rsid w:val="00317661"/>
    <w:rsid w:val="00317A38"/>
    <w:rsid w:val="003208AB"/>
    <w:rsid w:val="00322891"/>
    <w:rsid w:val="00324332"/>
    <w:rsid w:val="00324E0A"/>
    <w:rsid w:val="003276E6"/>
    <w:rsid w:val="00336DCC"/>
    <w:rsid w:val="0034397E"/>
    <w:rsid w:val="0034401F"/>
    <w:rsid w:val="003469E0"/>
    <w:rsid w:val="00346A87"/>
    <w:rsid w:val="0035063D"/>
    <w:rsid w:val="00350976"/>
    <w:rsid w:val="00351232"/>
    <w:rsid w:val="00361E35"/>
    <w:rsid w:val="00364BBB"/>
    <w:rsid w:val="00372A24"/>
    <w:rsid w:val="00372AE8"/>
    <w:rsid w:val="00374405"/>
    <w:rsid w:val="00375391"/>
    <w:rsid w:val="00376063"/>
    <w:rsid w:val="00377457"/>
    <w:rsid w:val="00383DAF"/>
    <w:rsid w:val="00387856"/>
    <w:rsid w:val="00392939"/>
    <w:rsid w:val="00393D5B"/>
    <w:rsid w:val="00393FDD"/>
    <w:rsid w:val="00395305"/>
    <w:rsid w:val="003964F4"/>
    <w:rsid w:val="0039790B"/>
    <w:rsid w:val="003A5285"/>
    <w:rsid w:val="003A566F"/>
    <w:rsid w:val="003A67B0"/>
    <w:rsid w:val="003B5A65"/>
    <w:rsid w:val="003B6023"/>
    <w:rsid w:val="003C1AA1"/>
    <w:rsid w:val="003C1F8F"/>
    <w:rsid w:val="003C60BE"/>
    <w:rsid w:val="003D162C"/>
    <w:rsid w:val="003D29DB"/>
    <w:rsid w:val="003D5D79"/>
    <w:rsid w:val="003E4258"/>
    <w:rsid w:val="003E5E70"/>
    <w:rsid w:val="003F149F"/>
    <w:rsid w:val="003F53DA"/>
    <w:rsid w:val="003F60F0"/>
    <w:rsid w:val="0040083F"/>
    <w:rsid w:val="00400C90"/>
    <w:rsid w:val="004019D9"/>
    <w:rsid w:val="0040629D"/>
    <w:rsid w:val="00407ED4"/>
    <w:rsid w:val="004135BB"/>
    <w:rsid w:val="0041455F"/>
    <w:rsid w:val="00415FF1"/>
    <w:rsid w:val="004163E2"/>
    <w:rsid w:val="00423301"/>
    <w:rsid w:val="00423C65"/>
    <w:rsid w:val="00431EB9"/>
    <w:rsid w:val="004360C3"/>
    <w:rsid w:val="0043658A"/>
    <w:rsid w:val="004408CC"/>
    <w:rsid w:val="004414AF"/>
    <w:rsid w:val="00444FDD"/>
    <w:rsid w:val="004516F1"/>
    <w:rsid w:val="004518A3"/>
    <w:rsid w:val="00452E54"/>
    <w:rsid w:val="00455C42"/>
    <w:rsid w:val="00456BD9"/>
    <w:rsid w:val="004641E5"/>
    <w:rsid w:val="0047122A"/>
    <w:rsid w:val="00474C20"/>
    <w:rsid w:val="004756B1"/>
    <w:rsid w:val="00477C21"/>
    <w:rsid w:val="00487210"/>
    <w:rsid w:val="004913B8"/>
    <w:rsid w:val="00491D18"/>
    <w:rsid w:val="00493C68"/>
    <w:rsid w:val="00497258"/>
    <w:rsid w:val="004A4827"/>
    <w:rsid w:val="004A4EC2"/>
    <w:rsid w:val="004A5ED1"/>
    <w:rsid w:val="004A6374"/>
    <w:rsid w:val="004A6EE4"/>
    <w:rsid w:val="004A758F"/>
    <w:rsid w:val="004B04E5"/>
    <w:rsid w:val="004B5BFB"/>
    <w:rsid w:val="004C42D4"/>
    <w:rsid w:val="004E09E9"/>
    <w:rsid w:val="004E0E70"/>
    <w:rsid w:val="004E21E7"/>
    <w:rsid w:val="004E5DA3"/>
    <w:rsid w:val="004F10D8"/>
    <w:rsid w:val="004F454B"/>
    <w:rsid w:val="004F548A"/>
    <w:rsid w:val="004F5554"/>
    <w:rsid w:val="004F7BB2"/>
    <w:rsid w:val="00521F67"/>
    <w:rsid w:val="00526D66"/>
    <w:rsid w:val="00527FAC"/>
    <w:rsid w:val="0053110B"/>
    <w:rsid w:val="005349D9"/>
    <w:rsid w:val="00534D02"/>
    <w:rsid w:val="00540026"/>
    <w:rsid w:val="00544469"/>
    <w:rsid w:val="00546A80"/>
    <w:rsid w:val="00546EE7"/>
    <w:rsid w:val="005537E9"/>
    <w:rsid w:val="00555361"/>
    <w:rsid w:val="00555DB1"/>
    <w:rsid w:val="00560186"/>
    <w:rsid w:val="00561112"/>
    <w:rsid w:val="005644C3"/>
    <w:rsid w:val="005722BB"/>
    <w:rsid w:val="005769CB"/>
    <w:rsid w:val="005811E8"/>
    <w:rsid w:val="005856EC"/>
    <w:rsid w:val="0059439E"/>
    <w:rsid w:val="005A05EE"/>
    <w:rsid w:val="005B3A32"/>
    <w:rsid w:val="005B4834"/>
    <w:rsid w:val="005C2257"/>
    <w:rsid w:val="005D5831"/>
    <w:rsid w:val="005D6C01"/>
    <w:rsid w:val="005E44E5"/>
    <w:rsid w:val="005F250B"/>
    <w:rsid w:val="00604714"/>
    <w:rsid w:val="00605FF9"/>
    <w:rsid w:val="00610159"/>
    <w:rsid w:val="006106B4"/>
    <w:rsid w:val="00610E61"/>
    <w:rsid w:val="00613F62"/>
    <w:rsid w:val="0061669B"/>
    <w:rsid w:val="00624876"/>
    <w:rsid w:val="00627614"/>
    <w:rsid w:val="00627BDE"/>
    <w:rsid w:val="006410F8"/>
    <w:rsid w:val="00642983"/>
    <w:rsid w:val="00643237"/>
    <w:rsid w:val="0065082C"/>
    <w:rsid w:val="00653C16"/>
    <w:rsid w:val="00655B9C"/>
    <w:rsid w:val="00656012"/>
    <w:rsid w:val="00656864"/>
    <w:rsid w:val="00662F82"/>
    <w:rsid w:val="0066377A"/>
    <w:rsid w:val="00663F7B"/>
    <w:rsid w:val="00667364"/>
    <w:rsid w:val="00667401"/>
    <w:rsid w:val="00667AC2"/>
    <w:rsid w:val="0067209E"/>
    <w:rsid w:val="00672345"/>
    <w:rsid w:val="006728DB"/>
    <w:rsid w:val="00672F52"/>
    <w:rsid w:val="0067787E"/>
    <w:rsid w:val="00677D78"/>
    <w:rsid w:val="00683134"/>
    <w:rsid w:val="00685B08"/>
    <w:rsid w:val="00685C69"/>
    <w:rsid w:val="006902FE"/>
    <w:rsid w:val="0069365D"/>
    <w:rsid w:val="00695E57"/>
    <w:rsid w:val="00696641"/>
    <w:rsid w:val="006A121A"/>
    <w:rsid w:val="006A2C6D"/>
    <w:rsid w:val="006A591A"/>
    <w:rsid w:val="006B0A54"/>
    <w:rsid w:val="006B32A0"/>
    <w:rsid w:val="006B5CE1"/>
    <w:rsid w:val="006C6DFB"/>
    <w:rsid w:val="006D0A2D"/>
    <w:rsid w:val="006D2F8F"/>
    <w:rsid w:val="006E0C73"/>
    <w:rsid w:val="006E14A7"/>
    <w:rsid w:val="006F00AB"/>
    <w:rsid w:val="006F3CA9"/>
    <w:rsid w:val="006F7315"/>
    <w:rsid w:val="007041F7"/>
    <w:rsid w:val="0071388E"/>
    <w:rsid w:val="00715096"/>
    <w:rsid w:val="00716826"/>
    <w:rsid w:val="00717368"/>
    <w:rsid w:val="0072234F"/>
    <w:rsid w:val="0072691A"/>
    <w:rsid w:val="00727DE3"/>
    <w:rsid w:val="007325B7"/>
    <w:rsid w:val="007330CA"/>
    <w:rsid w:val="007338F7"/>
    <w:rsid w:val="00734CD0"/>
    <w:rsid w:val="00735BA9"/>
    <w:rsid w:val="0073659E"/>
    <w:rsid w:val="0073721C"/>
    <w:rsid w:val="0074042E"/>
    <w:rsid w:val="00740A53"/>
    <w:rsid w:val="00740AA6"/>
    <w:rsid w:val="00741FCA"/>
    <w:rsid w:val="00744D4F"/>
    <w:rsid w:val="00744FAE"/>
    <w:rsid w:val="00745E46"/>
    <w:rsid w:val="00762548"/>
    <w:rsid w:val="0076557D"/>
    <w:rsid w:val="00781596"/>
    <w:rsid w:val="007851E4"/>
    <w:rsid w:val="00790BDA"/>
    <w:rsid w:val="00797307"/>
    <w:rsid w:val="007A0516"/>
    <w:rsid w:val="007A1D8C"/>
    <w:rsid w:val="007A3916"/>
    <w:rsid w:val="007B16CF"/>
    <w:rsid w:val="007B1B2A"/>
    <w:rsid w:val="007B58CE"/>
    <w:rsid w:val="007C082E"/>
    <w:rsid w:val="007C0B9F"/>
    <w:rsid w:val="007C28B2"/>
    <w:rsid w:val="007D067A"/>
    <w:rsid w:val="007D221C"/>
    <w:rsid w:val="007D242C"/>
    <w:rsid w:val="007D35F9"/>
    <w:rsid w:val="007E220F"/>
    <w:rsid w:val="007E2BFE"/>
    <w:rsid w:val="007E32E0"/>
    <w:rsid w:val="007E7D6B"/>
    <w:rsid w:val="007F0F13"/>
    <w:rsid w:val="007F4B7B"/>
    <w:rsid w:val="007F6CE0"/>
    <w:rsid w:val="00802297"/>
    <w:rsid w:val="008043CB"/>
    <w:rsid w:val="008043CD"/>
    <w:rsid w:val="00806CA4"/>
    <w:rsid w:val="00812870"/>
    <w:rsid w:val="00817558"/>
    <w:rsid w:val="008264D7"/>
    <w:rsid w:val="0082672F"/>
    <w:rsid w:val="00833C8D"/>
    <w:rsid w:val="00833E1E"/>
    <w:rsid w:val="00835C82"/>
    <w:rsid w:val="008376A0"/>
    <w:rsid w:val="00837F2F"/>
    <w:rsid w:val="008456E3"/>
    <w:rsid w:val="00855B86"/>
    <w:rsid w:val="008612EC"/>
    <w:rsid w:val="00863150"/>
    <w:rsid w:val="0086666C"/>
    <w:rsid w:val="00867A52"/>
    <w:rsid w:val="008704E2"/>
    <w:rsid w:val="00874191"/>
    <w:rsid w:val="008754CE"/>
    <w:rsid w:val="008834BE"/>
    <w:rsid w:val="008835E5"/>
    <w:rsid w:val="0089600C"/>
    <w:rsid w:val="0089618E"/>
    <w:rsid w:val="00897C55"/>
    <w:rsid w:val="008A3FF1"/>
    <w:rsid w:val="008A6392"/>
    <w:rsid w:val="008B3AFB"/>
    <w:rsid w:val="008C26AE"/>
    <w:rsid w:val="008C53B5"/>
    <w:rsid w:val="008D1315"/>
    <w:rsid w:val="008D3D6D"/>
    <w:rsid w:val="008D437E"/>
    <w:rsid w:val="008D54B8"/>
    <w:rsid w:val="008D587C"/>
    <w:rsid w:val="008E5056"/>
    <w:rsid w:val="008E594B"/>
    <w:rsid w:val="008F0181"/>
    <w:rsid w:val="008F1873"/>
    <w:rsid w:val="009020EE"/>
    <w:rsid w:val="00903FAF"/>
    <w:rsid w:val="00913B98"/>
    <w:rsid w:val="00913BD7"/>
    <w:rsid w:val="00913CA7"/>
    <w:rsid w:val="00914200"/>
    <w:rsid w:val="009142D7"/>
    <w:rsid w:val="009166EE"/>
    <w:rsid w:val="009218B6"/>
    <w:rsid w:val="00927612"/>
    <w:rsid w:val="009307B3"/>
    <w:rsid w:val="00936800"/>
    <w:rsid w:val="00937518"/>
    <w:rsid w:val="00940715"/>
    <w:rsid w:val="00941B75"/>
    <w:rsid w:val="0094507E"/>
    <w:rsid w:val="00950EE0"/>
    <w:rsid w:val="00951713"/>
    <w:rsid w:val="009539C7"/>
    <w:rsid w:val="0096232C"/>
    <w:rsid w:val="009663F1"/>
    <w:rsid w:val="009673A3"/>
    <w:rsid w:val="00970683"/>
    <w:rsid w:val="0097168E"/>
    <w:rsid w:val="00973850"/>
    <w:rsid w:val="00975637"/>
    <w:rsid w:val="009817DC"/>
    <w:rsid w:val="00984060"/>
    <w:rsid w:val="009862D1"/>
    <w:rsid w:val="0099240B"/>
    <w:rsid w:val="00995E96"/>
    <w:rsid w:val="00997FD7"/>
    <w:rsid w:val="009A617C"/>
    <w:rsid w:val="009A6757"/>
    <w:rsid w:val="009B0F22"/>
    <w:rsid w:val="009B230D"/>
    <w:rsid w:val="009B3A56"/>
    <w:rsid w:val="009B4C1D"/>
    <w:rsid w:val="009D1325"/>
    <w:rsid w:val="009E0BC1"/>
    <w:rsid w:val="009E33B1"/>
    <w:rsid w:val="009E44E8"/>
    <w:rsid w:val="009E49B6"/>
    <w:rsid w:val="009E4A50"/>
    <w:rsid w:val="009E614B"/>
    <w:rsid w:val="009F0DCC"/>
    <w:rsid w:val="009F3399"/>
    <w:rsid w:val="009F3C61"/>
    <w:rsid w:val="009F475E"/>
    <w:rsid w:val="00A0049F"/>
    <w:rsid w:val="00A00689"/>
    <w:rsid w:val="00A010FC"/>
    <w:rsid w:val="00A047A8"/>
    <w:rsid w:val="00A107B1"/>
    <w:rsid w:val="00A109A1"/>
    <w:rsid w:val="00A17503"/>
    <w:rsid w:val="00A241DA"/>
    <w:rsid w:val="00A24537"/>
    <w:rsid w:val="00A246CC"/>
    <w:rsid w:val="00A2755C"/>
    <w:rsid w:val="00A32814"/>
    <w:rsid w:val="00A3442D"/>
    <w:rsid w:val="00A37D1E"/>
    <w:rsid w:val="00A41A9B"/>
    <w:rsid w:val="00A4454A"/>
    <w:rsid w:val="00A473BE"/>
    <w:rsid w:val="00A51ED8"/>
    <w:rsid w:val="00A5207D"/>
    <w:rsid w:val="00A54090"/>
    <w:rsid w:val="00A56459"/>
    <w:rsid w:val="00A57C91"/>
    <w:rsid w:val="00A61A25"/>
    <w:rsid w:val="00A6390C"/>
    <w:rsid w:val="00A641D4"/>
    <w:rsid w:val="00A65808"/>
    <w:rsid w:val="00A670F6"/>
    <w:rsid w:val="00A7083D"/>
    <w:rsid w:val="00A84D1D"/>
    <w:rsid w:val="00A8713E"/>
    <w:rsid w:val="00A8769E"/>
    <w:rsid w:val="00A87F0B"/>
    <w:rsid w:val="00A954E7"/>
    <w:rsid w:val="00AA1BA5"/>
    <w:rsid w:val="00AA24EE"/>
    <w:rsid w:val="00AA48DA"/>
    <w:rsid w:val="00AA5F46"/>
    <w:rsid w:val="00AB5EBE"/>
    <w:rsid w:val="00AC411F"/>
    <w:rsid w:val="00AC72F6"/>
    <w:rsid w:val="00AC7FA0"/>
    <w:rsid w:val="00AD56A0"/>
    <w:rsid w:val="00AE29C1"/>
    <w:rsid w:val="00AF0575"/>
    <w:rsid w:val="00AF5BD4"/>
    <w:rsid w:val="00AF6439"/>
    <w:rsid w:val="00B00408"/>
    <w:rsid w:val="00B00F7D"/>
    <w:rsid w:val="00B0236D"/>
    <w:rsid w:val="00B02760"/>
    <w:rsid w:val="00B02DE4"/>
    <w:rsid w:val="00B04B3C"/>
    <w:rsid w:val="00B05414"/>
    <w:rsid w:val="00B11173"/>
    <w:rsid w:val="00B1204B"/>
    <w:rsid w:val="00B1646B"/>
    <w:rsid w:val="00B209A1"/>
    <w:rsid w:val="00B2174D"/>
    <w:rsid w:val="00B22211"/>
    <w:rsid w:val="00B23DD4"/>
    <w:rsid w:val="00B2447A"/>
    <w:rsid w:val="00B34628"/>
    <w:rsid w:val="00B4170D"/>
    <w:rsid w:val="00B42EEA"/>
    <w:rsid w:val="00B44CF3"/>
    <w:rsid w:val="00B44E81"/>
    <w:rsid w:val="00B56B19"/>
    <w:rsid w:val="00B56E98"/>
    <w:rsid w:val="00B576FD"/>
    <w:rsid w:val="00B578E8"/>
    <w:rsid w:val="00B6101A"/>
    <w:rsid w:val="00B63183"/>
    <w:rsid w:val="00B63823"/>
    <w:rsid w:val="00B64606"/>
    <w:rsid w:val="00B664FA"/>
    <w:rsid w:val="00B66D78"/>
    <w:rsid w:val="00B7391A"/>
    <w:rsid w:val="00B7707E"/>
    <w:rsid w:val="00B83295"/>
    <w:rsid w:val="00B8455D"/>
    <w:rsid w:val="00B931D2"/>
    <w:rsid w:val="00B94BE2"/>
    <w:rsid w:val="00B95797"/>
    <w:rsid w:val="00BA04D8"/>
    <w:rsid w:val="00BA1800"/>
    <w:rsid w:val="00BA3948"/>
    <w:rsid w:val="00BB494A"/>
    <w:rsid w:val="00BB4C0E"/>
    <w:rsid w:val="00BC06A4"/>
    <w:rsid w:val="00BC1139"/>
    <w:rsid w:val="00BC1DA0"/>
    <w:rsid w:val="00BD1AB7"/>
    <w:rsid w:val="00BD2F44"/>
    <w:rsid w:val="00BE464C"/>
    <w:rsid w:val="00BE5319"/>
    <w:rsid w:val="00BE53F3"/>
    <w:rsid w:val="00BF01EB"/>
    <w:rsid w:val="00BF081C"/>
    <w:rsid w:val="00BF125D"/>
    <w:rsid w:val="00BF4DAD"/>
    <w:rsid w:val="00BF5461"/>
    <w:rsid w:val="00C039BD"/>
    <w:rsid w:val="00C05FD7"/>
    <w:rsid w:val="00C07F3E"/>
    <w:rsid w:val="00C14593"/>
    <w:rsid w:val="00C14FC4"/>
    <w:rsid w:val="00C16DAD"/>
    <w:rsid w:val="00C216B3"/>
    <w:rsid w:val="00C24B0B"/>
    <w:rsid w:val="00C253A6"/>
    <w:rsid w:val="00C2619E"/>
    <w:rsid w:val="00C31E07"/>
    <w:rsid w:val="00C41535"/>
    <w:rsid w:val="00C45854"/>
    <w:rsid w:val="00C508B3"/>
    <w:rsid w:val="00C510E4"/>
    <w:rsid w:val="00C519C7"/>
    <w:rsid w:val="00C610BD"/>
    <w:rsid w:val="00C62676"/>
    <w:rsid w:val="00C63EFD"/>
    <w:rsid w:val="00C64B04"/>
    <w:rsid w:val="00C70041"/>
    <w:rsid w:val="00C70974"/>
    <w:rsid w:val="00C72587"/>
    <w:rsid w:val="00C75679"/>
    <w:rsid w:val="00C8277F"/>
    <w:rsid w:val="00C857E2"/>
    <w:rsid w:val="00C865A9"/>
    <w:rsid w:val="00C903A9"/>
    <w:rsid w:val="00C95325"/>
    <w:rsid w:val="00C97A63"/>
    <w:rsid w:val="00CA12AB"/>
    <w:rsid w:val="00CA1F7B"/>
    <w:rsid w:val="00CA3DBF"/>
    <w:rsid w:val="00CA694E"/>
    <w:rsid w:val="00CB0836"/>
    <w:rsid w:val="00CB1C7B"/>
    <w:rsid w:val="00CB3847"/>
    <w:rsid w:val="00CB5694"/>
    <w:rsid w:val="00CC432A"/>
    <w:rsid w:val="00CD644E"/>
    <w:rsid w:val="00CE10E5"/>
    <w:rsid w:val="00CE30FE"/>
    <w:rsid w:val="00CE3567"/>
    <w:rsid w:val="00CE490F"/>
    <w:rsid w:val="00CE565B"/>
    <w:rsid w:val="00CE7CA7"/>
    <w:rsid w:val="00CF366A"/>
    <w:rsid w:val="00CF6B56"/>
    <w:rsid w:val="00D00BBC"/>
    <w:rsid w:val="00D01581"/>
    <w:rsid w:val="00D020F3"/>
    <w:rsid w:val="00D03F33"/>
    <w:rsid w:val="00D04F52"/>
    <w:rsid w:val="00D11C23"/>
    <w:rsid w:val="00D14B71"/>
    <w:rsid w:val="00D1615C"/>
    <w:rsid w:val="00D23246"/>
    <w:rsid w:val="00D34589"/>
    <w:rsid w:val="00D345F1"/>
    <w:rsid w:val="00D40D78"/>
    <w:rsid w:val="00D41E6E"/>
    <w:rsid w:val="00D4501E"/>
    <w:rsid w:val="00D53AE8"/>
    <w:rsid w:val="00D57836"/>
    <w:rsid w:val="00D61141"/>
    <w:rsid w:val="00D61D4A"/>
    <w:rsid w:val="00D66538"/>
    <w:rsid w:val="00D70CA2"/>
    <w:rsid w:val="00D76EC9"/>
    <w:rsid w:val="00D777B5"/>
    <w:rsid w:val="00D8021C"/>
    <w:rsid w:val="00D826C0"/>
    <w:rsid w:val="00D82910"/>
    <w:rsid w:val="00D83D2A"/>
    <w:rsid w:val="00D927DD"/>
    <w:rsid w:val="00D9328F"/>
    <w:rsid w:val="00D9514A"/>
    <w:rsid w:val="00D96EA8"/>
    <w:rsid w:val="00DB1D3E"/>
    <w:rsid w:val="00DB36D8"/>
    <w:rsid w:val="00DB3B4B"/>
    <w:rsid w:val="00DB53A7"/>
    <w:rsid w:val="00DC13F3"/>
    <w:rsid w:val="00DC3919"/>
    <w:rsid w:val="00DC46DD"/>
    <w:rsid w:val="00DC5E20"/>
    <w:rsid w:val="00DD59AA"/>
    <w:rsid w:val="00DD6D68"/>
    <w:rsid w:val="00DD6F76"/>
    <w:rsid w:val="00DE6C96"/>
    <w:rsid w:val="00DF144D"/>
    <w:rsid w:val="00DF33F4"/>
    <w:rsid w:val="00DF38A5"/>
    <w:rsid w:val="00DF5781"/>
    <w:rsid w:val="00DF7916"/>
    <w:rsid w:val="00DF7931"/>
    <w:rsid w:val="00DF7B86"/>
    <w:rsid w:val="00E01227"/>
    <w:rsid w:val="00E01DA4"/>
    <w:rsid w:val="00E074DA"/>
    <w:rsid w:val="00E10395"/>
    <w:rsid w:val="00E13458"/>
    <w:rsid w:val="00E13BCB"/>
    <w:rsid w:val="00E1457B"/>
    <w:rsid w:val="00E158B5"/>
    <w:rsid w:val="00E1755A"/>
    <w:rsid w:val="00E21FE5"/>
    <w:rsid w:val="00E23A38"/>
    <w:rsid w:val="00E30BC6"/>
    <w:rsid w:val="00E3127D"/>
    <w:rsid w:val="00E31A0F"/>
    <w:rsid w:val="00E321CE"/>
    <w:rsid w:val="00E34EFF"/>
    <w:rsid w:val="00E40B46"/>
    <w:rsid w:val="00E41474"/>
    <w:rsid w:val="00E41518"/>
    <w:rsid w:val="00E46320"/>
    <w:rsid w:val="00E47E89"/>
    <w:rsid w:val="00E57740"/>
    <w:rsid w:val="00E57B02"/>
    <w:rsid w:val="00E57DE9"/>
    <w:rsid w:val="00E6140B"/>
    <w:rsid w:val="00E61646"/>
    <w:rsid w:val="00E64B10"/>
    <w:rsid w:val="00E75017"/>
    <w:rsid w:val="00E76952"/>
    <w:rsid w:val="00E94166"/>
    <w:rsid w:val="00E9538F"/>
    <w:rsid w:val="00E96AB2"/>
    <w:rsid w:val="00E96C47"/>
    <w:rsid w:val="00EA0647"/>
    <w:rsid w:val="00EA4A7F"/>
    <w:rsid w:val="00EB4211"/>
    <w:rsid w:val="00EB63FB"/>
    <w:rsid w:val="00EB6D79"/>
    <w:rsid w:val="00ED37C9"/>
    <w:rsid w:val="00ED70E9"/>
    <w:rsid w:val="00EE0BD8"/>
    <w:rsid w:val="00EE1709"/>
    <w:rsid w:val="00EE42F5"/>
    <w:rsid w:val="00EE4F14"/>
    <w:rsid w:val="00EE565F"/>
    <w:rsid w:val="00EE7352"/>
    <w:rsid w:val="00EE76D5"/>
    <w:rsid w:val="00EF0C60"/>
    <w:rsid w:val="00EF1250"/>
    <w:rsid w:val="00EF25B3"/>
    <w:rsid w:val="00EF54B8"/>
    <w:rsid w:val="00F065E0"/>
    <w:rsid w:val="00F12621"/>
    <w:rsid w:val="00F14005"/>
    <w:rsid w:val="00F16616"/>
    <w:rsid w:val="00F20429"/>
    <w:rsid w:val="00F226A2"/>
    <w:rsid w:val="00F25365"/>
    <w:rsid w:val="00F32051"/>
    <w:rsid w:val="00F37B33"/>
    <w:rsid w:val="00F44F68"/>
    <w:rsid w:val="00F51932"/>
    <w:rsid w:val="00F55090"/>
    <w:rsid w:val="00F55D0D"/>
    <w:rsid w:val="00F6689F"/>
    <w:rsid w:val="00F67C48"/>
    <w:rsid w:val="00F718A4"/>
    <w:rsid w:val="00F72212"/>
    <w:rsid w:val="00F73C84"/>
    <w:rsid w:val="00F74E05"/>
    <w:rsid w:val="00F76C98"/>
    <w:rsid w:val="00F7769A"/>
    <w:rsid w:val="00F8073A"/>
    <w:rsid w:val="00F845B5"/>
    <w:rsid w:val="00F84BD5"/>
    <w:rsid w:val="00F8538D"/>
    <w:rsid w:val="00F90B7F"/>
    <w:rsid w:val="00F9326F"/>
    <w:rsid w:val="00F94ADB"/>
    <w:rsid w:val="00F94AE4"/>
    <w:rsid w:val="00F979A5"/>
    <w:rsid w:val="00F97F75"/>
    <w:rsid w:val="00FA4429"/>
    <w:rsid w:val="00FA5487"/>
    <w:rsid w:val="00FA651B"/>
    <w:rsid w:val="00FA74D9"/>
    <w:rsid w:val="00FB240B"/>
    <w:rsid w:val="00FB3F18"/>
    <w:rsid w:val="00FB7234"/>
    <w:rsid w:val="00FC3406"/>
    <w:rsid w:val="00FC3E35"/>
    <w:rsid w:val="00FC698C"/>
    <w:rsid w:val="00FD1304"/>
    <w:rsid w:val="00FD19A3"/>
    <w:rsid w:val="00FD446B"/>
    <w:rsid w:val="00FD76AB"/>
    <w:rsid w:val="00FE0144"/>
    <w:rsid w:val="00FE03D4"/>
    <w:rsid w:val="00FE13B8"/>
    <w:rsid w:val="00FE2963"/>
    <w:rsid w:val="00FE3C79"/>
    <w:rsid w:val="00FE6612"/>
    <w:rsid w:val="00FF0F04"/>
    <w:rsid w:val="00FF10C1"/>
    <w:rsid w:val="00FF1F48"/>
    <w:rsid w:val="00FF2585"/>
    <w:rsid w:val="00FF2628"/>
    <w:rsid w:val="00FF61C9"/>
    <w:rsid w:val="03051C2E"/>
    <w:rsid w:val="048B10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0E4D686"/>
  <w15:docId w15:val="{C93FC9D1-8B23-48EC-AAFF-C956BDDF1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AEF"/>
    <w:pPr>
      <w:spacing w:after="200" w:line="300" w:lineRule="exact"/>
      <w:ind w:right="720"/>
    </w:pPr>
    <w:rPr>
      <w:sz w:val="22"/>
      <w:szCs w:val="22"/>
    </w:rPr>
  </w:style>
  <w:style w:type="paragraph" w:styleId="Heading1">
    <w:name w:val="heading 1"/>
    <w:basedOn w:val="Normal"/>
    <w:next w:val="Normal"/>
    <w:link w:val="Heading1Char"/>
    <w:autoRedefine/>
    <w:qFormat/>
    <w:locked/>
    <w:rsid w:val="00400C90"/>
    <w:pPr>
      <w:pBdr>
        <w:top w:val="single" w:sz="4" w:space="3"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autoRedefine/>
    <w:qFormat/>
    <w:rsid w:val="00CE3567"/>
    <w:pPr>
      <w:keepNext/>
      <w:spacing w:after="120" w:line="320" w:lineRule="exact"/>
      <w:outlineLvl w:val="1"/>
      <w:pPrChange w:id="0" w:author="MMCO" w:date="2018-07-11T11:14:00Z">
        <w:pPr>
          <w:keepNext/>
          <w:spacing w:after="200" w:line="360" w:lineRule="exact"/>
          <w:ind w:right="720"/>
          <w:outlineLvl w:val="1"/>
        </w:pPr>
      </w:pPrChange>
    </w:pPr>
    <w:rPr>
      <w:b/>
      <w:sz w:val="24"/>
      <w:szCs w:val="24"/>
      <w:rPrChange w:id="0" w:author="MMCO" w:date="2018-07-11T11:14:00Z">
        <w:rPr>
          <w:rFonts w:ascii="Arial" w:eastAsia="Calibri" w:hAnsi="Arial"/>
          <w:b/>
          <w:sz w:val="24"/>
          <w:szCs w:val="24"/>
          <w:lang w:val="en-US" w:eastAsia="en-US" w:bidi="ar-SA"/>
        </w:rPr>
      </w:rPrChange>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00C90"/>
    <w:rPr>
      <w:rFonts w:cs="Arial"/>
      <w:b/>
      <w:bCs/>
      <w:sz w:val="28"/>
      <w:szCs w:val="26"/>
    </w:rPr>
  </w:style>
  <w:style w:type="character" w:customStyle="1" w:styleId="Heading2Char">
    <w:name w:val="Heading 2 Char"/>
    <w:link w:val="Heading2"/>
    <w:locked/>
    <w:rsid w:val="00CE3567"/>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1"/>
    <w:rsid w:val="00444FDD"/>
    <w:pPr>
      <w:pBdr>
        <w:top w:val="single" w:sz="4" w:space="4" w:color="auto"/>
      </w:pBdr>
      <w:spacing w:before="480"/>
      <w:ind w:right="0"/>
    </w:pPr>
    <w:rPr>
      <w:rFonts w:cs="Arial"/>
    </w:rPr>
  </w:style>
  <w:style w:type="character" w:customStyle="1" w:styleId="FooterChar1">
    <w:name w:val="Footer Char1"/>
    <w:link w:val="Footer"/>
    <w:locked/>
    <w:rsid w:val="00444FDD"/>
    <w:rPr>
      <w:rFonts w:cs="Arial"/>
      <w:sz w:val="22"/>
      <w:szCs w:val="22"/>
    </w:rPr>
  </w:style>
  <w:style w:type="table" w:styleId="TableGrid">
    <w:name w:val="Table Grid"/>
    <w:basedOn w:val="TableNormal"/>
    <w:rsid w:val="00DB1D3E"/>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styleId="List2">
    <w:name w:val="List 2"/>
    <w:basedOn w:val="Normal"/>
    <w:locked/>
    <w:rsid w:val="0086666C"/>
    <w:pPr>
      <w:tabs>
        <w:tab w:val="left" w:pos="1152"/>
      </w:tabs>
      <w:spacing w:after="120"/>
    </w:pPr>
    <w:rPr>
      <w:lang w:val="es-US"/>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BB4C0E"/>
    <w:pPr>
      <w:tabs>
        <w:tab w:val="left" w:pos="288"/>
        <w:tab w:val="left" w:pos="450"/>
        <w:tab w:val="right" w:leader="dot" w:pos="9800"/>
      </w:tabs>
    </w:pPr>
    <w:rPr>
      <w:noProof/>
    </w:rPr>
  </w:style>
  <w:style w:type="paragraph" w:styleId="TOC2">
    <w:name w:val="toc 2"/>
    <w:basedOn w:val="Normal"/>
    <w:next w:val="Normal"/>
    <w:autoRedefine/>
    <w:uiPriority w:val="39"/>
    <w:locked/>
    <w:rsid w:val="008D3D6D"/>
    <w:pPr>
      <w:tabs>
        <w:tab w:val="right" w:leader="dot" w:pos="9800"/>
      </w:tabs>
      <w:ind w:left="648" w:hanging="360"/>
      <w:outlineLvl w:val="1"/>
    </w:pPr>
  </w:style>
  <w:style w:type="paragraph" w:customStyle="1" w:styleId="Specialnote">
    <w:name w:val="Special note"/>
    <w:basedOn w:val="Normal"/>
    <w:qFormat/>
    <w:rsid w:val="00B664FA"/>
    <w:pPr>
      <w:numPr>
        <w:numId w:val="1"/>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BalloonText">
    <w:name w:val="Balloon Text"/>
    <w:basedOn w:val="Normal"/>
    <w:link w:val="BalloonTextChar"/>
    <w:semiHidden/>
    <w:unhideWhenUsed/>
    <w:locked/>
    <w:rsid w:val="00DB53A7"/>
    <w:pPr>
      <w:spacing w:after="0" w:line="240" w:lineRule="auto"/>
    </w:pPr>
    <w:rPr>
      <w:rFonts w:ascii="Segoe UI" w:hAnsi="Segoe UI" w:cs="Segoe UI"/>
      <w:sz w:val="18"/>
      <w:szCs w:val="18"/>
    </w:r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Footertext">
    <w:name w:val="Footer text"/>
    <w:basedOn w:val="Normal"/>
    <w:qFormat/>
    <w:rsid w:val="00A41A9B"/>
    <w:pPr>
      <w:pBdr>
        <w:top w:val="single" w:sz="4" w:space="4" w:color="auto"/>
      </w:pBdr>
      <w:autoSpaceDE w:val="0"/>
      <w:autoSpaceDN w:val="0"/>
      <w:adjustRightInd w:val="0"/>
      <w:spacing w:before="240"/>
      <w:ind w:right="0"/>
    </w:pPr>
    <w:rPr>
      <w:rFonts w:eastAsia="ヒラギノ角ゴ Pro W3" w:cs="Arial"/>
      <w:color w:val="000000"/>
    </w:rPr>
  </w:style>
  <w:style w:type="paragraph" w:styleId="TOCHeading">
    <w:name w:val="TOC Heading"/>
    <w:basedOn w:val="Heading1"/>
    <w:next w:val="Normal"/>
    <w:uiPriority w:val="39"/>
    <w:unhideWhenUsed/>
    <w:qFormat/>
    <w:rsid w:val="007D221C"/>
    <w:pPr>
      <w:keepNext/>
      <w:keepLines/>
      <w:pBdr>
        <w:top w:val="none" w:sz="0" w:space="0" w:color="auto"/>
      </w:pBdr>
      <w:spacing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styleId="TOC3">
    <w:name w:val="toc 3"/>
    <w:basedOn w:val="Normal"/>
    <w:next w:val="Normal"/>
    <w:autoRedefine/>
    <w:uiPriority w:val="39"/>
    <w:locked/>
    <w:rsid w:val="00FC698C"/>
    <w:pPr>
      <w:ind w:left="440"/>
    </w:pPr>
  </w:style>
  <w:style w:type="character" w:customStyle="1" w:styleId="FooterChar">
    <w:name w:val="Footer Char"/>
    <w:uiPriority w:val="99"/>
    <w:locked/>
    <w:rsid w:val="0094507E"/>
    <w:rPr>
      <w:sz w:val="22"/>
    </w:rPr>
  </w:style>
  <w:style w:type="paragraph" w:styleId="ListBullet">
    <w:name w:val="List Bullet"/>
    <w:basedOn w:val="Normal"/>
    <w:locked/>
    <w:rsid w:val="006B0A54"/>
    <w:pPr>
      <w:numPr>
        <w:numId w:val="3"/>
      </w:numPr>
      <w:spacing w:after="120"/>
      <w:ind w:left="576" w:hanging="288"/>
    </w:pPr>
  </w:style>
  <w:style w:type="paragraph" w:styleId="ListBullet2">
    <w:name w:val="List Bullet 2"/>
    <w:basedOn w:val="ListBullet"/>
    <w:locked/>
    <w:rsid w:val="009862D1"/>
    <w:pPr>
      <w:spacing w:after="200"/>
    </w:pPr>
  </w:style>
  <w:style w:type="paragraph" w:styleId="ListBullet3">
    <w:name w:val="List Bullet 3"/>
    <w:basedOn w:val="Normal"/>
    <w:locked/>
    <w:rsid w:val="006B0A54"/>
    <w:pPr>
      <w:numPr>
        <w:numId w:val="4"/>
      </w:numPr>
      <w:tabs>
        <w:tab w:val="left" w:pos="1152"/>
      </w:tabs>
      <w:spacing w:after="120"/>
      <w:ind w:left="1152" w:hanging="288"/>
    </w:pPr>
  </w:style>
  <w:style w:type="character" w:styleId="CommentReference">
    <w:name w:val="annotation reference"/>
    <w:basedOn w:val="DefaultParagraphFont"/>
    <w:uiPriority w:val="99"/>
    <w:unhideWhenUsed/>
    <w:locked/>
    <w:rsid w:val="000E1DED"/>
    <w:rPr>
      <w:sz w:val="16"/>
      <w:szCs w:val="16"/>
    </w:rPr>
  </w:style>
  <w:style w:type="paragraph" w:styleId="CommentText">
    <w:name w:val="annotation text"/>
    <w:basedOn w:val="Normal"/>
    <w:link w:val="CommentTextChar"/>
    <w:unhideWhenUsed/>
    <w:locked/>
    <w:rsid w:val="000E1DED"/>
    <w:pPr>
      <w:spacing w:line="240" w:lineRule="auto"/>
    </w:pPr>
    <w:rPr>
      <w:sz w:val="20"/>
      <w:szCs w:val="20"/>
    </w:rPr>
  </w:style>
  <w:style w:type="character" w:customStyle="1" w:styleId="CommentTextChar">
    <w:name w:val="Comment Text Char"/>
    <w:basedOn w:val="DefaultParagraphFont"/>
    <w:link w:val="CommentText"/>
    <w:rsid w:val="000E1DED"/>
  </w:style>
  <w:style w:type="paragraph" w:styleId="CommentSubject">
    <w:name w:val="annotation subject"/>
    <w:basedOn w:val="CommentText"/>
    <w:next w:val="CommentText"/>
    <w:link w:val="CommentSubjectChar"/>
    <w:semiHidden/>
    <w:unhideWhenUsed/>
    <w:locked/>
    <w:rsid w:val="000E1DED"/>
    <w:rPr>
      <w:b/>
      <w:bCs/>
    </w:rPr>
  </w:style>
  <w:style w:type="character" w:customStyle="1" w:styleId="CommentSubjectChar">
    <w:name w:val="Comment Subject Char"/>
    <w:basedOn w:val="CommentTextChar"/>
    <w:link w:val="CommentSubject"/>
    <w:semiHidden/>
    <w:rsid w:val="000E1DED"/>
    <w:rPr>
      <w:b/>
      <w:bCs/>
    </w:rPr>
  </w:style>
  <w:style w:type="paragraph" w:styleId="ListBullet4">
    <w:name w:val="List Bullet 4"/>
    <w:basedOn w:val="Normal"/>
    <w:locked/>
    <w:rsid w:val="009862D1"/>
    <w:pPr>
      <w:numPr>
        <w:numId w:val="5"/>
      </w:numPr>
      <w:tabs>
        <w:tab w:val="left" w:pos="1152"/>
      </w:tabs>
    </w:pPr>
  </w:style>
  <w:style w:type="character" w:styleId="Hyperlink">
    <w:name w:val="Hyperlink"/>
    <w:basedOn w:val="DefaultParagraphFont"/>
    <w:uiPriority w:val="99"/>
    <w:unhideWhenUsed/>
    <w:locked/>
    <w:rsid w:val="004F5554"/>
    <w:rPr>
      <w:color w:val="0563C1" w:themeColor="hyperlink"/>
      <w:u w:val="single"/>
    </w:rPr>
  </w:style>
  <w:style w:type="character" w:customStyle="1" w:styleId="BalloonTextChar">
    <w:name w:val="Balloon Text Char"/>
    <w:basedOn w:val="DefaultParagraphFont"/>
    <w:link w:val="BalloonText"/>
    <w:semiHidden/>
    <w:rsid w:val="00DB53A7"/>
    <w:rPr>
      <w:rFonts w:ascii="Segoe UI" w:hAnsi="Segoe UI" w:cs="Segoe UI"/>
      <w:sz w:val="18"/>
      <w:szCs w:val="18"/>
    </w:rPr>
  </w:style>
  <w:style w:type="character" w:customStyle="1" w:styleId="FooterChar2">
    <w:name w:val="Footer Char2"/>
    <w:locked/>
    <w:rsid w:val="000B7B09"/>
    <w:rPr>
      <w:rFonts w:ascii="Arial" w:hAnsi="Arial" w:cs="Arial"/>
      <w:sz w:val="22"/>
      <w:szCs w:val="22"/>
    </w:rPr>
  </w:style>
  <w:style w:type="paragraph" w:styleId="ListParagraph">
    <w:name w:val="List Paragraph"/>
    <w:basedOn w:val="Normal"/>
    <w:qFormat/>
    <w:rsid w:val="002F238C"/>
    <w:pPr>
      <w:ind w:left="720"/>
      <w:contextualSpacing/>
    </w:pPr>
  </w:style>
  <w:style w:type="character" w:customStyle="1" w:styleId="UnresolvedMention">
    <w:name w:val="Unresolved Mention"/>
    <w:basedOn w:val="DefaultParagraphFont"/>
    <w:uiPriority w:val="99"/>
    <w:semiHidden/>
    <w:unhideWhenUsed/>
    <w:rsid w:val="002F238C"/>
    <w:rPr>
      <w:color w:val="808080"/>
      <w:shd w:val="clear" w:color="auto" w:fill="E6E6E6"/>
    </w:rPr>
  </w:style>
  <w:style w:type="character" w:styleId="FollowedHyperlink">
    <w:name w:val="FollowedHyperlink"/>
    <w:basedOn w:val="DefaultParagraphFont"/>
    <w:semiHidden/>
    <w:unhideWhenUsed/>
    <w:locked/>
    <w:rsid w:val="002821CC"/>
    <w:rPr>
      <w:color w:val="954F72" w:themeColor="followedHyperlink"/>
      <w:u w:val="single"/>
    </w:rPr>
  </w:style>
  <w:style w:type="paragraph" w:customStyle="1" w:styleId="-maintext">
    <w:name w:val="-maintext"/>
    <w:basedOn w:val="Normal"/>
    <w:uiPriority w:val="99"/>
    <w:rsid w:val="00C41535"/>
    <w:pPr>
      <w:spacing w:line="320" w:lineRule="exact"/>
      <w:ind w:right="0"/>
    </w:pPr>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651648">
      <w:bodyDiv w:val="1"/>
      <w:marLeft w:val="0"/>
      <w:marRight w:val="0"/>
      <w:marTop w:val="0"/>
      <w:marBottom w:val="0"/>
      <w:divBdr>
        <w:top w:val="none" w:sz="0" w:space="0" w:color="auto"/>
        <w:left w:val="none" w:sz="0" w:space="0" w:color="auto"/>
        <w:bottom w:val="none" w:sz="0" w:space="0" w:color="auto"/>
        <w:right w:val="none" w:sz="0" w:space="0" w:color="auto"/>
      </w:divBdr>
    </w:div>
    <w:div w:id="880940143">
      <w:bodyDiv w:val="1"/>
      <w:marLeft w:val="0"/>
      <w:marRight w:val="0"/>
      <w:marTop w:val="0"/>
      <w:marBottom w:val="0"/>
      <w:divBdr>
        <w:top w:val="none" w:sz="0" w:space="0" w:color="auto"/>
        <w:left w:val="none" w:sz="0" w:space="0" w:color="auto"/>
        <w:bottom w:val="none" w:sz="0" w:space="0" w:color="auto"/>
        <w:right w:val="none" w:sz="0" w:space="0" w:color="auto"/>
      </w:divBdr>
    </w:div>
    <w:div w:id="204231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74CA4-4B92-4BA8-BF8C-6D75DFB9FC8B}">
  <ds:schemaRefs>
    <ds:schemaRef ds:uri="http://schemas.microsoft.com/sharepoint/v3/contenttype/forms"/>
  </ds:schemaRefs>
</ds:datastoreItem>
</file>

<file path=customXml/itemProps2.xml><?xml version="1.0" encoding="utf-8"?>
<ds:datastoreItem xmlns:ds="http://schemas.openxmlformats.org/officeDocument/2006/customXml" ds:itemID="{EC906122-8695-4BD7-905E-1A4580D1FB81}">
  <ds:schemaRefs>
    <ds:schemaRef ds:uri="http://schemas.microsoft.com/office/2006/metadata/properties"/>
    <ds:schemaRef ds:uri="http://schemas.microsoft.com/office/2006/documentManagement/types"/>
    <ds:schemaRef ds:uri="http://purl.org/dc/elements/1.1/"/>
    <ds:schemaRef ds:uri="1a959b46-33f2-4913-99de-2f2062eca926"/>
    <ds:schemaRef ds:uri="http://schemas.microsoft.com/office/infopath/2007/PartnerControls"/>
    <ds:schemaRef ds:uri="http://schemas.openxmlformats.org/package/2006/metadata/core-properties"/>
    <ds:schemaRef ds:uri="http://purl.org/dc/terms/"/>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ED4A71FD-B7F8-4138-8A90-FFBE5CCA9C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BFC048-BC34-48AB-9A74-A32F877FC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4307</Words>
  <Characters>27218</Characters>
  <Application>Microsoft Office Word</Application>
  <DocSecurity>0</DocSecurity>
  <Lines>226</Lines>
  <Paragraphs>62</Paragraphs>
  <ScaleCrop>false</ScaleCrop>
  <HeadingPairs>
    <vt:vector size="2" baseType="variant">
      <vt:variant>
        <vt:lpstr>Title</vt:lpstr>
      </vt:variant>
      <vt:variant>
        <vt:i4>1</vt:i4>
      </vt:variant>
    </vt:vector>
  </HeadingPairs>
  <TitlesOfParts>
    <vt:vector size="1" baseType="lpstr">
      <vt:lpstr>&lt;Plan Name&gt;</vt:lpstr>
    </vt:vector>
  </TitlesOfParts>
  <Company>MAXIMUS</Company>
  <LinksUpToDate>false</LinksUpToDate>
  <CharactersWithSpaces>31463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&lt;Plan Name&gt;</dc:title>
  <dc:subject/>
  <dc:creator>Penny Lane</dc:creator>
  <cp:keywords/>
  <dc:description/>
  <cp:lastModifiedBy>MMCO</cp:lastModifiedBy>
  <cp:revision>2</cp:revision>
  <cp:lastPrinted>2012-06-29T00:48:00Z</cp:lastPrinted>
  <dcterms:created xsi:type="dcterms:W3CDTF">2018-07-11T15:26:00Z</dcterms:created>
  <dcterms:modified xsi:type="dcterms:W3CDTF">2018-07-11T15:26:00Z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