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13B81" w14:textId="77777777" w:rsidR="00647857" w:rsidRPr="00332DD1" w:rsidRDefault="00647857" w:rsidP="00332321">
      <w:pPr>
        <w:spacing w:before="360" w:line="360" w:lineRule="exact"/>
        <w:ind w:left="360" w:hanging="360"/>
        <w:rPr>
          <w:b/>
          <w:sz w:val="28"/>
          <w:szCs w:val="28"/>
          <w:lang w:val="es-US"/>
        </w:rPr>
      </w:pPr>
      <w:r w:rsidRPr="00332DD1">
        <w:rPr>
          <w:b/>
          <w:sz w:val="28"/>
          <w:szCs w:val="28"/>
          <w:lang w:val="es-US"/>
        </w:rPr>
        <w:t>Instructions to Health Plans</w:t>
      </w:r>
    </w:p>
    <w:p w14:paraId="0E970AA0" w14:textId="4CC94D3F" w:rsidR="0072142F" w:rsidRPr="003D5F1B" w:rsidRDefault="0072142F" w:rsidP="00243B05">
      <w:pPr>
        <w:pStyle w:val="ClusterofDiamondsCMS"/>
        <w:rPr>
          <w:rStyle w:val="PlanInstructions"/>
          <w:iCs/>
        </w:rPr>
      </w:pPr>
      <w:r w:rsidRPr="003D5F1B">
        <w:rPr>
          <w:rStyle w:val="PlanInstructions"/>
          <w:i w:val="0"/>
        </w:rPr>
        <w:t>[</w:t>
      </w:r>
      <w:r w:rsidRPr="003D5F1B">
        <w:rPr>
          <w:rStyle w:val="PlanInstructions"/>
        </w:rPr>
        <w:t xml:space="preserve">Plans may add a cover page to the Summary of Benefits. Plans may include the </w:t>
      </w:r>
      <w:r w:rsidR="001417CB" w:rsidRPr="003D5F1B">
        <w:rPr>
          <w:rStyle w:val="PlanInstructions"/>
        </w:rPr>
        <w:t xml:space="preserve">Marketing Material </w:t>
      </w:r>
      <w:r w:rsidRPr="003D5F1B">
        <w:rPr>
          <w:rStyle w:val="PlanInstructions"/>
        </w:rPr>
        <w:t>ID only on the cover page.</w:t>
      </w:r>
      <w:r w:rsidRPr="003D5F1B">
        <w:rPr>
          <w:rStyle w:val="PlanInstructions"/>
          <w:i w:val="0"/>
        </w:rPr>
        <w:t>]</w:t>
      </w:r>
    </w:p>
    <w:p w14:paraId="537F47CF" w14:textId="77777777" w:rsidR="0072142F" w:rsidRPr="003D5F1B" w:rsidRDefault="0072142F" w:rsidP="00243B05">
      <w:pPr>
        <w:pStyle w:val="ClusterofDiamondsCMS"/>
        <w:rPr>
          <w:i/>
          <w:iCs/>
          <w:color w:val="548DD4"/>
        </w:rPr>
      </w:pPr>
      <w:r w:rsidRPr="003D5F1B">
        <w:rPr>
          <w:color w:val="548DD4"/>
        </w:rPr>
        <w:t>[</w:t>
      </w:r>
      <w:r w:rsidRPr="003D5F1B">
        <w:rPr>
          <w:i/>
          <w:iCs/>
          <w:color w:val="548DD4"/>
        </w:rPr>
        <w:t>Plans should replace the reference to “Member Services” with the term the plan uses.</w:t>
      </w:r>
      <w:r w:rsidRPr="003D5F1B">
        <w:rPr>
          <w:color w:val="548DD4"/>
        </w:rPr>
        <w:t>]</w:t>
      </w:r>
    </w:p>
    <w:p w14:paraId="54F2A611" w14:textId="7D39B4CE" w:rsidR="0072142F" w:rsidRPr="003D5F1B" w:rsidRDefault="0072142F" w:rsidP="00243B05">
      <w:pPr>
        <w:pStyle w:val="ClusterofDiamondsCMS"/>
        <w:rPr>
          <w:iCs/>
          <w:color w:val="548DD4"/>
        </w:rPr>
      </w:pPr>
      <w:r w:rsidRPr="003D5F1B">
        <w:rPr>
          <w:iCs/>
          <w:color w:val="548DD4"/>
        </w:rPr>
        <w:t>[</w:t>
      </w:r>
      <w:r w:rsidRPr="003D5F1B">
        <w:rPr>
          <w:i/>
          <w:iCs/>
          <w:color w:val="548DD4"/>
        </w:rPr>
        <w:t>Where the template instructs inclusion of a phone number, plans must ensure it is a toll-free number and include a toll-free TTY/TDD number and days and hours of operation.</w:t>
      </w:r>
      <w:r w:rsidRPr="003D5F1B">
        <w:rPr>
          <w:iCs/>
          <w:color w:val="548DD4"/>
        </w:rPr>
        <w:t>]</w:t>
      </w:r>
    </w:p>
    <w:p w14:paraId="7BD9BA28" w14:textId="438E32EF" w:rsidR="0072142F" w:rsidRPr="003D5F1B" w:rsidRDefault="0072142F" w:rsidP="00243B05">
      <w:pPr>
        <w:pStyle w:val="ClusterofDiamondsCMS"/>
        <w:rPr>
          <w:i/>
          <w:iCs/>
          <w:color w:val="548DD4"/>
        </w:rPr>
      </w:pPr>
      <w:r w:rsidRPr="003D5F1B">
        <w:rPr>
          <w:color w:val="548DD4"/>
        </w:rPr>
        <w:t>[</w:t>
      </w:r>
      <w:r w:rsidRPr="003D5F1B">
        <w:rPr>
          <w:i/>
          <w:iCs/>
          <w:color w:val="548DD4"/>
        </w:rPr>
        <w:t>Plans should note that any reference to a “Member Handbook” is also a reference to the Evidence of Coverage document.</w:t>
      </w:r>
      <w:r w:rsidRPr="003D5F1B">
        <w:rPr>
          <w:color w:val="548DD4"/>
        </w:rPr>
        <w:t>]</w:t>
      </w:r>
    </w:p>
    <w:p w14:paraId="6AC78485" w14:textId="77777777" w:rsidR="0072142F" w:rsidRPr="003D5F1B" w:rsidRDefault="0072142F" w:rsidP="00243B05">
      <w:pPr>
        <w:pStyle w:val="ClusterofDiamondsCMS"/>
        <w:rPr>
          <w:i/>
          <w:iCs/>
          <w:color w:val="548DD4"/>
        </w:rPr>
      </w:pPr>
      <w:r w:rsidRPr="003D5F1B">
        <w:rPr>
          <w:iCs/>
          <w:color w:val="548DD4"/>
        </w:rPr>
        <w:t>[</w:t>
      </w:r>
      <w:r w:rsidRPr="003D5F1B">
        <w:rPr>
          <w:i/>
          <w:iCs/>
          <w:color w:val="548DD4"/>
        </w:rPr>
        <w:t>Plans should add or delete the categories in the “Services you may need” column to match State-specific benefit requirements.</w:t>
      </w:r>
      <w:r w:rsidRPr="003D5F1B">
        <w:rPr>
          <w:iCs/>
          <w:color w:val="548DD4"/>
        </w:rPr>
        <w:t>]</w:t>
      </w:r>
    </w:p>
    <w:p w14:paraId="0333C30E" w14:textId="77777777" w:rsidR="0072142F" w:rsidRPr="003D5F1B" w:rsidRDefault="0072142F" w:rsidP="00243B05">
      <w:pPr>
        <w:pStyle w:val="ClusterofDiamondsCMS"/>
        <w:rPr>
          <w:i/>
          <w:iCs/>
          <w:color w:val="548DD4"/>
        </w:rPr>
      </w:pPr>
      <w:r w:rsidRPr="003D5F1B">
        <w:rPr>
          <w:iCs/>
          <w:color w:val="548DD4"/>
        </w:rPr>
        <w:t>[</w:t>
      </w:r>
      <w:r w:rsidRPr="003D5F1B">
        <w:rPr>
          <w:i/>
          <w:iCs/>
          <w:color w:val="548DD4"/>
        </w:rPr>
        <w:t>For the “Limitations, exceptions, &amp; benefit information” column, plans should provide specific information about need for prior authorization, utilization management restrictions for drugs, maximum out of pocket costs on services, permissible OON services, and applicable cost sharing (if different than in-plan cost sharing).</w:t>
      </w:r>
      <w:r w:rsidRPr="003D5F1B">
        <w:rPr>
          <w:color w:val="548DD4"/>
        </w:rPr>
        <w:t>]</w:t>
      </w:r>
    </w:p>
    <w:p w14:paraId="73CE9061" w14:textId="77777777" w:rsidR="0072142F" w:rsidRPr="00884FD8" w:rsidRDefault="0072142F" w:rsidP="00243B05">
      <w:pPr>
        <w:pStyle w:val="ClusterofDiamondsCMS"/>
        <w:rPr>
          <w:i/>
          <w:iCs/>
          <w:color w:val="548DD4"/>
        </w:rPr>
      </w:pPr>
      <w:r w:rsidRPr="00884FD8">
        <w:rPr>
          <w:color w:val="548DD4"/>
        </w:rPr>
        <w:t>[</w:t>
      </w:r>
      <w:r w:rsidRPr="00884FD8">
        <w:rPr>
          <w:i/>
          <w:iCs/>
          <w:color w:val="548DD4"/>
        </w:rPr>
        <w:t>For the “You need help living at home” category of services, indicate if services are only available to beneficiaries in a waiver program, in which case plans should indicate that State eligibility requirements may apply.</w:t>
      </w:r>
      <w:r w:rsidRPr="00884FD8">
        <w:rPr>
          <w:color w:val="548DD4"/>
        </w:rPr>
        <w:t>]</w:t>
      </w:r>
    </w:p>
    <w:p w14:paraId="6340C36A" w14:textId="1BF8EA2F" w:rsidR="0072142F" w:rsidRPr="00884FD8" w:rsidRDefault="0072142F" w:rsidP="00243B05">
      <w:pPr>
        <w:pStyle w:val="ClusterofDiamondsCMS"/>
        <w:rPr>
          <w:i/>
          <w:iCs/>
          <w:color w:val="548DD4"/>
        </w:rPr>
      </w:pPr>
      <w:r w:rsidRPr="00884FD8">
        <w:rPr>
          <w:color w:val="548DD4"/>
        </w:rPr>
        <w:t>[</w:t>
      </w:r>
      <w:r w:rsidRPr="00884FD8">
        <w:rPr>
          <w:i/>
          <w:color w:val="548DD4"/>
        </w:rPr>
        <w:t xml:space="preserve">Plans are subject to the notice requirements under Section 1557 of the Affordable Care Act. For more information, refer to </w:t>
      </w:r>
      <w:hyperlink r:id="rId11" w:history="1">
        <w:r w:rsidR="001417CB" w:rsidRPr="00884FD8">
          <w:rPr>
            <w:rStyle w:val="Hyperlink"/>
            <w:i/>
            <w:color w:val="548DD4"/>
          </w:rPr>
          <w:t>https://www.hhs.gov/civil-rights/for-individuals/section-1557</w:t>
        </w:r>
      </w:hyperlink>
      <w:r w:rsidR="001417CB" w:rsidRPr="00884FD8">
        <w:rPr>
          <w:rStyle w:val="PlanInstructions"/>
          <w:i w:val="0"/>
        </w:rPr>
        <w:t>.]</w:t>
      </w:r>
    </w:p>
    <w:p w14:paraId="5685BE18" w14:textId="4010D216" w:rsidR="0072142F" w:rsidRPr="003D5F1B" w:rsidRDefault="0072142F" w:rsidP="00243B05">
      <w:pPr>
        <w:pStyle w:val="ClusterofDiamondsCMS"/>
        <w:rPr>
          <w:i/>
          <w:iCs/>
          <w:color w:val="548DD4"/>
        </w:rPr>
      </w:pPr>
      <w:r w:rsidRPr="003D5F1B">
        <w:rPr>
          <w:color w:val="548DD4"/>
        </w:rPr>
        <w:t>[</w:t>
      </w:r>
      <w:r w:rsidRPr="003D5F1B">
        <w:rPr>
          <w:i/>
          <w:iCs/>
          <w:color w:val="548DD4"/>
        </w:rPr>
        <w:t>Plans may place a QR code on materials to provide an option for members to go online.</w:t>
      </w:r>
      <w:r w:rsidRPr="003D5F1B">
        <w:rPr>
          <w:color w:val="548DD4"/>
        </w:rPr>
        <w:t>]</w:t>
      </w:r>
    </w:p>
    <w:p w14:paraId="0AE148EB" w14:textId="77777777" w:rsidR="001417CB" w:rsidRPr="00332DD1" w:rsidRDefault="001417CB" w:rsidP="001417CB">
      <w:pPr>
        <w:numPr>
          <w:ilvl w:val="0"/>
          <w:numId w:val="1"/>
        </w:numPr>
        <w:autoSpaceDE w:val="0"/>
        <w:autoSpaceDN w:val="0"/>
        <w:adjustRightInd w:val="0"/>
        <w:ind w:left="360"/>
        <w:rPr>
          <w:rStyle w:val="PlanInstructions"/>
          <w:lang w:val="es-US"/>
        </w:rPr>
      </w:pPr>
      <w:r w:rsidRPr="003D5F1B">
        <w:rPr>
          <w:rStyle w:val="PlanInstructions"/>
          <w:i w:val="0"/>
        </w:rPr>
        <w:t>[</w:t>
      </w:r>
      <w:r w:rsidRPr="003D5F1B">
        <w:rPr>
          <w:rStyle w:val="PlanInstructions"/>
        </w:rPr>
        <w:t xml:space="preserve">Wherever possible, plans are encouraged to adopt good formatting practices that make information easier for English-speaking and non-English speaking enrollees to read and understand. </w:t>
      </w:r>
      <w:r w:rsidRPr="00332DD1">
        <w:rPr>
          <w:rStyle w:val="PlanInstructions"/>
          <w:lang w:val="es-US"/>
        </w:rPr>
        <w:t>The following are based on input from beneficiary interviews:</w:t>
      </w:r>
    </w:p>
    <w:p w14:paraId="7FB727F9" w14:textId="638B3A9F" w:rsidR="001417CB" w:rsidRPr="003D5F1B" w:rsidRDefault="001417CB" w:rsidP="001417CB">
      <w:pPr>
        <w:numPr>
          <w:ilvl w:val="0"/>
          <w:numId w:val="40"/>
        </w:numPr>
        <w:ind w:left="720"/>
        <w:rPr>
          <w:i/>
          <w:color w:val="548DD4"/>
          <w:u w:val="single"/>
        </w:rPr>
      </w:pPr>
      <w:r w:rsidRPr="00884FD8">
        <w:rPr>
          <w:i/>
          <w:color w:val="548DD4"/>
        </w:rPr>
        <w:t xml:space="preserve">Format a section, chart, table, or block of text to fit onto a single page. </w:t>
      </w:r>
      <w:r w:rsidRPr="003D5F1B">
        <w:rPr>
          <w:i/>
          <w:color w:val="548DD4"/>
        </w:rPr>
        <w:t xml:space="preserve">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3D5F1B">
        <w:rPr>
          <w:b/>
          <w:color w:val="548DD4"/>
        </w:rPr>
        <w:t>Esta sección continúa en la página siguiente</w:t>
      </w:r>
      <w:r w:rsidRPr="003D5F1B">
        <w:rPr>
          <w:i/>
          <w:color w:val="548DD4"/>
        </w:rPr>
        <w:t>).</w:t>
      </w:r>
    </w:p>
    <w:p w14:paraId="30857C09" w14:textId="77777777" w:rsidR="001417CB" w:rsidRPr="003D5F1B" w:rsidRDefault="001417CB" w:rsidP="001417CB">
      <w:pPr>
        <w:numPr>
          <w:ilvl w:val="0"/>
          <w:numId w:val="40"/>
        </w:numPr>
        <w:ind w:left="720"/>
        <w:rPr>
          <w:i/>
          <w:color w:val="548DD4"/>
          <w:u w:val="single"/>
        </w:rPr>
      </w:pPr>
      <w:r w:rsidRPr="003D5F1B">
        <w:rPr>
          <w:i/>
          <w:color w:val="548DD4"/>
        </w:rPr>
        <w:t>Ensure plan-customized text is in plain language and complies with reading level requirements established in the three-way contract.</w:t>
      </w:r>
    </w:p>
    <w:p w14:paraId="0BF4336C" w14:textId="77777777" w:rsidR="001417CB" w:rsidRPr="003D5F1B" w:rsidRDefault="001417CB" w:rsidP="001417CB">
      <w:pPr>
        <w:numPr>
          <w:ilvl w:val="0"/>
          <w:numId w:val="40"/>
        </w:numPr>
        <w:ind w:left="720"/>
        <w:rPr>
          <w:i/>
          <w:color w:val="548DD4"/>
        </w:rPr>
      </w:pPr>
      <w:r w:rsidRPr="003D5F1B">
        <w:rPr>
          <w:i/>
          <w:color w:val="548DD4"/>
        </w:rPr>
        <w:lastRenderedPageBreak/>
        <w:t>Break up large blocks of plan-customized text into short paragraphs or bulleted lists and give a couple plan-specific examples as applicable.</w:t>
      </w:r>
    </w:p>
    <w:p w14:paraId="32657B05" w14:textId="77777777" w:rsidR="001417CB" w:rsidRPr="003D5F1B" w:rsidRDefault="001417CB" w:rsidP="001417CB">
      <w:pPr>
        <w:numPr>
          <w:ilvl w:val="0"/>
          <w:numId w:val="40"/>
        </w:numPr>
        <w:ind w:left="720"/>
        <w:rPr>
          <w:i/>
          <w:color w:val="548DD4"/>
        </w:rPr>
      </w:pPr>
      <w:r w:rsidRPr="003D5F1B">
        <w:rPr>
          <w:i/>
          <w:color w:val="548DD4"/>
        </w:rPr>
        <w:t>Spell out an acronym or abbreviation before its first use in a document or on a page (for example, Long-term services and supports (LTSS) or low income subsidy (LIS)).</w:t>
      </w:r>
    </w:p>
    <w:p w14:paraId="7A2D3EE9" w14:textId="77777777" w:rsidR="001417CB" w:rsidRPr="003D5F1B" w:rsidRDefault="001417CB" w:rsidP="001417CB">
      <w:pPr>
        <w:numPr>
          <w:ilvl w:val="0"/>
          <w:numId w:val="40"/>
        </w:numPr>
        <w:ind w:left="720"/>
        <w:rPr>
          <w:i/>
          <w:color w:val="548DD4"/>
        </w:rPr>
      </w:pPr>
      <w:r w:rsidRPr="003D5F1B">
        <w:rPr>
          <w:i/>
          <w:color w:val="548DD4"/>
        </w:rPr>
        <w:t>Include the meaning of any plan-specific acronym, abbreviation, or key term with its first use.</w:t>
      </w:r>
    </w:p>
    <w:p w14:paraId="34D37784" w14:textId="77777777" w:rsidR="001417CB" w:rsidRPr="003D5F1B" w:rsidRDefault="001417CB" w:rsidP="001417CB">
      <w:pPr>
        <w:numPr>
          <w:ilvl w:val="0"/>
          <w:numId w:val="40"/>
        </w:numPr>
        <w:ind w:left="720"/>
        <w:rPr>
          <w:i/>
          <w:color w:val="548DD4"/>
        </w:rPr>
      </w:pPr>
      <w:r w:rsidRPr="003D5F1B">
        <w:rPr>
          <w:i/>
          <w:color w:val="548DD4"/>
        </w:rPr>
        <w:t>Avoid separating a heading or subheading from the text that follows when paginating the model.</w:t>
      </w:r>
    </w:p>
    <w:p w14:paraId="2F9CDAFF" w14:textId="77777777" w:rsidR="001417CB" w:rsidRPr="00884FD8" w:rsidRDefault="001417CB" w:rsidP="001417CB">
      <w:pPr>
        <w:numPr>
          <w:ilvl w:val="0"/>
          <w:numId w:val="40"/>
        </w:numPr>
        <w:ind w:left="720"/>
        <w:rPr>
          <w:color w:val="548DD4"/>
          <w:szCs w:val="20"/>
        </w:rPr>
      </w:pPr>
      <w:r w:rsidRPr="00884FD8">
        <w:rPr>
          <w:rFonts w:eastAsia="Times New Roman" w:cs="Arial"/>
          <w:i/>
          <w:iCs/>
          <w:color w:val="548DD4"/>
        </w:rPr>
        <w:t>Use universal symbols or commonly understood pictorials.</w:t>
      </w:r>
    </w:p>
    <w:p w14:paraId="2F8A2C86" w14:textId="77777777" w:rsidR="001417CB" w:rsidRPr="003D5F1B" w:rsidRDefault="001417CB" w:rsidP="001417CB">
      <w:pPr>
        <w:numPr>
          <w:ilvl w:val="0"/>
          <w:numId w:val="40"/>
        </w:numPr>
        <w:ind w:left="720"/>
        <w:rPr>
          <w:color w:val="548DD4"/>
          <w:szCs w:val="20"/>
        </w:rPr>
      </w:pPr>
      <w:r w:rsidRPr="003D5F1B">
        <w:rPr>
          <w:rFonts w:eastAsia="Times New Roman" w:cs="Arial"/>
          <w:i/>
          <w:iCs/>
          <w:color w:val="548DD4"/>
        </w:rPr>
        <w:t>Draft and format plan-customized text and terminology in translated models to be culturally and linguistically appropriate for non-English speakers.</w:t>
      </w:r>
    </w:p>
    <w:p w14:paraId="62DAD9E2" w14:textId="77777777" w:rsidR="001417CB" w:rsidRPr="003D5F1B" w:rsidRDefault="001417CB" w:rsidP="001417CB">
      <w:pPr>
        <w:numPr>
          <w:ilvl w:val="0"/>
          <w:numId w:val="40"/>
        </w:numPr>
        <w:ind w:left="720"/>
        <w:rPr>
          <w:color w:val="548DD4"/>
          <w:szCs w:val="20"/>
        </w:rPr>
      </w:pPr>
      <w:r w:rsidRPr="003D5F1B">
        <w:rPr>
          <w:rFonts w:eastAsia="Times New Roman" w:cs="Arial"/>
          <w:i/>
          <w:iCs/>
          <w:color w:val="548DD4"/>
        </w:rPr>
        <w:t>Consider using regionally appropriate terms or common dialects in translated models.</w:t>
      </w:r>
    </w:p>
    <w:p w14:paraId="00E59EB4" w14:textId="77777777" w:rsidR="001417CB" w:rsidRPr="003D5F1B" w:rsidRDefault="001417CB" w:rsidP="001417CB">
      <w:pPr>
        <w:numPr>
          <w:ilvl w:val="0"/>
          <w:numId w:val="40"/>
        </w:numPr>
        <w:ind w:left="720"/>
        <w:rPr>
          <w:color w:val="548DD4"/>
          <w:szCs w:val="20"/>
        </w:rPr>
      </w:pPr>
      <w:r w:rsidRPr="003D5F1B">
        <w:rPr>
          <w:rFonts w:eastAsia="Times New Roman" w:cs="Arial"/>
          <w:i/>
          <w:iCs/>
          <w:color w:val="548DD4"/>
        </w:rPr>
        <w:t>Include instructions and navigational aids in translated models in the translated language rather than in English.</w:t>
      </w:r>
    </w:p>
    <w:p w14:paraId="60585FDF" w14:textId="4693B61E" w:rsidR="001417CB" w:rsidRPr="003D5F1B" w:rsidRDefault="001417CB" w:rsidP="001417CB">
      <w:pPr>
        <w:numPr>
          <w:ilvl w:val="0"/>
          <w:numId w:val="40"/>
        </w:numPr>
        <w:ind w:left="720"/>
        <w:rPr>
          <w:rFonts w:eastAsia="Times New Roman" w:cs="Arial"/>
          <w:iCs/>
          <w:color w:val="548DD4"/>
        </w:rPr>
      </w:pPr>
      <w:r w:rsidRPr="003D5F1B">
        <w:rPr>
          <w:rFonts w:eastAsia="Times New Roman" w:cs="Arial"/>
          <w:i/>
          <w:iCs/>
          <w:color w:val="548DD4"/>
        </w:rPr>
        <w:t>Consider producing translated models in large print.</w:t>
      </w:r>
      <w:r w:rsidRPr="003D5F1B">
        <w:rPr>
          <w:rFonts w:eastAsia="Times New Roman" w:cs="Arial"/>
          <w:iCs/>
          <w:color w:val="548DD4"/>
        </w:rPr>
        <w:t>]</w:t>
      </w:r>
    </w:p>
    <w:p w14:paraId="2BBE7E3B" w14:textId="77777777" w:rsidR="001417CB" w:rsidRPr="003D5F1B" w:rsidRDefault="001417CB">
      <w:pPr>
        <w:spacing w:after="160" w:line="259" w:lineRule="auto"/>
        <w:ind w:right="0"/>
        <w:rPr>
          <w:rFonts w:eastAsia="Times New Roman" w:cs="Arial"/>
          <w:iCs/>
          <w:color w:val="548DD4"/>
        </w:rPr>
      </w:pPr>
      <w:r w:rsidRPr="003D5F1B">
        <w:rPr>
          <w:rFonts w:eastAsia="Times New Roman" w:cs="Arial"/>
          <w:iCs/>
          <w:color w:val="548DD4"/>
        </w:rPr>
        <w:br w:type="page"/>
      </w:r>
    </w:p>
    <w:p w14:paraId="29FED39B" w14:textId="1D79FFD2" w:rsidR="001417CB" w:rsidRPr="00332DD1" w:rsidRDefault="00B0127F" w:rsidP="00332321">
      <w:pPr>
        <w:pStyle w:val="HeadingIntro"/>
        <w:rPr>
          <w:lang w:val="es-US"/>
        </w:rPr>
      </w:pPr>
      <w:r w:rsidRPr="00332DD1">
        <w:rPr>
          <w:lang w:val="es-US"/>
        </w:rPr>
        <w:lastRenderedPageBreak/>
        <w:t>Introducción</w:t>
      </w:r>
    </w:p>
    <w:p w14:paraId="5DDE73CC" w14:textId="2DDCFD2B" w:rsidR="001417CB" w:rsidRPr="00332DD1" w:rsidRDefault="001417CB" w:rsidP="00332321">
      <w:pPr>
        <w:ind w:right="0"/>
        <w:rPr>
          <w:rFonts w:cs="Arial"/>
          <w:lang w:val="es-US"/>
        </w:rPr>
      </w:pPr>
      <w:bookmarkStart w:id="0" w:name="_Hlk503515176"/>
      <w:r w:rsidRPr="00332DD1">
        <w:rPr>
          <w:rFonts w:cs="Arial"/>
          <w:lang w:val="es-US"/>
        </w:rPr>
        <w:t>Este documento es un resumen de los beneficios y servicios cubiertos por &lt;plan name&gt;</w:t>
      </w:r>
      <w:r w:rsidR="00B0127F" w:rsidRPr="00332DD1">
        <w:rPr>
          <w:rFonts w:cs="Arial"/>
          <w:lang w:val="es-US"/>
        </w:rPr>
        <w:t>.</w:t>
      </w:r>
      <w:r w:rsidRPr="00332DD1">
        <w:rPr>
          <w:rFonts w:cs="Arial"/>
          <w:lang w:val="es-US"/>
        </w:rPr>
        <w:t xml:space="preserve"> Incluye respuestas a preguntas frecuentes, información de contacto importante, un resumen de los beneficios y servicios ofrecidos, e información sobre sus derechos como un miembro de &lt;plan name&gt;. Términos clave y sus definiciones se encuentran en orden alfabético en el último capítulo del </w:t>
      </w:r>
      <w:r w:rsidRPr="00332DD1">
        <w:rPr>
          <w:rFonts w:cs="Arial"/>
          <w:i/>
          <w:lang w:val="es-US"/>
        </w:rPr>
        <w:t>Manual del miembro</w:t>
      </w:r>
      <w:r w:rsidRPr="00332DD1">
        <w:rPr>
          <w:rFonts w:cs="Arial"/>
          <w:lang w:val="es-US"/>
        </w:rPr>
        <w:t>.</w:t>
      </w:r>
    </w:p>
    <w:p w14:paraId="5543690D" w14:textId="63F98B1A" w:rsidR="001417CB" w:rsidRPr="003D5F1B" w:rsidRDefault="001417CB" w:rsidP="00332321">
      <w:pPr>
        <w:pStyle w:val="BodyA"/>
        <w:ind w:right="0"/>
        <w:rPr>
          <w:b/>
          <w:color w:val="548DD4"/>
        </w:rPr>
      </w:pPr>
      <w:r w:rsidRPr="003D5F1B">
        <w:rPr>
          <w:color w:val="548DD4"/>
        </w:rPr>
        <w:t>[</w:t>
      </w:r>
      <w:r w:rsidRPr="003D5F1B">
        <w:rPr>
          <w:i/>
          <w:color w:val="548DD4"/>
        </w:rPr>
        <w:t xml:space="preserve">Plans must update the Table of Contents to this document to </w:t>
      </w:r>
      <w:r w:rsidRPr="001E2872">
        <w:rPr>
          <w:i/>
          <w:color w:val="548DD4"/>
        </w:rPr>
        <w:t>accurately</w:t>
      </w:r>
      <w:r w:rsidRPr="003D5F1B">
        <w:rPr>
          <w:i/>
          <w:color w:val="548DD4"/>
        </w:rPr>
        <w:t xml:space="preserve"> reflect where the information is found on each page after plan adds plan-customized information to this template.</w:t>
      </w:r>
      <w:r w:rsidRPr="003D5F1B">
        <w:rPr>
          <w:color w:val="548DD4"/>
        </w:rPr>
        <w:t>]</w:t>
      </w:r>
      <w:bookmarkEnd w:id="0"/>
    </w:p>
    <w:sdt>
      <w:sdtPr>
        <w:rPr>
          <w:rFonts w:eastAsia="Calibri" w:cs="Calibri"/>
          <w:b w:val="0"/>
          <w:sz w:val="22"/>
          <w:szCs w:val="22"/>
          <w:lang w:val="es-US"/>
        </w:rPr>
        <w:id w:val="1066156716"/>
        <w:docPartObj>
          <w:docPartGallery w:val="Table of Contents"/>
          <w:docPartUnique/>
        </w:docPartObj>
      </w:sdtPr>
      <w:sdtEndPr>
        <w:rPr>
          <w:rFonts w:eastAsiaTheme="minorHAnsi" w:cstheme="minorBidi"/>
          <w:bCs/>
        </w:rPr>
      </w:sdtEndPr>
      <w:sdtContent>
        <w:p w14:paraId="1621FDDA" w14:textId="24491F86" w:rsidR="001417CB" w:rsidRPr="00332DD1" w:rsidRDefault="001417CB" w:rsidP="00332321">
          <w:pPr>
            <w:pStyle w:val="TOCHeading"/>
            <w:ind w:left="360" w:hanging="360"/>
            <w:rPr>
              <w:lang w:val="es-US"/>
            </w:rPr>
          </w:pPr>
          <w:r w:rsidRPr="00332DD1">
            <w:rPr>
              <w:lang w:val="es-US"/>
            </w:rPr>
            <w:t>Tabl</w:t>
          </w:r>
          <w:r w:rsidR="00B0127F" w:rsidRPr="00332DD1">
            <w:rPr>
              <w:lang w:val="es-US"/>
            </w:rPr>
            <w:t>a de Contenido</w:t>
          </w:r>
        </w:p>
        <w:p w14:paraId="502578CF" w14:textId="2247C4C0" w:rsidR="003D5F1B" w:rsidRDefault="001417CB">
          <w:pPr>
            <w:pStyle w:val="TOC1"/>
            <w:rPr>
              <w:rFonts w:asciiTheme="minorHAnsi" w:eastAsiaTheme="minorEastAsia" w:hAnsiTheme="minorHAnsi" w:cstheme="minorBidi"/>
            </w:rPr>
          </w:pPr>
          <w:r w:rsidRPr="00332DD1">
            <w:rPr>
              <w:noProof w:val="0"/>
              <w:lang w:val="es-US"/>
            </w:rPr>
            <w:fldChar w:fldCharType="begin"/>
          </w:r>
          <w:r w:rsidRPr="00332DD1">
            <w:rPr>
              <w:noProof w:val="0"/>
              <w:lang w:val="es-US"/>
            </w:rPr>
            <w:instrText xml:space="preserve"> TOC \o "1-3" \h \z \u </w:instrText>
          </w:r>
          <w:r w:rsidRPr="00332DD1">
            <w:rPr>
              <w:noProof w:val="0"/>
              <w:lang w:val="es-US"/>
            </w:rPr>
            <w:fldChar w:fldCharType="separate"/>
          </w:r>
          <w:hyperlink w:anchor="_Toc519528121" w:history="1">
            <w:r w:rsidR="003D5F1B" w:rsidRPr="00AA7483">
              <w:rPr>
                <w:rStyle w:val="Hyperlink"/>
                <w:rFonts w:cs="Arial"/>
                <w:lang w:val="es-US"/>
              </w:rPr>
              <w:t>A. Renuncias de garantías</w:t>
            </w:r>
            <w:r w:rsidR="003D5F1B">
              <w:rPr>
                <w:webHidden/>
              </w:rPr>
              <w:tab/>
            </w:r>
            <w:r w:rsidR="003D5F1B">
              <w:rPr>
                <w:webHidden/>
              </w:rPr>
              <w:fldChar w:fldCharType="begin"/>
            </w:r>
            <w:r w:rsidR="003D5F1B">
              <w:rPr>
                <w:webHidden/>
              </w:rPr>
              <w:instrText xml:space="preserve"> PAGEREF _Toc519528121 \h </w:instrText>
            </w:r>
            <w:r w:rsidR="003D5F1B">
              <w:rPr>
                <w:webHidden/>
              </w:rPr>
            </w:r>
            <w:r w:rsidR="003D5F1B">
              <w:rPr>
                <w:webHidden/>
              </w:rPr>
              <w:fldChar w:fldCharType="separate"/>
            </w:r>
            <w:r w:rsidR="00BD094A">
              <w:rPr>
                <w:webHidden/>
              </w:rPr>
              <w:t>4</w:t>
            </w:r>
            <w:r w:rsidR="003D5F1B">
              <w:rPr>
                <w:webHidden/>
              </w:rPr>
              <w:fldChar w:fldCharType="end"/>
            </w:r>
          </w:hyperlink>
        </w:p>
        <w:p w14:paraId="48987A8F" w14:textId="1E22E97A" w:rsidR="003D5F1B" w:rsidRDefault="00BD094A">
          <w:pPr>
            <w:pStyle w:val="TOC1"/>
            <w:rPr>
              <w:rFonts w:asciiTheme="minorHAnsi" w:eastAsiaTheme="minorEastAsia" w:hAnsiTheme="minorHAnsi" w:cstheme="minorBidi"/>
            </w:rPr>
          </w:pPr>
          <w:r>
            <w:fldChar w:fldCharType="begin"/>
          </w:r>
          <w:r>
            <w:instrText xml:space="preserve"> HYPERLINK \l "_Toc519528122" </w:instrText>
          </w:r>
          <w:ins w:id="1" w:author="MMCO" w:date="2018-07-25T12:36:00Z"/>
          <w:r>
            <w:fldChar w:fldCharType="separate"/>
          </w:r>
          <w:r w:rsidR="003D5F1B" w:rsidRPr="00AA7483">
            <w:rPr>
              <w:rStyle w:val="Hyperlink"/>
              <w:rFonts w:cs="Arial"/>
              <w:lang w:val="es-US"/>
            </w:rPr>
            <w:t>B. Preguntas frecuentes</w:t>
          </w:r>
          <w:bookmarkStart w:id="2" w:name="_GoBack"/>
          <w:bookmarkEnd w:id="2"/>
          <w:r w:rsidR="003D5F1B">
            <w:rPr>
              <w:webHidden/>
            </w:rPr>
            <w:tab/>
          </w:r>
          <w:r w:rsidR="003D5F1B">
            <w:rPr>
              <w:webHidden/>
            </w:rPr>
            <w:fldChar w:fldCharType="begin"/>
          </w:r>
          <w:r w:rsidR="003D5F1B">
            <w:rPr>
              <w:webHidden/>
            </w:rPr>
            <w:instrText xml:space="preserve"> PAGEREF _Toc519528122 \h </w:instrText>
          </w:r>
          <w:r w:rsidR="003D5F1B">
            <w:rPr>
              <w:webHidden/>
            </w:rPr>
          </w:r>
          <w:r w:rsidR="003D5F1B">
            <w:rPr>
              <w:webHidden/>
            </w:rPr>
            <w:fldChar w:fldCharType="separate"/>
          </w:r>
          <w:r>
            <w:rPr>
              <w:webHidden/>
            </w:rPr>
            <w:t>5</w:t>
          </w:r>
          <w:r w:rsidR="003D5F1B">
            <w:rPr>
              <w:webHidden/>
            </w:rPr>
            <w:fldChar w:fldCharType="end"/>
          </w:r>
          <w:r>
            <w:fldChar w:fldCharType="end"/>
          </w:r>
        </w:p>
        <w:p w14:paraId="1CA2A63B" w14:textId="36129C3C" w:rsidR="003D5F1B" w:rsidRDefault="00BD094A">
          <w:pPr>
            <w:pStyle w:val="TOC1"/>
            <w:rPr>
              <w:rFonts w:asciiTheme="minorHAnsi" w:eastAsiaTheme="minorEastAsia" w:hAnsiTheme="minorHAnsi" w:cstheme="minorBidi"/>
            </w:rPr>
          </w:pPr>
          <w:r>
            <w:fldChar w:fldCharType="begin"/>
          </w:r>
          <w:r>
            <w:instrText xml:space="preserve"> HYPERLINK \l "_Toc519528123" </w:instrText>
          </w:r>
          <w:ins w:id="3" w:author="MMCO" w:date="2018-07-25T12:36:00Z"/>
          <w:r>
            <w:fldChar w:fldCharType="separate"/>
          </w:r>
          <w:r w:rsidR="003D5F1B" w:rsidRPr="00AA7483">
            <w:rPr>
              <w:rStyle w:val="Hyperlink"/>
              <w:rFonts w:cs="Arial"/>
              <w:lang w:val="es-US"/>
            </w:rPr>
            <w:t>C. Resumen de Servicios</w:t>
          </w:r>
          <w:r w:rsidR="003D5F1B">
            <w:rPr>
              <w:webHidden/>
            </w:rPr>
            <w:tab/>
          </w:r>
          <w:r w:rsidR="003D5F1B">
            <w:rPr>
              <w:webHidden/>
            </w:rPr>
            <w:fldChar w:fldCharType="begin"/>
          </w:r>
          <w:r w:rsidR="003D5F1B">
            <w:rPr>
              <w:webHidden/>
            </w:rPr>
            <w:instrText xml:space="preserve"> PAGEREF _Toc519528123 \h </w:instrText>
          </w:r>
          <w:r w:rsidR="003D5F1B">
            <w:rPr>
              <w:webHidden/>
            </w:rPr>
          </w:r>
          <w:r w:rsidR="003D5F1B">
            <w:rPr>
              <w:webHidden/>
            </w:rPr>
            <w:fldChar w:fldCharType="separate"/>
          </w:r>
          <w:r>
            <w:rPr>
              <w:webHidden/>
            </w:rPr>
            <w:t>11</w:t>
          </w:r>
          <w:r w:rsidR="003D5F1B">
            <w:rPr>
              <w:webHidden/>
            </w:rPr>
            <w:fldChar w:fldCharType="end"/>
          </w:r>
          <w:r>
            <w:fldChar w:fldCharType="end"/>
          </w:r>
        </w:p>
        <w:p w14:paraId="26CFD697" w14:textId="77E921BF" w:rsidR="003D5F1B" w:rsidRDefault="00BD094A">
          <w:pPr>
            <w:pStyle w:val="TOC1"/>
            <w:rPr>
              <w:rFonts w:asciiTheme="minorHAnsi" w:eastAsiaTheme="minorEastAsia" w:hAnsiTheme="minorHAnsi" w:cstheme="minorBidi"/>
            </w:rPr>
          </w:pPr>
          <w:r>
            <w:fldChar w:fldCharType="begin"/>
          </w:r>
          <w:r>
            <w:instrText xml:space="preserve"> HYPERLINK \l "_Toc519528124" </w:instrText>
          </w:r>
          <w:ins w:id="4" w:author="MMCO" w:date="2018-07-25T12:36:00Z"/>
          <w:r>
            <w:fldChar w:fldCharType="separate"/>
          </w:r>
          <w:r w:rsidR="003D5F1B" w:rsidRPr="00AA7483">
            <w:rPr>
              <w:rStyle w:val="Hyperlink"/>
              <w:lang w:val="es-US"/>
            </w:rPr>
            <w:t>D. Beneficios cubiertos fuera de &lt;plan name&gt;:</w:t>
          </w:r>
          <w:r w:rsidR="003D5F1B">
            <w:rPr>
              <w:webHidden/>
            </w:rPr>
            <w:tab/>
          </w:r>
          <w:r w:rsidR="003D5F1B">
            <w:rPr>
              <w:webHidden/>
            </w:rPr>
            <w:fldChar w:fldCharType="begin"/>
          </w:r>
          <w:r w:rsidR="003D5F1B">
            <w:rPr>
              <w:webHidden/>
            </w:rPr>
            <w:instrText xml:space="preserve"> PAGEREF _Toc519528124 \h </w:instrText>
          </w:r>
          <w:r w:rsidR="003D5F1B">
            <w:rPr>
              <w:webHidden/>
            </w:rPr>
          </w:r>
          <w:r w:rsidR="003D5F1B">
            <w:rPr>
              <w:webHidden/>
            </w:rPr>
            <w:fldChar w:fldCharType="separate"/>
          </w:r>
          <w:r>
            <w:rPr>
              <w:webHidden/>
            </w:rPr>
            <w:t>23</w:t>
          </w:r>
          <w:r w:rsidR="003D5F1B">
            <w:rPr>
              <w:webHidden/>
            </w:rPr>
            <w:fldChar w:fldCharType="end"/>
          </w:r>
          <w:r>
            <w:fldChar w:fldCharType="end"/>
          </w:r>
        </w:p>
        <w:p w14:paraId="0E681854" w14:textId="01B38043" w:rsidR="003D5F1B" w:rsidRDefault="00BD094A">
          <w:pPr>
            <w:pStyle w:val="TOC1"/>
            <w:rPr>
              <w:rFonts w:asciiTheme="minorHAnsi" w:eastAsiaTheme="minorEastAsia" w:hAnsiTheme="minorHAnsi" w:cstheme="minorBidi"/>
            </w:rPr>
          </w:pPr>
          <w:r>
            <w:fldChar w:fldCharType="begin"/>
          </w:r>
          <w:r>
            <w:instrText xml:space="preserve"> HYPERLINK \l "_Toc519528125" </w:instrText>
          </w:r>
          <w:ins w:id="5" w:author="MMCO" w:date="2018-07-25T12:36:00Z"/>
          <w:r>
            <w:fldChar w:fldCharType="separate"/>
          </w:r>
          <w:r w:rsidR="003D5F1B" w:rsidRPr="00AA7483">
            <w:rPr>
              <w:rStyle w:val="Hyperlink"/>
              <w:lang w:val="es-US"/>
            </w:rPr>
            <w:t>E. Servicios que no cubre &lt;plan name&gt;, Medicare y Medicaid:</w:t>
          </w:r>
          <w:r w:rsidR="003D5F1B">
            <w:rPr>
              <w:webHidden/>
            </w:rPr>
            <w:tab/>
          </w:r>
          <w:r w:rsidR="003D5F1B">
            <w:rPr>
              <w:webHidden/>
            </w:rPr>
            <w:fldChar w:fldCharType="begin"/>
          </w:r>
          <w:r w:rsidR="003D5F1B">
            <w:rPr>
              <w:webHidden/>
            </w:rPr>
            <w:instrText xml:space="preserve"> PAGEREF _Toc519528125 \h </w:instrText>
          </w:r>
          <w:r w:rsidR="003D5F1B">
            <w:rPr>
              <w:webHidden/>
            </w:rPr>
          </w:r>
          <w:r w:rsidR="003D5F1B">
            <w:rPr>
              <w:webHidden/>
            </w:rPr>
            <w:fldChar w:fldCharType="separate"/>
          </w:r>
          <w:r>
            <w:rPr>
              <w:webHidden/>
            </w:rPr>
            <w:t>23</w:t>
          </w:r>
          <w:r w:rsidR="003D5F1B">
            <w:rPr>
              <w:webHidden/>
            </w:rPr>
            <w:fldChar w:fldCharType="end"/>
          </w:r>
          <w:r>
            <w:fldChar w:fldCharType="end"/>
          </w:r>
        </w:p>
        <w:p w14:paraId="4A7A0E34" w14:textId="4352C213" w:rsidR="003D5F1B" w:rsidRDefault="00BD094A">
          <w:pPr>
            <w:pStyle w:val="TOC1"/>
            <w:rPr>
              <w:rFonts w:asciiTheme="minorHAnsi" w:eastAsiaTheme="minorEastAsia" w:hAnsiTheme="minorHAnsi" w:cstheme="minorBidi"/>
            </w:rPr>
          </w:pPr>
          <w:r>
            <w:fldChar w:fldCharType="begin"/>
          </w:r>
          <w:r>
            <w:instrText xml:space="preserve"> HYPERLINK \l "_Toc519528126"</w:instrText>
          </w:r>
          <w:r>
            <w:instrText xml:space="preserve"> </w:instrText>
          </w:r>
          <w:ins w:id="6" w:author="MMCO" w:date="2018-07-25T12:36:00Z"/>
          <w:r>
            <w:fldChar w:fldCharType="separate"/>
          </w:r>
          <w:r w:rsidR="003D5F1B" w:rsidRPr="00AA7483">
            <w:rPr>
              <w:rStyle w:val="Hyperlink"/>
              <w:lang w:val="es-US"/>
            </w:rPr>
            <w:t>F. Sus derechos como miembro del plan</w:t>
          </w:r>
          <w:r w:rsidR="003D5F1B">
            <w:rPr>
              <w:webHidden/>
            </w:rPr>
            <w:tab/>
          </w:r>
          <w:r w:rsidR="003D5F1B">
            <w:rPr>
              <w:webHidden/>
            </w:rPr>
            <w:fldChar w:fldCharType="begin"/>
          </w:r>
          <w:r w:rsidR="003D5F1B">
            <w:rPr>
              <w:webHidden/>
            </w:rPr>
            <w:instrText xml:space="preserve"> PAGEREF _Toc519528126 \h </w:instrText>
          </w:r>
          <w:r w:rsidR="003D5F1B">
            <w:rPr>
              <w:webHidden/>
            </w:rPr>
          </w:r>
          <w:r w:rsidR="003D5F1B">
            <w:rPr>
              <w:webHidden/>
            </w:rPr>
            <w:fldChar w:fldCharType="separate"/>
          </w:r>
          <w:r>
            <w:rPr>
              <w:webHidden/>
            </w:rPr>
            <w:t>24</w:t>
          </w:r>
          <w:r w:rsidR="003D5F1B">
            <w:rPr>
              <w:webHidden/>
            </w:rPr>
            <w:fldChar w:fldCharType="end"/>
          </w:r>
          <w:r>
            <w:fldChar w:fldCharType="end"/>
          </w:r>
        </w:p>
        <w:p w14:paraId="477FC9DD" w14:textId="299C6AB7" w:rsidR="003D5F1B" w:rsidRDefault="00BD094A">
          <w:pPr>
            <w:pStyle w:val="TOC1"/>
            <w:rPr>
              <w:rFonts w:asciiTheme="minorHAnsi" w:eastAsiaTheme="minorEastAsia" w:hAnsiTheme="minorHAnsi" w:cstheme="minorBidi"/>
            </w:rPr>
          </w:pPr>
          <w:r>
            <w:fldChar w:fldCharType="begin"/>
          </w:r>
          <w:r>
            <w:instrText xml:space="preserve"> HYPERLINK \l "_Toc519528127" </w:instrText>
          </w:r>
          <w:ins w:id="7" w:author="MMCO" w:date="2018-07-25T12:36:00Z"/>
          <w:r>
            <w:fldChar w:fldCharType="separate"/>
          </w:r>
          <w:r w:rsidR="003D5F1B" w:rsidRPr="00AA7483">
            <w:rPr>
              <w:rStyle w:val="Hyperlink"/>
              <w:lang w:val="es-US"/>
            </w:rPr>
            <w:t>G. Cómo presentar una queja o apelar un servicio que negamos</w:t>
          </w:r>
          <w:r w:rsidR="003D5F1B">
            <w:rPr>
              <w:webHidden/>
            </w:rPr>
            <w:tab/>
          </w:r>
          <w:r w:rsidR="003D5F1B">
            <w:rPr>
              <w:webHidden/>
            </w:rPr>
            <w:fldChar w:fldCharType="begin"/>
          </w:r>
          <w:r w:rsidR="003D5F1B">
            <w:rPr>
              <w:webHidden/>
            </w:rPr>
            <w:instrText xml:space="preserve"> PAGEREF _Toc519528127 \h </w:instrText>
          </w:r>
          <w:r w:rsidR="003D5F1B">
            <w:rPr>
              <w:webHidden/>
            </w:rPr>
          </w:r>
          <w:r w:rsidR="003D5F1B">
            <w:rPr>
              <w:webHidden/>
            </w:rPr>
            <w:fldChar w:fldCharType="separate"/>
          </w:r>
          <w:r>
            <w:rPr>
              <w:webHidden/>
            </w:rPr>
            <w:t>26</w:t>
          </w:r>
          <w:r w:rsidR="003D5F1B">
            <w:rPr>
              <w:webHidden/>
            </w:rPr>
            <w:fldChar w:fldCharType="end"/>
          </w:r>
          <w:r>
            <w:fldChar w:fldCharType="end"/>
          </w:r>
        </w:p>
        <w:p w14:paraId="0C700F7C" w14:textId="37033588" w:rsidR="003D5F1B" w:rsidRDefault="00BD094A">
          <w:pPr>
            <w:pStyle w:val="TOC1"/>
            <w:rPr>
              <w:rFonts w:asciiTheme="minorHAnsi" w:eastAsiaTheme="minorEastAsia" w:hAnsiTheme="minorHAnsi" w:cstheme="minorBidi"/>
            </w:rPr>
          </w:pPr>
          <w:r>
            <w:fldChar w:fldCharType="begin"/>
          </w:r>
          <w:r>
            <w:instrText xml:space="preserve"> HYPERLINK \l "_Toc519528128" </w:instrText>
          </w:r>
          <w:ins w:id="8" w:author="MMCO" w:date="2018-07-25T12:36:00Z"/>
          <w:r>
            <w:fldChar w:fldCharType="separate"/>
          </w:r>
          <w:r w:rsidR="003D5F1B" w:rsidRPr="00AA7483">
            <w:rPr>
              <w:rStyle w:val="Hyperlink"/>
              <w:lang w:val="es-US"/>
            </w:rPr>
            <w:t>H. Qué hacer si usted sospecha algún fraude</w:t>
          </w:r>
          <w:r w:rsidR="003D5F1B">
            <w:rPr>
              <w:webHidden/>
            </w:rPr>
            <w:tab/>
          </w:r>
          <w:r w:rsidR="003D5F1B">
            <w:rPr>
              <w:webHidden/>
            </w:rPr>
            <w:fldChar w:fldCharType="begin"/>
          </w:r>
          <w:r w:rsidR="003D5F1B">
            <w:rPr>
              <w:webHidden/>
            </w:rPr>
            <w:instrText xml:space="preserve"> PAGEREF _Toc519528128 \h </w:instrText>
          </w:r>
          <w:r w:rsidR="003D5F1B">
            <w:rPr>
              <w:webHidden/>
            </w:rPr>
          </w:r>
          <w:r w:rsidR="003D5F1B">
            <w:rPr>
              <w:webHidden/>
            </w:rPr>
            <w:fldChar w:fldCharType="separate"/>
          </w:r>
          <w:r>
            <w:rPr>
              <w:webHidden/>
            </w:rPr>
            <w:t>26</w:t>
          </w:r>
          <w:r w:rsidR="003D5F1B">
            <w:rPr>
              <w:webHidden/>
            </w:rPr>
            <w:fldChar w:fldCharType="end"/>
          </w:r>
          <w:r>
            <w:fldChar w:fldCharType="end"/>
          </w:r>
        </w:p>
        <w:p w14:paraId="19120625" w14:textId="667D2CED" w:rsidR="00C25F44" w:rsidRPr="00332DD1" w:rsidRDefault="001417CB" w:rsidP="001417CB">
          <w:pPr>
            <w:rPr>
              <w:lang w:val="es-US"/>
            </w:rPr>
          </w:pPr>
          <w:r w:rsidRPr="00332DD1">
            <w:rPr>
              <w:b/>
              <w:bCs/>
              <w:lang w:val="es-US"/>
            </w:rPr>
            <w:fldChar w:fldCharType="end"/>
          </w:r>
        </w:p>
      </w:sdtContent>
    </w:sdt>
    <w:p w14:paraId="6FD083B5" w14:textId="77777777" w:rsidR="00D874F2" w:rsidRPr="00332DD1" w:rsidRDefault="00D874F2">
      <w:pPr>
        <w:spacing w:after="160" w:line="259" w:lineRule="auto"/>
        <w:ind w:right="0"/>
        <w:rPr>
          <w:rFonts w:eastAsia="Calibri" w:cs="Arial"/>
          <w:b/>
          <w:bCs/>
          <w:sz w:val="28"/>
          <w:szCs w:val="28"/>
          <w:lang w:val="es-US"/>
        </w:rPr>
      </w:pPr>
      <w:bookmarkStart w:id="9" w:name="_Toc517548072"/>
      <w:bookmarkStart w:id="10" w:name="_Toc517548253"/>
      <w:r w:rsidRPr="00332DD1">
        <w:rPr>
          <w:rFonts w:eastAsia="Calibri" w:cs="Arial"/>
          <w:szCs w:val="28"/>
          <w:lang w:val="es-US"/>
        </w:rPr>
        <w:br w:type="page"/>
      </w:r>
    </w:p>
    <w:p w14:paraId="015AE36B" w14:textId="669B531E" w:rsidR="001417CB" w:rsidRPr="00332DD1" w:rsidRDefault="001417CB" w:rsidP="00D874F2">
      <w:pPr>
        <w:pStyle w:val="Heading1"/>
        <w:pBdr>
          <w:top w:val="single" w:sz="4" w:space="3" w:color="000000"/>
        </w:pBdr>
        <w:tabs>
          <w:tab w:val="left" w:pos="450"/>
        </w:tabs>
        <w:spacing w:before="360" w:line="360" w:lineRule="exact"/>
        <w:ind w:left="360" w:hanging="360"/>
        <w:rPr>
          <w:rFonts w:eastAsia="Calibri" w:cs="Arial"/>
          <w:noProof w:val="0"/>
          <w:szCs w:val="28"/>
          <w:lang w:val="es-US"/>
        </w:rPr>
      </w:pPr>
      <w:bookmarkStart w:id="11" w:name="_Toc519528121"/>
      <w:r w:rsidRPr="00332DD1">
        <w:rPr>
          <w:rFonts w:eastAsia="Calibri" w:cs="Arial"/>
          <w:noProof w:val="0"/>
          <w:szCs w:val="28"/>
          <w:lang w:val="es-US"/>
        </w:rPr>
        <w:lastRenderedPageBreak/>
        <w:t>A. Renuncias de garantías</w:t>
      </w:r>
      <w:bookmarkEnd w:id="9"/>
      <w:bookmarkEnd w:id="10"/>
      <w:bookmarkEnd w:id="11"/>
    </w:p>
    <w:p w14:paraId="2208B1F6" w14:textId="45A583A4" w:rsidR="00647857" w:rsidRPr="00332DD1" w:rsidRDefault="00647857" w:rsidP="00EA0EAE">
      <w:pPr>
        <w:pStyle w:val="ExclamationText"/>
        <w:ind w:left="720"/>
        <w:rPr>
          <w:noProof w:val="0"/>
          <w:lang w:val="es-US"/>
        </w:rPr>
      </w:pPr>
      <w:bookmarkStart w:id="12" w:name="_Toc518910097"/>
      <w:r w:rsidRPr="00332DD1">
        <w:drawing>
          <wp:anchor distT="0" distB="0" distL="114300" distR="114300" simplePos="0" relativeHeight="251612672" behindDoc="0" locked="0" layoutInCell="1" allowOverlap="1" wp14:anchorId="1272B85D" wp14:editId="561775DD">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332DD1">
        <w:rPr>
          <w:noProof w:val="0"/>
          <w:lang w:val="es-US"/>
        </w:rPr>
        <w:t>Éste es un resumen de los servicios médicos cubiertos por &lt;plan name&gt;</w:t>
      </w:r>
      <w:r w:rsidR="0013386E" w:rsidRPr="00332DD1">
        <w:rPr>
          <w:noProof w:val="0"/>
          <w:lang w:val="es-US"/>
        </w:rPr>
        <w:t xml:space="preserve"> </w:t>
      </w:r>
      <w:r w:rsidRPr="00332DD1">
        <w:rPr>
          <w:noProof w:val="0"/>
          <w:lang w:val="es-US"/>
        </w:rPr>
        <w:t>para &lt;date&gt;. Éste sólo es un resumen. Lea el Manual del miembro para ver la lista completa de beneficios.</w:t>
      </w:r>
      <w:bookmarkEnd w:id="12"/>
    </w:p>
    <w:p w14:paraId="57EA2214" w14:textId="4C243688" w:rsidR="00647857" w:rsidRPr="003D5F1B" w:rsidRDefault="001417CB" w:rsidP="00FA335A">
      <w:pPr>
        <w:pStyle w:val="ClusterofDiamondsCMS"/>
      </w:pPr>
      <w:r w:rsidRPr="003D5F1B">
        <w:rPr>
          <w:color w:val="548DD4"/>
        </w:rPr>
        <w:t>[</w:t>
      </w:r>
      <w:r w:rsidRPr="003D5F1B">
        <w:rPr>
          <w:i/>
          <w:color w:val="548DD4"/>
        </w:rPr>
        <w:t>Plans must include all applicable disclaimers as required in the Medicare Communications and Marketing Guidance and State-specific Marketing Guidance.</w:t>
      </w:r>
      <w:r w:rsidRPr="003D5F1B">
        <w:rPr>
          <w:color w:val="548DD4"/>
        </w:rPr>
        <w:t>]</w:t>
      </w:r>
    </w:p>
    <w:p w14:paraId="4C2A4683" w14:textId="28D8ECDD" w:rsidR="00647857" w:rsidRPr="00332DD1" w:rsidRDefault="00647857" w:rsidP="00FA335A">
      <w:pPr>
        <w:pStyle w:val="ClusterofDiamondsCMS"/>
        <w:rPr>
          <w:lang w:val="es-US"/>
        </w:rPr>
      </w:pPr>
      <w:r w:rsidRPr="00332DD1">
        <w:rPr>
          <w:lang w:val="es-US"/>
        </w:rPr>
        <w:t xml:space="preserve">Con &lt;plan name&gt;, usted puede obtener sus servicios de Medicare y de Medicaid en un sólo plan de salud. Un </w:t>
      </w:r>
      <w:r w:rsidR="006F1B44" w:rsidRPr="00332DD1">
        <w:rPr>
          <w:lang w:val="es-US"/>
        </w:rPr>
        <w:t>administrador de cuidados</w:t>
      </w:r>
      <w:r w:rsidRPr="00332DD1">
        <w:rPr>
          <w:lang w:val="es-US"/>
        </w:rPr>
        <w:t xml:space="preserve"> de &lt;plan name&gt; le ayudará a </w:t>
      </w:r>
      <w:r w:rsidR="004063B2" w:rsidRPr="00332DD1">
        <w:rPr>
          <w:lang w:val="es-US"/>
        </w:rPr>
        <w:t>administrar</w:t>
      </w:r>
      <w:r w:rsidRPr="00332DD1">
        <w:rPr>
          <w:lang w:val="es-US"/>
        </w:rPr>
        <w:t xml:space="preserve"> sus necesidades de cuidado de salud.</w:t>
      </w:r>
    </w:p>
    <w:p w14:paraId="0CDFE2FD" w14:textId="489FE01D" w:rsidR="00647857" w:rsidRPr="00332DD1" w:rsidRDefault="00647857" w:rsidP="00FA335A">
      <w:pPr>
        <w:pStyle w:val="ClusterofDiamondsCMS"/>
        <w:rPr>
          <w:lang w:val="es-US"/>
        </w:rPr>
      </w:pPr>
      <w:r w:rsidRPr="00332DD1">
        <w:rPr>
          <w:lang w:val="es-US"/>
        </w:rPr>
        <w:t xml:space="preserve">Ésta no es una lista completa. La información de beneficios es un resumen breve, no una descripción completa de los beneficios. Para obtener más información comuníquese con el plan o lea el </w:t>
      </w:r>
      <w:r w:rsidR="001E2872">
        <w:rPr>
          <w:i/>
          <w:lang w:val="es-US"/>
        </w:rPr>
        <w:t>Manual del m</w:t>
      </w:r>
      <w:r w:rsidRPr="00332DD1">
        <w:rPr>
          <w:i/>
          <w:lang w:val="es-US"/>
        </w:rPr>
        <w:t>iembro</w:t>
      </w:r>
      <w:r w:rsidRPr="00332DD1">
        <w:rPr>
          <w:lang w:val="es-US"/>
        </w:rPr>
        <w:t>.</w:t>
      </w:r>
    </w:p>
    <w:p w14:paraId="4F2A9D5A" w14:textId="4E9DC738" w:rsidR="00CF179C" w:rsidRPr="003D5F1B" w:rsidRDefault="001417CB" w:rsidP="00FA335A">
      <w:pPr>
        <w:pStyle w:val="ClusterofDiamondsCMS"/>
      </w:pPr>
      <w:r w:rsidRPr="00332DD1">
        <w:rPr>
          <w:lang w:val="es-US"/>
        </w:rPr>
        <w:t xml:space="preserve">ATENCIÓN: </w:t>
      </w:r>
      <w:r w:rsidR="00CF179C" w:rsidRPr="00332DD1">
        <w:rPr>
          <w:lang w:val="es-US"/>
        </w:rPr>
        <w:t xml:space="preserve">Si habla </w:t>
      </w:r>
      <w:r w:rsidR="00CF179C" w:rsidRPr="00332DD1">
        <w:rPr>
          <w:color w:val="548DD4"/>
          <w:lang w:val="es-US"/>
        </w:rPr>
        <w:t>[</w:t>
      </w:r>
      <w:r w:rsidR="00CF179C" w:rsidRPr="00332DD1">
        <w:rPr>
          <w:i/>
          <w:color w:val="548DD4"/>
          <w:lang w:val="es-US"/>
        </w:rPr>
        <w:t>insert language of the disclaimer</w:t>
      </w:r>
      <w:r w:rsidR="00CF179C" w:rsidRPr="00332DD1">
        <w:rPr>
          <w:color w:val="548DD4"/>
          <w:lang w:val="es-US"/>
        </w:rPr>
        <w:t>]</w:t>
      </w:r>
      <w:r w:rsidR="00CF179C" w:rsidRPr="00332DD1">
        <w:rPr>
          <w:lang w:val="es-US"/>
        </w:rPr>
        <w:t xml:space="preserve">, tiene disponible los servicios de asistencia de idioma gratis. </w:t>
      </w:r>
      <w:r w:rsidR="00CF179C" w:rsidRPr="003D5F1B">
        <w:t xml:space="preserve">Llame al </w:t>
      </w:r>
      <w:r w:rsidR="00CF179C" w:rsidRPr="003D5F1B">
        <w:rPr>
          <w:rStyle w:val="PlanInstructions"/>
          <w:i w:val="0"/>
          <w:iCs/>
        </w:rPr>
        <w:t>[</w:t>
      </w:r>
      <w:r w:rsidR="00CF179C" w:rsidRPr="003D5F1B">
        <w:rPr>
          <w:rStyle w:val="PlanInstructions"/>
        </w:rPr>
        <w:t xml:space="preserve">insert Member Services </w:t>
      </w:r>
      <w:r w:rsidR="00CF179C" w:rsidRPr="003D5F1B">
        <w:rPr>
          <w:rStyle w:val="PlanInstructions"/>
          <w:rFonts w:cs="Calibri"/>
        </w:rPr>
        <w:t>toll-free phone and TTY/TDD numbers</w:t>
      </w:r>
      <w:r w:rsidR="00CF179C" w:rsidRPr="003D5F1B">
        <w:rPr>
          <w:rStyle w:val="PlanInstructions"/>
        </w:rPr>
        <w:t xml:space="preserve">, and </w:t>
      </w:r>
      <w:r w:rsidR="00CF179C" w:rsidRPr="003D5F1B">
        <w:rPr>
          <w:rStyle w:val="PlanInstructions"/>
          <w:rFonts w:cs="Calibri"/>
        </w:rPr>
        <w:t>days and hours of operation</w:t>
      </w:r>
      <w:r w:rsidR="00CF179C" w:rsidRPr="003D5F1B">
        <w:rPr>
          <w:rStyle w:val="PlanInstructions"/>
          <w:i w:val="0"/>
          <w:iCs/>
        </w:rPr>
        <w:t>]</w:t>
      </w:r>
      <w:r w:rsidR="00CF179C" w:rsidRPr="003D5F1B">
        <w:t xml:space="preserve">. La llamada es gratuita. </w:t>
      </w:r>
      <w:r w:rsidR="00CF179C" w:rsidRPr="003D5F1B">
        <w:rPr>
          <w:color w:val="548DD4"/>
        </w:rPr>
        <w:t>[</w:t>
      </w:r>
      <w:r w:rsidR="00CF179C" w:rsidRPr="003D5F1B">
        <w:rPr>
          <w:i/>
          <w:color w:val="548DD4"/>
        </w:rPr>
        <w:t>This disclaimer must be included in Spanish and any other non-English languages that meet the Medicare and/or state thresholds for translation.</w:t>
      </w:r>
      <w:r w:rsidR="00CF179C" w:rsidRPr="003D5F1B">
        <w:rPr>
          <w:color w:val="548DD4"/>
        </w:rPr>
        <w:t>]</w:t>
      </w:r>
    </w:p>
    <w:p w14:paraId="15FEFD47" w14:textId="0CBDFAC6" w:rsidR="006B6674" w:rsidRPr="00332DD1" w:rsidRDefault="006B6674" w:rsidP="00FA335A">
      <w:pPr>
        <w:pStyle w:val="ClusterofDiamondsCMS"/>
        <w:rPr>
          <w:lang w:val="es-US"/>
        </w:rPr>
      </w:pPr>
      <w:r w:rsidRPr="00332DD1">
        <w:rPr>
          <w:lang w:val="es-US"/>
        </w:rPr>
        <w:t>Usted puede obtener est</w:t>
      </w:r>
      <w:r w:rsidR="00CF179C" w:rsidRPr="00332DD1">
        <w:rPr>
          <w:lang w:val="es-US"/>
        </w:rPr>
        <w:t>e</w:t>
      </w:r>
      <w:r w:rsidRPr="00332DD1">
        <w:rPr>
          <w:lang w:val="es-US"/>
        </w:rPr>
        <w:t xml:space="preserve"> </w:t>
      </w:r>
      <w:r w:rsidR="00CF179C" w:rsidRPr="00332DD1">
        <w:rPr>
          <w:lang w:val="es-US"/>
        </w:rPr>
        <w:t>documento</w:t>
      </w:r>
      <w:r w:rsidRPr="00332DD1">
        <w:rPr>
          <w:lang w:val="es-US"/>
        </w:rPr>
        <w:t xml:space="preserve"> gratuita en otros formatos, como letras grandes, braille o audio. </w:t>
      </w:r>
      <w:r w:rsidRPr="003D5F1B">
        <w:t xml:space="preserve">Llame al &lt;phone and TTY/TDD numbers&gt;, &lt;days and hours of operation&gt;. </w:t>
      </w:r>
      <w:r w:rsidRPr="00332DD1">
        <w:rPr>
          <w:lang w:val="es-US"/>
        </w:rPr>
        <w:t>La llamada es gratuita.</w:t>
      </w:r>
    </w:p>
    <w:p w14:paraId="51228F42" w14:textId="18393FAE" w:rsidR="002945D9" w:rsidRPr="003D5F1B" w:rsidRDefault="007C780D" w:rsidP="00FA335A">
      <w:pPr>
        <w:pStyle w:val="ClusterofDiamondsCMS"/>
        <w:rPr>
          <w:sz w:val="28"/>
          <w:szCs w:val="28"/>
        </w:rPr>
      </w:pPr>
      <w:r w:rsidRPr="003D5F1B">
        <w:rPr>
          <w:rStyle w:val="PlanInstructions"/>
          <w:i w:val="0"/>
        </w:rPr>
        <w:t>[</w:t>
      </w:r>
      <w:r w:rsidRPr="003D5F1B">
        <w:rPr>
          <w:rStyle w:val="PlanInstructions"/>
        </w:rPr>
        <w:t xml:space="preserve">Plans must also describe how members can make a standing request to get </w:t>
      </w:r>
      <w:r w:rsidR="00CF179C" w:rsidRPr="003D5F1B">
        <w:rPr>
          <w:rStyle w:val="PlanInstructions"/>
        </w:rPr>
        <w:t>this document</w:t>
      </w:r>
      <w:r w:rsidRPr="003D5F1B">
        <w:rPr>
          <w:rStyle w:val="PlanInstructions"/>
        </w:rPr>
        <w:t>, now and in the future, in a language other than English or in an alternate format</w:t>
      </w:r>
      <w:r w:rsidRPr="003D5F1B">
        <w:rPr>
          <w:rStyle w:val="PlanInstructions"/>
          <w:i w:val="0"/>
        </w:rPr>
        <w:t>.]</w:t>
      </w:r>
    </w:p>
    <w:p w14:paraId="53297820" w14:textId="77777777" w:rsidR="00DD3B7F" w:rsidRPr="00D04894" w:rsidRDefault="00DD3B7F">
      <w:pPr>
        <w:spacing w:after="160" w:line="259" w:lineRule="auto"/>
        <w:ind w:right="0"/>
        <w:rPr>
          <w:rFonts w:eastAsia="Calibri" w:cs="Arial"/>
          <w:b/>
          <w:bCs/>
          <w:sz w:val="28"/>
          <w:szCs w:val="28"/>
        </w:rPr>
      </w:pPr>
      <w:bookmarkStart w:id="13" w:name="_Toc519528122"/>
      <w:r w:rsidRPr="00D04894">
        <w:rPr>
          <w:rFonts w:eastAsia="Calibri" w:cs="Arial"/>
          <w:szCs w:val="28"/>
        </w:rPr>
        <w:br w:type="page"/>
      </w:r>
    </w:p>
    <w:p w14:paraId="4F906BB3" w14:textId="3C20D8C9" w:rsidR="001417CB" w:rsidRPr="00332DD1" w:rsidRDefault="001417CB" w:rsidP="00D874F2">
      <w:pPr>
        <w:pStyle w:val="Heading1"/>
        <w:pBdr>
          <w:top w:val="single" w:sz="4" w:space="3" w:color="000000"/>
        </w:pBdr>
        <w:tabs>
          <w:tab w:val="left" w:pos="450"/>
        </w:tabs>
        <w:spacing w:before="360" w:line="360" w:lineRule="exact"/>
        <w:ind w:left="360" w:hanging="360"/>
        <w:rPr>
          <w:rFonts w:eastAsia="Calibri" w:cs="Arial"/>
          <w:noProof w:val="0"/>
          <w:szCs w:val="28"/>
          <w:lang w:val="es-US"/>
        </w:rPr>
      </w:pPr>
      <w:r w:rsidRPr="00332DD1">
        <w:rPr>
          <w:rFonts w:eastAsia="Calibri" w:cs="Arial"/>
          <w:noProof w:val="0"/>
          <w:szCs w:val="28"/>
          <w:lang w:val="es-US"/>
        </w:rPr>
        <w:lastRenderedPageBreak/>
        <w:t>B. Preguntas frecuentes</w:t>
      </w:r>
      <w:bookmarkEnd w:id="13"/>
    </w:p>
    <w:p w14:paraId="72808B0A" w14:textId="2BDF24FB" w:rsidR="001417CB" w:rsidRPr="003D5F1B" w:rsidRDefault="001417CB" w:rsidP="00332321">
      <w:pPr>
        <w:ind w:right="0"/>
        <w:rPr>
          <w:rFonts w:cs="Arial"/>
        </w:rPr>
      </w:pPr>
      <w:r w:rsidRPr="00332DD1">
        <w:rPr>
          <w:noProof/>
        </w:rPr>
        <w:drawing>
          <wp:anchor distT="0" distB="0" distL="114300" distR="114300" simplePos="0" relativeHeight="251659264" behindDoc="0" locked="0" layoutInCell="1" allowOverlap="1" wp14:anchorId="4862F6BE" wp14:editId="17A0B775">
            <wp:simplePos x="0" y="0"/>
            <wp:positionH relativeFrom="column">
              <wp:posOffset>-7714615</wp:posOffset>
            </wp:positionH>
            <wp:positionV relativeFrom="paragraph">
              <wp:posOffset>-111760</wp:posOffset>
            </wp:positionV>
            <wp:extent cx="393700" cy="393065"/>
            <wp:effectExtent l="0" t="0" r="6350" b="6985"/>
            <wp:wrapNone/>
            <wp:docPr id="4"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332DD1">
        <w:rPr>
          <w:lang w:val="es-US"/>
        </w:rPr>
        <w:t xml:space="preserve">En </w:t>
      </w:r>
      <w:r w:rsidR="005219EB">
        <w:rPr>
          <w:lang w:val="es-US"/>
        </w:rPr>
        <w:t>la siguiente tabla</w:t>
      </w:r>
      <w:r w:rsidRPr="00332DD1">
        <w:rPr>
          <w:lang w:val="es-US"/>
        </w:rPr>
        <w:t xml:space="preserve"> aparecen las preguntas frecuentes. </w:t>
      </w:r>
      <w:r w:rsidRPr="003D5F1B">
        <w:rPr>
          <w:rFonts w:cs="Arial"/>
          <w:bCs/>
          <w:color w:val="548DD4"/>
        </w:rPr>
        <w:t>[</w:t>
      </w:r>
      <w:r w:rsidRPr="003D5F1B">
        <w:rPr>
          <w:rFonts w:cs="Arial"/>
          <w:i/>
          <w:color w:val="548DD4"/>
        </w:rPr>
        <w:t>Plans</w:t>
      </w:r>
      <w:r w:rsidRPr="003D5F1B">
        <w:rPr>
          <w:i/>
          <w:color w:val="548DD4"/>
        </w:rPr>
        <w:t xml:space="preserve"> should add text at the end of a frequently asked question (FAQ) title if the service continues onto the next page</w:t>
      </w:r>
      <w:r w:rsidRPr="003D5F1B">
        <w:rPr>
          <w:color w:val="548DD4"/>
        </w:rPr>
        <w:t xml:space="preserve">: </w:t>
      </w:r>
      <w:r w:rsidRPr="003D5F1B">
        <w:rPr>
          <w:b/>
          <w:color w:val="548DD4"/>
        </w:rPr>
        <w:t>(continúa en la página siguiente)</w:t>
      </w:r>
      <w:r w:rsidRPr="003D5F1B">
        <w:rPr>
          <w:color w:val="548DD4"/>
        </w:rPr>
        <w:t xml:space="preserve">. </w:t>
      </w:r>
      <w:r w:rsidRPr="003D5F1B">
        <w:rPr>
          <w:i/>
          <w:color w:val="548DD4"/>
        </w:rPr>
        <w:t>Plans should add text after the FAQ title on the following page</w:t>
      </w:r>
      <w:r w:rsidRPr="003D5F1B">
        <w:rPr>
          <w:color w:val="548DD4"/>
        </w:rPr>
        <w:t xml:space="preserve">: </w:t>
      </w:r>
      <w:r w:rsidRPr="003D5F1B">
        <w:rPr>
          <w:b/>
          <w:color w:val="548DD4"/>
        </w:rPr>
        <w:t>&lt;FAQ&gt;</w:t>
      </w:r>
      <w:r w:rsidRPr="003D5F1B">
        <w:rPr>
          <w:color w:val="548DD4"/>
        </w:rPr>
        <w:t xml:space="preserve"> </w:t>
      </w:r>
      <w:r w:rsidRPr="003D5F1B">
        <w:rPr>
          <w:b/>
          <w:color w:val="548DD4"/>
        </w:rPr>
        <w:t>(continuación de la página anterior)</w:t>
      </w:r>
      <w:r w:rsidRPr="003D5F1B">
        <w:rPr>
          <w:color w:val="548DD4"/>
        </w:rPr>
        <w:t xml:space="preserve">. </w:t>
      </w:r>
      <w:r w:rsidRPr="003D5F1B">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3D5F1B">
        <w:rPr>
          <w:color w:val="548DD4"/>
        </w:rPr>
        <w:t>.]</w:t>
      </w:r>
    </w:p>
    <w:p w14:paraId="606B3C10" w14:textId="74C622A3" w:rsidR="007C780D" w:rsidRPr="003D5F1B" w:rsidRDefault="007C780D" w:rsidP="00332321">
      <w:pPr>
        <w:pStyle w:val="RegularTextCMS"/>
        <w:rPr>
          <w:rStyle w:val="PlanInstructions"/>
        </w:rPr>
      </w:pPr>
      <w:r w:rsidRPr="003D5F1B">
        <w:rPr>
          <w:rStyle w:val="PlanInstructions"/>
          <w:i w:val="0"/>
        </w:rPr>
        <w:t>[</w:t>
      </w:r>
      <w:r w:rsidRPr="003D5F1B">
        <w:rPr>
          <w:rStyle w:val="PlanInstructions"/>
        </w:rPr>
        <w:t>Plans may add a maximum of two additional FAQs to this section. For example, plans may add an FAQ giving additional information about their specific plan. Answers must be kept brief, consistent with the pre-populated responses in the template.</w:t>
      </w:r>
      <w:r w:rsidRPr="003D5F1B">
        <w:rPr>
          <w:rStyle w:val="PlanInstructions"/>
          <w:i w:val="0"/>
        </w:rPr>
        <w:t>]</w:t>
      </w:r>
      <w:r w:rsidRPr="003D5F1B">
        <w:rPr>
          <w:rStyle w:val="PlanInstructions"/>
        </w:rPr>
        <w:t xml:space="preserve"> </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391"/>
        <w:gridCol w:w="9865"/>
      </w:tblGrid>
      <w:tr w:rsidR="00A10DDA" w:rsidRPr="00332DD1" w14:paraId="6A021965" w14:textId="77777777" w:rsidTr="00E22CB6">
        <w:trPr>
          <w:cantSplit/>
          <w:trHeight w:hRule="exact" w:val="490"/>
          <w:tblHeader/>
        </w:trPr>
        <w:tc>
          <w:tcPr>
            <w:tcW w:w="4391" w:type="dxa"/>
            <w:tcBorders>
              <w:bottom w:val="nil"/>
              <w:right w:val="single" w:sz="6" w:space="0" w:color="FFFFFF" w:themeColor="background1"/>
            </w:tcBorders>
            <w:shd w:val="clear" w:color="auto" w:fill="006299"/>
            <w:noWrap/>
          </w:tcPr>
          <w:p w14:paraId="7D13A5BD" w14:textId="77777777" w:rsidR="00A10DDA" w:rsidRPr="00332DD1" w:rsidRDefault="00A10DDA" w:rsidP="00687BF7">
            <w:pPr>
              <w:pStyle w:val="Tableheader"/>
              <w:pageBreakBefore w:val="0"/>
              <w:tabs>
                <w:tab w:val="right" w:pos="3935"/>
              </w:tabs>
              <w:spacing w:before="100" w:after="100"/>
              <w:rPr>
                <w:lang w:val="es-US"/>
              </w:rPr>
            </w:pPr>
            <w:r w:rsidRPr="003D5F1B">
              <w:br w:type="page"/>
            </w:r>
            <w:r w:rsidRPr="00332DD1">
              <w:rPr>
                <w:lang w:val="es-US"/>
              </w:rPr>
              <w:t>Preguntas frecuentes (FAQ)</w:t>
            </w:r>
            <w:r w:rsidR="009F6FB0" w:rsidRPr="00332DD1">
              <w:rPr>
                <w:lang w:val="es-US"/>
              </w:rPr>
              <w:tab/>
            </w:r>
          </w:p>
        </w:tc>
        <w:tc>
          <w:tcPr>
            <w:tcW w:w="9865" w:type="dxa"/>
            <w:tcBorders>
              <w:left w:val="single" w:sz="6" w:space="0" w:color="FFFFFF" w:themeColor="background1"/>
              <w:bottom w:val="nil"/>
            </w:tcBorders>
            <w:shd w:val="clear" w:color="auto" w:fill="006299"/>
            <w:tcMar>
              <w:left w:w="173" w:type="dxa"/>
              <w:bottom w:w="72" w:type="dxa"/>
              <w:right w:w="288" w:type="dxa"/>
            </w:tcMar>
          </w:tcPr>
          <w:p w14:paraId="75CA3938" w14:textId="77777777" w:rsidR="00A10DDA" w:rsidRPr="00332DD1" w:rsidRDefault="00A10DDA" w:rsidP="00687BF7">
            <w:pPr>
              <w:pStyle w:val="Tableheader"/>
              <w:pageBreakBefore w:val="0"/>
              <w:spacing w:before="100" w:after="100"/>
              <w:rPr>
                <w:lang w:val="es-US"/>
              </w:rPr>
            </w:pPr>
            <w:r w:rsidRPr="00332DD1">
              <w:rPr>
                <w:lang w:val="es-US"/>
              </w:rPr>
              <w:t>Respuestas</w:t>
            </w:r>
          </w:p>
        </w:tc>
      </w:tr>
      <w:tr w:rsidR="00A10DDA" w:rsidRPr="00B772D1" w14:paraId="123EE4D3" w14:textId="77777777" w:rsidTr="00E22CB6">
        <w:trPr>
          <w:cantSplit/>
        </w:trPr>
        <w:tc>
          <w:tcPr>
            <w:tcW w:w="4391" w:type="dxa"/>
            <w:tcBorders>
              <w:top w:val="nil"/>
            </w:tcBorders>
            <w:shd w:val="clear" w:color="auto" w:fill="BEE6FA"/>
            <w:noWrap/>
          </w:tcPr>
          <w:p w14:paraId="6D9521DD" w14:textId="63436B7B" w:rsidR="00A10DDA" w:rsidRPr="00BC370C" w:rsidRDefault="00A10DDA" w:rsidP="00687BF7">
            <w:pPr>
              <w:pStyle w:val="RegularTextCMS"/>
              <w:rPr>
                <w:b/>
                <w:lang w:val="es-US"/>
              </w:rPr>
            </w:pPr>
            <w:r w:rsidRPr="00BC370C">
              <w:rPr>
                <w:b/>
                <w:lang w:val="es-US"/>
              </w:rPr>
              <w:t xml:space="preserve">¿Qué es un plan de </w:t>
            </w:r>
            <w:r w:rsidR="0077768E" w:rsidRPr="00BC370C">
              <w:rPr>
                <w:b/>
                <w:lang w:val="es-US"/>
              </w:rPr>
              <w:t>MyCare Ohio</w:t>
            </w:r>
            <w:r w:rsidRPr="00BC370C">
              <w:rPr>
                <w:b/>
                <w:lang w:val="es-US"/>
              </w:rPr>
              <w:t>?</w:t>
            </w:r>
          </w:p>
        </w:tc>
        <w:tc>
          <w:tcPr>
            <w:tcW w:w="9865" w:type="dxa"/>
            <w:tcBorders>
              <w:top w:val="nil"/>
            </w:tcBorders>
            <w:shd w:val="clear" w:color="auto" w:fill="auto"/>
            <w:tcMar>
              <w:left w:w="173" w:type="dxa"/>
              <w:bottom w:w="72" w:type="dxa"/>
              <w:right w:w="288" w:type="dxa"/>
            </w:tcMar>
          </w:tcPr>
          <w:p w14:paraId="0D4103E3" w14:textId="57F6236B" w:rsidR="00A10DDA" w:rsidRPr="00332DD1" w:rsidRDefault="001417CB" w:rsidP="00687BF7">
            <w:pPr>
              <w:pStyle w:val="RegularTextCMS"/>
              <w:rPr>
                <w:lang w:val="es-US"/>
              </w:rPr>
            </w:pPr>
            <w:r w:rsidRPr="00332DD1">
              <w:rPr>
                <w:lang w:val="es-US"/>
              </w:rPr>
              <w:t xml:space="preserve">Un </w:t>
            </w:r>
            <w:r w:rsidR="00B0127F" w:rsidRPr="00332DD1">
              <w:rPr>
                <w:lang w:val="es-US"/>
              </w:rPr>
              <w:t>P</w:t>
            </w:r>
            <w:r w:rsidRPr="00332DD1">
              <w:rPr>
                <w:lang w:val="es-US"/>
              </w:rPr>
              <w:t xml:space="preserve">lan de MyCare Ohio es un plan de salud que contrata con Medicare y &lt;name of state Medicaid program&gt; para proveer beneficios de ambos programas para los inscritos. </w:t>
            </w:r>
            <w:r w:rsidR="00B0127F" w:rsidRPr="00332DD1">
              <w:rPr>
                <w:lang w:val="es-US"/>
              </w:rPr>
              <w:t xml:space="preserve">Es para </w:t>
            </w:r>
            <w:r w:rsidRPr="00332DD1">
              <w:rPr>
                <w:lang w:val="es-US"/>
              </w:rPr>
              <w:t xml:space="preserve">personas con </w:t>
            </w:r>
            <w:r w:rsidR="00B0127F" w:rsidRPr="00332DD1">
              <w:rPr>
                <w:lang w:val="es-US"/>
              </w:rPr>
              <w:t xml:space="preserve">ambos </w:t>
            </w:r>
            <w:r w:rsidRPr="00332DD1">
              <w:rPr>
                <w:lang w:val="es-US"/>
              </w:rPr>
              <w:t xml:space="preserve">Medicare y Medicaid. </w:t>
            </w:r>
            <w:r w:rsidR="00A10DDA" w:rsidRPr="00332DD1">
              <w:rPr>
                <w:lang w:val="es-US"/>
              </w:rPr>
              <w:t xml:space="preserve">Un plan de </w:t>
            </w:r>
            <w:r w:rsidR="0077768E" w:rsidRPr="00332DD1">
              <w:rPr>
                <w:lang w:val="es-US"/>
              </w:rPr>
              <w:t>MyCare Ohio</w:t>
            </w:r>
            <w:r w:rsidR="00A10DDA" w:rsidRPr="00332DD1">
              <w:rPr>
                <w:lang w:val="es-US"/>
              </w:rPr>
              <w:t xml:space="preserve"> es una organización compuesta por médicos, hospitales, farmacias, proveedores de servicios a largo plazo y otros proveedores. También tiene </w:t>
            </w:r>
            <w:r w:rsidR="0077768E" w:rsidRPr="00332DD1">
              <w:rPr>
                <w:lang w:val="es-US"/>
              </w:rPr>
              <w:t>equipos y administradores de cuidados</w:t>
            </w:r>
            <w:r w:rsidR="00A10DDA" w:rsidRPr="00332DD1">
              <w:rPr>
                <w:lang w:val="es-US"/>
              </w:rPr>
              <w:t>, quienes le ayudan a administrar a todos sus proveedores y servicios.</w:t>
            </w:r>
            <w:r w:rsidR="00B95FDF" w:rsidRPr="00332DD1">
              <w:rPr>
                <w:lang w:val="es-US"/>
              </w:rPr>
              <w:t xml:space="preserve"> Todos t</w:t>
            </w:r>
            <w:r w:rsidR="00A10DDA" w:rsidRPr="00332DD1">
              <w:rPr>
                <w:lang w:val="es-US"/>
              </w:rPr>
              <w:t>rabajan juntos para darle los cuidados que usted necesite.</w:t>
            </w:r>
          </w:p>
        </w:tc>
      </w:tr>
      <w:tr w:rsidR="00A10DDA" w:rsidRPr="00B772D1" w14:paraId="62C20983" w14:textId="77777777" w:rsidTr="00E22CB6">
        <w:trPr>
          <w:cantSplit/>
        </w:trPr>
        <w:tc>
          <w:tcPr>
            <w:tcW w:w="4391" w:type="dxa"/>
            <w:shd w:val="clear" w:color="auto" w:fill="BEE6FA"/>
            <w:noWrap/>
          </w:tcPr>
          <w:p w14:paraId="11DD1F76" w14:textId="1F00FD7E" w:rsidR="00A10DDA" w:rsidRPr="00BC370C" w:rsidRDefault="00A10DDA" w:rsidP="00687BF7">
            <w:pPr>
              <w:pStyle w:val="RegularTextCMS"/>
              <w:rPr>
                <w:b/>
                <w:lang w:val="es-US"/>
              </w:rPr>
            </w:pPr>
            <w:r w:rsidRPr="00BC370C">
              <w:rPr>
                <w:b/>
                <w:lang w:val="es-US"/>
              </w:rPr>
              <w:t xml:space="preserve">¿Qué es un </w:t>
            </w:r>
            <w:r w:rsidR="0077768E" w:rsidRPr="00BC370C">
              <w:rPr>
                <w:b/>
                <w:lang w:val="es-US"/>
              </w:rPr>
              <w:t xml:space="preserve">administrador de cuidados de </w:t>
            </w:r>
            <w:r w:rsidRPr="00BC370C">
              <w:rPr>
                <w:b/>
                <w:lang w:val="es-US"/>
              </w:rPr>
              <w:t>&lt;plan name</w:t>
            </w:r>
            <w:r w:rsidR="0077768E" w:rsidRPr="00BC370C">
              <w:rPr>
                <w:b/>
                <w:lang w:val="es-US"/>
              </w:rPr>
              <w:t>&gt;</w:t>
            </w:r>
            <w:r w:rsidRPr="00BC370C">
              <w:rPr>
                <w:b/>
                <w:lang w:val="es-US"/>
              </w:rPr>
              <w:t>?</w:t>
            </w:r>
          </w:p>
        </w:tc>
        <w:tc>
          <w:tcPr>
            <w:tcW w:w="9865" w:type="dxa"/>
            <w:shd w:val="clear" w:color="auto" w:fill="auto"/>
            <w:tcMar>
              <w:left w:w="173" w:type="dxa"/>
              <w:bottom w:w="72" w:type="dxa"/>
              <w:right w:w="288" w:type="dxa"/>
            </w:tcMar>
          </w:tcPr>
          <w:p w14:paraId="6B0CBD2B" w14:textId="29130ACF" w:rsidR="00A10DDA" w:rsidRPr="00332DD1" w:rsidRDefault="00A10DDA" w:rsidP="00687BF7">
            <w:pPr>
              <w:pStyle w:val="RegularTextCMS"/>
              <w:rPr>
                <w:lang w:val="es-US"/>
              </w:rPr>
            </w:pPr>
            <w:r w:rsidRPr="00332DD1">
              <w:rPr>
                <w:lang w:val="es-US"/>
              </w:rPr>
              <w:t xml:space="preserve">Un </w:t>
            </w:r>
            <w:r w:rsidR="0077768E" w:rsidRPr="00332DD1">
              <w:rPr>
                <w:lang w:val="es-US"/>
              </w:rPr>
              <w:t xml:space="preserve">administrador de cuidados de </w:t>
            </w:r>
            <w:r w:rsidRPr="00332DD1">
              <w:rPr>
                <w:lang w:val="es-US"/>
              </w:rPr>
              <w:t>&lt;plan name</w:t>
            </w:r>
            <w:r w:rsidR="0077768E" w:rsidRPr="00332DD1">
              <w:rPr>
                <w:lang w:val="es-US"/>
              </w:rPr>
              <w:t>&gt;</w:t>
            </w:r>
            <w:r w:rsidRPr="00332DD1">
              <w:rPr>
                <w:lang w:val="es-US"/>
              </w:rPr>
              <w:t xml:space="preserve"> es la persona principal a quién llamar. Esta persona ayuda a administrar todos sus proveedores y servicios y se asegura de que usted obtenga lo que necesite.</w:t>
            </w:r>
          </w:p>
        </w:tc>
      </w:tr>
      <w:tr w:rsidR="00A10DDA" w:rsidRPr="00B772D1" w14:paraId="6EF93AE1" w14:textId="77777777" w:rsidTr="00E22CB6">
        <w:trPr>
          <w:cantSplit/>
        </w:trPr>
        <w:tc>
          <w:tcPr>
            <w:tcW w:w="4391" w:type="dxa"/>
            <w:shd w:val="clear" w:color="auto" w:fill="BEE6FA"/>
            <w:noWrap/>
          </w:tcPr>
          <w:p w14:paraId="48F3E033" w14:textId="77777777" w:rsidR="00A10DDA" w:rsidRPr="00BC370C" w:rsidRDefault="00A10DDA" w:rsidP="00687BF7">
            <w:pPr>
              <w:pStyle w:val="RegularTextCMS"/>
              <w:rPr>
                <w:b/>
                <w:lang w:val="es-US"/>
              </w:rPr>
            </w:pPr>
            <w:r w:rsidRPr="00BC370C">
              <w:rPr>
                <w:b/>
                <w:lang w:val="es-US"/>
              </w:rPr>
              <w:t>¿Qué son los servicios y respaldos a largo plazo?</w:t>
            </w:r>
          </w:p>
        </w:tc>
        <w:tc>
          <w:tcPr>
            <w:tcW w:w="9865" w:type="dxa"/>
            <w:shd w:val="clear" w:color="auto" w:fill="auto"/>
            <w:tcMar>
              <w:left w:w="173" w:type="dxa"/>
              <w:bottom w:w="72" w:type="dxa"/>
              <w:right w:w="288" w:type="dxa"/>
            </w:tcMar>
          </w:tcPr>
          <w:p w14:paraId="4EECD6CC" w14:textId="48B0CB5D" w:rsidR="00A10DDA" w:rsidRPr="00332DD1" w:rsidRDefault="00A10DDA" w:rsidP="00687BF7">
            <w:pPr>
              <w:pStyle w:val="RegularTextCMS"/>
              <w:rPr>
                <w:color w:val="000000"/>
                <w:lang w:val="es-US"/>
              </w:rPr>
            </w:pPr>
            <w:r w:rsidRPr="00332DD1">
              <w:rPr>
                <w:lang w:val="es-US"/>
              </w:rPr>
              <w:t xml:space="preserve">Los servicios y respaldos a largo plazo son </w:t>
            </w:r>
            <w:r w:rsidR="0077768E" w:rsidRPr="00332DD1">
              <w:rPr>
                <w:lang w:val="es-US"/>
              </w:rPr>
              <w:t xml:space="preserve">ayuda para personas que necesitan asistencia para realizar las tareas de la vida diaria, como tomar un baño, vestirse, cocinar y tomar medicamentos. La mayoría de estos </w:t>
            </w:r>
            <w:r w:rsidRPr="00332DD1">
              <w:rPr>
                <w:lang w:val="es-US"/>
              </w:rPr>
              <w:t xml:space="preserve">servicios </w:t>
            </w:r>
            <w:r w:rsidR="0077768E" w:rsidRPr="00332DD1">
              <w:rPr>
                <w:lang w:val="es-US"/>
              </w:rPr>
              <w:t xml:space="preserve">son </w:t>
            </w:r>
            <w:r w:rsidRPr="00332DD1">
              <w:rPr>
                <w:lang w:val="es-US"/>
              </w:rPr>
              <w:t xml:space="preserve">en </w:t>
            </w:r>
            <w:r w:rsidR="0077768E" w:rsidRPr="00332DD1">
              <w:rPr>
                <w:lang w:val="es-US"/>
              </w:rPr>
              <w:t xml:space="preserve">su </w:t>
            </w:r>
            <w:r w:rsidRPr="00332DD1">
              <w:rPr>
                <w:lang w:val="es-US"/>
              </w:rPr>
              <w:t xml:space="preserve">hogar </w:t>
            </w:r>
            <w:r w:rsidR="0077768E" w:rsidRPr="00332DD1">
              <w:rPr>
                <w:lang w:val="es-US"/>
              </w:rPr>
              <w:t xml:space="preserve">o en su </w:t>
            </w:r>
            <w:r w:rsidRPr="00332DD1">
              <w:rPr>
                <w:lang w:val="es-US"/>
              </w:rPr>
              <w:t>comunidad</w:t>
            </w:r>
            <w:r w:rsidR="00FB15C3" w:rsidRPr="00332DD1">
              <w:rPr>
                <w:lang w:val="es-US"/>
              </w:rPr>
              <w:t xml:space="preserve">, pero pueden ser prestados en un hogar de cuidados para personas </w:t>
            </w:r>
            <w:r w:rsidR="00B95FDF" w:rsidRPr="00332DD1">
              <w:rPr>
                <w:lang w:val="es-US"/>
              </w:rPr>
              <w:t xml:space="preserve">de la tercera edad </w:t>
            </w:r>
            <w:r w:rsidR="00FB15C3" w:rsidRPr="00332DD1">
              <w:rPr>
                <w:lang w:val="es-US"/>
              </w:rPr>
              <w:t>o un hospital</w:t>
            </w:r>
            <w:r w:rsidRPr="00332DD1">
              <w:rPr>
                <w:lang w:val="es-US"/>
              </w:rPr>
              <w:t>.</w:t>
            </w:r>
          </w:p>
        </w:tc>
      </w:tr>
      <w:tr w:rsidR="00A10DDA" w:rsidRPr="00B772D1" w14:paraId="537E747A" w14:textId="77777777" w:rsidTr="00E22CB6">
        <w:trPr>
          <w:cantSplit/>
        </w:trPr>
        <w:tc>
          <w:tcPr>
            <w:tcW w:w="4391" w:type="dxa"/>
            <w:tcBorders>
              <w:bottom w:val="single" w:sz="6" w:space="0" w:color="70AFD9"/>
            </w:tcBorders>
            <w:shd w:val="clear" w:color="auto" w:fill="BEE6FA"/>
            <w:noWrap/>
          </w:tcPr>
          <w:p w14:paraId="6A54C3B8" w14:textId="77777777" w:rsidR="00A10DDA" w:rsidRPr="00BC370C" w:rsidRDefault="00A10DDA" w:rsidP="00687BF7">
            <w:pPr>
              <w:pStyle w:val="RegularTextCMS"/>
              <w:rPr>
                <w:b/>
                <w:lang w:val="es-US"/>
              </w:rPr>
            </w:pPr>
            <w:r w:rsidRPr="00BC370C">
              <w:rPr>
                <w:b/>
                <w:lang w:val="es-US"/>
              </w:rPr>
              <w:t>¿Recibirá con &lt;plan name&gt; los mismos beneficios de Medicare y Medicaid que recibe ahora?</w:t>
            </w:r>
          </w:p>
        </w:tc>
        <w:tc>
          <w:tcPr>
            <w:tcW w:w="9865" w:type="dxa"/>
            <w:tcBorders>
              <w:bottom w:val="single" w:sz="6" w:space="0" w:color="70AFD9"/>
            </w:tcBorders>
            <w:shd w:val="clear" w:color="auto" w:fill="auto"/>
            <w:tcMar>
              <w:left w:w="173" w:type="dxa"/>
              <w:bottom w:w="72" w:type="dxa"/>
              <w:right w:w="288" w:type="dxa"/>
            </w:tcMar>
          </w:tcPr>
          <w:p w14:paraId="50E55EF5" w14:textId="33385EDE" w:rsidR="00A10DDA" w:rsidRPr="00332DD1" w:rsidRDefault="00A10DDA" w:rsidP="00687BF7">
            <w:pPr>
              <w:pStyle w:val="RegularTextCMS"/>
              <w:rPr>
                <w:lang w:val="es-US"/>
              </w:rPr>
            </w:pPr>
            <w:r w:rsidRPr="00332DD1">
              <w:rPr>
                <w:lang w:val="es-US"/>
              </w:rPr>
              <w:t xml:space="preserve">Usted obtendrá sus beneficios cubiertos por Medicare y Medicaid directamente de &lt;plan name&gt;. Usted trabajará con un equipo de </w:t>
            </w:r>
            <w:r w:rsidR="00FB15C3" w:rsidRPr="00332DD1">
              <w:rPr>
                <w:lang w:val="es-US"/>
              </w:rPr>
              <w:t>cuidados</w:t>
            </w:r>
            <w:r w:rsidRPr="00332DD1">
              <w:rPr>
                <w:lang w:val="es-US"/>
              </w:rPr>
              <w:t xml:space="preserve"> que ayudará a determinar qué servicios son los más adecuados para cubrir sus necesidades. Esto significa que pueden cambiar algunos de los servicios que recibe ahora.</w:t>
            </w:r>
            <w:r w:rsidR="00FB15C3" w:rsidRPr="00332DD1">
              <w:rPr>
                <w:lang w:val="es-US"/>
              </w:rPr>
              <w:t xml:space="preserve"> U</w:t>
            </w:r>
            <w:r w:rsidRPr="00332DD1">
              <w:rPr>
                <w:lang w:val="es-US"/>
              </w:rPr>
              <w:t>sted recibirá casi todos sus beneficios cubiertos de Medicare y Medicaid directamente de &lt;plan name&gt;, pero usted podría recibir algunos beneficios de la misma manera que ahora, fuera del plan.</w:t>
            </w:r>
          </w:p>
          <w:p w14:paraId="0A78B32D" w14:textId="730D6E4C" w:rsidR="00A10DDA" w:rsidRPr="00332DD1" w:rsidRDefault="00A10DDA" w:rsidP="00687BF7">
            <w:pPr>
              <w:pStyle w:val="RegularTextCMS"/>
              <w:rPr>
                <w:color w:val="548DD4"/>
                <w:lang w:val="es-US"/>
              </w:rPr>
            </w:pPr>
            <w:r w:rsidRPr="00332DD1">
              <w:rPr>
                <w:lang w:val="es-US"/>
              </w:rPr>
              <w:t xml:space="preserve">Cuando se inscriba en &lt;plan name&gt;, usted y su equipo de cuidados trabajarán juntos para hacer un Plan de cuidados individualizado para atender sus necesidades de salud y respaldo. Cuando usted se une a nuestro plan, si toma algún medicamento de receta de Medicare Parte D que &lt;plan name&gt; no cubra normalmente, usted podrá obtener un suministro temporario. Le ayudaremos a obtener otro medicamento o una </w:t>
            </w:r>
            <w:r w:rsidR="002A3C10" w:rsidRPr="00332DD1">
              <w:rPr>
                <w:lang w:val="es-US"/>
              </w:rPr>
              <w:t>excepción</w:t>
            </w:r>
            <w:r w:rsidRPr="00332DD1">
              <w:rPr>
                <w:lang w:val="es-US"/>
              </w:rPr>
              <w:t xml:space="preserve"> para que &lt;plan name&gt; cubra su medicamento, si es médicamente necesario.</w:t>
            </w:r>
          </w:p>
        </w:tc>
      </w:tr>
      <w:tr w:rsidR="00A10DDA" w:rsidRPr="00B772D1" w14:paraId="556B9BC5" w14:textId="77777777" w:rsidTr="00E22CB6">
        <w:trPr>
          <w:cantSplit/>
        </w:trPr>
        <w:tc>
          <w:tcPr>
            <w:tcW w:w="4391" w:type="dxa"/>
            <w:shd w:val="clear" w:color="auto" w:fill="BEE6FA"/>
            <w:noWrap/>
          </w:tcPr>
          <w:p w14:paraId="35474FD3" w14:textId="77777777" w:rsidR="00A10DDA" w:rsidRPr="00BC370C" w:rsidRDefault="00A10DDA" w:rsidP="00687BF7">
            <w:pPr>
              <w:pStyle w:val="RegularTextCMS"/>
              <w:rPr>
                <w:b/>
                <w:lang w:val="es-US"/>
              </w:rPr>
            </w:pPr>
            <w:r w:rsidRPr="00BC370C">
              <w:rPr>
                <w:b/>
                <w:lang w:val="es-US"/>
              </w:rPr>
              <w:t>¿Puede consultar los mismos médicos que consulta ahora?</w:t>
            </w:r>
          </w:p>
        </w:tc>
        <w:tc>
          <w:tcPr>
            <w:tcW w:w="9865" w:type="dxa"/>
            <w:shd w:val="clear" w:color="auto" w:fill="auto"/>
            <w:tcMar>
              <w:left w:w="173" w:type="dxa"/>
              <w:bottom w:w="72" w:type="dxa"/>
              <w:right w:w="288" w:type="dxa"/>
            </w:tcMar>
          </w:tcPr>
          <w:p w14:paraId="27B4821F" w14:textId="77777777" w:rsidR="001417CB" w:rsidRPr="00332DD1" w:rsidRDefault="00A10DDA" w:rsidP="00687BF7">
            <w:pPr>
              <w:pStyle w:val="RegularTextCMS"/>
              <w:rPr>
                <w:lang w:val="es-US"/>
              </w:rPr>
            </w:pPr>
            <w:r w:rsidRPr="00332DD1">
              <w:rPr>
                <w:lang w:val="es-US"/>
              </w:rPr>
              <w:t>Esto es posible con frecuencia. Si sus proveedores (incluyendo médicos, terapeutas y farmacias) trabajan con &lt;plan name&gt; y tienen contrato con nosotros, usted podrá seguir viéndolos.</w:t>
            </w:r>
          </w:p>
          <w:p w14:paraId="204E028E" w14:textId="411617E1" w:rsidR="001417CB" w:rsidRPr="00332DD1" w:rsidRDefault="00A10DDA" w:rsidP="001417CB">
            <w:pPr>
              <w:pStyle w:val="RegularTextCMS"/>
              <w:numPr>
                <w:ilvl w:val="0"/>
                <w:numId w:val="43"/>
              </w:numPr>
              <w:ind w:right="720"/>
              <w:rPr>
                <w:lang w:val="es-US"/>
              </w:rPr>
            </w:pPr>
            <w:r w:rsidRPr="00332DD1">
              <w:rPr>
                <w:lang w:val="es-US"/>
              </w:rPr>
              <w:t xml:space="preserve">Los proveedores que tienen acuerdos con nosotros se consideran “dentro de la red”. </w:t>
            </w:r>
            <w:r w:rsidRPr="00332DD1">
              <w:rPr>
                <w:b/>
                <w:lang w:val="es-US"/>
              </w:rPr>
              <w:t>Usted debe usar proveedores de la red de &lt;plan name&gt;.</w:t>
            </w:r>
          </w:p>
          <w:p w14:paraId="51FFE1EE" w14:textId="079EE563" w:rsidR="001417CB" w:rsidRPr="00332DD1" w:rsidRDefault="00A10DDA" w:rsidP="00687BF7">
            <w:pPr>
              <w:pStyle w:val="RegularTextCMS"/>
              <w:numPr>
                <w:ilvl w:val="0"/>
                <w:numId w:val="43"/>
              </w:numPr>
              <w:ind w:right="720"/>
              <w:rPr>
                <w:iCs/>
                <w:lang w:val="es-US"/>
              </w:rPr>
            </w:pPr>
            <w:r w:rsidRPr="00332DD1">
              <w:rPr>
                <w:lang w:val="es-US"/>
              </w:rPr>
              <w:t>Si necesita cuidados urgentes, de emergencia o servicios de diálisis fuera del área, usted puede usar proveedores fuera de</w:t>
            </w:r>
            <w:r w:rsidR="00FB15C3" w:rsidRPr="00332DD1">
              <w:rPr>
                <w:lang w:val="es-US"/>
              </w:rPr>
              <w:t xml:space="preserve"> </w:t>
            </w:r>
            <w:r w:rsidRPr="00332DD1">
              <w:rPr>
                <w:lang w:val="es-US"/>
              </w:rPr>
              <w:t>l</w:t>
            </w:r>
            <w:r w:rsidR="00FB15C3" w:rsidRPr="00332DD1">
              <w:rPr>
                <w:lang w:val="es-US"/>
              </w:rPr>
              <w:t>a red</w:t>
            </w:r>
            <w:r w:rsidRPr="00332DD1">
              <w:rPr>
                <w:lang w:val="es-US"/>
              </w:rPr>
              <w:t xml:space="preserve"> </w:t>
            </w:r>
            <w:r w:rsidR="00FB15C3" w:rsidRPr="00332DD1">
              <w:rPr>
                <w:lang w:val="es-US"/>
              </w:rPr>
              <w:t xml:space="preserve">de </w:t>
            </w:r>
            <w:r w:rsidRPr="00332DD1">
              <w:rPr>
                <w:lang w:val="es-US"/>
              </w:rPr>
              <w:t>&lt;plan name&gt;.</w:t>
            </w:r>
          </w:p>
          <w:p w14:paraId="136930BF" w14:textId="75D2C7DA" w:rsidR="001417CB" w:rsidRPr="00332DD1" w:rsidRDefault="00FB15C3" w:rsidP="00687BF7">
            <w:pPr>
              <w:pStyle w:val="RegularTextCMS"/>
              <w:numPr>
                <w:ilvl w:val="0"/>
                <w:numId w:val="43"/>
              </w:numPr>
              <w:ind w:right="720"/>
              <w:rPr>
                <w:lang w:val="es-US"/>
              </w:rPr>
            </w:pPr>
            <w:r w:rsidRPr="00332DD1">
              <w:rPr>
                <w:lang w:val="es-US"/>
              </w:rPr>
              <w:t xml:space="preserve">Usted puede visitar Centros de salud </w:t>
            </w:r>
            <w:r w:rsidR="00CB3E22" w:rsidRPr="00332DD1">
              <w:rPr>
                <w:lang w:val="es-US"/>
              </w:rPr>
              <w:t xml:space="preserve">calificados federalmente, </w:t>
            </w:r>
            <w:r w:rsidR="00B2434D" w:rsidRPr="00332DD1">
              <w:rPr>
                <w:lang w:val="es-US"/>
              </w:rPr>
              <w:t>Clínicas</w:t>
            </w:r>
            <w:r w:rsidR="00CB3E22" w:rsidRPr="00332DD1">
              <w:rPr>
                <w:lang w:val="es-US"/>
              </w:rPr>
              <w:t xml:space="preserve"> de salud rural </w:t>
            </w:r>
            <w:r w:rsidR="00CB3E22" w:rsidRPr="00332DD1">
              <w:rPr>
                <w:rStyle w:val="PlanInstructions"/>
                <w:i w:val="0"/>
                <w:lang w:val="es-US"/>
              </w:rPr>
              <w:t>[y]</w:t>
            </w:r>
            <w:r w:rsidR="00CB3E22" w:rsidRPr="00332DD1">
              <w:rPr>
                <w:lang w:val="es-US"/>
              </w:rPr>
              <w:t xml:space="preserve"> proveedores de servicios de planificación familiar anotados en el Directorio de proveedores y farmacias </w:t>
            </w:r>
            <w:r w:rsidR="00CB3E22" w:rsidRPr="00332DD1">
              <w:rPr>
                <w:rStyle w:val="PlanInstructions"/>
                <w:i w:val="0"/>
                <w:lang w:val="es-US"/>
              </w:rPr>
              <w:t>[</w:t>
            </w:r>
            <w:r w:rsidR="00CB3E22" w:rsidRPr="00332DD1">
              <w:rPr>
                <w:rStyle w:val="PlanInstructions"/>
                <w:lang w:val="es-US"/>
              </w:rPr>
              <w:t>insert if the plan does not directly or indirectly contract with these entities and they are in the service area</w:t>
            </w:r>
            <w:r w:rsidR="00CB3E22" w:rsidRPr="00332DD1">
              <w:rPr>
                <w:rStyle w:val="PlanInstructions"/>
                <w:i w:val="0"/>
                <w:lang w:val="es-US"/>
              </w:rPr>
              <w:t>: [y] enfermeras tituladas certificadas [y] enfermeras parteras certificadas]</w:t>
            </w:r>
            <w:r w:rsidR="00CB3E22" w:rsidRPr="00332DD1">
              <w:rPr>
                <w:lang w:val="es-US"/>
              </w:rPr>
              <w:t>.</w:t>
            </w:r>
          </w:p>
          <w:p w14:paraId="645F8D5E" w14:textId="7C83A6DC" w:rsidR="00CB3E22" w:rsidRPr="00332DD1" w:rsidRDefault="00CB3E22" w:rsidP="00687BF7">
            <w:pPr>
              <w:pStyle w:val="RegularTextCMS"/>
              <w:numPr>
                <w:ilvl w:val="0"/>
                <w:numId w:val="43"/>
              </w:numPr>
              <w:ind w:right="720"/>
              <w:rPr>
                <w:iCs/>
                <w:lang w:val="es-US"/>
              </w:rPr>
            </w:pPr>
            <w:r w:rsidRPr="00332DD1">
              <w:rPr>
                <w:lang w:val="es-US"/>
              </w:rPr>
              <w:t xml:space="preserve">Si usted </w:t>
            </w:r>
            <w:r w:rsidR="00B95FDF" w:rsidRPr="00332DD1">
              <w:rPr>
                <w:lang w:val="es-US"/>
              </w:rPr>
              <w:t xml:space="preserve">está recibiendo </w:t>
            </w:r>
            <w:r w:rsidRPr="00332DD1">
              <w:rPr>
                <w:lang w:val="es-US"/>
              </w:rPr>
              <w:t xml:space="preserve">servicios de excepción de vida con asistencia o servicios </w:t>
            </w:r>
            <w:r w:rsidR="000A778B" w:rsidRPr="00332DD1">
              <w:rPr>
                <w:lang w:val="es-US"/>
              </w:rPr>
              <w:t xml:space="preserve">de </w:t>
            </w:r>
            <w:r w:rsidRPr="00332DD1">
              <w:rPr>
                <w:lang w:val="es-US"/>
              </w:rPr>
              <w:t xml:space="preserve">institución de servicios a largo plazo para personas </w:t>
            </w:r>
            <w:r w:rsidR="00B95FDF" w:rsidRPr="00332DD1">
              <w:rPr>
                <w:lang w:val="es-US"/>
              </w:rPr>
              <w:t>de la tercera edad</w:t>
            </w:r>
            <w:r w:rsidR="000A778B" w:rsidRPr="00332DD1">
              <w:rPr>
                <w:lang w:val="es-US"/>
              </w:rPr>
              <w:t>, de un proveedor fuera de la red, el día en que se haga miembro y antes, usted podrá continuar recibiendo estos servicios de este proveedor fuera de la red.</w:t>
            </w:r>
          </w:p>
          <w:p w14:paraId="78A10C8E" w14:textId="0DAC6BA3" w:rsidR="00A10DDA" w:rsidRPr="00332DD1" w:rsidRDefault="00A10DDA" w:rsidP="00687BF7">
            <w:pPr>
              <w:pStyle w:val="RegularTextCMS"/>
              <w:rPr>
                <w:lang w:val="es-US"/>
              </w:rPr>
            </w:pPr>
            <w:r w:rsidRPr="00332DD1">
              <w:rPr>
                <w:lang w:val="es-US"/>
              </w:rPr>
              <w:t xml:space="preserve">Para saber si sus médicos están dentro de la red del plan, llame a Servicios al miembro o lea el </w:t>
            </w:r>
            <w:r w:rsidRPr="00332DD1">
              <w:rPr>
                <w:i/>
                <w:lang w:val="es-US"/>
              </w:rPr>
              <w:t>Directorio de proveedores y farmacias</w:t>
            </w:r>
            <w:r w:rsidRPr="00332DD1">
              <w:rPr>
                <w:lang w:val="es-US"/>
              </w:rPr>
              <w:t xml:space="preserve"> de &lt;plan name&gt;.</w:t>
            </w:r>
          </w:p>
        </w:tc>
      </w:tr>
      <w:tr w:rsidR="00A10DDA" w:rsidRPr="00B772D1" w14:paraId="06316C04" w14:textId="77777777" w:rsidTr="00E22CB6">
        <w:trPr>
          <w:cantSplit/>
        </w:trPr>
        <w:tc>
          <w:tcPr>
            <w:tcW w:w="4391" w:type="dxa"/>
            <w:shd w:val="clear" w:color="auto" w:fill="BEE6FA"/>
            <w:noWrap/>
          </w:tcPr>
          <w:p w14:paraId="1C43C76F" w14:textId="6FBCF482" w:rsidR="00A10DDA" w:rsidRPr="00BC370C" w:rsidRDefault="00A10DDA" w:rsidP="00687BF7">
            <w:pPr>
              <w:pStyle w:val="RegularTextCMS"/>
              <w:rPr>
                <w:b/>
                <w:lang w:val="es-US"/>
              </w:rPr>
            </w:pPr>
            <w:r w:rsidRPr="00BC370C">
              <w:rPr>
                <w:b/>
                <w:lang w:val="es-US"/>
              </w:rPr>
              <w:t>¿Qué sucederá si necesita algún servicio pero ningún proveedor de la red de &lt;plan name&gt; puede proporcionárselo?</w:t>
            </w:r>
          </w:p>
        </w:tc>
        <w:tc>
          <w:tcPr>
            <w:tcW w:w="9865" w:type="dxa"/>
            <w:shd w:val="clear" w:color="auto" w:fill="auto"/>
            <w:tcMar>
              <w:left w:w="173" w:type="dxa"/>
              <w:bottom w:w="72" w:type="dxa"/>
              <w:right w:w="288" w:type="dxa"/>
            </w:tcMar>
          </w:tcPr>
          <w:p w14:paraId="6F46B241" w14:textId="77777777" w:rsidR="00A10DDA" w:rsidRPr="00332DD1" w:rsidRDefault="00A10DDA" w:rsidP="00687BF7">
            <w:pPr>
              <w:pStyle w:val="RegularTextCMS"/>
              <w:rPr>
                <w:lang w:val="es-US"/>
              </w:rPr>
            </w:pPr>
            <w:r w:rsidRPr="00332DD1">
              <w:rPr>
                <w:lang w:val="es-US"/>
              </w:rPr>
              <w:t>La mayoría de los servicios serán prestados por proveedores de nuestra red. Si necesita algún servicio que no pueda ser proporcionado dentro de la red, &lt;plan name&gt; pagará el costo de un proveedor fuera de la red.</w:t>
            </w:r>
          </w:p>
        </w:tc>
      </w:tr>
      <w:tr w:rsidR="00A10DDA" w:rsidRPr="00B772D1" w14:paraId="008A9433" w14:textId="77777777" w:rsidTr="00E22CB6">
        <w:trPr>
          <w:cantSplit/>
        </w:trPr>
        <w:tc>
          <w:tcPr>
            <w:tcW w:w="4391" w:type="dxa"/>
            <w:shd w:val="clear" w:color="auto" w:fill="BEE6FA"/>
            <w:noWrap/>
          </w:tcPr>
          <w:p w14:paraId="3109876E" w14:textId="77777777" w:rsidR="00A10DDA" w:rsidRPr="00332DD1" w:rsidRDefault="00A10DDA" w:rsidP="00687BF7">
            <w:pPr>
              <w:pStyle w:val="RegularTextCMS"/>
              <w:rPr>
                <w:b/>
                <w:lang w:val="es-US"/>
              </w:rPr>
            </w:pPr>
            <w:r w:rsidRPr="00332DD1">
              <w:rPr>
                <w:b/>
                <w:lang w:val="es-US"/>
              </w:rPr>
              <w:t>¿Dónde está disponible &lt;plan name&gt;?</w:t>
            </w:r>
          </w:p>
        </w:tc>
        <w:tc>
          <w:tcPr>
            <w:tcW w:w="9865" w:type="dxa"/>
            <w:shd w:val="clear" w:color="auto" w:fill="auto"/>
            <w:tcMar>
              <w:left w:w="173" w:type="dxa"/>
              <w:bottom w:w="72" w:type="dxa"/>
              <w:right w:w="288" w:type="dxa"/>
            </w:tcMar>
          </w:tcPr>
          <w:p w14:paraId="127A7FEE" w14:textId="08EC4687" w:rsidR="00A10DDA" w:rsidRPr="00332DD1" w:rsidRDefault="00A10DDA" w:rsidP="00687BF7">
            <w:pPr>
              <w:pStyle w:val="RegularTextCMS"/>
              <w:rPr>
                <w:rStyle w:val="PlanInstructions"/>
                <w:lang w:val="es-US"/>
              </w:rPr>
            </w:pPr>
            <w:r w:rsidRPr="00332DD1">
              <w:rPr>
                <w:lang w:val="es-US"/>
              </w:rPr>
              <w:t xml:space="preserve">El área de servicio de este plan incluye: </w:t>
            </w:r>
            <w:r w:rsidRPr="00332DD1">
              <w:rPr>
                <w:rStyle w:val="PlanInstructions"/>
                <w:i w:val="0"/>
                <w:lang w:val="es-US"/>
              </w:rPr>
              <w:t>[</w:t>
            </w:r>
            <w:r w:rsidRPr="00332DD1">
              <w:rPr>
                <w:rStyle w:val="PlanInstructions"/>
                <w:lang w:val="es-US"/>
              </w:rPr>
              <w:t>plans should enter county or counties</w:t>
            </w:r>
            <w:r w:rsidRPr="00332DD1">
              <w:rPr>
                <w:rStyle w:val="PlanInstructions"/>
                <w:i w:val="0"/>
                <w:lang w:val="es-US"/>
              </w:rPr>
              <w:t>]</w:t>
            </w:r>
            <w:r w:rsidRPr="00332DD1">
              <w:rPr>
                <w:rStyle w:val="PlanInstructions"/>
                <w:lang w:val="es-US"/>
              </w:rPr>
              <w:t xml:space="preserve"> </w:t>
            </w:r>
            <w:r w:rsidRPr="00332DD1">
              <w:rPr>
                <w:lang w:val="es-US"/>
              </w:rPr>
              <w:t xml:space="preserve">Condados, &lt;State&gt;. Usted debe vivir en </w:t>
            </w:r>
            <w:r w:rsidRPr="00332DD1">
              <w:rPr>
                <w:rStyle w:val="PlanInstructions"/>
                <w:i w:val="0"/>
                <w:lang w:val="es-US"/>
              </w:rPr>
              <w:t>[</w:t>
            </w:r>
            <w:r w:rsidRPr="00332DD1">
              <w:rPr>
                <w:rStyle w:val="PlanInstructions"/>
                <w:lang w:val="es-US"/>
              </w:rPr>
              <w:t xml:space="preserve">plans should enter: </w:t>
            </w:r>
            <w:r w:rsidRPr="00332DD1">
              <w:rPr>
                <w:rStyle w:val="PlanInstructions"/>
                <w:i w:val="0"/>
                <w:lang w:val="es-US"/>
              </w:rPr>
              <w:t>esta área</w:t>
            </w:r>
            <w:r w:rsidRPr="00332DD1">
              <w:rPr>
                <w:rStyle w:val="PlanInstructions"/>
                <w:lang w:val="es-US"/>
              </w:rPr>
              <w:t xml:space="preserve"> </w:t>
            </w:r>
            <w:r w:rsidRPr="00332DD1">
              <w:rPr>
                <w:rStyle w:val="PlanInstructions"/>
                <w:b/>
                <w:u w:val="single"/>
                <w:lang w:val="es-US"/>
              </w:rPr>
              <w:t>or</w:t>
            </w:r>
            <w:r w:rsidRPr="00332DD1">
              <w:rPr>
                <w:rStyle w:val="PlanInstructions"/>
                <w:lang w:val="es-US"/>
              </w:rPr>
              <w:t xml:space="preserve"> </w:t>
            </w:r>
            <w:r w:rsidRPr="00332DD1">
              <w:rPr>
                <w:rStyle w:val="PlanInstructions"/>
                <w:i w:val="0"/>
                <w:lang w:val="es-US"/>
              </w:rPr>
              <w:t xml:space="preserve">una de estas áreas] </w:t>
            </w:r>
            <w:r w:rsidRPr="00332DD1">
              <w:rPr>
                <w:lang w:val="es-US"/>
              </w:rPr>
              <w:t>para unirse al plan.</w:t>
            </w:r>
          </w:p>
        </w:tc>
      </w:tr>
      <w:tr w:rsidR="00A10DDA" w:rsidRPr="00B772D1" w14:paraId="6309CFDC" w14:textId="77777777" w:rsidTr="00E22CB6">
        <w:trPr>
          <w:cantSplit/>
        </w:trPr>
        <w:tc>
          <w:tcPr>
            <w:tcW w:w="4391" w:type="dxa"/>
            <w:shd w:val="clear" w:color="auto" w:fill="BEE6FA"/>
            <w:noWrap/>
          </w:tcPr>
          <w:p w14:paraId="5F64079F" w14:textId="77777777" w:rsidR="00A10DDA" w:rsidRPr="00332DD1" w:rsidRDefault="00A10DDA" w:rsidP="00687BF7">
            <w:pPr>
              <w:pStyle w:val="RegularTextCMS"/>
              <w:rPr>
                <w:b/>
                <w:lang w:val="es-US"/>
              </w:rPr>
            </w:pPr>
            <w:r w:rsidRPr="00332DD1">
              <w:rPr>
                <w:b/>
                <w:lang w:val="es-US"/>
              </w:rPr>
              <w:t>¿Usted paga una cantidad mensual (también llamada cuota) con &lt;plan name&gt;?</w:t>
            </w:r>
          </w:p>
        </w:tc>
        <w:tc>
          <w:tcPr>
            <w:tcW w:w="9865" w:type="dxa"/>
            <w:shd w:val="clear" w:color="auto" w:fill="auto"/>
            <w:tcMar>
              <w:left w:w="173" w:type="dxa"/>
              <w:bottom w:w="72" w:type="dxa"/>
              <w:right w:w="288" w:type="dxa"/>
            </w:tcMar>
          </w:tcPr>
          <w:p w14:paraId="1B854737" w14:textId="2AAA010A" w:rsidR="00A10DDA" w:rsidRPr="00332DD1" w:rsidRDefault="00A10DDA" w:rsidP="00687BF7">
            <w:pPr>
              <w:pStyle w:val="RegularTextCMS"/>
              <w:rPr>
                <w:rStyle w:val="PlanInstructions"/>
                <w:i w:val="0"/>
                <w:color w:val="auto"/>
                <w:lang w:val="es-US"/>
              </w:rPr>
            </w:pPr>
            <w:r w:rsidRPr="00332DD1">
              <w:rPr>
                <w:lang w:val="es-US"/>
              </w:rPr>
              <w:t>Usted no pagará ninguna cuota mensual a &lt;plan name&gt; por su cobertura de salud.</w:t>
            </w:r>
          </w:p>
        </w:tc>
      </w:tr>
      <w:tr w:rsidR="00A10DDA" w:rsidRPr="00B772D1" w14:paraId="073D7668" w14:textId="77777777" w:rsidTr="00E22CB6">
        <w:trPr>
          <w:cantSplit/>
        </w:trPr>
        <w:tc>
          <w:tcPr>
            <w:tcW w:w="4391" w:type="dxa"/>
            <w:shd w:val="clear" w:color="auto" w:fill="BEE6FA"/>
            <w:noWrap/>
          </w:tcPr>
          <w:p w14:paraId="0A7824AF" w14:textId="0DE33E93" w:rsidR="00A10DDA" w:rsidRPr="00332DD1" w:rsidRDefault="000A778B" w:rsidP="00687BF7">
            <w:pPr>
              <w:pStyle w:val="RegularTextCMS"/>
              <w:rPr>
                <w:b/>
                <w:lang w:val="es-US"/>
              </w:rPr>
            </w:pPr>
            <w:r w:rsidRPr="00332DD1">
              <w:rPr>
                <w:b/>
                <w:lang w:val="es-US"/>
              </w:rPr>
              <w:t>¿Qué es una autorización previa?</w:t>
            </w:r>
          </w:p>
        </w:tc>
        <w:tc>
          <w:tcPr>
            <w:tcW w:w="9865" w:type="dxa"/>
            <w:tcBorders>
              <w:bottom w:val="single" w:sz="6" w:space="0" w:color="70AFD9"/>
            </w:tcBorders>
            <w:shd w:val="clear" w:color="auto" w:fill="auto"/>
            <w:tcMar>
              <w:left w:w="173" w:type="dxa"/>
              <w:bottom w:w="72" w:type="dxa"/>
              <w:right w:w="288" w:type="dxa"/>
            </w:tcMar>
          </w:tcPr>
          <w:p w14:paraId="4D824308" w14:textId="77777777" w:rsidR="00A10DDA" w:rsidRPr="00332DD1" w:rsidRDefault="00A10DDA" w:rsidP="00687BF7">
            <w:pPr>
              <w:pStyle w:val="RegularTextCMS"/>
              <w:rPr>
                <w:lang w:val="es-US"/>
              </w:rPr>
            </w:pPr>
            <w:r w:rsidRPr="00332DD1">
              <w:rPr>
                <w:lang w:val="es-US"/>
              </w:rPr>
              <w:t>Autorización previa significa que usted debe obtener aprobación de &lt;plan name&gt; antes de que pueda recibir un servicio, artículo o medicamento específicos o para consultar a un proveedor fuera de la red. &lt;</w:t>
            </w:r>
            <w:r w:rsidR="00B2434D" w:rsidRPr="00332DD1">
              <w:rPr>
                <w:lang w:val="es-US"/>
              </w:rPr>
              <w:t>Plan</w:t>
            </w:r>
            <w:r w:rsidRPr="00332DD1">
              <w:rPr>
                <w:lang w:val="es-US"/>
              </w:rPr>
              <w:t xml:space="preserve"> name&gt; podría no cubrir el servicio o medicamento si usted no obtiene </w:t>
            </w:r>
            <w:r w:rsidR="0097660E" w:rsidRPr="00332DD1">
              <w:rPr>
                <w:lang w:val="es-US"/>
              </w:rPr>
              <w:t xml:space="preserve">la </w:t>
            </w:r>
            <w:r w:rsidRPr="00332DD1">
              <w:rPr>
                <w:lang w:val="es-US"/>
              </w:rPr>
              <w:t xml:space="preserve">autorización. Si necesita cuidados urgentes o de emergencia o servicios de diálisis fuera del área, no necesita obtener primero la </w:t>
            </w:r>
            <w:r w:rsidR="0097660E" w:rsidRPr="00332DD1">
              <w:rPr>
                <w:lang w:val="es-US"/>
              </w:rPr>
              <w:t>autorización</w:t>
            </w:r>
            <w:r w:rsidRPr="00332DD1">
              <w:rPr>
                <w:lang w:val="es-US"/>
              </w:rPr>
              <w:t>.</w:t>
            </w:r>
          </w:p>
          <w:p w14:paraId="3E24076B" w14:textId="3249DB93" w:rsidR="001417CB" w:rsidRPr="00332DD1" w:rsidRDefault="001417CB" w:rsidP="005219EB">
            <w:pPr>
              <w:pStyle w:val="RegularTextCMS"/>
              <w:rPr>
                <w:lang w:val="es-US"/>
              </w:rPr>
            </w:pPr>
            <w:r w:rsidRPr="00332DD1">
              <w:rPr>
                <w:lang w:val="es-US"/>
              </w:rPr>
              <w:t xml:space="preserve">Lea el Capítulo 3, </w:t>
            </w:r>
            <w:r w:rsidRPr="00332DD1">
              <w:rPr>
                <w:color w:val="548DD4"/>
                <w:lang w:val="es-US"/>
              </w:rPr>
              <w:t>[</w:t>
            </w:r>
            <w:r w:rsidRPr="00332DD1">
              <w:rPr>
                <w:i/>
                <w:color w:val="548DD4"/>
                <w:lang w:val="es-US"/>
              </w:rPr>
              <w:t>plans may insert reference, as applicable</w:t>
            </w:r>
            <w:r w:rsidRPr="00332DD1">
              <w:rPr>
                <w:color w:val="548DD4"/>
                <w:lang w:val="es-US"/>
              </w:rPr>
              <w:t xml:space="preserve">] </w:t>
            </w:r>
            <w:r w:rsidRPr="00332DD1">
              <w:rPr>
                <w:lang w:val="es-US"/>
              </w:rPr>
              <w:t xml:space="preserve">del </w:t>
            </w:r>
            <w:r w:rsidRPr="00332DD1">
              <w:rPr>
                <w:i/>
                <w:lang w:val="es-US"/>
              </w:rPr>
              <w:t xml:space="preserve">Manual del </w:t>
            </w:r>
            <w:r w:rsidR="001E2872">
              <w:rPr>
                <w:i/>
                <w:lang w:val="es-US"/>
              </w:rPr>
              <w:t>m</w:t>
            </w:r>
            <w:r w:rsidRPr="00332DD1">
              <w:rPr>
                <w:i/>
                <w:lang w:val="es-US"/>
              </w:rPr>
              <w:t>iembro</w:t>
            </w:r>
            <w:r w:rsidRPr="00332DD1">
              <w:rPr>
                <w:lang w:val="es-US"/>
              </w:rPr>
              <w:t xml:space="preserve"> para aprender más sobre </w:t>
            </w:r>
            <w:r w:rsidR="00677BC3" w:rsidRPr="00332DD1">
              <w:rPr>
                <w:lang w:val="es-US"/>
              </w:rPr>
              <w:t xml:space="preserve">la </w:t>
            </w:r>
            <w:r w:rsidRPr="00332DD1">
              <w:rPr>
                <w:lang w:val="es-US"/>
              </w:rPr>
              <w:t xml:space="preserve">autorización previa. Lea </w:t>
            </w:r>
            <w:r w:rsidR="005219EB">
              <w:rPr>
                <w:lang w:val="es-US"/>
              </w:rPr>
              <w:t>la Tabla</w:t>
            </w:r>
            <w:r w:rsidRPr="00332DD1">
              <w:rPr>
                <w:lang w:val="es-US"/>
              </w:rPr>
              <w:t xml:space="preserve"> de beneficios en el Capítulo 4 del </w:t>
            </w:r>
            <w:r w:rsidRPr="00332DD1">
              <w:rPr>
                <w:i/>
                <w:lang w:val="es-US"/>
              </w:rPr>
              <w:t xml:space="preserve">Manual del </w:t>
            </w:r>
            <w:r w:rsidR="00677BC3" w:rsidRPr="00332DD1">
              <w:rPr>
                <w:i/>
                <w:lang w:val="es-US"/>
              </w:rPr>
              <w:t>m</w:t>
            </w:r>
            <w:r w:rsidRPr="00332DD1">
              <w:rPr>
                <w:i/>
                <w:lang w:val="es-US"/>
              </w:rPr>
              <w:t>iembro</w:t>
            </w:r>
            <w:r w:rsidRPr="00332DD1">
              <w:rPr>
                <w:lang w:val="es-US"/>
              </w:rPr>
              <w:t xml:space="preserve"> para aprender cuáles servicios requieren una autorización previa.</w:t>
            </w:r>
          </w:p>
        </w:tc>
      </w:tr>
      <w:tr w:rsidR="00A10DDA" w:rsidRPr="00B772D1" w14:paraId="6BACE7AC" w14:textId="77777777" w:rsidTr="00E22CB6">
        <w:trPr>
          <w:cantSplit/>
        </w:trPr>
        <w:tc>
          <w:tcPr>
            <w:tcW w:w="4391" w:type="dxa"/>
            <w:tcBorders>
              <w:bottom w:val="single" w:sz="6" w:space="0" w:color="70AFD9"/>
            </w:tcBorders>
            <w:shd w:val="clear" w:color="auto" w:fill="BEE6FA"/>
            <w:noWrap/>
          </w:tcPr>
          <w:p w14:paraId="5BF421C9" w14:textId="7E87C285" w:rsidR="00A10DDA" w:rsidRPr="00332DD1" w:rsidRDefault="000A778B" w:rsidP="00687BF7">
            <w:pPr>
              <w:pStyle w:val="RegularTextCMS"/>
              <w:rPr>
                <w:b/>
                <w:lang w:val="es-US"/>
              </w:rPr>
            </w:pPr>
            <w:r w:rsidRPr="00332DD1">
              <w:rPr>
                <w:b/>
                <w:lang w:val="es-US"/>
              </w:rPr>
              <w:t>¿Usted necesitará una pre</w:t>
            </w:r>
            <w:r w:rsidR="00972F23" w:rsidRPr="00332DD1">
              <w:rPr>
                <w:b/>
                <w:lang w:val="es-US"/>
              </w:rPr>
              <w:t>-</w:t>
            </w:r>
            <w:r w:rsidRPr="00332DD1">
              <w:rPr>
                <w:b/>
                <w:lang w:val="es-US"/>
              </w:rPr>
              <w:t>autorización de su PCP para ver otros médicos o especialistas?</w:t>
            </w:r>
          </w:p>
        </w:tc>
        <w:tc>
          <w:tcPr>
            <w:tcW w:w="9865" w:type="dxa"/>
            <w:tcBorders>
              <w:bottom w:val="single" w:sz="6" w:space="0" w:color="70AFD9"/>
            </w:tcBorders>
            <w:shd w:val="clear" w:color="auto" w:fill="auto"/>
            <w:tcMar>
              <w:left w:w="173" w:type="dxa"/>
              <w:bottom w:w="72" w:type="dxa"/>
              <w:right w:w="288" w:type="dxa"/>
            </w:tcMar>
          </w:tcPr>
          <w:p w14:paraId="3FC10A17" w14:textId="393E67B2" w:rsidR="00A10DDA" w:rsidRPr="00332DD1" w:rsidRDefault="00834E2E" w:rsidP="00687BF7">
            <w:pPr>
              <w:pStyle w:val="RegularTextCMS"/>
              <w:rPr>
                <w:lang w:val="es-US"/>
              </w:rPr>
            </w:pPr>
            <w:r w:rsidRPr="00332DD1">
              <w:rPr>
                <w:lang w:val="es-US"/>
              </w:rPr>
              <w:t>Si bien usted no necesita aprobación</w:t>
            </w:r>
            <w:r w:rsidR="00A10DDA" w:rsidRPr="00332DD1">
              <w:rPr>
                <w:lang w:val="es-US"/>
              </w:rPr>
              <w:t xml:space="preserve"> </w:t>
            </w:r>
            <w:r w:rsidRPr="00332DD1">
              <w:rPr>
                <w:lang w:val="es-US"/>
              </w:rPr>
              <w:t xml:space="preserve">(llamada </w:t>
            </w:r>
            <w:r w:rsidR="00A10DDA" w:rsidRPr="00332DD1">
              <w:rPr>
                <w:lang w:val="es-US"/>
              </w:rPr>
              <w:t>pre</w:t>
            </w:r>
            <w:r w:rsidR="00972F23" w:rsidRPr="00332DD1">
              <w:rPr>
                <w:lang w:val="es-US"/>
              </w:rPr>
              <w:t>-</w:t>
            </w:r>
            <w:r w:rsidR="00A10DDA" w:rsidRPr="00332DD1">
              <w:rPr>
                <w:lang w:val="es-US"/>
              </w:rPr>
              <w:t>autorización</w:t>
            </w:r>
            <w:r w:rsidRPr="00332DD1">
              <w:rPr>
                <w:lang w:val="es-US"/>
              </w:rPr>
              <w:t xml:space="preserve">) de su Proveedor de cuidado primario (PCP) para ver a otros </w:t>
            </w:r>
            <w:r w:rsidR="00B2434D" w:rsidRPr="00332DD1">
              <w:rPr>
                <w:lang w:val="es-US"/>
              </w:rPr>
              <w:t>proveedores</w:t>
            </w:r>
            <w:r w:rsidRPr="00332DD1">
              <w:rPr>
                <w:lang w:val="es-US"/>
              </w:rPr>
              <w:t>, aún así es importante comunicarse con su PCP antes de ver un especialista o después de una urgencia o visita al departamento de emergencias. Esto permite a su PCP administrar su cuidado para obtener los mejores resultados</w:t>
            </w:r>
            <w:r w:rsidR="00A10DDA" w:rsidRPr="00332DD1">
              <w:rPr>
                <w:lang w:val="es-US"/>
              </w:rPr>
              <w:t>.</w:t>
            </w:r>
          </w:p>
        </w:tc>
      </w:tr>
      <w:tr w:rsidR="00A10DDA" w:rsidRPr="00332DD1" w14:paraId="59361C4E" w14:textId="77777777" w:rsidTr="00E22CB6">
        <w:trPr>
          <w:cantSplit/>
        </w:trPr>
        <w:tc>
          <w:tcPr>
            <w:tcW w:w="4391" w:type="dxa"/>
            <w:tcBorders>
              <w:bottom w:val="single" w:sz="6" w:space="0" w:color="70AFD9"/>
            </w:tcBorders>
            <w:shd w:val="clear" w:color="auto" w:fill="BEE6FA"/>
            <w:noWrap/>
          </w:tcPr>
          <w:p w14:paraId="4B3E4BFD" w14:textId="5466C2E6" w:rsidR="00CE2363" w:rsidRPr="003D5F1B" w:rsidRDefault="00A10DDA" w:rsidP="00687BF7">
            <w:pPr>
              <w:pStyle w:val="RegularTextCMS"/>
              <w:rPr>
                <w:b/>
              </w:rPr>
            </w:pPr>
            <w:r w:rsidRPr="003D5F1B">
              <w:rPr>
                <w:b/>
              </w:rPr>
              <w:t>¿Qué es Ayuda adicional?</w:t>
            </w:r>
          </w:p>
          <w:p w14:paraId="43D67FB8" w14:textId="6D3EA8F3" w:rsidR="00A10DDA" w:rsidRPr="003D5F1B" w:rsidRDefault="00A10DDA" w:rsidP="00687BF7">
            <w:pPr>
              <w:pStyle w:val="RegularTextCMS"/>
              <w:rPr>
                <w:rStyle w:val="PlanInstructions"/>
                <w:b/>
                <w:bCs/>
              </w:rPr>
            </w:pPr>
            <w:r w:rsidRPr="003D5F1B">
              <w:rPr>
                <w:rStyle w:val="PlanInstructions"/>
                <w:i w:val="0"/>
              </w:rPr>
              <w:t>[</w:t>
            </w:r>
            <w:r w:rsidRPr="003D5F1B">
              <w:rPr>
                <w:rStyle w:val="PlanInstructions"/>
              </w:rPr>
              <w:t xml:space="preserve">If a plan is electing to reduce Part D </w:t>
            </w:r>
            <w:r w:rsidR="007C780D" w:rsidRPr="003D5F1B">
              <w:rPr>
                <w:rStyle w:val="PlanInstructions"/>
              </w:rPr>
              <w:t>copays</w:t>
            </w:r>
            <w:r w:rsidRPr="003D5F1B">
              <w:rPr>
                <w:rStyle w:val="PlanInstructions"/>
              </w:rPr>
              <w:t xml:space="preserve"> to $0, the plan may delete this question.</w:t>
            </w:r>
            <w:r w:rsidRPr="003D5F1B">
              <w:rPr>
                <w:rStyle w:val="PlanInstructions"/>
                <w:i w:val="0"/>
              </w:rPr>
              <w:t>]</w:t>
            </w:r>
            <w:r w:rsidRPr="003D5F1B">
              <w:rPr>
                <w:rStyle w:val="PlanInstructions"/>
              </w:rPr>
              <w:t xml:space="preserve"> </w:t>
            </w:r>
          </w:p>
        </w:tc>
        <w:tc>
          <w:tcPr>
            <w:tcW w:w="9865" w:type="dxa"/>
            <w:tcBorders>
              <w:bottom w:val="single" w:sz="6" w:space="0" w:color="70AFD9"/>
            </w:tcBorders>
            <w:shd w:val="clear" w:color="auto" w:fill="auto"/>
            <w:tcMar>
              <w:left w:w="173" w:type="dxa"/>
              <w:bottom w:w="72" w:type="dxa"/>
              <w:right w:w="288" w:type="dxa"/>
            </w:tcMar>
          </w:tcPr>
          <w:p w14:paraId="316609CF" w14:textId="0A751BFA" w:rsidR="00E22CB6" w:rsidRPr="00332DD1" w:rsidRDefault="00A10DDA" w:rsidP="00E22CB6">
            <w:pPr>
              <w:pStyle w:val="RegularTextCMSNEW"/>
              <w:rPr>
                <w:noProof w:val="0"/>
              </w:rPr>
            </w:pPr>
            <w:r w:rsidRPr="00332DD1">
              <w:rPr>
                <w:noProof w:val="0"/>
              </w:rPr>
              <w:t xml:space="preserve">La Ayuda adicional es un programa de Medicare que ayuda </w:t>
            </w:r>
            <w:r w:rsidR="00E22CB6" w:rsidRPr="00332DD1">
              <w:rPr>
                <w:noProof w:val="0"/>
              </w:rPr>
              <w:t xml:space="preserve">personas con ingresos y recursos limitados </w:t>
            </w:r>
            <w:r w:rsidRPr="00332DD1">
              <w:rPr>
                <w:noProof w:val="0"/>
              </w:rPr>
              <w:t>reducir los costos de su medicamentos de receta</w:t>
            </w:r>
            <w:r w:rsidR="00E22CB6" w:rsidRPr="00332DD1">
              <w:rPr>
                <w:noProof w:val="0"/>
              </w:rPr>
              <w:t xml:space="preserve"> de Medicare Parte D</w:t>
            </w:r>
            <w:r w:rsidRPr="00332DD1">
              <w:rPr>
                <w:noProof w:val="0"/>
              </w:rPr>
              <w:t>, tales como</w:t>
            </w:r>
            <w:r w:rsidR="0097660E" w:rsidRPr="00332DD1">
              <w:rPr>
                <w:noProof w:val="0"/>
              </w:rPr>
              <w:t xml:space="preserve"> los</w:t>
            </w:r>
            <w:r w:rsidRPr="00332DD1">
              <w:rPr>
                <w:noProof w:val="0"/>
              </w:rPr>
              <w:t xml:space="preserve"> </w:t>
            </w:r>
            <w:r w:rsidR="00E22CB6" w:rsidRPr="00332DD1">
              <w:rPr>
                <w:noProof w:val="0"/>
              </w:rPr>
              <w:t xml:space="preserve">primas, deducibles, y </w:t>
            </w:r>
            <w:r w:rsidRPr="00332DD1">
              <w:rPr>
                <w:noProof w:val="0"/>
              </w:rPr>
              <w:t>copagos.</w:t>
            </w:r>
            <w:r w:rsidR="00E22CB6" w:rsidRPr="00332DD1">
              <w:rPr>
                <w:noProof w:val="0"/>
              </w:rPr>
              <w:t xml:space="preserve"> Ayuda adicional también se llama el “subsidio por bajos ingresos,” o “LIS,” por sus siglas en inglés.</w:t>
            </w:r>
          </w:p>
          <w:p w14:paraId="16EE90CF" w14:textId="49BEFCE4" w:rsidR="00A10DDA" w:rsidRPr="003D5F1B" w:rsidRDefault="00A10DDA" w:rsidP="00687BF7">
            <w:pPr>
              <w:pStyle w:val="RegularTextCMS"/>
            </w:pPr>
            <w:r w:rsidRPr="00332DD1">
              <w:rPr>
                <w:lang w:val="es-US"/>
              </w:rPr>
              <w:t>Sus copagos de medicamentos de receta con &lt;plan name&gt;</w:t>
            </w:r>
            <w:r w:rsidRPr="00332DD1">
              <w:rPr>
                <w:i/>
                <w:lang w:val="es-US"/>
              </w:rPr>
              <w:t xml:space="preserve"> </w:t>
            </w:r>
            <w:r w:rsidRPr="00332DD1">
              <w:rPr>
                <w:lang w:val="es-US"/>
              </w:rPr>
              <w:t xml:space="preserve">ya incluyen la cantidad de Ayuda adicional para la que usted es elegible. Para obtener más información sobre Ayuda adicional, comuníquese con su Oficina del Seguro Social o llame al Seguro Social al 1-800-772-1213. </w:t>
            </w:r>
            <w:r w:rsidRPr="003D5F1B">
              <w:t xml:space="preserve">Los usuarios de TTY pueden llamar al 1-800-325-0778. </w:t>
            </w:r>
            <w:r w:rsidRPr="003D5F1B">
              <w:rPr>
                <w:rStyle w:val="PlanInstructions"/>
                <w:i w:val="0"/>
              </w:rPr>
              <w:t>[</w:t>
            </w:r>
            <w:r w:rsidRPr="003D5F1B">
              <w:rPr>
                <w:rStyle w:val="PlanInstructions"/>
              </w:rPr>
              <w:t>Plan may substitute TTY/TDD number with</w:t>
            </w:r>
            <w:r w:rsidRPr="003D5F1B">
              <w:rPr>
                <w:rStyle w:val="PlanInstructions"/>
                <w:color w:val="auto"/>
              </w:rPr>
              <w:t xml:space="preserve"> </w:t>
            </w:r>
            <w:r w:rsidRPr="003D5F1B">
              <w:rPr>
                <w:rStyle w:val="PlanInstructions"/>
              </w:rPr>
              <w:t>or</w:t>
            </w:r>
            <w:r w:rsidRPr="003D5F1B">
              <w:rPr>
                <w:rStyle w:val="PlanInstructions"/>
                <w:color w:val="auto"/>
              </w:rPr>
              <w:t xml:space="preserve"> </w:t>
            </w:r>
            <w:r w:rsidRPr="003D5F1B">
              <w:rPr>
                <w:rStyle w:val="PlanInstructions"/>
              </w:rPr>
              <w:t>add contact information for Video Relay or other accessible technology.</w:t>
            </w:r>
            <w:r w:rsidRPr="003D5F1B">
              <w:rPr>
                <w:rStyle w:val="PlanInstructions"/>
                <w:i w:val="0"/>
              </w:rPr>
              <w:t>]</w:t>
            </w:r>
          </w:p>
        </w:tc>
      </w:tr>
      <w:tr w:rsidR="005219EB" w:rsidRPr="00332DD1" w14:paraId="67C18611" w14:textId="77777777" w:rsidTr="00E22CB6">
        <w:trPr>
          <w:cantSplit/>
        </w:trPr>
        <w:tc>
          <w:tcPr>
            <w:tcW w:w="4391" w:type="dxa"/>
            <w:tcBorders>
              <w:bottom w:val="single" w:sz="6" w:space="0" w:color="70AFD9"/>
            </w:tcBorders>
            <w:shd w:val="clear" w:color="auto" w:fill="BEE6FA"/>
            <w:noWrap/>
          </w:tcPr>
          <w:p w14:paraId="7D08E114" w14:textId="3AD9FD7D" w:rsidR="005219EB" w:rsidRPr="003D5F1B" w:rsidRDefault="005219EB" w:rsidP="00687BF7">
            <w:pPr>
              <w:pStyle w:val="RegularTextCMS"/>
              <w:rPr>
                <w:b/>
              </w:rPr>
            </w:pPr>
            <w:r w:rsidRPr="00332DD1">
              <w:rPr>
                <w:b/>
                <w:lang w:val="es-US"/>
              </w:rPr>
              <w:t xml:space="preserve">¿Con quién debe comunicarse si tiene alguna pregunta o necesita ayuda? </w:t>
            </w:r>
            <w:r w:rsidRPr="003D5F1B">
              <w:rPr>
                <w:b/>
              </w:rPr>
              <w:t xml:space="preserve">(continúa en la página siguiente) </w:t>
            </w:r>
            <w:r w:rsidRPr="003D5F1B">
              <w:rPr>
                <w:rStyle w:val="PlanInstructions"/>
                <w:i w:val="0"/>
              </w:rPr>
              <w:t>[</w:t>
            </w:r>
            <w:r w:rsidRPr="003D5F1B">
              <w:rPr>
                <w:rStyle w:val="PlanInstructions"/>
              </w:rPr>
              <w:t>Plans may modify the call-lines as appropriate.</w:t>
            </w:r>
            <w:r w:rsidRPr="003D5F1B">
              <w:rPr>
                <w:rStyle w:val="PlanInstructions"/>
                <w:i w:val="0"/>
              </w:rPr>
              <w:t>]</w:t>
            </w:r>
          </w:p>
        </w:tc>
        <w:tc>
          <w:tcPr>
            <w:tcW w:w="9865" w:type="dxa"/>
            <w:tcBorders>
              <w:bottom w:val="single" w:sz="6" w:space="0" w:color="70AFD9"/>
            </w:tcBorders>
            <w:shd w:val="clear" w:color="auto" w:fill="auto"/>
            <w:tcMar>
              <w:left w:w="173" w:type="dxa"/>
              <w:bottom w:w="72" w:type="dxa"/>
              <w:right w:w="288" w:type="dxa"/>
            </w:tcMar>
          </w:tcPr>
          <w:p w14:paraId="6AA39C74" w14:textId="77777777" w:rsidR="005219EB" w:rsidRDefault="005219EB" w:rsidP="005219EB">
            <w:pPr>
              <w:pStyle w:val="RegularTextCMS"/>
              <w:rPr>
                <w:b/>
                <w:lang w:val="es-US"/>
              </w:rPr>
            </w:pPr>
            <w:r w:rsidRPr="00332DD1">
              <w:rPr>
                <w:b/>
                <w:lang w:val="es-US"/>
              </w:rPr>
              <w:t>Si tiene alguna pregunta general o sobre nuestro plan, servicios, área de servicio, cobros o Tarjetas de identificación de miembro, por favor llame a Servicios al miembro de &lt;plan name&gt;:</w:t>
            </w:r>
          </w:p>
          <w:tbl>
            <w:tblPr>
              <w:tblStyle w:val="TableGrid"/>
              <w:tblW w:w="95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22"/>
              <w:gridCol w:w="8190"/>
            </w:tblGrid>
            <w:tr w:rsidR="005219EB" w:rsidRPr="00B772D1" w14:paraId="2E69F9A4" w14:textId="77777777" w:rsidTr="005219EB">
              <w:trPr>
                <w:tblHeader/>
              </w:trPr>
              <w:tc>
                <w:tcPr>
                  <w:tcW w:w="1322" w:type="dxa"/>
                </w:tcPr>
                <w:p w14:paraId="21B5F8D7" w14:textId="77777777" w:rsidR="005219EB" w:rsidRPr="00BC2C41" w:rsidRDefault="005219EB" w:rsidP="005219EB">
                  <w:pPr>
                    <w:pStyle w:val="-maintext"/>
                    <w:spacing w:line="300" w:lineRule="exact"/>
                    <w:rPr>
                      <w:b/>
                      <w:sz w:val="22"/>
                      <w:szCs w:val="22"/>
                    </w:rPr>
                  </w:pPr>
                  <w:r w:rsidRPr="00332DD1">
                    <w:rPr>
                      <w:b/>
                      <w:snapToGrid w:val="0"/>
                      <w:lang w:val="es-US"/>
                    </w:rPr>
                    <w:t>LLAME AL</w:t>
                  </w:r>
                </w:p>
              </w:tc>
              <w:tc>
                <w:tcPr>
                  <w:tcW w:w="8190" w:type="dxa"/>
                </w:tcPr>
                <w:p w14:paraId="5D181CC1" w14:textId="77777777" w:rsidR="005219EB" w:rsidRPr="005219EB" w:rsidRDefault="005219EB" w:rsidP="005219EB">
                  <w:pPr>
                    <w:pStyle w:val="-maintext"/>
                    <w:spacing w:line="300" w:lineRule="exact"/>
                    <w:rPr>
                      <w:sz w:val="22"/>
                      <w:szCs w:val="22"/>
                      <w:lang w:val="es-US"/>
                    </w:rPr>
                  </w:pPr>
                  <w:r w:rsidRPr="005219EB">
                    <w:rPr>
                      <w:sz w:val="22"/>
                      <w:szCs w:val="22"/>
                      <w:lang w:val="es-US"/>
                    </w:rPr>
                    <w:t>&lt;Phone number(s)&gt;</w:t>
                  </w:r>
                </w:p>
                <w:p w14:paraId="0114115A" w14:textId="77777777" w:rsidR="005219EB" w:rsidRPr="005219EB" w:rsidRDefault="005219EB" w:rsidP="005219EB">
                  <w:pPr>
                    <w:pStyle w:val="RegularTextCMS"/>
                    <w:rPr>
                      <w:rStyle w:val="PlanInstructions"/>
                      <w:i w:val="0"/>
                      <w:szCs w:val="22"/>
                      <w:lang w:val="es-US"/>
                    </w:rPr>
                  </w:pPr>
                  <w:r w:rsidRPr="005219EB">
                    <w:rPr>
                      <w:sz w:val="22"/>
                      <w:szCs w:val="22"/>
                      <w:lang w:val="es-US"/>
                    </w:rPr>
                    <w:t xml:space="preserve">Las llamadas a este número </w:t>
                  </w:r>
                  <w:r w:rsidRPr="005219EB">
                    <w:rPr>
                      <w:snapToGrid w:val="0"/>
                      <w:sz w:val="22"/>
                      <w:szCs w:val="22"/>
                      <w:lang w:val="es-US"/>
                    </w:rPr>
                    <w:t>son gratuitas.</w:t>
                  </w:r>
                  <w:r w:rsidRPr="005219EB">
                    <w:rPr>
                      <w:sz w:val="22"/>
                      <w:szCs w:val="22"/>
                      <w:lang w:val="es-US"/>
                    </w:rPr>
                    <w:t xml:space="preserve"> </w:t>
                  </w:r>
                  <w:r w:rsidRPr="005219EB">
                    <w:rPr>
                      <w:sz w:val="22"/>
                      <w:szCs w:val="22"/>
                    </w:rPr>
                    <w:t xml:space="preserve">&lt;Days and hours of operation.&gt; </w:t>
                  </w:r>
                  <w:r w:rsidRPr="005219EB">
                    <w:rPr>
                      <w:rStyle w:val="PlanInstructions"/>
                      <w:i w:val="0"/>
                      <w:szCs w:val="22"/>
                      <w:lang w:val="es-US"/>
                    </w:rPr>
                    <w:t>[</w:t>
                  </w:r>
                  <w:r w:rsidRPr="005219EB">
                    <w:rPr>
                      <w:rStyle w:val="PlanInstructions"/>
                      <w:szCs w:val="22"/>
                      <w:lang w:val="es-US"/>
                    </w:rPr>
                    <w:t>Include information on the use of alternative technologies.</w:t>
                  </w:r>
                  <w:r w:rsidRPr="005219EB">
                    <w:rPr>
                      <w:rStyle w:val="PlanInstructions"/>
                      <w:i w:val="0"/>
                      <w:szCs w:val="22"/>
                      <w:lang w:val="es-US"/>
                    </w:rPr>
                    <w:t>]</w:t>
                  </w:r>
                </w:p>
                <w:p w14:paraId="79EA591F" w14:textId="77777777" w:rsidR="005219EB" w:rsidRPr="005219EB" w:rsidRDefault="005219EB" w:rsidP="005219EB">
                  <w:pPr>
                    <w:pStyle w:val="RegularTextCMS"/>
                    <w:rPr>
                      <w:i/>
                      <w:color w:val="548DD4"/>
                      <w:sz w:val="24"/>
                      <w:lang w:val="es-US"/>
                    </w:rPr>
                  </w:pPr>
                  <w:r w:rsidRPr="005219EB">
                    <w:rPr>
                      <w:sz w:val="22"/>
                      <w:lang w:val="es-US"/>
                    </w:rPr>
                    <w:t>Servicios al miembro también tiene servicios gratuitos de intérprete de idiomas para las personas que no hablan inglés.</w:t>
                  </w:r>
                </w:p>
              </w:tc>
            </w:tr>
            <w:tr w:rsidR="005219EB" w:rsidRPr="00BC2C41" w14:paraId="7DA9C7E5" w14:textId="77777777" w:rsidTr="005219EB">
              <w:trPr>
                <w:tblHeader/>
              </w:trPr>
              <w:tc>
                <w:tcPr>
                  <w:tcW w:w="1322" w:type="dxa"/>
                </w:tcPr>
                <w:p w14:paraId="329AE5DD" w14:textId="77777777" w:rsidR="005219EB" w:rsidRPr="00BC2C41" w:rsidRDefault="005219EB" w:rsidP="005219EB">
                  <w:pPr>
                    <w:pStyle w:val="-maintext"/>
                    <w:spacing w:line="300" w:lineRule="exact"/>
                    <w:rPr>
                      <w:b/>
                      <w:sz w:val="22"/>
                      <w:szCs w:val="22"/>
                    </w:rPr>
                  </w:pPr>
                  <w:r w:rsidRPr="00BC2C41">
                    <w:rPr>
                      <w:b/>
                      <w:sz w:val="22"/>
                      <w:szCs w:val="22"/>
                    </w:rPr>
                    <w:t>TTY</w:t>
                  </w:r>
                </w:p>
              </w:tc>
              <w:tc>
                <w:tcPr>
                  <w:tcW w:w="8190" w:type="dxa"/>
                </w:tcPr>
                <w:p w14:paraId="7B712E97" w14:textId="77777777" w:rsidR="005219EB" w:rsidRPr="005219EB" w:rsidRDefault="005219EB" w:rsidP="005219EB">
                  <w:pPr>
                    <w:pStyle w:val="-maintext"/>
                    <w:spacing w:line="300" w:lineRule="exact"/>
                    <w:rPr>
                      <w:sz w:val="22"/>
                      <w:szCs w:val="22"/>
                    </w:rPr>
                  </w:pPr>
                  <w:r w:rsidRPr="005219EB">
                    <w:rPr>
                      <w:sz w:val="22"/>
                      <w:szCs w:val="22"/>
                    </w:rPr>
                    <w:t>&lt;TTY/TDD phone number&gt;</w:t>
                  </w:r>
                </w:p>
                <w:p w14:paraId="401558DB" w14:textId="77777777" w:rsidR="005219EB" w:rsidRPr="005219EB" w:rsidRDefault="005219EB" w:rsidP="005219EB">
                  <w:pPr>
                    <w:pStyle w:val="-maintext"/>
                    <w:spacing w:line="300" w:lineRule="exact"/>
                    <w:rPr>
                      <w:color w:val="548DD4"/>
                      <w:sz w:val="22"/>
                      <w:szCs w:val="22"/>
                    </w:rPr>
                  </w:pPr>
                  <w:r w:rsidRPr="005219EB">
                    <w:rPr>
                      <w:color w:val="548DD4"/>
                      <w:sz w:val="22"/>
                      <w:szCs w:val="22"/>
                    </w:rPr>
                    <w:t>[</w:t>
                  </w:r>
                  <w:r w:rsidRPr="005219EB">
                    <w:rPr>
                      <w:i/>
                      <w:color w:val="548DD4"/>
                      <w:sz w:val="22"/>
                      <w:szCs w:val="22"/>
                    </w:rPr>
                    <w:t>Insert if the plan uses a direct TTY number</w:t>
                  </w:r>
                  <w:r w:rsidRPr="005219EB">
                    <w:rPr>
                      <w:color w:val="548DD4"/>
                      <w:sz w:val="22"/>
                      <w:szCs w:val="22"/>
                    </w:rPr>
                    <w:t>: This number is for people who have hearing or speaking problems. You must have special telephone equipment to call it.]</w:t>
                  </w:r>
                </w:p>
                <w:p w14:paraId="0DFEA918" w14:textId="77777777" w:rsidR="005219EB" w:rsidRPr="005219EB" w:rsidRDefault="005219EB" w:rsidP="005219EB">
                  <w:pPr>
                    <w:pStyle w:val="-maintext"/>
                    <w:spacing w:line="300" w:lineRule="exact"/>
                    <w:rPr>
                      <w:sz w:val="22"/>
                      <w:szCs w:val="22"/>
                    </w:rPr>
                  </w:pPr>
                  <w:r w:rsidRPr="00B772D1">
                    <w:rPr>
                      <w:sz w:val="22"/>
                      <w:szCs w:val="22"/>
                      <w:lang w:val="es-US"/>
                    </w:rPr>
                    <w:t xml:space="preserve">Las llamadas a este número son gratuitas. </w:t>
                  </w:r>
                  <w:r w:rsidRPr="005219EB">
                    <w:rPr>
                      <w:sz w:val="22"/>
                      <w:szCs w:val="22"/>
                    </w:rPr>
                    <w:t>&lt;Days and hours of operation.&gt;</w:t>
                  </w:r>
                </w:p>
              </w:tc>
            </w:tr>
          </w:tbl>
          <w:p w14:paraId="58AFB50D" w14:textId="77777777" w:rsidR="005219EB" w:rsidRPr="005219EB" w:rsidRDefault="005219EB" w:rsidP="00E22CB6">
            <w:pPr>
              <w:pStyle w:val="RegularTextCMSNEW"/>
              <w:rPr>
                <w:noProof w:val="0"/>
                <w:lang w:val="en-US"/>
              </w:rPr>
            </w:pPr>
          </w:p>
        </w:tc>
      </w:tr>
      <w:tr w:rsidR="006F0A86" w:rsidRPr="0005254B" w14:paraId="09157BBC" w14:textId="77777777" w:rsidTr="006F0A86">
        <w:trPr>
          <w:cantSplit/>
          <w:trHeight w:val="6624"/>
        </w:trPr>
        <w:tc>
          <w:tcPr>
            <w:tcW w:w="4391" w:type="dxa"/>
            <w:tcBorders>
              <w:bottom w:val="single" w:sz="6" w:space="0" w:color="70AFD9"/>
            </w:tcBorders>
            <w:shd w:val="clear" w:color="auto" w:fill="BEE6FA"/>
            <w:noWrap/>
          </w:tcPr>
          <w:p w14:paraId="57BD651C" w14:textId="793B9F42" w:rsidR="006F0A86" w:rsidRPr="006F0A86" w:rsidRDefault="006F0A86" w:rsidP="00687BF7">
            <w:pPr>
              <w:pStyle w:val="RegularTextCMS"/>
              <w:rPr>
                <w:b/>
              </w:rPr>
            </w:pPr>
            <w:r w:rsidRPr="00332DD1">
              <w:rPr>
                <w:b/>
                <w:lang w:val="es-US"/>
              </w:rPr>
              <w:t xml:space="preserve">¿Con quién debe comunicarse si tiene dudas o necesita ayuda? </w:t>
            </w:r>
            <w:r w:rsidRPr="005219EB">
              <w:rPr>
                <w:b/>
              </w:rPr>
              <w:t>(continuación de la página anterior)</w:t>
            </w:r>
            <w:r w:rsidRPr="005219EB">
              <w:rPr>
                <w:rStyle w:val="PlanInstructions"/>
                <w:i w:val="0"/>
              </w:rPr>
              <w:t xml:space="preserve"> </w:t>
            </w:r>
            <w:r w:rsidRPr="003D5F1B">
              <w:rPr>
                <w:rStyle w:val="PlanInstructions"/>
                <w:i w:val="0"/>
              </w:rPr>
              <w:t>[</w:t>
            </w:r>
            <w:r w:rsidRPr="003D5F1B">
              <w:rPr>
                <w:rStyle w:val="PlanInstructions"/>
              </w:rPr>
              <w:t>Plans may modify the call-lines as appropriate.</w:t>
            </w:r>
            <w:r w:rsidRPr="003D5F1B">
              <w:rPr>
                <w:rStyle w:val="PlanInstructions"/>
                <w:i w:val="0"/>
              </w:rPr>
              <w:t>]</w:t>
            </w:r>
          </w:p>
        </w:tc>
        <w:tc>
          <w:tcPr>
            <w:tcW w:w="9865" w:type="dxa"/>
            <w:tcBorders>
              <w:bottom w:val="single" w:sz="6" w:space="0" w:color="70AFD9"/>
            </w:tcBorders>
            <w:shd w:val="clear" w:color="auto" w:fill="auto"/>
            <w:tcMar>
              <w:left w:w="173" w:type="dxa"/>
              <w:bottom w:w="72" w:type="dxa"/>
              <w:right w:w="288" w:type="dxa"/>
            </w:tcMar>
          </w:tcPr>
          <w:p w14:paraId="571E53FE" w14:textId="77777777" w:rsidR="006F0A86" w:rsidRDefault="006F0A86" w:rsidP="006F0A86">
            <w:pPr>
              <w:pStyle w:val="RegularTextCMS"/>
              <w:rPr>
                <w:b/>
                <w:lang w:val="es-US"/>
              </w:rPr>
            </w:pPr>
            <w:r w:rsidRPr="00332DD1">
              <w:rPr>
                <w:b/>
                <w:lang w:val="es-US"/>
              </w:rPr>
              <w:t>Si tiene alguna pregunta sobre su salud, por favor llame al &lt;nurse advice call line name&gt;:</w:t>
            </w:r>
          </w:p>
          <w:tbl>
            <w:tblPr>
              <w:tblStyle w:val="TableGrid"/>
              <w:tblW w:w="98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This table contains the phone number for the nurse advice call line and the phone number for a telecommunications device for the deaf/teletypewriter."/>
            </w:tblPr>
            <w:tblGrid>
              <w:gridCol w:w="1368"/>
              <w:gridCol w:w="8443"/>
            </w:tblGrid>
            <w:tr w:rsidR="006F0A86" w:rsidRPr="00BC2C41" w14:paraId="5A2D43BA" w14:textId="77777777" w:rsidTr="0042120B">
              <w:trPr>
                <w:tblHeader/>
              </w:trPr>
              <w:tc>
                <w:tcPr>
                  <w:tcW w:w="1368" w:type="dxa"/>
                </w:tcPr>
                <w:p w14:paraId="41891AEE" w14:textId="77777777" w:rsidR="006F0A86" w:rsidRPr="00BC2C41" w:rsidRDefault="006F0A86" w:rsidP="006F0A86">
                  <w:pPr>
                    <w:pStyle w:val="-maintext"/>
                    <w:spacing w:line="300" w:lineRule="exact"/>
                    <w:rPr>
                      <w:b/>
                      <w:sz w:val="22"/>
                      <w:szCs w:val="22"/>
                    </w:rPr>
                  </w:pPr>
                  <w:r>
                    <w:rPr>
                      <w:b/>
                      <w:sz w:val="22"/>
                      <w:szCs w:val="22"/>
                    </w:rPr>
                    <w:t>LLAME AL</w:t>
                  </w:r>
                </w:p>
              </w:tc>
              <w:tc>
                <w:tcPr>
                  <w:tcW w:w="8443" w:type="dxa"/>
                </w:tcPr>
                <w:p w14:paraId="43DAE644" w14:textId="77777777" w:rsidR="006F0A86" w:rsidRPr="005219EB" w:rsidRDefault="006F0A86" w:rsidP="006F0A86">
                  <w:pPr>
                    <w:pStyle w:val="-maintext"/>
                    <w:spacing w:line="300" w:lineRule="exact"/>
                    <w:rPr>
                      <w:sz w:val="22"/>
                      <w:szCs w:val="22"/>
                      <w:lang w:val="es-US"/>
                    </w:rPr>
                  </w:pPr>
                  <w:r w:rsidRPr="005219EB">
                    <w:rPr>
                      <w:sz w:val="22"/>
                      <w:szCs w:val="22"/>
                      <w:lang w:val="es-US"/>
                    </w:rPr>
                    <w:t>&lt;Phone number&gt;</w:t>
                  </w:r>
                </w:p>
                <w:p w14:paraId="3FC09552" w14:textId="77777777" w:rsidR="006F0A86" w:rsidRPr="00BC2C41" w:rsidRDefault="006F0A86" w:rsidP="006F0A86">
                  <w:pPr>
                    <w:pStyle w:val="-maintext"/>
                    <w:spacing w:line="300" w:lineRule="exact"/>
                    <w:rPr>
                      <w:sz w:val="22"/>
                      <w:szCs w:val="22"/>
                    </w:rPr>
                  </w:pPr>
                  <w:r w:rsidRPr="005219EB">
                    <w:rPr>
                      <w:sz w:val="22"/>
                      <w:lang w:val="es-US"/>
                    </w:rPr>
                    <w:t xml:space="preserve">Las llamadas a este número </w:t>
                  </w:r>
                  <w:r w:rsidRPr="005219EB">
                    <w:rPr>
                      <w:snapToGrid w:val="0"/>
                      <w:sz w:val="22"/>
                      <w:lang w:val="es-US"/>
                    </w:rPr>
                    <w:t>son gratuitas.</w:t>
                  </w:r>
                  <w:r w:rsidRPr="005219EB">
                    <w:rPr>
                      <w:sz w:val="22"/>
                      <w:lang w:val="es-US"/>
                    </w:rPr>
                    <w:t xml:space="preserve"> </w:t>
                  </w:r>
                  <w:r w:rsidRPr="005219EB">
                    <w:rPr>
                      <w:sz w:val="22"/>
                    </w:rPr>
                    <w:t>&lt;Days and hours of operation.&gt;</w:t>
                  </w:r>
                  <w:r w:rsidRPr="00BC2C41">
                    <w:rPr>
                      <w:sz w:val="22"/>
                      <w:szCs w:val="22"/>
                    </w:rPr>
                    <w:t xml:space="preserve">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6F0A86" w:rsidRPr="00BC2C41" w14:paraId="394D9741" w14:textId="77777777" w:rsidTr="0042120B">
              <w:trPr>
                <w:tblHeader/>
              </w:trPr>
              <w:tc>
                <w:tcPr>
                  <w:tcW w:w="1368" w:type="dxa"/>
                </w:tcPr>
                <w:p w14:paraId="158C27B7" w14:textId="77777777" w:rsidR="006F0A86" w:rsidRPr="005219EB" w:rsidRDefault="006F0A86" w:rsidP="006F0A86">
                  <w:pPr>
                    <w:pStyle w:val="-maintext"/>
                    <w:spacing w:line="300" w:lineRule="exact"/>
                    <w:rPr>
                      <w:b/>
                      <w:sz w:val="22"/>
                      <w:szCs w:val="22"/>
                    </w:rPr>
                  </w:pPr>
                  <w:r w:rsidRPr="005219EB">
                    <w:rPr>
                      <w:b/>
                      <w:sz w:val="22"/>
                      <w:szCs w:val="22"/>
                    </w:rPr>
                    <w:t>TTY</w:t>
                  </w:r>
                </w:p>
              </w:tc>
              <w:tc>
                <w:tcPr>
                  <w:tcW w:w="8443" w:type="dxa"/>
                </w:tcPr>
                <w:p w14:paraId="3CDC5599" w14:textId="77777777" w:rsidR="006F0A86" w:rsidRPr="005219EB" w:rsidRDefault="006F0A86" w:rsidP="006F0A86">
                  <w:pPr>
                    <w:pStyle w:val="-maintext"/>
                    <w:spacing w:line="300" w:lineRule="exact"/>
                    <w:rPr>
                      <w:sz w:val="22"/>
                      <w:szCs w:val="22"/>
                    </w:rPr>
                  </w:pPr>
                  <w:r w:rsidRPr="005219EB">
                    <w:rPr>
                      <w:sz w:val="22"/>
                      <w:szCs w:val="22"/>
                    </w:rPr>
                    <w:t>&lt;TTY/TDD phone number&gt;</w:t>
                  </w:r>
                </w:p>
                <w:p w14:paraId="6BCC984F" w14:textId="77777777" w:rsidR="006F0A86" w:rsidRPr="005219EB" w:rsidRDefault="006F0A86" w:rsidP="006F0A86">
                  <w:pPr>
                    <w:pStyle w:val="-maintext"/>
                    <w:spacing w:line="300" w:lineRule="exact"/>
                    <w:rPr>
                      <w:color w:val="548DD4"/>
                      <w:sz w:val="22"/>
                      <w:szCs w:val="22"/>
                    </w:rPr>
                  </w:pPr>
                  <w:r w:rsidRPr="005219EB">
                    <w:rPr>
                      <w:color w:val="548DD4"/>
                      <w:sz w:val="22"/>
                      <w:szCs w:val="22"/>
                    </w:rPr>
                    <w:t>[</w:t>
                  </w:r>
                  <w:r w:rsidRPr="005219EB">
                    <w:rPr>
                      <w:i/>
                      <w:color w:val="548DD4"/>
                      <w:sz w:val="22"/>
                      <w:szCs w:val="22"/>
                    </w:rPr>
                    <w:t>Insert if the plan uses a direct TTY number</w:t>
                  </w:r>
                  <w:r w:rsidRPr="005219EB">
                    <w:rPr>
                      <w:color w:val="548DD4"/>
                      <w:sz w:val="22"/>
                      <w:szCs w:val="22"/>
                    </w:rPr>
                    <w:t>: This number is for people who have hearing or speaking problems. You must have special telephone equipment to call it.]</w:t>
                  </w:r>
                </w:p>
                <w:p w14:paraId="22FC04B7" w14:textId="77777777" w:rsidR="006F0A86" w:rsidRPr="005219EB" w:rsidRDefault="006F0A86" w:rsidP="006F0A86">
                  <w:pPr>
                    <w:pStyle w:val="RegularTextCMS"/>
                    <w:rPr>
                      <w:sz w:val="22"/>
                      <w:szCs w:val="22"/>
                      <w:lang w:val="es-US"/>
                    </w:rPr>
                  </w:pPr>
                  <w:r w:rsidRPr="00B772D1">
                    <w:rPr>
                      <w:sz w:val="22"/>
                      <w:szCs w:val="22"/>
                      <w:lang w:val="es-US"/>
                    </w:rPr>
                    <w:t xml:space="preserve">Las llamadas a este número </w:t>
                  </w:r>
                  <w:r w:rsidRPr="00B772D1">
                    <w:rPr>
                      <w:rStyle w:val="PlanInstructions"/>
                      <w:i w:val="0"/>
                      <w:szCs w:val="22"/>
                      <w:lang w:val="es-US"/>
                    </w:rPr>
                    <w:t>[</w:t>
                  </w:r>
                  <w:r w:rsidRPr="00B772D1">
                    <w:rPr>
                      <w:rStyle w:val="PlanInstructions"/>
                      <w:szCs w:val="22"/>
                      <w:lang w:val="es-US"/>
                    </w:rPr>
                    <w:t xml:space="preserve">insert if applicable: </w:t>
                  </w:r>
                  <w:r w:rsidRPr="00B772D1">
                    <w:rPr>
                      <w:rStyle w:val="PlanInstructions"/>
                      <w:i w:val="0"/>
                      <w:szCs w:val="22"/>
                      <w:lang w:val="es-US"/>
                    </w:rPr>
                    <w:t>son</w:t>
                  </w:r>
                  <w:r w:rsidRPr="00B772D1">
                    <w:rPr>
                      <w:rStyle w:val="PlanInstructions"/>
                      <w:szCs w:val="22"/>
                      <w:lang w:val="es-US"/>
                    </w:rPr>
                    <w:t xml:space="preserve"> </w:t>
                  </w:r>
                  <w:r w:rsidRPr="00B772D1">
                    <w:rPr>
                      <w:rStyle w:val="PlanInstructions"/>
                      <w:b/>
                      <w:szCs w:val="22"/>
                      <w:u w:val="single"/>
                      <w:lang w:val="es-US"/>
                    </w:rPr>
                    <w:t>or</w:t>
                  </w:r>
                  <w:r w:rsidRPr="00B772D1">
                    <w:rPr>
                      <w:rStyle w:val="PlanInstructions"/>
                      <w:szCs w:val="22"/>
                      <w:lang w:val="es-US"/>
                    </w:rPr>
                    <w:t xml:space="preserve"> </w:t>
                  </w:r>
                  <w:r w:rsidRPr="00B772D1">
                    <w:rPr>
                      <w:rStyle w:val="PlanInstructions"/>
                      <w:i w:val="0"/>
                      <w:szCs w:val="22"/>
                      <w:lang w:val="es-US"/>
                    </w:rPr>
                    <w:t>no</w:t>
                  </w:r>
                  <w:r w:rsidRPr="00B772D1">
                    <w:rPr>
                      <w:rStyle w:val="PlanInstructions"/>
                      <w:szCs w:val="22"/>
                      <w:lang w:val="es-US"/>
                    </w:rPr>
                    <w:t xml:space="preserve"> </w:t>
                  </w:r>
                  <w:r w:rsidRPr="00B772D1">
                    <w:rPr>
                      <w:rStyle w:val="PlanInstructions"/>
                      <w:i w:val="0"/>
                      <w:szCs w:val="22"/>
                      <w:lang w:val="es-US"/>
                    </w:rPr>
                    <w:t xml:space="preserve">son] </w:t>
                  </w:r>
                  <w:r w:rsidRPr="00B772D1">
                    <w:rPr>
                      <w:sz w:val="22"/>
                      <w:szCs w:val="22"/>
                      <w:lang w:val="es-US"/>
                    </w:rPr>
                    <w:t xml:space="preserve">gratuitas. </w:t>
                  </w:r>
                  <w:r w:rsidRPr="005219EB">
                    <w:rPr>
                      <w:sz w:val="22"/>
                      <w:szCs w:val="22"/>
                      <w:lang w:val="es-US"/>
                    </w:rPr>
                    <w:t>&lt;Days and hours of operation.&gt;</w:t>
                  </w:r>
                </w:p>
              </w:tc>
            </w:tr>
            <w:tr w:rsidR="006F0A86" w:rsidRPr="00B772D1" w14:paraId="3ADECC6D" w14:textId="77777777" w:rsidTr="0042120B">
              <w:trPr>
                <w:tblHeader/>
              </w:trPr>
              <w:tc>
                <w:tcPr>
                  <w:tcW w:w="9811" w:type="dxa"/>
                  <w:gridSpan w:val="2"/>
                </w:tcPr>
                <w:p w14:paraId="70B069FC" w14:textId="77777777" w:rsidR="006F0A86" w:rsidRPr="0005254B" w:rsidRDefault="006F0A86" w:rsidP="006F0A86">
                  <w:pPr>
                    <w:pStyle w:val="RegularTextCMS"/>
                    <w:rPr>
                      <w:color w:val="548DD4"/>
                      <w:sz w:val="22"/>
                      <w:lang w:val="es-US"/>
                    </w:rPr>
                  </w:pPr>
                  <w:r w:rsidRPr="00332DD1">
                    <w:rPr>
                      <w:rStyle w:val="PlanInstructions"/>
                      <w:i w:val="0"/>
                      <w:lang w:val="es-US"/>
                    </w:rPr>
                    <w:t>[</w:t>
                  </w:r>
                  <w:r w:rsidRPr="00332DD1">
                    <w:rPr>
                      <w:rStyle w:val="PlanInstructions"/>
                      <w:lang w:val="es-US"/>
                    </w:rPr>
                    <w:t>Insert if applicable:</w:t>
                  </w:r>
                  <w:r w:rsidRPr="00332DD1">
                    <w:rPr>
                      <w:rStyle w:val="PlanInstructions"/>
                      <w:i w:val="0"/>
                      <w:lang w:val="es-US"/>
                    </w:rPr>
                    <w:t xml:space="preserve"> </w:t>
                  </w:r>
                  <w:r w:rsidRPr="0005254B">
                    <w:rPr>
                      <w:rStyle w:val="PlanInstructions"/>
                      <w:b/>
                      <w:i w:val="0"/>
                      <w:lang w:val="es-US"/>
                    </w:rPr>
                    <w:t>Si necesita servicios inmediatos de salud del comportamiento, por favor llame a la Línea de crisis de salud del comportamiento:</w:t>
                  </w: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68"/>
              <w:gridCol w:w="7859"/>
            </w:tblGrid>
            <w:tr w:rsidR="006F0A86" w:rsidRPr="009B3917" w14:paraId="11C3E22C" w14:textId="77777777" w:rsidTr="0042120B">
              <w:trPr>
                <w:tblHeader/>
              </w:trPr>
              <w:tc>
                <w:tcPr>
                  <w:tcW w:w="1368" w:type="dxa"/>
                </w:tcPr>
                <w:p w14:paraId="10555063" w14:textId="77777777" w:rsidR="006F0A86" w:rsidRPr="009B3917" w:rsidRDefault="006F0A86" w:rsidP="006F0A86">
                  <w:pPr>
                    <w:pStyle w:val="-maintext"/>
                    <w:spacing w:line="300" w:lineRule="exact"/>
                    <w:rPr>
                      <w:b/>
                      <w:color w:val="548DD4"/>
                      <w:sz w:val="22"/>
                      <w:szCs w:val="22"/>
                    </w:rPr>
                  </w:pPr>
                  <w:r>
                    <w:rPr>
                      <w:b/>
                      <w:color w:val="548DD4"/>
                      <w:sz w:val="22"/>
                      <w:szCs w:val="22"/>
                    </w:rPr>
                    <w:t>LLAME AL</w:t>
                  </w:r>
                </w:p>
              </w:tc>
              <w:tc>
                <w:tcPr>
                  <w:tcW w:w="7859" w:type="dxa"/>
                </w:tcPr>
                <w:p w14:paraId="33F990D3" w14:textId="77777777" w:rsidR="006F0A86" w:rsidRPr="0005254B" w:rsidRDefault="006F0A86" w:rsidP="006F0A86">
                  <w:pPr>
                    <w:pStyle w:val="-maintext"/>
                    <w:spacing w:line="300" w:lineRule="exact"/>
                    <w:rPr>
                      <w:color w:val="548DD4"/>
                      <w:sz w:val="22"/>
                      <w:szCs w:val="22"/>
                      <w:lang w:val="es-US"/>
                    </w:rPr>
                  </w:pPr>
                  <w:r w:rsidRPr="0005254B">
                    <w:rPr>
                      <w:color w:val="548DD4"/>
                      <w:sz w:val="22"/>
                      <w:szCs w:val="22"/>
                      <w:lang w:val="es-US"/>
                    </w:rPr>
                    <w:t>&lt;Phone number&gt;</w:t>
                  </w:r>
                </w:p>
                <w:p w14:paraId="0835C499" w14:textId="77777777" w:rsidR="006F0A86" w:rsidRPr="009B3917" w:rsidRDefault="006F0A86" w:rsidP="006F0A86">
                  <w:pPr>
                    <w:pStyle w:val="-maintext"/>
                    <w:spacing w:line="300" w:lineRule="exact"/>
                    <w:rPr>
                      <w:color w:val="548DD4"/>
                      <w:sz w:val="22"/>
                      <w:szCs w:val="22"/>
                    </w:rPr>
                  </w:pPr>
                  <w:r w:rsidRPr="00332DD1">
                    <w:rPr>
                      <w:rStyle w:val="PlanInstructions"/>
                      <w:i w:val="0"/>
                      <w:lang w:val="es-US"/>
                    </w:rPr>
                    <w:t>Las llamadas a este número son gratuitas</w:t>
                  </w:r>
                  <w:r w:rsidRPr="0005254B">
                    <w:rPr>
                      <w:color w:val="548DD4"/>
                      <w:sz w:val="22"/>
                      <w:szCs w:val="22"/>
                      <w:lang w:val="es-US"/>
                    </w:rPr>
                    <w:t xml:space="preserve">. </w:t>
                  </w:r>
                  <w:r w:rsidRPr="009B3917">
                    <w:rPr>
                      <w:color w:val="548DD4"/>
                      <w:sz w:val="22"/>
                      <w:szCs w:val="22"/>
                    </w:rPr>
                    <w:t>&lt;Days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6F0A86" w:rsidRPr="009B3917" w14:paraId="3D3902E8" w14:textId="77777777" w:rsidTr="0042120B">
              <w:tc>
                <w:tcPr>
                  <w:tcW w:w="1368" w:type="dxa"/>
                </w:tcPr>
                <w:p w14:paraId="22C87B7E" w14:textId="77777777" w:rsidR="006F0A86" w:rsidRPr="009B3917" w:rsidRDefault="006F0A86" w:rsidP="006F0A86">
                  <w:pPr>
                    <w:pStyle w:val="-maintext"/>
                    <w:spacing w:line="300" w:lineRule="exact"/>
                    <w:rPr>
                      <w:b/>
                      <w:color w:val="548DD4"/>
                      <w:sz w:val="22"/>
                      <w:szCs w:val="22"/>
                    </w:rPr>
                  </w:pPr>
                  <w:r w:rsidRPr="009B3917">
                    <w:rPr>
                      <w:b/>
                      <w:color w:val="548DD4"/>
                      <w:sz w:val="22"/>
                      <w:szCs w:val="22"/>
                    </w:rPr>
                    <w:t>TTY</w:t>
                  </w:r>
                </w:p>
              </w:tc>
              <w:tc>
                <w:tcPr>
                  <w:tcW w:w="7859" w:type="dxa"/>
                </w:tcPr>
                <w:p w14:paraId="00364B85" w14:textId="77777777" w:rsidR="006F0A86" w:rsidRPr="006F0A86" w:rsidRDefault="006F0A86" w:rsidP="006F0A86">
                  <w:pPr>
                    <w:pStyle w:val="-maintext"/>
                    <w:spacing w:line="300" w:lineRule="exact"/>
                    <w:rPr>
                      <w:color w:val="548DD4"/>
                      <w:sz w:val="22"/>
                      <w:szCs w:val="22"/>
                      <w:lang w:val="es-US"/>
                    </w:rPr>
                  </w:pPr>
                  <w:r w:rsidRPr="006F0A86">
                    <w:rPr>
                      <w:color w:val="548DD4"/>
                      <w:sz w:val="22"/>
                      <w:szCs w:val="22"/>
                      <w:lang w:val="es-US"/>
                    </w:rPr>
                    <w:t>&lt;TTY/TDD phone number&gt;</w:t>
                  </w:r>
                </w:p>
                <w:p w14:paraId="3DFBF061" w14:textId="77777777" w:rsidR="006F0A86" w:rsidRPr="0005254B" w:rsidRDefault="006F0A86" w:rsidP="006F0A86">
                  <w:pPr>
                    <w:pStyle w:val="-maintext"/>
                    <w:spacing w:line="300" w:lineRule="exact"/>
                    <w:rPr>
                      <w:color w:val="548DD4"/>
                      <w:sz w:val="22"/>
                      <w:szCs w:val="22"/>
                      <w:lang w:val="es-US"/>
                    </w:rPr>
                  </w:pPr>
                  <w:r w:rsidRPr="0005254B">
                    <w:rPr>
                      <w:color w:val="548DD4"/>
                      <w:sz w:val="22"/>
                      <w:szCs w:val="22"/>
                      <w:lang w:val="es-US"/>
                    </w:rPr>
                    <w:t>[</w:t>
                  </w:r>
                  <w:r w:rsidRPr="0005254B">
                    <w:rPr>
                      <w:i/>
                      <w:color w:val="548DD4"/>
                      <w:sz w:val="22"/>
                      <w:szCs w:val="22"/>
                      <w:lang w:val="es-US"/>
                    </w:rPr>
                    <w:t>Insert if the plan uses a direct TTY number</w:t>
                  </w:r>
                  <w:r w:rsidRPr="0005254B">
                    <w:rPr>
                      <w:color w:val="548DD4"/>
                      <w:sz w:val="22"/>
                      <w:szCs w:val="22"/>
                      <w:lang w:val="es-US"/>
                    </w:rPr>
                    <w:t xml:space="preserve">: </w:t>
                  </w:r>
                  <w:r w:rsidRPr="00332DD1">
                    <w:rPr>
                      <w:rStyle w:val="PlanInstructions"/>
                      <w:i w:val="0"/>
                      <w:lang w:val="es-US"/>
                    </w:rPr>
                    <w:t>Este número es para las personas con problemas para oír o para hablar. Usted debe tener un equipo telefónico especial para llamar.</w:t>
                  </w:r>
                  <w:r w:rsidRPr="0005254B">
                    <w:rPr>
                      <w:color w:val="548DD4"/>
                      <w:sz w:val="22"/>
                      <w:szCs w:val="22"/>
                      <w:lang w:val="es-US"/>
                    </w:rPr>
                    <w:t>]</w:t>
                  </w:r>
                </w:p>
                <w:p w14:paraId="05418286" w14:textId="77777777" w:rsidR="006F0A86" w:rsidRPr="009B3917" w:rsidRDefault="006F0A86" w:rsidP="006F0A86">
                  <w:pPr>
                    <w:pStyle w:val="-maintext"/>
                    <w:spacing w:line="300" w:lineRule="exact"/>
                    <w:rPr>
                      <w:color w:val="548DD4"/>
                      <w:sz w:val="22"/>
                      <w:szCs w:val="22"/>
                    </w:rPr>
                  </w:pPr>
                  <w:r w:rsidRPr="00332DD1">
                    <w:rPr>
                      <w:rStyle w:val="PlanInstructions"/>
                      <w:i w:val="0"/>
                      <w:lang w:val="es-US"/>
                    </w:rPr>
                    <w:t>Las llamadas a este número [</w:t>
                  </w:r>
                  <w:r w:rsidRPr="00332DD1">
                    <w:rPr>
                      <w:rStyle w:val="PlanInstructions"/>
                      <w:lang w:val="es-US"/>
                    </w:rPr>
                    <w:t xml:space="preserve">insert if applicable: </w:t>
                  </w:r>
                  <w:r w:rsidRPr="00332DD1">
                    <w:rPr>
                      <w:rStyle w:val="PlanInstructions"/>
                      <w:i w:val="0"/>
                      <w:lang w:val="es-US"/>
                    </w:rPr>
                    <w:t>son</w:t>
                  </w:r>
                  <w:r w:rsidRPr="00332DD1">
                    <w:rPr>
                      <w:rStyle w:val="PlanInstructions"/>
                      <w:lang w:val="es-US"/>
                    </w:rPr>
                    <w:t xml:space="preserve"> </w:t>
                  </w:r>
                  <w:r w:rsidRPr="00332DD1">
                    <w:rPr>
                      <w:rStyle w:val="PlanInstructions"/>
                      <w:b/>
                      <w:lang w:val="es-US"/>
                    </w:rPr>
                    <w:t>or</w:t>
                  </w:r>
                  <w:r w:rsidRPr="00332DD1">
                    <w:rPr>
                      <w:rStyle w:val="PlanInstructions"/>
                      <w:lang w:val="es-US"/>
                    </w:rPr>
                    <w:t xml:space="preserve"> </w:t>
                  </w:r>
                  <w:r w:rsidRPr="00332DD1">
                    <w:rPr>
                      <w:rStyle w:val="PlanInstructions"/>
                      <w:i w:val="0"/>
                      <w:lang w:val="es-US"/>
                    </w:rPr>
                    <w:t>no</w:t>
                  </w:r>
                  <w:r w:rsidRPr="00332DD1">
                    <w:rPr>
                      <w:rStyle w:val="PlanInstructions"/>
                      <w:lang w:val="es-US"/>
                    </w:rPr>
                    <w:t xml:space="preserve"> </w:t>
                  </w:r>
                  <w:r w:rsidRPr="00332DD1">
                    <w:rPr>
                      <w:rStyle w:val="PlanInstructions"/>
                      <w:i w:val="0"/>
                      <w:lang w:val="es-US"/>
                    </w:rPr>
                    <w:t>son] gratuitas.</w:t>
                  </w:r>
                  <w:r w:rsidRPr="0005254B">
                    <w:rPr>
                      <w:color w:val="548DD4"/>
                      <w:sz w:val="22"/>
                      <w:szCs w:val="22"/>
                      <w:lang w:val="es-US"/>
                    </w:rPr>
                    <w:t xml:space="preserve"> </w:t>
                  </w:r>
                  <w:r w:rsidRPr="009B3917">
                    <w:rPr>
                      <w:color w:val="548DD4"/>
                      <w:sz w:val="22"/>
                      <w:szCs w:val="22"/>
                    </w:rPr>
                    <w:t>&lt;Days and hours of operation.&gt;</w:t>
                  </w:r>
                  <w:r>
                    <w:rPr>
                      <w:color w:val="548DD4"/>
                      <w:sz w:val="22"/>
                      <w:szCs w:val="22"/>
                    </w:rPr>
                    <w:t>]</w:t>
                  </w:r>
                </w:p>
              </w:tc>
            </w:tr>
          </w:tbl>
          <w:p w14:paraId="17DCB4EC" w14:textId="77777777" w:rsidR="006F0A86" w:rsidRPr="006F0A86" w:rsidDel="005219EB" w:rsidRDefault="006F0A86" w:rsidP="005219EB">
            <w:pPr>
              <w:pStyle w:val="RegularTextCMS"/>
              <w:rPr>
                <w:b/>
              </w:rPr>
            </w:pPr>
          </w:p>
        </w:tc>
      </w:tr>
    </w:tbl>
    <w:p w14:paraId="530523E3" w14:textId="6D63FE90" w:rsidR="00E22CB6" w:rsidRPr="00332DD1" w:rsidRDefault="00E22CB6" w:rsidP="00D874F2">
      <w:pPr>
        <w:pStyle w:val="Heading1"/>
        <w:pBdr>
          <w:top w:val="single" w:sz="4" w:space="3" w:color="000000"/>
        </w:pBdr>
        <w:tabs>
          <w:tab w:val="left" w:pos="450"/>
        </w:tabs>
        <w:spacing w:before="360" w:line="360" w:lineRule="exact"/>
        <w:ind w:left="360" w:hanging="360"/>
        <w:rPr>
          <w:rFonts w:eastAsia="Calibri" w:cs="Arial"/>
          <w:noProof w:val="0"/>
          <w:szCs w:val="28"/>
          <w:lang w:val="es-US"/>
        </w:rPr>
      </w:pPr>
      <w:bookmarkStart w:id="14" w:name="_Toc519528123"/>
      <w:r w:rsidRPr="00332DD1">
        <w:rPr>
          <w:rFonts w:eastAsia="Calibri" w:cs="Arial"/>
          <w:noProof w:val="0"/>
          <w:szCs w:val="28"/>
          <w:lang w:val="es-US"/>
        </w:rPr>
        <w:t xml:space="preserve">C. </w:t>
      </w:r>
      <w:r w:rsidR="00332DD1">
        <w:rPr>
          <w:rFonts w:eastAsia="Calibri" w:cs="Arial"/>
          <w:noProof w:val="0"/>
          <w:szCs w:val="28"/>
          <w:lang w:val="es-US"/>
        </w:rPr>
        <w:t>Resumen de</w:t>
      </w:r>
      <w:r w:rsidRPr="00332DD1">
        <w:rPr>
          <w:rFonts w:eastAsia="Calibri" w:cs="Arial"/>
          <w:noProof w:val="0"/>
          <w:szCs w:val="28"/>
          <w:lang w:val="es-US"/>
        </w:rPr>
        <w:t xml:space="preserve"> Servic</w:t>
      </w:r>
      <w:r w:rsidR="00332DD1">
        <w:rPr>
          <w:rFonts w:eastAsia="Calibri" w:cs="Arial"/>
          <w:noProof w:val="0"/>
          <w:szCs w:val="28"/>
          <w:lang w:val="es-US"/>
        </w:rPr>
        <w:t>io</w:t>
      </w:r>
      <w:r w:rsidRPr="00332DD1">
        <w:rPr>
          <w:rFonts w:eastAsia="Calibri" w:cs="Arial"/>
          <w:noProof w:val="0"/>
          <w:szCs w:val="28"/>
          <w:lang w:val="es-US"/>
        </w:rPr>
        <w:t>s</w:t>
      </w:r>
      <w:bookmarkEnd w:id="14"/>
    </w:p>
    <w:p w14:paraId="5D2301FD" w14:textId="1F805AE4" w:rsidR="00E22CB6" w:rsidRPr="003D5F1B" w:rsidRDefault="00E22CB6" w:rsidP="00E22CB6">
      <w:pPr>
        <w:pStyle w:val="RegularTextCMS"/>
      </w:pPr>
      <w:r w:rsidRPr="00332DD1">
        <w:rPr>
          <w:lang w:val="es-US"/>
        </w:rPr>
        <w:t xml:space="preserve">La siguiente tabla es un resumen rápido de los servicios que posiblemente necesite, sus costos y las reglas de los beneficios. </w:t>
      </w:r>
      <w:r w:rsidRPr="00332DD1">
        <w:rPr>
          <w:color w:val="548DD4"/>
        </w:rPr>
        <w:t>[</w:t>
      </w:r>
      <w:r w:rsidRPr="00332DD1">
        <w:rPr>
          <w:i/>
          <w:color w:val="548DD4"/>
        </w:rPr>
        <w:t>Plans should add text in bold at the end of a service title if the service continues onto the next page</w:t>
      </w:r>
      <w:r w:rsidRPr="00332DD1">
        <w:rPr>
          <w:color w:val="548DD4"/>
        </w:rPr>
        <w:t xml:space="preserve">: </w:t>
      </w:r>
      <w:r w:rsidRPr="00332DD1">
        <w:rPr>
          <w:b/>
          <w:color w:val="548DD4"/>
        </w:rPr>
        <w:t>(Este servicio continúa en la página siguiente)</w:t>
      </w:r>
      <w:r w:rsidRPr="00332DD1">
        <w:rPr>
          <w:color w:val="548DD4"/>
        </w:rPr>
        <w:t xml:space="preserve">. </w:t>
      </w:r>
      <w:r w:rsidRPr="003D5F1B">
        <w:rPr>
          <w:i/>
          <w:color w:val="548DD4"/>
        </w:rPr>
        <w:t>Plans should add text in bold after the service title on the following page</w:t>
      </w:r>
      <w:r w:rsidRPr="003D5F1B">
        <w:rPr>
          <w:color w:val="548DD4"/>
        </w:rPr>
        <w:t>: &lt;</w:t>
      </w:r>
      <w:r w:rsidRPr="003D5F1B">
        <w:rPr>
          <w:b/>
          <w:color w:val="548DD4"/>
        </w:rPr>
        <w:t>name of service</w:t>
      </w:r>
      <w:r w:rsidRPr="003D5F1B">
        <w:rPr>
          <w:color w:val="548DD4"/>
        </w:rPr>
        <w:t xml:space="preserve">&gt; </w:t>
      </w:r>
      <w:r w:rsidRPr="003D5F1B">
        <w:rPr>
          <w:b/>
          <w:color w:val="548DD4"/>
        </w:rPr>
        <w:t>(continuación)</w:t>
      </w:r>
      <w:r w:rsidRPr="003D5F1B">
        <w:rPr>
          <w:color w:val="548DD4"/>
        </w:rPr>
        <w:t xml:space="preserve">. </w:t>
      </w:r>
      <w:r w:rsidRPr="003D5F1B">
        <w:rPr>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3D5F1B">
        <w:rPr>
          <w:color w:val="548DD4"/>
        </w:rPr>
        <w:t>.]</w:t>
      </w:r>
    </w:p>
    <w:tbl>
      <w:tblPr>
        <w:tblW w:w="1447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Pr>
      <w:tblGrid>
        <w:gridCol w:w="2520"/>
        <w:gridCol w:w="4147"/>
        <w:gridCol w:w="2736"/>
        <w:gridCol w:w="5069"/>
      </w:tblGrid>
      <w:tr w:rsidR="00444908" w:rsidRPr="00332DD1" w14:paraId="7F22447B" w14:textId="77777777" w:rsidTr="00C4047B">
        <w:trPr>
          <w:trHeight w:hRule="exact" w:val="2621"/>
          <w:tblHeader/>
        </w:trPr>
        <w:tc>
          <w:tcPr>
            <w:tcW w:w="2520" w:type="dxa"/>
            <w:tcBorders>
              <w:right w:val="single" w:sz="6" w:space="0" w:color="FFFFFF" w:themeColor="background1"/>
            </w:tcBorders>
            <w:shd w:val="clear" w:color="auto" w:fill="006299"/>
            <w:noWrap/>
            <w:tcMar>
              <w:left w:w="115" w:type="dxa"/>
              <w:right w:w="144" w:type="dxa"/>
            </w:tcMar>
          </w:tcPr>
          <w:p w14:paraId="54755B7E" w14:textId="6993C1D4" w:rsidR="00647857" w:rsidRPr="008928CC" w:rsidRDefault="00647857" w:rsidP="00E154FF">
            <w:pPr>
              <w:pStyle w:val="Tableheader"/>
              <w:pageBreakBefore w:val="0"/>
              <w:spacing w:before="60" w:after="60" w:line="240" w:lineRule="auto"/>
              <w:rPr>
                <w:lang w:val="es-US"/>
              </w:rPr>
            </w:pPr>
            <w:r w:rsidRPr="008928CC">
              <w:rPr>
                <w:lang w:val="es-US"/>
              </w:rPr>
              <w:t>Necesidad o problema de salud</w:t>
            </w:r>
          </w:p>
        </w:tc>
        <w:tc>
          <w:tcPr>
            <w:tcW w:w="4147"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3543E0B8" w14:textId="5BBA40A5" w:rsidR="00647857" w:rsidRPr="008928CC" w:rsidRDefault="008157EE" w:rsidP="00E154FF">
            <w:pPr>
              <w:pStyle w:val="Tableheader"/>
              <w:pageBreakBefore w:val="0"/>
              <w:spacing w:before="60" w:after="60" w:line="240" w:lineRule="auto"/>
              <w:rPr>
                <w:color w:val="7AC0DF"/>
              </w:rPr>
            </w:pPr>
            <w:r w:rsidRPr="008928CC">
              <w:t>Servicios que posiblemente necesite</w:t>
            </w:r>
            <w:r w:rsidR="00647857" w:rsidRPr="008928CC">
              <w:t xml:space="preserve"> </w:t>
            </w:r>
            <w:r w:rsidR="00647857" w:rsidRPr="008928CC">
              <w:rPr>
                <w:rStyle w:val="PlanInstructions"/>
                <w:b w:val="0"/>
                <w:i w:val="0"/>
                <w:color w:val="CDE7F3"/>
              </w:rPr>
              <w:t>[</w:t>
            </w:r>
            <w:r w:rsidR="00647857" w:rsidRPr="008928CC">
              <w:rPr>
                <w:rStyle w:val="PlanInstructions"/>
                <w:b w:val="0"/>
                <w:color w:val="CDE7F3"/>
              </w:rPr>
              <w:t>This category includes examples of servic</w:t>
            </w:r>
            <w:r w:rsidR="00737D30" w:rsidRPr="008928CC">
              <w:rPr>
                <w:rStyle w:val="PlanInstructions"/>
                <w:b w:val="0"/>
                <w:color w:val="CDE7F3"/>
              </w:rPr>
              <w:t xml:space="preserve">es that beneficiaries may need. </w:t>
            </w:r>
            <w:r w:rsidR="00647857" w:rsidRPr="008928CC">
              <w:rPr>
                <w:rStyle w:val="PlanInstructions"/>
                <w:b w:val="0"/>
                <w:color w:val="CDE7F3"/>
              </w:rPr>
              <w:t>The health plan should add or delete any services based on the services covered by the State.</w:t>
            </w:r>
            <w:r w:rsidR="00647857" w:rsidRPr="008928CC">
              <w:rPr>
                <w:rStyle w:val="PlanInstructions"/>
                <w:b w:val="0"/>
                <w:i w:val="0"/>
                <w:color w:val="CDE7F3"/>
              </w:rPr>
              <w:t>]</w:t>
            </w:r>
          </w:p>
        </w:tc>
        <w:tc>
          <w:tcPr>
            <w:tcW w:w="273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0810B48F" w14:textId="647FE357" w:rsidR="00647857" w:rsidRPr="008928CC" w:rsidRDefault="00647857" w:rsidP="00E154FF">
            <w:pPr>
              <w:pStyle w:val="Tableheader"/>
              <w:pageBreakBefore w:val="0"/>
              <w:spacing w:before="60" w:after="60" w:line="240" w:lineRule="auto"/>
              <w:rPr>
                <w:lang w:val="es-US"/>
              </w:rPr>
            </w:pPr>
            <w:r w:rsidRPr="008928CC">
              <w:rPr>
                <w:lang w:val="es-US"/>
              </w:rPr>
              <w:t xml:space="preserve">Su costo </w:t>
            </w:r>
            <w:r w:rsidR="008157EE" w:rsidRPr="008928CC">
              <w:rPr>
                <w:lang w:val="es-US"/>
              </w:rPr>
              <w:t xml:space="preserve">por proveedores </w:t>
            </w:r>
            <w:r w:rsidRPr="008928CC">
              <w:rPr>
                <w:lang w:val="es-US"/>
              </w:rPr>
              <w:t>dentro de la red</w:t>
            </w:r>
            <w:r w:rsidR="00445F59" w:rsidRPr="008928CC">
              <w:rPr>
                <w:lang w:val="es-US"/>
              </w:rPr>
              <w:t xml:space="preserve"> </w:t>
            </w:r>
            <w:r w:rsidR="00445F59" w:rsidRPr="008928CC">
              <w:rPr>
                <w:rStyle w:val="PlanInstructions"/>
                <w:b w:val="0"/>
                <w:i w:val="0"/>
                <w:color w:val="CDE7F3"/>
                <w:lang w:val="es-US"/>
              </w:rPr>
              <w:t>[</w:t>
            </w:r>
            <w:r w:rsidR="00445F59" w:rsidRPr="008928CC">
              <w:rPr>
                <w:rStyle w:val="PlanInstructions"/>
                <w:b w:val="0"/>
                <w:color w:val="CDE7F3"/>
                <w:lang w:val="es-US"/>
              </w:rPr>
              <w:t>Plans should insert cost sharing where applicable</w:t>
            </w:r>
            <w:r w:rsidR="00445F59" w:rsidRPr="008928CC">
              <w:rPr>
                <w:rStyle w:val="PlanInstructions"/>
                <w:b w:val="0"/>
                <w:i w:val="0"/>
                <w:color w:val="CDE7F3"/>
                <w:lang w:val="es-US"/>
              </w:rPr>
              <w:t>.]</w:t>
            </w:r>
          </w:p>
        </w:tc>
        <w:tc>
          <w:tcPr>
            <w:tcW w:w="5069" w:type="dxa"/>
            <w:tcBorders>
              <w:left w:val="single" w:sz="6" w:space="0" w:color="FFFFFF" w:themeColor="background1"/>
              <w:bottom w:val="single" w:sz="6" w:space="0" w:color="70AFD9"/>
            </w:tcBorders>
            <w:shd w:val="clear" w:color="auto" w:fill="006299"/>
            <w:noWrap/>
            <w:tcMar>
              <w:left w:w="115" w:type="dxa"/>
              <w:right w:w="144" w:type="dxa"/>
            </w:tcMar>
          </w:tcPr>
          <w:p w14:paraId="03EB90E5" w14:textId="56B06405" w:rsidR="00647857" w:rsidRPr="008928CC" w:rsidRDefault="00647857" w:rsidP="00E154FF">
            <w:pPr>
              <w:pStyle w:val="Tableheader"/>
              <w:pageBreakBefore w:val="0"/>
              <w:spacing w:before="60" w:after="60" w:line="240" w:lineRule="auto"/>
              <w:rPr>
                <w:color w:val="548DD4"/>
              </w:rPr>
            </w:pPr>
            <w:r w:rsidRPr="008928CC">
              <w:t xml:space="preserve">Limitaciones, excepciones e información de beneficios (reglas de los beneficios) </w:t>
            </w:r>
            <w:r w:rsidRPr="008928CC">
              <w:rPr>
                <w:rStyle w:val="PlanInstructions"/>
                <w:b w:val="0"/>
                <w:bCs w:val="0"/>
                <w:i w:val="0"/>
                <w:color w:val="CDE7F3"/>
              </w:rPr>
              <w:t>[</w:t>
            </w:r>
            <w:r w:rsidRPr="008928CC">
              <w:rPr>
                <w:rStyle w:val="PlanInstructions"/>
                <w:b w:val="0"/>
                <w:bCs w:val="0"/>
                <w:color w:val="CDE7F3"/>
              </w:rPr>
              <w:t>Plans should provide specific information about: need for prior authorization, utilization management restrictions for drugs, maximum out of pocket costs on services, and permissible OON services and applicable cost sharing (if different than in-network cost sharing)</w:t>
            </w:r>
            <w:r w:rsidR="00827107" w:rsidRPr="008928CC">
              <w:rPr>
                <w:rStyle w:val="PlanInstructions"/>
                <w:b w:val="0"/>
                <w:bCs w:val="0"/>
                <w:color w:val="CDE7F3"/>
              </w:rPr>
              <w:t xml:space="preserve"> The information in this chart should be in line with the plan's approved plan benefit package (PBP)</w:t>
            </w:r>
            <w:r w:rsidRPr="008928CC">
              <w:rPr>
                <w:rStyle w:val="PlanInstructions"/>
                <w:b w:val="0"/>
                <w:bCs w:val="0"/>
                <w:color w:val="CDE7F3"/>
              </w:rPr>
              <w:t>.</w:t>
            </w:r>
            <w:r w:rsidRPr="008928CC">
              <w:rPr>
                <w:rStyle w:val="PlanInstructions"/>
                <w:b w:val="0"/>
                <w:bCs w:val="0"/>
                <w:i w:val="0"/>
                <w:color w:val="CDE7F3"/>
              </w:rPr>
              <w:t>]</w:t>
            </w:r>
          </w:p>
        </w:tc>
      </w:tr>
      <w:tr w:rsidR="0005254B" w:rsidRPr="00332DD1" w14:paraId="2DE1D7AC" w14:textId="77777777" w:rsidTr="00C4047B">
        <w:tc>
          <w:tcPr>
            <w:tcW w:w="2520" w:type="dxa"/>
            <w:vMerge w:val="restart"/>
            <w:shd w:val="clear" w:color="auto" w:fill="C0E8FB"/>
            <w:noWrap/>
            <w:tcMar>
              <w:top w:w="58" w:type="dxa"/>
              <w:left w:w="115" w:type="dxa"/>
              <w:bottom w:w="86" w:type="dxa"/>
              <w:right w:w="144" w:type="dxa"/>
            </w:tcMar>
          </w:tcPr>
          <w:p w14:paraId="60AA11BA" w14:textId="0D6C4B0A" w:rsidR="0005254B" w:rsidRPr="00937DD4" w:rsidRDefault="0005254B" w:rsidP="00564E49">
            <w:pPr>
              <w:pStyle w:val="RegularTextCMS"/>
              <w:rPr>
                <w:b/>
                <w:lang w:val="es-US"/>
              </w:rPr>
            </w:pPr>
            <w:r w:rsidRPr="00332DD1">
              <w:rPr>
                <w:b/>
                <w:lang w:val="es-US"/>
              </w:rPr>
              <w:t>Usted quiere consultar a un médico</w:t>
            </w:r>
            <w:r>
              <w:rPr>
                <w:b/>
                <w:lang w:val="es-US"/>
              </w:rPr>
              <w:t xml:space="preserve"> </w:t>
            </w:r>
            <w:r w:rsidRPr="00937DD4">
              <w:rPr>
                <w:b/>
                <w:lang w:val="es-US"/>
              </w:rPr>
              <w:t>(Este servicio continúa en la página siguiente)</w:t>
            </w:r>
          </w:p>
        </w:tc>
        <w:tc>
          <w:tcPr>
            <w:tcW w:w="4147" w:type="dxa"/>
            <w:tcBorders>
              <w:bottom w:val="single" w:sz="6" w:space="0" w:color="70AFD9"/>
            </w:tcBorders>
            <w:tcMar>
              <w:top w:w="58" w:type="dxa"/>
              <w:left w:w="115" w:type="dxa"/>
              <w:bottom w:w="86" w:type="dxa"/>
              <w:right w:w="144" w:type="dxa"/>
            </w:tcMar>
          </w:tcPr>
          <w:p w14:paraId="7776EDE6" w14:textId="77777777" w:rsidR="0005254B" w:rsidRPr="00332DD1" w:rsidRDefault="0005254B" w:rsidP="00564E49">
            <w:pPr>
              <w:pStyle w:val="RegularTextCMS"/>
              <w:rPr>
                <w:lang w:val="es-US"/>
              </w:rPr>
            </w:pPr>
            <w:r w:rsidRPr="00332DD1">
              <w:rPr>
                <w:lang w:val="es-US"/>
              </w:rPr>
              <w:t>Consultas para atender una lesión o enfermedad</w:t>
            </w:r>
          </w:p>
        </w:tc>
        <w:tc>
          <w:tcPr>
            <w:tcW w:w="2736" w:type="dxa"/>
            <w:tcBorders>
              <w:bottom w:val="single" w:sz="6" w:space="0" w:color="70AFD9"/>
            </w:tcBorders>
            <w:tcMar>
              <w:top w:w="58" w:type="dxa"/>
              <w:left w:w="115" w:type="dxa"/>
              <w:bottom w:w="86" w:type="dxa"/>
              <w:right w:w="144" w:type="dxa"/>
            </w:tcMar>
          </w:tcPr>
          <w:p w14:paraId="28918EE3" w14:textId="5CDE7B50" w:rsidR="0005254B" w:rsidRPr="00332DD1" w:rsidRDefault="0005254B" w:rsidP="00564E49">
            <w:pPr>
              <w:pStyle w:val="RegularTextCMS"/>
              <w:rPr>
                <w:lang w:val="es-US"/>
              </w:rPr>
            </w:pPr>
            <w:r w:rsidRPr="00332DD1">
              <w:rPr>
                <w:lang w:val="es-US"/>
              </w:rPr>
              <w:t xml:space="preserve">[$–] </w:t>
            </w:r>
          </w:p>
        </w:tc>
        <w:tc>
          <w:tcPr>
            <w:tcW w:w="5069" w:type="dxa"/>
            <w:tcBorders>
              <w:bottom w:val="single" w:sz="6" w:space="0" w:color="70AFD9"/>
            </w:tcBorders>
            <w:noWrap/>
            <w:tcMar>
              <w:top w:w="58" w:type="dxa"/>
              <w:left w:w="115" w:type="dxa"/>
              <w:bottom w:w="86" w:type="dxa"/>
              <w:right w:w="144" w:type="dxa"/>
            </w:tcMar>
          </w:tcPr>
          <w:p w14:paraId="73235787" w14:textId="77777777" w:rsidR="0005254B" w:rsidRPr="00332DD1" w:rsidRDefault="0005254B" w:rsidP="00564E49">
            <w:pPr>
              <w:pStyle w:val="RegularTextCMS"/>
              <w:rPr>
                <w:lang w:val="es-US"/>
              </w:rPr>
            </w:pPr>
          </w:p>
        </w:tc>
      </w:tr>
      <w:tr w:rsidR="0005254B" w:rsidRPr="00332DD1" w14:paraId="3B70374A" w14:textId="77777777" w:rsidTr="00C4047B">
        <w:tc>
          <w:tcPr>
            <w:tcW w:w="2520" w:type="dxa"/>
            <w:vMerge/>
            <w:shd w:val="clear" w:color="auto" w:fill="C0E8FB"/>
            <w:noWrap/>
            <w:tcMar>
              <w:top w:w="58" w:type="dxa"/>
              <w:left w:w="115" w:type="dxa"/>
              <w:bottom w:w="86" w:type="dxa"/>
              <w:right w:w="144" w:type="dxa"/>
            </w:tcMar>
          </w:tcPr>
          <w:p w14:paraId="4C1B9E40" w14:textId="77777777" w:rsidR="0005254B" w:rsidRPr="00332DD1" w:rsidRDefault="0005254B" w:rsidP="00564E49">
            <w:pPr>
              <w:pStyle w:val="RegularTextCMS"/>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A92E300" w14:textId="77777777" w:rsidR="0005254B" w:rsidRPr="00332DD1" w:rsidRDefault="0005254B" w:rsidP="00564E49">
            <w:pPr>
              <w:pStyle w:val="RegularTextCMS"/>
              <w:rPr>
                <w:lang w:val="es-US"/>
              </w:rPr>
            </w:pPr>
            <w:r w:rsidRPr="00332DD1">
              <w:rPr>
                <w:lang w:val="es-US"/>
              </w:rPr>
              <w:t>Consultas de rutina, como un examen médico</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501B6A77" w14:textId="77777777" w:rsidR="0005254B" w:rsidRPr="00332DD1" w:rsidRDefault="0005254B" w:rsidP="00564E49">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6D02D8C" w14:textId="77777777" w:rsidR="0005254B" w:rsidRPr="00332DD1" w:rsidRDefault="0005254B" w:rsidP="00564E49">
            <w:pPr>
              <w:pStyle w:val="RegularTextCMS"/>
              <w:rPr>
                <w:lang w:val="es-US"/>
              </w:rPr>
            </w:pPr>
          </w:p>
        </w:tc>
      </w:tr>
      <w:tr w:rsidR="0005254B" w:rsidRPr="00332DD1" w14:paraId="7B912BBE" w14:textId="77777777" w:rsidTr="00C4047B">
        <w:tc>
          <w:tcPr>
            <w:tcW w:w="2520" w:type="dxa"/>
            <w:vMerge/>
            <w:shd w:val="clear" w:color="auto" w:fill="C0E8FB"/>
            <w:noWrap/>
            <w:tcMar>
              <w:top w:w="58" w:type="dxa"/>
              <w:left w:w="115" w:type="dxa"/>
              <w:bottom w:w="86" w:type="dxa"/>
              <w:right w:w="144" w:type="dxa"/>
            </w:tcMar>
          </w:tcPr>
          <w:p w14:paraId="5B05ED25" w14:textId="77777777" w:rsidR="0005254B" w:rsidRPr="00332DD1" w:rsidRDefault="0005254B" w:rsidP="00564E49">
            <w:pPr>
              <w:pStyle w:val="RegularTextCMS"/>
              <w:rPr>
                <w:lang w:val="es-US"/>
              </w:rPr>
            </w:pPr>
          </w:p>
        </w:tc>
        <w:tc>
          <w:tcPr>
            <w:tcW w:w="4147" w:type="dxa"/>
            <w:tcBorders>
              <w:top w:val="single" w:sz="6" w:space="0" w:color="70AFD9"/>
              <w:bottom w:val="single" w:sz="6" w:space="0" w:color="70AFD9"/>
            </w:tcBorders>
            <w:shd w:val="clear" w:color="auto" w:fill="FFFFFF"/>
            <w:tcMar>
              <w:top w:w="58" w:type="dxa"/>
              <w:left w:w="115" w:type="dxa"/>
              <w:bottom w:w="86" w:type="dxa"/>
              <w:right w:w="144" w:type="dxa"/>
            </w:tcMar>
          </w:tcPr>
          <w:p w14:paraId="0D67876D" w14:textId="77777777" w:rsidR="0005254B" w:rsidRPr="00332DD1" w:rsidRDefault="0005254B" w:rsidP="00564E49">
            <w:pPr>
              <w:pStyle w:val="RegularTextCMS"/>
              <w:rPr>
                <w:lang w:val="es-US"/>
              </w:rPr>
            </w:pPr>
            <w:r w:rsidRPr="00332DD1">
              <w:rPr>
                <w:lang w:val="es-US"/>
              </w:rPr>
              <w:t>Transporte al consultorio médico</w:t>
            </w:r>
          </w:p>
        </w:tc>
        <w:tc>
          <w:tcPr>
            <w:tcW w:w="2736" w:type="dxa"/>
            <w:tcBorders>
              <w:top w:val="single" w:sz="6" w:space="0" w:color="70AFD9"/>
              <w:bottom w:val="single" w:sz="6" w:space="0" w:color="70AFD9"/>
            </w:tcBorders>
            <w:shd w:val="clear" w:color="auto" w:fill="FFFFFF"/>
            <w:tcMar>
              <w:top w:w="58" w:type="dxa"/>
              <w:left w:w="115" w:type="dxa"/>
              <w:bottom w:w="86" w:type="dxa"/>
              <w:right w:w="144" w:type="dxa"/>
            </w:tcMar>
          </w:tcPr>
          <w:p w14:paraId="57C3120D" w14:textId="77777777" w:rsidR="0005254B" w:rsidRPr="00332DD1" w:rsidRDefault="0005254B" w:rsidP="00564E49">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noWrap/>
            <w:tcMar>
              <w:top w:w="58" w:type="dxa"/>
              <w:left w:w="115" w:type="dxa"/>
              <w:bottom w:w="86" w:type="dxa"/>
              <w:right w:w="144" w:type="dxa"/>
            </w:tcMar>
          </w:tcPr>
          <w:p w14:paraId="71985210" w14:textId="77777777" w:rsidR="0005254B" w:rsidRPr="00332DD1" w:rsidRDefault="0005254B" w:rsidP="00564E49">
            <w:pPr>
              <w:pStyle w:val="RegularTextCMS"/>
              <w:rPr>
                <w:lang w:val="es-US"/>
              </w:rPr>
            </w:pPr>
          </w:p>
        </w:tc>
      </w:tr>
      <w:tr w:rsidR="0005254B" w:rsidRPr="00332DD1" w14:paraId="7A8971FA" w14:textId="77777777" w:rsidTr="00C4047B">
        <w:tc>
          <w:tcPr>
            <w:tcW w:w="2520" w:type="dxa"/>
            <w:vMerge/>
            <w:shd w:val="clear" w:color="auto" w:fill="C0E8FB"/>
            <w:noWrap/>
            <w:tcMar>
              <w:top w:w="58" w:type="dxa"/>
              <w:left w:w="115" w:type="dxa"/>
              <w:bottom w:w="86" w:type="dxa"/>
              <w:right w:w="144" w:type="dxa"/>
            </w:tcMar>
          </w:tcPr>
          <w:p w14:paraId="0B4802A6" w14:textId="77777777" w:rsidR="0005254B" w:rsidRPr="00332DD1" w:rsidRDefault="0005254B" w:rsidP="00564E49">
            <w:pPr>
              <w:pStyle w:val="RegularTextCMS"/>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49A6010" w14:textId="5BCD0AAE" w:rsidR="0005254B" w:rsidRPr="00332DD1" w:rsidRDefault="0005254B" w:rsidP="00564E49">
            <w:pPr>
              <w:pStyle w:val="RegularTextCMS"/>
              <w:rPr>
                <w:lang w:val="es-US"/>
              </w:rPr>
            </w:pPr>
            <w:r w:rsidRPr="00332DD1">
              <w:rPr>
                <w:lang w:val="es-US"/>
              </w:rPr>
              <w:t>Cuidados de un especialista</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116423C7" w14:textId="77777777" w:rsidR="0005254B" w:rsidRPr="00332DD1" w:rsidRDefault="0005254B" w:rsidP="00564E49">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9BD343A" w14:textId="77777777" w:rsidR="0005254B" w:rsidRPr="00332DD1" w:rsidRDefault="0005254B" w:rsidP="00564E49">
            <w:pPr>
              <w:pStyle w:val="RegularTextCMS"/>
              <w:rPr>
                <w:lang w:val="es-US"/>
              </w:rPr>
            </w:pPr>
          </w:p>
        </w:tc>
      </w:tr>
      <w:tr w:rsidR="0005254B" w:rsidRPr="0005254B" w14:paraId="631B85E5" w14:textId="77777777" w:rsidTr="00C4047B">
        <w:tc>
          <w:tcPr>
            <w:tcW w:w="2520" w:type="dxa"/>
            <w:vMerge w:val="restart"/>
            <w:shd w:val="clear" w:color="auto" w:fill="C0E8FB"/>
            <w:noWrap/>
            <w:tcMar>
              <w:top w:w="58" w:type="dxa"/>
              <w:left w:w="115" w:type="dxa"/>
              <w:bottom w:w="86" w:type="dxa"/>
              <w:right w:w="144" w:type="dxa"/>
            </w:tcMar>
          </w:tcPr>
          <w:p w14:paraId="05E68D05" w14:textId="08FF455E" w:rsidR="0005254B" w:rsidRPr="00332DD1" w:rsidRDefault="0005254B" w:rsidP="0005254B">
            <w:pPr>
              <w:pStyle w:val="RegularTextCMS"/>
              <w:rPr>
                <w:lang w:val="es-US"/>
              </w:rPr>
            </w:pPr>
            <w:r w:rsidRPr="00332DD1">
              <w:rPr>
                <w:b/>
                <w:lang w:val="es-US"/>
              </w:rPr>
              <w:t>Usted quiere consultar a un médico</w:t>
            </w:r>
            <w:r>
              <w:rPr>
                <w:b/>
                <w:lang w:val="es-US"/>
              </w:rPr>
              <w:t xml:space="preserve"> </w:t>
            </w:r>
            <w:r w:rsidRPr="00937DD4">
              <w:rPr>
                <w:b/>
                <w:lang w:val="es-US"/>
              </w:rPr>
              <w:t>(continuación)</w:t>
            </w:r>
            <w:r w:rsidRPr="00937DD4">
              <w:rPr>
                <w:lang w:val="es-US"/>
              </w:rPr>
              <w:t>.</w:t>
            </w:r>
          </w:p>
        </w:tc>
        <w:tc>
          <w:tcPr>
            <w:tcW w:w="4147" w:type="dxa"/>
            <w:tcBorders>
              <w:top w:val="single" w:sz="6" w:space="0" w:color="70AFD9"/>
              <w:bottom w:val="single" w:sz="6" w:space="0" w:color="70AFD9"/>
            </w:tcBorders>
            <w:tcMar>
              <w:top w:w="58" w:type="dxa"/>
              <w:left w:w="115" w:type="dxa"/>
              <w:bottom w:w="86" w:type="dxa"/>
              <w:right w:w="144" w:type="dxa"/>
            </w:tcMar>
          </w:tcPr>
          <w:p w14:paraId="78BC9C67" w14:textId="77777777" w:rsidR="0005254B" w:rsidRPr="00332DD1" w:rsidRDefault="0005254B" w:rsidP="0005254B">
            <w:pPr>
              <w:pStyle w:val="RegularTextCMS"/>
              <w:rPr>
                <w:lang w:val="es-US"/>
              </w:rPr>
            </w:pPr>
            <w:r w:rsidRPr="00332DD1">
              <w:rPr>
                <w:lang w:val="es-US"/>
              </w:rPr>
              <w:t>Cuidados para evitar que se enferme, como vacunas contra la gripe</w:t>
            </w:r>
          </w:p>
        </w:tc>
        <w:tc>
          <w:tcPr>
            <w:tcW w:w="2736" w:type="dxa"/>
            <w:tcBorders>
              <w:top w:val="single" w:sz="6" w:space="0" w:color="70AFD9"/>
              <w:bottom w:val="single" w:sz="6" w:space="0" w:color="70AFD9"/>
            </w:tcBorders>
            <w:tcMar>
              <w:top w:w="58" w:type="dxa"/>
              <w:left w:w="115" w:type="dxa"/>
              <w:bottom w:w="86" w:type="dxa"/>
              <w:right w:w="144" w:type="dxa"/>
            </w:tcMar>
          </w:tcPr>
          <w:p w14:paraId="76C92655"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1DD08218" w14:textId="6F8F33B5" w:rsidR="0005254B" w:rsidRPr="00332DD1" w:rsidRDefault="0005254B" w:rsidP="0005254B">
            <w:pPr>
              <w:pStyle w:val="RegularTextCMS"/>
              <w:rPr>
                <w:lang w:val="es-US"/>
              </w:rPr>
            </w:pPr>
          </w:p>
        </w:tc>
      </w:tr>
      <w:tr w:rsidR="0005254B" w:rsidRPr="00332DD1" w14:paraId="1AC6DDAC" w14:textId="77777777" w:rsidTr="00C4047B">
        <w:trPr>
          <w:trHeight w:val="720"/>
        </w:trPr>
        <w:tc>
          <w:tcPr>
            <w:tcW w:w="2520" w:type="dxa"/>
            <w:vMerge/>
            <w:tcBorders>
              <w:bottom w:val="single" w:sz="6" w:space="0" w:color="70AFD9"/>
            </w:tcBorders>
            <w:shd w:val="clear" w:color="auto" w:fill="C0E8FB"/>
            <w:noWrap/>
            <w:tcMar>
              <w:top w:w="58" w:type="dxa"/>
              <w:left w:w="115" w:type="dxa"/>
              <w:bottom w:w="86" w:type="dxa"/>
              <w:right w:w="144" w:type="dxa"/>
            </w:tcMar>
          </w:tcPr>
          <w:p w14:paraId="31EC7E5B" w14:textId="77777777" w:rsidR="0005254B" w:rsidRPr="00332DD1" w:rsidRDefault="0005254B" w:rsidP="0005254B">
            <w:pPr>
              <w:pStyle w:val="RegularTextCMS"/>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8B82C91" w14:textId="77777777" w:rsidR="0005254B" w:rsidRPr="00332DD1" w:rsidRDefault="0005254B" w:rsidP="0005254B">
            <w:pPr>
              <w:pStyle w:val="RegularTextCMS"/>
              <w:rPr>
                <w:lang w:val="es-US"/>
              </w:rPr>
            </w:pPr>
            <w:r w:rsidRPr="00332DD1">
              <w:rPr>
                <w:lang w:val="es-US"/>
              </w:rPr>
              <w:t>Consulta preventiva "Bienvenidos a Medicare" (una sola vez)</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2C92A9C4"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1879E0C" w14:textId="77777777" w:rsidR="0005254B" w:rsidRPr="00332DD1" w:rsidRDefault="0005254B" w:rsidP="0005254B">
            <w:pPr>
              <w:pStyle w:val="RegularTextCMS"/>
              <w:rPr>
                <w:lang w:val="es-US"/>
              </w:rPr>
            </w:pPr>
          </w:p>
        </w:tc>
      </w:tr>
      <w:tr w:rsidR="0005254B" w:rsidRPr="00332DD1" w14:paraId="72316751" w14:textId="77777777" w:rsidTr="00C4047B">
        <w:trPr>
          <w:trHeight w:val="576"/>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5A32C282" w14:textId="355965D0" w:rsidR="0005254B" w:rsidRPr="00332DD1" w:rsidRDefault="0005254B" w:rsidP="006F0A86">
            <w:pPr>
              <w:pStyle w:val="RegularTextCMS"/>
              <w:rPr>
                <w:b/>
                <w:lang w:val="es-US"/>
              </w:rPr>
            </w:pPr>
            <w:r w:rsidRPr="00332DD1">
              <w:rPr>
                <w:b/>
                <w:lang w:val="es-US"/>
              </w:rPr>
              <w:t>Usted necesita análisis médicos</w:t>
            </w:r>
            <w:r>
              <w:rPr>
                <w:b/>
                <w:lang w:val="es-US"/>
              </w:rPr>
              <w:t xml:space="preserve"> </w:t>
            </w:r>
          </w:p>
        </w:tc>
        <w:tc>
          <w:tcPr>
            <w:tcW w:w="4147" w:type="dxa"/>
            <w:tcBorders>
              <w:top w:val="single" w:sz="6" w:space="0" w:color="70AFD9"/>
              <w:bottom w:val="single" w:sz="6" w:space="0" w:color="70AFD9"/>
            </w:tcBorders>
            <w:tcMar>
              <w:top w:w="58" w:type="dxa"/>
              <w:left w:w="115" w:type="dxa"/>
              <w:bottom w:w="86" w:type="dxa"/>
              <w:right w:w="144" w:type="dxa"/>
            </w:tcMar>
          </w:tcPr>
          <w:p w14:paraId="685CE9D0" w14:textId="77777777" w:rsidR="0005254B" w:rsidRPr="00332DD1" w:rsidRDefault="0005254B" w:rsidP="0005254B">
            <w:pPr>
              <w:pStyle w:val="RegularTextCMS"/>
              <w:rPr>
                <w:lang w:val="es-US"/>
              </w:rPr>
            </w:pPr>
            <w:r w:rsidRPr="00332DD1">
              <w:rPr>
                <w:lang w:val="es-US"/>
              </w:rPr>
              <w:t>Análisis de laboratorio, como de sangre</w:t>
            </w:r>
          </w:p>
        </w:tc>
        <w:tc>
          <w:tcPr>
            <w:tcW w:w="2736" w:type="dxa"/>
            <w:tcBorders>
              <w:top w:val="single" w:sz="6" w:space="0" w:color="70AFD9"/>
              <w:bottom w:val="single" w:sz="6" w:space="0" w:color="70AFD9"/>
            </w:tcBorders>
            <w:tcMar>
              <w:top w:w="58" w:type="dxa"/>
              <w:left w:w="115" w:type="dxa"/>
              <w:bottom w:w="86" w:type="dxa"/>
              <w:right w:w="144" w:type="dxa"/>
            </w:tcMar>
          </w:tcPr>
          <w:p w14:paraId="4F82C2AD"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66735930" w14:textId="77777777" w:rsidR="0005254B" w:rsidRPr="00332DD1" w:rsidRDefault="0005254B" w:rsidP="0005254B">
            <w:pPr>
              <w:pStyle w:val="RegularTextCMS"/>
              <w:rPr>
                <w:lang w:val="es-US"/>
              </w:rPr>
            </w:pPr>
          </w:p>
        </w:tc>
      </w:tr>
      <w:tr w:rsidR="0005254B" w:rsidRPr="00332DD1" w14:paraId="52DB35D5" w14:textId="77777777" w:rsidTr="00C4047B">
        <w:trPr>
          <w:trHeight w:val="144"/>
        </w:trPr>
        <w:tc>
          <w:tcPr>
            <w:tcW w:w="2520" w:type="dxa"/>
            <w:vMerge/>
            <w:shd w:val="clear" w:color="auto" w:fill="C0E8FB"/>
            <w:noWrap/>
            <w:tcMar>
              <w:top w:w="58" w:type="dxa"/>
              <w:left w:w="115" w:type="dxa"/>
              <w:bottom w:w="86" w:type="dxa"/>
              <w:right w:w="144" w:type="dxa"/>
            </w:tcMar>
          </w:tcPr>
          <w:p w14:paraId="6C55894E" w14:textId="77777777" w:rsidR="0005254B" w:rsidRPr="00332DD1" w:rsidRDefault="0005254B" w:rsidP="0005254B">
            <w:pPr>
              <w:pStyle w:val="RegularTextCMS"/>
              <w:rPr>
                <w:b/>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8817158" w14:textId="77777777" w:rsidR="0005254B" w:rsidRPr="00332DD1" w:rsidRDefault="0005254B" w:rsidP="0005254B">
            <w:pPr>
              <w:pStyle w:val="RegularTextCMS"/>
              <w:rPr>
                <w:lang w:val="es-US"/>
              </w:rPr>
            </w:pPr>
            <w:r w:rsidRPr="00332DD1">
              <w:rPr>
                <w:lang w:val="es-US"/>
              </w:rPr>
              <w:t>Radiografías u otras imágenes, como tomografías axiales computarizadas (CAT Scans)</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08E60820"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BD26E37" w14:textId="77777777" w:rsidR="0005254B" w:rsidRPr="00332DD1" w:rsidRDefault="0005254B" w:rsidP="0005254B">
            <w:pPr>
              <w:pStyle w:val="RegularTextCMS"/>
              <w:rPr>
                <w:lang w:val="es-US"/>
              </w:rPr>
            </w:pPr>
          </w:p>
        </w:tc>
      </w:tr>
      <w:tr w:rsidR="0005254B" w:rsidRPr="00332DD1" w14:paraId="32FA5FD4" w14:textId="77777777" w:rsidTr="00C4047B">
        <w:trPr>
          <w:trHeight w:val="576"/>
        </w:trPr>
        <w:tc>
          <w:tcPr>
            <w:tcW w:w="2520" w:type="dxa"/>
            <w:vMerge/>
            <w:tcBorders>
              <w:bottom w:val="single" w:sz="4" w:space="0" w:color="70AFD9"/>
            </w:tcBorders>
            <w:shd w:val="clear" w:color="auto" w:fill="C0E8FB"/>
            <w:noWrap/>
            <w:tcMar>
              <w:top w:w="58" w:type="dxa"/>
              <w:left w:w="115" w:type="dxa"/>
              <w:bottom w:w="86" w:type="dxa"/>
              <w:right w:w="144" w:type="dxa"/>
            </w:tcMar>
          </w:tcPr>
          <w:p w14:paraId="3EACFDFA" w14:textId="77777777" w:rsidR="0005254B" w:rsidRPr="00332DD1" w:rsidRDefault="0005254B" w:rsidP="0005254B">
            <w:pPr>
              <w:pStyle w:val="RegularTextCMS"/>
              <w:rPr>
                <w:b/>
                <w:lang w:val="es-US"/>
              </w:rPr>
            </w:pPr>
          </w:p>
        </w:tc>
        <w:tc>
          <w:tcPr>
            <w:tcW w:w="4147" w:type="dxa"/>
            <w:tcBorders>
              <w:top w:val="single" w:sz="6" w:space="0" w:color="70AFD9"/>
              <w:bottom w:val="single" w:sz="4" w:space="0" w:color="70AFD9"/>
            </w:tcBorders>
            <w:tcMar>
              <w:top w:w="58" w:type="dxa"/>
              <w:left w:w="115" w:type="dxa"/>
              <w:bottom w:w="86" w:type="dxa"/>
              <w:right w:w="144" w:type="dxa"/>
            </w:tcMar>
          </w:tcPr>
          <w:p w14:paraId="0D98323F" w14:textId="77777777" w:rsidR="0005254B" w:rsidRPr="00332DD1" w:rsidDel="00B53F29" w:rsidRDefault="0005254B" w:rsidP="0005254B">
            <w:pPr>
              <w:pStyle w:val="RegularTextCMS"/>
              <w:rPr>
                <w:lang w:val="es-US"/>
              </w:rPr>
            </w:pPr>
            <w:r w:rsidRPr="00332DD1">
              <w:rPr>
                <w:lang w:val="es-US"/>
              </w:rPr>
              <w:t>Exámenes exploratorios, como pruebas para detectar el cáncer</w:t>
            </w:r>
          </w:p>
        </w:tc>
        <w:tc>
          <w:tcPr>
            <w:tcW w:w="2736" w:type="dxa"/>
            <w:tcBorders>
              <w:top w:val="single" w:sz="6" w:space="0" w:color="70AFD9"/>
              <w:bottom w:val="single" w:sz="4" w:space="0" w:color="70AFD9"/>
            </w:tcBorders>
            <w:tcMar>
              <w:top w:w="58" w:type="dxa"/>
              <w:left w:w="115" w:type="dxa"/>
              <w:bottom w:w="86" w:type="dxa"/>
              <w:right w:w="144" w:type="dxa"/>
            </w:tcMar>
          </w:tcPr>
          <w:p w14:paraId="1E51779E" w14:textId="57C81147" w:rsidR="006F0A86" w:rsidRPr="006F0A86" w:rsidRDefault="0005254B" w:rsidP="006F0A86">
            <w:pPr>
              <w:pStyle w:val="RegularTextCMS"/>
              <w:rPr>
                <w:lang w:val="es-US"/>
              </w:rPr>
            </w:pPr>
            <w:r w:rsidRPr="00332DD1">
              <w:rPr>
                <w:lang w:val="es-US"/>
              </w:rPr>
              <w:t>[$–]</w:t>
            </w:r>
          </w:p>
        </w:tc>
        <w:tc>
          <w:tcPr>
            <w:tcW w:w="5069" w:type="dxa"/>
            <w:tcBorders>
              <w:top w:val="single" w:sz="6" w:space="0" w:color="70AFD9"/>
              <w:bottom w:val="single" w:sz="4" w:space="0" w:color="70AFD9"/>
            </w:tcBorders>
            <w:noWrap/>
            <w:tcMar>
              <w:top w:w="58" w:type="dxa"/>
              <w:left w:w="115" w:type="dxa"/>
              <w:bottom w:w="86" w:type="dxa"/>
              <w:right w:w="144" w:type="dxa"/>
            </w:tcMar>
          </w:tcPr>
          <w:p w14:paraId="11C7A465" w14:textId="77777777" w:rsidR="006F0A86" w:rsidRPr="00332DD1" w:rsidRDefault="006F0A86" w:rsidP="0005254B">
            <w:pPr>
              <w:pStyle w:val="RegularTextCMS"/>
              <w:rPr>
                <w:lang w:val="es-US"/>
              </w:rPr>
            </w:pPr>
          </w:p>
        </w:tc>
      </w:tr>
      <w:tr w:rsidR="0005254B" w:rsidRPr="00332DD1" w14:paraId="7391F21F" w14:textId="77777777" w:rsidTr="00C4047B">
        <w:trPr>
          <w:trHeight w:val="6487"/>
        </w:trPr>
        <w:tc>
          <w:tcPr>
            <w:tcW w:w="2520" w:type="dxa"/>
            <w:tcBorders>
              <w:top w:val="nil"/>
            </w:tcBorders>
            <w:shd w:val="clear" w:color="auto" w:fill="C0E8FB"/>
            <w:noWrap/>
            <w:tcMar>
              <w:top w:w="58" w:type="dxa"/>
              <w:left w:w="115" w:type="dxa"/>
              <w:bottom w:w="86" w:type="dxa"/>
              <w:right w:w="144" w:type="dxa"/>
            </w:tcMar>
          </w:tcPr>
          <w:p w14:paraId="245D0853" w14:textId="41A3B7E6" w:rsidR="0005254B" w:rsidRPr="00332DD1" w:rsidRDefault="0005254B" w:rsidP="00C4047B">
            <w:pPr>
              <w:pStyle w:val="RegularTextCMS"/>
              <w:pageBreakBefore/>
              <w:rPr>
                <w:b/>
                <w:lang w:val="es-US"/>
              </w:rPr>
            </w:pPr>
            <w:r w:rsidRPr="00332DD1">
              <w:rPr>
                <w:b/>
                <w:lang w:val="es-US"/>
              </w:rPr>
              <w:t>Necesita medicamentos para atender su enfermedad o padecimiento (Este servicio continúa en la página siguiente)</w:t>
            </w:r>
          </w:p>
          <w:p w14:paraId="118AFA85" w14:textId="77777777" w:rsidR="0005254B" w:rsidRPr="00332DD1" w:rsidRDefault="0005254B" w:rsidP="0005254B">
            <w:pPr>
              <w:pStyle w:val="RegularTextCMS"/>
              <w:rPr>
                <w:b/>
                <w:lang w:val="es-US"/>
              </w:rPr>
            </w:pPr>
          </w:p>
        </w:tc>
        <w:tc>
          <w:tcPr>
            <w:tcW w:w="4147" w:type="dxa"/>
            <w:tcBorders>
              <w:top w:val="nil"/>
            </w:tcBorders>
            <w:shd w:val="clear" w:color="auto" w:fill="D5F2FE"/>
            <w:tcMar>
              <w:top w:w="58" w:type="dxa"/>
              <w:left w:w="115" w:type="dxa"/>
              <w:bottom w:w="86" w:type="dxa"/>
              <w:right w:w="144" w:type="dxa"/>
            </w:tcMar>
          </w:tcPr>
          <w:p w14:paraId="1BB97811" w14:textId="62D08CA2" w:rsidR="0005254B" w:rsidRPr="00332DD1" w:rsidRDefault="0005254B" w:rsidP="00C4047B">
            <w:pPr>
              <w:pStyle w:val="RegularTextCMS"/>
              <w:pageBreakBefore/>
              <w:rPr>
                <w:lang w:val="es-US"/>
              </w:rPr>
            </w:pPr>
            <w:r w:rsidRPr="00332DD1">
              <w:rPr>
                <w:lang w:val="es-US"/>
              </w:rPr>
              <w:t>Medicamentos genéricos (no de marca)</w:t>
            </w:r>
          </w:p>
        </w:tc>
        <w:tc>
          <w:tcPr>
            <w:tcW w:w="2736" w:type="dxa"/>
            <w:tcBorders>
              <w:top w:val="nil"/>
            </w:tcBorders>
            <w:shd w:val="clear" w:color="auto" w:fill="D5F2FE"/>
            <w:tcMar>
              <w:top w:w="58" w:type="dxa"/>
              <w:left w:w="115" w:type="dxa"/>
              <w:bottom w:w="86" w:type="dxa"/>
              <w:right w:w="144" w:type="dxa"/>
            </w:tcMar>
          </w:tcPr>
          <w:p w14:paraId="7BDD6FEE" w14:textId="77777777" w:rsidR="00C4047B" w:rsidRDefault="0005254B" w:rsidP="00C4047B">
            <w:pPr>
              <w:pStyle w:val="RegularTextCMS"/>
              <w:pageBreakBefore/>
            </w:pPr>
            <w:r w:rsidRPr="003D5F1B">
              <w:rPr>
                <w:rStyle w:val="PlanInstructions"/>
                <w:i w:val="0"/>
              </w:rPr>
              <w:t>[</w:t>
            </w:r>
            <w:r w:rsidRPr="003D5F1B">
              <w:rPr>
                <w:rStyle w:val="PlanInstructions"/>
              </w:rPr>
              <w:t>Plans should insert a single amount, or all applicable copay amounts for a tier with LIS copay amounts</w:t>
            </w:r>
            <w:r w:rsidRPr="003D5F1B">
              <w:rPr>
                <w:rStyle w:val="PlanInstructions"/>
                <w:i w:val="0"/>
              </w:rPr>
              <w:t>]</w:t>
            </w:r>
            <w:r w:rsidRPr="003D5F1B">
              <w:t xml:space="preserve"> </w:t>
            </w:r>
          </w:p>
          <w:p w14:paraId="33CDFABA" w14:textId="791BF737" w:rsidR="0005254B" w:rsidRPr="003D5F1B" w:rsidRDefault="0005254B" w:rsidP="00C4047B">
            <w:pPr>
              <w:pStyle w:val="RegularTextCMS"/>
              <w:pageBreakBefore/>
            </w:pPr>
            <w:r w:rsidRPr="003D5F1B">
              <w:t xml:space="preserve">para un suministro de </w:t>
            </w:r>
            <w:r w:rsidRPr="003D5F1B">
              <w:rPr>
                <w:rStyle w:val="PlanInstructions"/>
                <w:i w:val="0"/>
              </w:rPr>
              <w:t>[</w:t>
            </w:r>
            <w:r w:rsidRPr="003D5F1B">
              <w:rPr>
                <w:rStyle w:val="PlanInstructions"/>
              </w:rPr>
              <w:t>must be at least 30-day</w:t>
            </w:r>
            <w:r w:rsidRPr="003D5F1B">
              <w:rPr>
                <w:rStyle w:val="PlanInstructions"/>
                <w:i w:val="0"/>
              </w:rPr>
              <w:t>]</w:t>
            </w:r>
            <w:r w:rsidRPr="003D5F1B">
              <w:t xml:space="preserve"> días </w:t>
            </w:r>
          </w:p>
          <w:p w14:paraId="353FDD0C" w14:textId="40D2DC81" w:rsidR="0005254B" w:rsidRPr="00332DD1" w:rsidRDefault="0005254B" w:rsidP="00C4047B">
            <w:pPr>
              <w:pStyle w:val="RegularTextCMS"/>
              <w:pageBreakBefore/>
              <w:rPr>
                <w:lang w:val="es-US"/>
              </w:rPr>
            </w:pPr>
            <w:r w:rsidRPr="003D5F1B">
              <w:rPr>
                <w:rStyle w:val="PlanInstructions"/>
                <w:i w:val="0"/>
              </w:rPr>
              <w:t>[</w:t>
            </w:r>
            <w:r w:rsidRPr="003D5F1B">
              <w:rPr>
                <w:rStyle w:val="PlanInstructions"/>
              </w:rPr>
              <w:t>Plans may delete the following statement if they charge $0 for all generic drugs.</w:t>
            </w:r>
            <w:r w:rsidRPr="003D5F1B">
              <w:rPr>
                <w:rStyle w:val="PlanInstructions"/>
                <w:i w:val="0"/>
              </w:rPr>
              <w:t xml:space="preserve">] </w:t>
            </w:r>
            <w:r w:rsidRPr="00332DD1">
              <w:rPr>
                <w:lang w:val="es-US"/>
              </w:rPr>
              <w:t xml:space="preserve">Los copagos de medicamentos de receta podrían variar de acuerdo con el nivel de Ayuda adicional que usted reciba. Comuníquese con el </w:t>
            </w:r>
            <w:r w:rsidR="006F0A86" w:rsidRPr="00332DD1">
              <w:rPr>
                <w:lang w:val="es-US"/>
              </w:rPr>
              <w:t>plan para más detalles.</w:t>
            </w:r>
          </w:p>
        </w:tc>
        <w:tc>
          <w:tcPr>
            <w:tcW w:w="5069" w:type="dxa"/>
            <w:tcBorders>
              <w:top w:val="nil"/>
            </w:tcBorders>
            <w:shd w:val="clear" w:color="auto" w:fill="D5F2FE"/>
            <w:noWrap/>
            <w:tcMar>
              <w:top w:w="58" w:type="dxa"/>
              <w:left w:w="115" w:type="dxa"/>
              <w:bottom w:w="86" w:type="dxa"/>
              <w:right w:w="144" w:type="dxa"/>
            </w:tcMar>
          </w:tcPr>
          <w:p w14:paraId="013962D0" w14:textId="6E16BA68" w:rsidR="0005254B" w:rsidRPr="00332DD1" w:rsidRDefault="0005254B" w:rsidP="00C4047B">
            <w:pPr>
              <w:pStyle w:val="RegularTextCMS"/>
              <w:pageBreakBefore/>
              <w:rPr>
                <w:rStyle w:val="PlanInstructions"/>
                <w:i w:val="0"/>
                <w:lang w:val="es-US"/>
              </w:rPr>
            </w:pPr>
            <w:r w:rsidRPr="00332DD1">
              <w:rPr>
                <w:lang w:val="es-US"/>
              </w:rPr>
              <w:t>Posiblemente haya limitaciones en cuanto a los tipos de medicamentos cubiertos. Lea más información en la Lista de medicamentos cubiertos (Lista de medicamentos) de &lt;plan name&gt;</w:t>
            </w:r>
            <w:r w:rsidRPr="00332DD1">
              <w:rPr>
                <w:rStyle w:val="PlanInstructions"/>
                <w:i w:val="0"/>
                <w:lang w:val="es-US"/>
              </w:rPr>
              <w:t>.</w:t>
            </w:r>
          </w:p>
          <w:p w14:paraId="6E0FEA07" w14:textId="119086D4" w:rsidR="0005254B" w:rsidRPr="003D5F1B" w:rsidRDefault="0005254B" w:rsidP="00C4047B">
            <w:pPr>
              <w:pStyle w:val="RegularTextCMS"/>
              <w:pageBreakBefore/>
            </w:pPr>
            <w:r w:rsidRPr="003D5F1B">
              <w:rPr>
                <w:rStyle w:val="PlanInstructions"/>
                <w:i w:val="0"/>
              </w:rPr>
              <w:t>[</w:t>
            </w:r>
            <w:r w:rsidRPr="003D5F1B">
              <w:rPr>
                <w:rStyle w:val="PlanInstructions"/>
              </w:rPr>
              <w:t>Plans must indicate if extended-day supplies are available at retail and/or mail order pharmacy locations and make clear that the cost sharing amount for these extended-day supplies is the same as for a one-month supply.</w:t>
            </w:r>
            <w:r w:rsidRPr="003D5F1B">
              <w:rPr>
                <w:rStyle w:val="PlanInstructions"/>
                <w:i w:val="0"/>
              </w:rPr>
              <w:t>]</w:t>
            </w:r>
          </w:p>
        </w:tc>
      </w:tr>
      <w:tr w:rsidR="0005254B" w:rsidRPr="00332DD1" w14:paraId="6145A122" w14:textId="77777777" w:rsidTr="00C4047B">
        <w:trPr>
          <w:trHeight w:val="5392"/>
        </w:trPr>
        <w:tc>
          <w:tcPr>
            <w:tcW w:w="2520" w:type="dxa"/>
            <w:shd w:val="clear" w:color="auto" w:fill="C0E8FB"/>
            <w:noWrap/>
            <w:tcMar>
              <w:top w:w="58" w:type="dxa"/>
              <w:left w:w="115" w:type="dxa"/>
              <w:bottom w:w="86" w:type="dxa"/>
              <w:right w:w="144" w:type="dxa"/>
            </w:tcMar>
          </w:tcPr>
          <w:p w14:paraId="73EE2E91" w14:textId="5CB58AA5" w:rsidR="0005254B" w:rsidRPr="00332DD1" w:rsidRDefault="0005254B" w:rsidP="0005254B">
            <w:pPr>
              <w:pStyle w:val="RegularTextCMS"/>
              <w:rPr>
                <w:b/>
                <w:bCs/>
                <w:lang w:val="es-US"/>
              </w:rPr>
            </w:pPr>
            <w:r w:rsidRPr="00332DD1">
              <w:rPr>
                <w:b/>
                <w:lang w:val="es-US"/>
              </w:rPr>
              <w:t>Necesita medicamentos para atender su enfermedad o padecimiento (continuación)</w:t>
            </w:r>
          </w:p>
          <w:p w14:paraId="3AB08DAF" w14:textId="77777777" w:rsidR="0005254B" w:rsidRPr="00332DD1" w:rsidRDefault="0005254B" w:rsidP="0005254B">
            <w:pPr>
              <w:pStyle w:val="RegularTextCMS"/>
              <w:rPr>
                <w:lang w:val="es-US"/>
              </w:rPr>
            </w:pPr>
          </w:p>
        </w:tc>
        <w:tc>
          <w:tcPr>
            <w:tcW w:w="4147" w:type="dxa"/>
            <w:tcBorders>
              <w:bottom w:val="single" w:sz="6" w:space="0" w:color="70AFD9"/>
            </w:tcBorders>
            <w:tcMar>
              <w:top w:w="58" w:type="dxa"/>
              <w:left w:w="115" w:type="dxa"/>
              <w:bottom w:w="86" w:type="dxa"/>
              <w:right w:w="144" w:type="dxa"/>
            </w:tcMar>
          </w:tcPr>
          <w:p w14:paraId="22384359" w14:textId="714EFD69" w:rsidR="0005254B" w:rsidRPr="00332DD1" w:rsidRDefault="0005254B" w:rsidP="0005254B">
            <w:pPr>
              <w:pStyle w:val="RegularTextCMS"/>
              <w:rPr>
                <w:lang w:val="es-US"/>
              </w:rPr>
            </w:pPr>
            <w:r w:rsidRPr="00332DD1">
              <w:rPr>
                <w:lang w:val="es-US"/>
              </w:rPr>
              <w:t>Medicamentos de marca</w:t>
            </w:r>
          </w:p>
        </w:tc>
        <w:tc>
          <w:tcPr>
            <w:tcW w:w="2736" w:type="dxa"/>
            <w:tcBorders>
              <w:bottom w:val="single" w:sz="6" w:space="0" w:color="70AFD9"/>
            </w:tcBorders>
            <w:tcMar>
              <w:top w:w="58" w:type="dxa"/>
              <w:left w:w="115" w:type="dxa"/>
              <w:bottom w:w="86" w:type="dxa"/>
              <w:right w:w="144" w:type="dxa"/>
            </w:tcMar>
          </w:tcPr>
          <w:p w14:paraId="511873DC" w14:textId="3411754E" w:rsidR="0005254B" w:rsidRPr="003D5F1B" w:rsidRDefault="0005254B" w:rsidP="0005254B">
            <w:pPr>
              <w:pStyle w:val="RegularTextCMS"/>
              <w:rPr>
                <w:rStyle w:val="PlanInstructions"/>
              </w:rPr>
            </w:pPr>
            <w:r w:rsidRPr="003D5F1B">
              <w:rPr>
                <w:rStyle w:val="PlanInstructions"/>
                <w:i w:val="0"/>
              </w:rPr>
              <w:t>[</w:t>
            </w:r>
            <w:r w:rsidRPr="003D5F1B">
              <w:rPr>
                <w:rStyle w:val="PlanInstructions"/>
              </w:rPr>
              <w:t>Plans should insert a single amount, or all applicable copay amounts for a tier with LIS copay amounts</w:t>
            </w:r>
            <w:r w:rsidRPr="003D5F1B">
              <w:rPr>
                <w:rStyle w:val="PlanInstructions"/>
                <w:i w:val="0"/>
              </w:rPr>
              <w:t xml:space="preserve">] </w:t>
            </w:r>
            <w:r w:rsidRPr="00C4047B">
              <w:t xml:space="preserve">para un suministro de </w:t>
            </w:r>
            <w:r w:rsidRPr="003D5F1B">
              <w:rPr>
                <w:rStyle w:val="PlanInstructions"/>
                <w:i w:val="0"/>
              </w:rPr>
              <w:t>[</w:t>
            </w:r>
            <w:r w:rsidRPr="003D5F1B">
              <w:rPr>
                <w:rStyle w:val="PlanInstructions"/>
              </w:rPr>
              <w:t>must be at least 30-day</w:t>
            </w:r>
            <w:r w:rsidRPr="003D5F1B">
              <w:rPr>
                <w:rStyle w:val="PlanInstructions"/>
                <w:i w:val="0"/>
              </w:rPr>
              <w:t>]</w:t>
            </w:r>
            <w:r w:rsidRPr="003D5F1B">
              <w:t xml:space="preserve"> </w:t>
            </w:r>
            <w:r w:rsidRPr="00C4047B">
              <w:t>días</w:t>
            </w:r>
          </w:p>
          <w:p w14:paraId="637C7FD4" w14:textId="3221A0DB" w:rsidR="0005254B" w:rsidRPr="00332DD1" w:rsidRDefault="0005254B" w:rsidP="0005254B">
            <w:pPr>
              <w:pStyle w:val="RegularTextCMS"/>
              <w:rPr>
                <w:rStyle w:val="PlanInstructions"/>
                <w:i w:val="0"/>
                <w:lang w:val="es-US"/>
              </w:rPr>
            </w:pPr>
            <w:r w:rsidRPr="003D5F1B">
              <w:rPr>
                <w:rStyle w:val="PlanInstructions"/>
                <w:i w:val="0"/>
              </w:rPr>
              <w:t>[</w:t>
            </w:r>
            <w:r w:rsidRPr="003D5F1B">
              <w:rPr>
                <w:rStyle w:val="PlanInstructions"/>
              </w:rPr>
              <w:t>Plans may delete the following statement if they charge $0 for all brand name drugs.</w:t>
            </w:r>
            <w:r w:rsidRPr="003D5F1B">
              <w:rPr>
                <w:rStyle w:val="PlanInstructions"/>
                <w:i w:val="0"/>
              </w:rPr>
              <w:t>]</w:t>
            </w:r>
            <w:r w:rsidRPr="003D5F1B">
              <w:rPr>
                <w:rStyle w:val="PlanInstructions"/>
              </w:rPr>
              <w:t xml:space="preserve"> </w:t>
            </w:r>
            <w:r w:rsidRPr="00332DD1">
              <w:rPr>
                <w:lang w:val="es-US"/>
              </w:rPr>
              <w:t>Los copagos de medicamentos de receta podrían variar de acuerdo con el nivel de Ayuda adicional que usted reciba. Comuníquese con el plan para conocer más detalles.</w:t>
            </w:r>
          </w:p>
        </w:tc>
        <w:tc>
          <w:tcPr>
            <w:tcW w:w="5069" w:type="dxa"/>
            <w:tcBorders>
              <w:bottom w:val="single" w:sz="6" w:space="0" w:color="70AFD9"/>
            </w:tcBorders>
            <w:noWrap/>
            <w:tcMar>
              <w:top w:w="58" w:type="dxa"/>
              <w:left w:w="115" w:type="dxa"/>
              <w:bottom w:w="86" w:type="dxa"/>
              <w:right w:w="144" w:type="dxa"/>
            </w:tcMar>
          </w:tcPr>
          <w:p w14:paraId="1D24ACEF" w14:textId="004E3D30" w:rsidR="0005254B" w:rsidRPr="00332DD1" w:rsidRDefault="0005254B" w:rsidP="0005254B">
            <w:pPr>
              <w:pStyle w:val="RegularTextCMS"/>
              <w:rPr>
                <w:rStyle w:val="PlanInstructions"/>
                <w:i w:val="0"/>
                <w:lang w:val="es-US"/>
              </w:rPr>
            </w:pPr>
            <w:r w:rsidRPr="00332DD1">
              <w:rPr>
                <w:lang w:val="es-US"/>
              </w:rPr>
              <w:t>Posiblemente haya limitaciones en cuanto a los tipos de medicamentos cubiertos. Lea más información en la Lista de medicamentos cubiertos (Lista de medicamentos) de &lt;plan name&gt;</w:t>
            </w:r>
            <w:r w:rsidRPr="00332DD1">
              <w:rPr>
                <w:rStyle w:val="PlanInstructions"/>
                <w:i w:val="0"/>
                <w:lang w:val="es-US"/>
              </w:rPr>
              <w:t>.</w:t>
            </w:r>
          </w:p>
          <w:p w14:paraId="3A40C155" w14:textId="230B0998" w:rsidR="0005254B" w:rsidRPr="003D5F1B" w:rsidRDefault="0005254B" w:rsidP="0005254B">
            <w:pPr>
              <w:pStyle w:val="RegularTextCMS"/>
              <w:rPr>
                <w:rStyle w:val="PlanInstructions"/>
                <w:i w:val="0"/>
              </w:rPr>
            </w:pPr>
            <w:r w:rsidRPr="003D5F1B">
              <w:rPr>
                <w:rStyle w:val="PlanInstructions"/>
                <w:i w:val="0"/>
              </w:rPr>
              <w:t>[</w:t>
            </w:r>
            <w:r w:rsidRPr="003D5F1B">
              <w:rPr>
                <w:rStyle w:val="PlanInstructions"/>
              </w:rPr>
              <w:t>Plans must indicate if extended-day supplies are available at retail and/or mail order pharmacy locations and make clear that the cost sharing amount for these extended-day supplies is the same as for a one-month supply.</w:t>
            </w:r>
            <w:r w:rsidRPr="003D5F1B">
              <w:rPr>
                <w:rStyle w:val="PlanInstructions"/>
                <w:i w:val="0"/>
              </w:rPr>
              <w:t>]</w:t>
            </w:r>
          </w:p>
        </w:tc>
      </w:tr>
      <w:tr w:rsidR="0005254B" w:rsidRPr="00B772D1" w14:paraId="3AFA434E" w14:textId="77777777" w:rsidTr="00C4047B">
        <w:trPr>
          <w:trHeight w:val="1180"/>
        </w:trPr>
        <w:tc>
          <w:tcPr>
            <w:tcW w:w="2520" w:type="dxa"/>
            <w:vMerge w:val="restart"/>
            <w:shd w:val="clear" w:color="auto" w:fill="C0E8FB"/>
            <w:noWrap/>
            <w:tcMar>
              <w:top w:w="58" w:type="dxa"/>
              <w:left w:w="115" w:type="dxa"/>
              <w:bottom w:w="86" w:type="dxa"/>
              <w:right w:w="144" w:type="dxa"/>
            </w:tcMar>
          </w:tcPr>
          <w:p w14:paraId="5553CF6E" w14:textId="7F1A7792" w:rsidR="0005254B" w:rsidRPr="00937DD4" w:rsidRDefault="0005254B" w:rsidP="0005254B">
            <w:pPr>
              <w:pStyle w:val="RegularTextCMS"/>
              <w:rPr>
                <w:b/>
                <w:lang w:val="es-US"/>
              </w:rPr>
            </w:pPr>
            <w:r w:rsidRPr="00332DD1">
              <w:rPr>
                <w:b/>
                <w:lang w:val="es-US"/>
              </w:rPr>
              <w:t>Necesita medicamentos para atender su enfermedad o padecimiento</w:t>
            </w:r>
            <w:r>
              <w:rPr>
                <w:b/>
                <w:lang w:val="es-US"/>
              </w:rPr>
              <w:t xml:space="preserve"> </w:t>
            </w:r>
            <w:r w:rsidRPr="00332DD1">
              <w:rPr>
                <w:b/>
                <w:lang w:val="es-US"/>
              </w:rPr>
              <w:t>(continuación)</w:t>
            </w:r>
          </w:p>
        </w:tc>
        <w:tc>
          <w:tcPr>
            <w:tcW w:w="4147" w:type="dxa"/>
            <w:tcBorders>
              <w:bottom w:val="single" w:sz="6" w:space="0" w:color="70AFD9"/>
            </w:tcBorders>
            <w:shd w:val="clear" w:color="auto" w:fill="D5F2FE"/>
            <w:tcMar>
              <w:top w:w="58" w:type="dxa"/>
              <w:left w:w="115" w:type="dxa"/>
              <w:bottom w:w="86" w:type="dxa"/>
              <w:right w:w="144" w:type="dxa"/>
            </w:tcMar>
          </w:tcPr>
          <w:p w14:paraId="1C38F72C" w14:textId="77777777" w:rsidR="0005254B" w:rsidRPr="00332DD1" w:rsidRDefault="0005254B" w:rsidP="0005254B">
            <w:pPr>
              <w:pStyle w:val="RegularTextCMS"/>
              <w:rPr>
                <w:lang w:val="es-US"/>
              </w:rPr>
            </w:pPr>
            <w:r w:rsidRPr="00332DD1">
              <w:rPr>
                <w:lang w:val="es-US"/>
              </w:rPr>
              <w:t>Medicamentos de venta libre</w:t>
            </w:r>
          </w:p>
        </w:tc>
        <w:tc>
          <w:tcPr>
            <w:tcW w:w="2736" w:type="dxa"/>
            <w:tcBorders>
              <w:bottom w:val="single" w:sz="6" w:space="0" w:color="70AFD9"/>
            </w:tcBorders>
            <w:shd w:val="clear" w:color="auto" w:fill="D5F2FE"/>
          </w:tcPr>
          <w:p w14:paraId="3A90DF6D" w14:textId="1A4C076A" w:rsidR="0005254B" w:rsidRPr="003D5F1B" w:rsidRDefault="0005254B" w:rsidP="0005254B">
            <w:pPr>
              <w:pStyle w:val="RegularTextCMS"/>
              <w:rPr>
                <w:rStyle w:val="PlanInstructions"/>
              </w:rPr>
            </w:pPr>
            <w:r w:rsidRPr="003D5F1B">
              <w:rPr>
                <w:rStyle w:val="PlanInstructions"/>
                <w:i w:val="0"/>
              </w:rPr>
              <w:t>[</w:t>
            </w:r>
            <w:r w:rsidRPr="003D5F1B">
              <w:rPr>
                <w:rStyle w:val="PlanInstructions"/>
              </w:rPr>
              <w:t>Plans should insert a single amount, multiple amounts, or minimum/ maximum range.</w:t>
            </w:r>
            <w:r w:rsidRPr="003D5F1B">
              <w:rPr>
                <w:rStyle w:val="PlanInstructions"/>
                <w:i w:val="0"/>
              </w:rPr>
              <w:t>]</w:t>
            </w:r>
          </w:p>
        </w:tc>
        <w:tc>
          <w:tcPr>
            <w:tcW w:w="5069" w:type="dxa"/>
            <w:tcBorders>
              <w:bottom w:val="single" w:sz="6" w:space="0" w:color="70AFD9"/>
            </w:tcBorders>
            <w:shd w:val="clear" w:color="auto" w:fill="D5F2FE"/>
          </w:tcPr>
          <w:p w14:paraId="6D463F60" w14:textId="2D980CAA" w:rsidR="0005254B" w:rsidRPr="00332DD1" w:rsidRDefault="0005254B" w:rsidP="0005254B">
            <w:pPr>
              <w:pStyle w:val="RegularTextCMS"/>
              <w:rPr>
                <w:rStyle w:val="PlanInstructions"/>
                <w:i w:val="0"/>
                <w:color w:val="auto"/>
                <w:lang w:val="es-US"/>
              </w:rPr>
            </w:pPr>
            <w:r w:rsidRPr="00332DD1">
              <w:rPr>
                <w:lang w:val="es-US"/>
              </w:rPr>
              <w:t>Posiblemente haya limitaciones en cuanto a los tipos de medicamentos cubiertos. Lea más información en la Lista de medicamentos cubiertos (Lista de medicamentos) de &lt;plan name&gt;.</w:t>
            </w:r>
          </w:p>
        </w:tc>
      </w:tr>
      <w:tr w:rsidR="0005254B" w:rsidRPr="00B772D1" w14:paraId="35EF351A" w14:textId="77777777" w:rsidTr="00C4047B">
        <w:trPr>
          <w:trHeight w:val="1846"/>
        </w:trPr>
        <w:tc>
          <w:tcPr>
            <w:tcW w:w="2520" w:type="dxa"/>
            <w:vMerge/>
            <w:shd w:val="clear" w:color="auto" w:fill="C0E8FB"/>
            <w:noWrap/>
            <w:tcMar>
              <w:top w:w="58" w:type="dxa"/>
              <w:left w:w="115" w:type="dxa"/>
              <w:bottom w:w="86" w:type="dxa"/>
              <w:right w:w="144" w:type="dxa"/>
            </w:tcMar>
          </w:tcPr>
          <w:p w14:paraId="2C3D6636" w14:textId="77777777" w:rsidR="0005254B" w:rsidRPr="00332DD1" w:rsidRDefault="0005254B" w:rsidP="0005254B">
            <w:pPr>
              <w:pStyle w:val="RegularTextCMS"/>
              <w:rPr>
                <w:lang w:val="es-US"/>
              </w:rPr>
            </w:pPr>
          </w:p>
        </w:tc>
        <w:tc>
          <w:tcPr>
            <w:tcW w:w="4147" w:type="dxa"/>
            <w:tcBorders>
              <w:top w:val="single" w:sz="6" w:space="0" w:color="70AFD9"/>
            </w:tcBorders>
            <w:tcMar>
              <w:top w:w="58" w:type="dxa"/>
              <w:left w:w="115" w:type="dxa"/>
              <w:bottom w:w="86" w:type="dxa"/>
              <w:right w:w="144" w:type="dxa"/>
            </w:tcMar>
          </w:tcPr>
          <w:p w14:paraId="4D4BBF4B" w14:textId="27496D28" w:rsidR="0005254B" w:rsidRPr="00332DD1" w:rsidRDefault="0005254B" w:rsidP="0005254B">
            <w:pPr>
              <w:pStyle w:val="RegularTextCMS"/>
              <w:rPr>
                <w:lang w:val="es-US"/>
              </w:rPr>
            </w:pPr>
            <w:r w:rsidRPr="00332DD1">
              <w:rPr>
                <w:lang w:val="es-US"/>
              </w:rPr>
              <w:t>Medicamentos de receta de Medicare Parte B</w:t>
            </w:r>
          </w:p>
          <w:p w14:paraId="7B381A90" w14:textId="284C0E9F" w:rsidR="0005254B" w:rsidRPr="00332DD1" w:rsidRDefault="0005254B" w:rsidP="0005254B">
            <w:pPr>
              <w:pStyle w:val="RegularTextCMS"/>
              <w:rPr>
                <w:lang w:val="es-US"/>
              </w:rPr>
            </w:pPr>
          </w:p>
        </w:tc>
        <w:tc>
          <w:tcPr>
            <w:tcW w:w="2736" w:type="dxa"/>
            <w:tcBorders>
              <w:top w:val="single" w:sz="6" w:space="0" w:color="70AFD9"/>
            </w:tcBorders>
          </w:tcPr>
          <w:p w14:paraId="32600458" w14:textId="6187B7F2" w:rsidR="0005254B" w:rsidRPr="00332DD1" w:rsidRDefault="0005254B" w:rsidP="0005254B">
            <w:pPr>
              <w:pStyle w:val="RegularTextCMS"/>
              <w:rPr>
                <w:lang w:val="es-US"/>
              </w:rPr>
            </w:pPr>
            <w:r w:rsidRPr="00332DD1">
              <w:rPr>
                <w:lang w:val="es-US"/>
              </w:rPr>
              <w:t>[$–]</w:t>
            </w:r>
          </w:p>
        </w:tc>
        <w:tc>
          <w:tcPr>
            <w:tcW w:w="5069" w:type="dxa"/>
            <w:tcBorders>
              <w:top w:val="single" w:sz="6" w:space="0" w:color="70AFD9"/>
            </w:tcBorders>
          </w:tcPr>
          <w:p w14:paraId="4A86F198" w14:textId="5C16BB16" w:rsidR="0005254B" w:rsidRPr="00332DD1" w:rsidRDefault="0005254B" w:rsidP="0005254B">
            <w:pPr>
              <w:pStyle w:val="RegularTextCMS"/>
              <w:rPr>
                <w:lang w:val="es-US"/>
              </w:rPr>
            </w:pPr>
            <w:r w:rsidRPr="00332DD1">
              <w:rPr>
                <w:lang w:val="es-US"/>
              </w:rPr>
              <w:t xml:space="preserve">Los medicamentos de Parte B incluyen medicamentos administrados por su médico en su consultorio, algunos medicamentos orales para el cáncer y algunos medicamentos usados con cierto equipo médico. Lea en el </w:t>
            </w:r>
            <w:r w:rsidRPr="00332DD1">
              <w:rPr>
                <w:i/>
                <w:lang w:val="es-US"/>
              </w:rPr>
              <w:t xml:space="preserve">Manual del </w:t>
            </w:r>
            <w:r>
              <w:rPr>
                <w:i/>
                <w:lang w:val="es-US"/>
              </w:rPr>
              <w:t>m</w:t>
            </w:r>
            <w:r w:rsidRPr="00332DD1">
              <w:rPr>
                <w:i/>
                <w:lang w:val="es-US"/>
              </w:rPr>
              <w:t xml:space="preserve">iembro </w:t>
            </w:r>
            <w:r w:rsidRPr="00332DD1">
              <w:rPr>
                <w:lang w:val="es-US"/>
              </w:rPr>
              <w:t>más información sobre estos medicamentos.</w:t>
            </w:r>
          </w:p>
        </w:tc>
      </w:tr>
      <w:tr w:rsidR="0005254B" w:rsidRPr="00332DD1" w14:paraId="5DE7CC25" w14:textId="77777777" w:rsidTr="00C4047B">
        <w:trPr>
          <w:trHeight w:val="20"/>
        </w:trPr>
        <w:tc>
          <w:tcPr>
            <w:tcW w:w="2520" w:type="dxa"/>
            <w:tcBorders>
              <w:top w:val="single" w:sz="6" w:space="0" w:color="70AFD9"/>
            </w:tcBorders>
            <w:shd w:val="clear" w:color="auto" w:fill="C0E8FB"/>
            <w:noWrap/>
            <w:tcMar>
              <w:top w:w="58" w:type="dxa"/>
              <w:left w:w="115" w:type="dxa"/>
              <w:bottom w:w="86" w:type="dxa"/>
              <w:right w:w="144" w:type="dxa"/>
            </w:tcMar>
          </w:tcPr>
          <w:p w14:paraId="7E7D1C73" w14:textId="77777777" w:rsidR="0005254B" w:rsidRPr="00D04894" w:rsidRDefault="0005254B" w:rsidP="0005254B">
            <w:pPr>
              <w:pStyle w:val="RegularTextCMS"/>
              <w:rPr>
                <w:b/>
                <w:lang w:val="es-US"/>
              </w:rPr>
            </w:pPr>
            <w:r w:rsidRPr="00D04894">
              <w:rPr>
                <w:b/>
                <w:lang w:val="es-US"/>
              </w:rPr>
              <w:t>Usted necesita tratamiento después de una embolia o accidente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0B9740C" w14:textId="77777777" w:rsidR="0005254B" w:rsidRPr="00332DD1" w:rsidRDefault="0005254B" w:rsidP="0005254B">
            <w:pPr>
              <w:pStyle w:val="RegularTextCMS"/>
              <w:rPr>
                <w:lang w:val="es-US"/>
              </w:rPr>
            </w:pPr>
            <w:r w:rsidRPr="00332DD1">
              <w:rPr>
                <w:lang w:val="es-US"/>
              </w:rPr>
              <w:t>Terapia física, ocupacional o del habla</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05A5A50A"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EB91858" w14:textId="77777777" w:rsidR="0005254B" w:rsidRPr="00332DD1" w:rsidRDefault="0005254B" w:rsidP="0005254B">
            <w:pPr>
              <w:pStyle w:val="RegularTextCMS"/>
              <w:rPr>
                <w:lang w:val="es-US"/>
              </w:rPr>
            </w:pPr>
          </w:p>
        </w:tc>
      </w:tr>
      <w:tr w:rsidR="0005254B" w:rsidRPr="00332DD1" w14:paraId="6F09B048" w14:textId="77777777" w:rsidTr="00C4047B">
        <w:trPr>
          <w:trHeight w:val="270"/>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7C8ADA09" w14:textId="12176268" w:rsidR="0005254B" w:rsidRPr="00937DD4" w:rsidRDefault="0005254B" w:rsidP="0005254B">
            <w:pPr>
              <w:pStyle w:val="RegularTextCMS"/>
              <w:rPr>
                <w:b/>
                <w:color w:val="548DD4"/>
                <w:lang w:val="es-US"/>
              </w:rPr>
            </w:pPr>
            <w:r w:rsidRPr="00D04894">
              <w:rPr>
                <w:b/>
                <w:lang w:val="es-US"/>
              </w:rPr>
              <w:t xml:space="preserve">Usted necesita cuidados de emergencia </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DB7511" w14:textId="0CD5B28B" w:rsidR="0005254B" w:rsidRPr="00332DD1" w:rsidRDefault="0005254B" w:rsidP="0005254B">
            <w:pPr>
              <w:pStyle w:val="RegularTextCMS"/>
              <w:rPr>
                <w:lang w:val="es-US"/>
              </w:rPr>
            </w:pPr>
            <w:r w:rsidRPr="00332DD1">
              <w:rPr>
                <w:lang w:val="es-US"/>
              </w:rPr>
              <w:t>Servicios de sala de emergencias</w:t>
            </w:r>
          </w:p>
        </w:tc>
        <w:tc>
          <w:tcPr>
            <w:tcW w:w="273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F26F94B" w14:textId="16B9ADD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536B6A6" w14:textId="5B6A0BB1" w:rsidR="0005254B" w:rsidRPr="003D5F1B" w:rsidRDefault="0005254B" w:rsidP="0005254B">
            <w:pPr>
              <w:pStyle w:val="RegularTextCMS"/>
              <w:rPr>
                <w:color w:val="548DD4"/>
              </w:rPr>
            </w:pPr>
            <w:r w:rsidRPr="003D5F1B">
              <w:rPr>
                <w:rStyle w:val="PlanInstructions"/>
                <w:i w:val="0"/>
              </w:rPr>
              <w:t>[</w:t>
            </w:r>
            <w:r w:rsidRPr="003D5F1B">
              <w:rPr>
                <w:rStyle w:val="PlanInstructions"/>
              </w:rPr>
              <w:t>Plans must state that they provide emergency room services OON and without prior authorization requirements.</w:t>
            </w:r>
            <w:r w:rsidRPr="003D5F1B">
              <w:rPr>
                <w:rStyle w:val="PlanInstructions"/>
                <w:i w:val="0"/>
              </w:rPr>
              <w:t>]</w:t>
            </w:r>
          </w:p>
        </w:tc>
      </w:tr>
      <w:tr w:rsidR="0005254B" w:rsidRPr="00332DD1" w14:paraId="0684A1BE" w14:textId="77777777" w:rsidTr="00C4047B">
        <w:trPr>
          <w:trHeight w:val="270"/>
        </w:trPr>
        <w:tc>
          <w:tcPr>
            <w:tcW w:w="2520" w:type="dxa"/>
            <w:vMerge/>
            <w:shd w:val="clear" w:color="auto" w:fill="C0E8FB"/>
            <w:noWrap/>
            <w:tcMar>
              <w:top w:w="58" w:type="dxa"/>
              <w:left w:w="115" w:type="dxa"/>
              <w:bottom w:w="86" w:type="dxa"/>
              <w:right w:w="144" w:type="dxa"/>
            </w:tcMar>
          </w:tcPr>
          <w:p w14:paraId="749469A3" w14:textId="77777777" w:rsidR="0005254B" w:rsidRPr="00D04894" w:rsidRDefault="0005254B" w:rsidP="0005254B">
            <w:pPr>
              <w:pStyle w:val="RegularTextCMS"/>
              <w:rPr>
                <w:b/>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CA5800E" w14:textId="7F16B04D" w:rsidR="0005254B" w:rsidRPr="00332DD1" w:rsidRDefault="0005254B" w:rsidP="0005254B">
            <w:pPr>
              <w:pStyle w:val="RegularTextCMS"/>
              <w:rPr>
                <w:lang w:val="es-US"/>
              </w:rPr>
            </w:pPr>
            <w:r w:rsidRPr="00332DD1">
              <w:rPr>
                <w:lang w:val="es-US"/>
              </w:rPr>
              <w:t>Servicios de ambulancia</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742EA460" w14:textId="2476875D"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C64EA7D" w14:textId="77777777" w:rsidR="0005254B" w:rsidRPr="00332DD1" w:rsidRDefault="0005254B" w:rsidP="0005254B">
            <w:pPr>
              <w:pStyle w:val="RegularTextCMS"/>
              <w:rPr>
                <w:lang w:val="es-US"/>
              </w:rPr>
            </w:pPr>
          </w:p>
        </w:tc>
      </w:tr>
      <w:tr w:rsidR="0005254B" w:rsidRPr="00332DD1" w14:paraId="6A9B9227" w14:textId="77777777" w:rsidTr="00C4047B">
        <w:trPr>
          <w:trHeight w:val="270"/>
        </w:trPr>
        <w:tc>
          <w:tcPr>
            <w:tcW w:w="2520" w:type="dxa"/>
            <w:vMerge/>
            <w:shd w:val="clear" w:color="auto" w:fill="C0E8FB"/>
            <w:noWrap/>
            <w:tcMar>
              <w:top w:w="58" w:type="dxa"/>
              <w:left w:w="115" w:type="dxa"/>
              <w:bottom w:w="86" w:type="dxa"/>
              <w:right w:w="144" w:type="dxa"/>
            </w:tcMar>
          </w:tcPr>
          <w:p w14:paraId="293DB1D1" w14:textId="77777777" w:rsidR="0005254B" w:rsidRPr="00D04894" w:rsidRDefault="0005254B" w:rsidP="0005254B">
            <w:pPr>
              <w:pStyle w:val="RegularTextCMS"/>
              <w:rPr>
                <w:b/>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3EDB76D1" w14:textId="70D4AE6D" w:rsidR="0005254B" w:rsidRPr="00332DD1" w:rsidRDefault="0005254B" w:rsidP="0005254B">
            <w:pPr>
              <w:pStyle w:val="RegularTextCMS"/>
              <w:rPr>
                <w:lang w:val="es-US"/>
              </w:rPr>
            </w:pPr>
            <w:r w:rsidRPr="00332DD1">
              <w:rPr>
                <w:lang w:val="es-US"/>
              </w:rPr>
              <w:t xml:space="preserve">Cuidados de urgencia </w:t>
            </w:r>
          </w:p>
        </w:tc>
        <w:tc>
          <w:tcPr>
            <w:tcW w:w="273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46A0C3E" w14:textId="2A3475B3"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7364519B" w14:textId="794B5E35" w:rsidR="0005254B" w:rsidRPr="003D5F1B" w:rsidRDefault="0005254B" w:rsidP="0005254B">
            <w:pPr>
              <w:pStyle w:val="RegularTextCMS"/>
              <w:rPr>
                <w:color w:val="548DD4"/>
              </w:rPr>
            </w:pPr>
            <w:r w:rsidRPr="003D5F1B">
              <w:rPr>
                <w:rStyle w:val="PlanInstructions"/>
                <w:i w:val="0"/>
              </w:rPr>
              <w:t>[</w:t>
            </w:r>
            <w:r w:rsidRPr="003D5F1B">
              <w:rPr>
                <w:rStyle w:val="PlanInstructions"/>
              </w:rPr>
              <w:t>Plans must state that they provide urgent care services OON and without prior authorization requirements.</w:t>
            </w:r>
            <w:r w:rsidRPr="003D5F1B">
              <w:rPr>
                <w:rStyle w:val="PlanInstructions"/>
                <w:i w:val="0"/>
              </w:rPr>
              <w:t>]</w:t>
            </w:r>
          </w:p>
        </w:tc>
      </w:tr>
      <w:tr w:rsidR="0005254B" w:rsidRPr="00332DD1" w14:paraId="2742E322" w14:textId="77777777" w:rsidTr="00C4047B">
        <w:tc>
          <w:tcPr>
            <w:tcW w:w="2520" w:type="dxa"/>
            <w:vMerge w:val="restart"/>
            <w:shd w:val="clear" w:color="auto" w:fill="C0E8FB"/>
            <w:noWrap/>
            <w:tcMar>
              <w:top w:w="58" w:type="dxa"/>
              <w:left w:w="115" w:type="dxa"/>
              <w:bottom w:w="86" w:type="dxa"/>
              <w:right w:w="144" w:type="dxa"/>
            </w:tcMar>
          </w:tcPr>
          <w:p w14:paraId="657E180A" w14:textId="280E631C" w:rsidR="0005254B" w:rsidRPr="00D04894" w:rsidRDefault="0005254B" w:rsidP="0005254B">
            <w:pPr>
              <w:pStyle w:val="RegularTextCMS"/>
              <w:rPr>
                <w:b/>
                <w:lang w:val="es-US"/>
              </w:rPr>
            </w:pPr>
            <w:r w:rsidRPr="00D04894">
              <w:rPr>
                <w:b/>
                <w:lang w:val="es-US"/>
              </w:rPr>
              <w:t>Usted necesita cuidados hospitalarios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16D263A" w14:textId="78B07E39" w:rsidR="0005254B" w:rsidRPr="00332DD1" w:rsidRDefault="0005254B" w:rsidP="0005254B">
            <w:pPr>
              <w:pStyle w:val="RegularTextCMS"/>
              <w:rPr>
                <w:lang w:val="es-US"/>
              </w:rPr>
            </w:pPr>
            <w:r w:rsidRPr="00332DD1">
              <w:rPr>
                <w:lang w:val="es-US"/>
              </w:rPr>
              <w:t>Estadías en el hospital</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43605CCE" w14:textId="25E74A05"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2D52D97" w14:textId="77777777" w:rsidR="0005254B" w:rsidRPr="00332DD1" w:rsidRDefault="0005254B" w:rsidP="0005254B">
            <w:pPr>
              <w:pStyle w:val="RegularTextCMS"/>
              <w:rPr>
                <w:lang w:val="es-US"/>
              </w:rPr>
            </w:pPr>
          </w:p>
        </w:tc>
      </w:tr>
      <w:tr w:rsidR="0005254B" w:rsidRPr="00332DD1" w14:paraId="45281520" w14:textId="77777777" w:rsidTr="00C4047B">
        <w:trPr>
          <w:trHeight w:val="288"/>
        </w:trPr>
        <w:tc>
          <w:tcPr>
            <w:tcW w:w="2520" w:type="dxa"/>
            <w:vMerge/>
            <w:shd w:val="clear" w:color="auto" w:fill="C0E8FB"/>
            <w:noWrap/>
            <w:tcMar>
              <w:top w:w="58" w:type="dxa"/>
              <w:left w:w="115" w:type="dxa"/>
              <w:bottom w:w="86" w:type="dxa"/>
              <w:right w:w="144" w:type="dxa"/>
            </w:tcMar>
          </w:tcPr>
          <w:p w14:paraId="477BF639" w14:textId="77777777" w:rsidR="0005254B" w:rsidRPr="00332DD1" w:rsidRDefault="0005254B" w:rsidP="0005254B">
            <w:pPr>
              <w:pStyle w:val="RegularTextCMS"/>
              <w:rPr>
                <w:b/>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9A1B595" w14:textId="23CA6C4A" w:rsidR="0005254B" w:rsidRPr="00332DD1" w:rsidRDefault="0005254B" w:rsidP="0005254B">
            <w:pPr>
              <w:pStyle w:val="RegularTextCMS"/>
              <w:rPr>
                <w:lang w:val="es-US"/>
              </w:rPr>
            </w:pPr>
            <w:r w:rsidRPr="00332DD1">
              <w:rPr>
                <w:lang w:val="es-US"/>
              </w:rPr>
              <w:t>Cuidados del médico o cirujano</w:t>
            </w:r>
          </w:p>
        </w:tc>
        <w:tc>
          <w:tcPr>
            <w:tcW w:w="273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BBFFCE7" w14:textId="27A915B8"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F5619CA" w14:textId="77777777" w:rsidR="0005254B" w:rsidRPr="00332DD1" w:rsidRDefault="0005254B" w:rsidP="0005254B">
            <w:pPr>
              <w:pStyle w:val="RegularTextCMS"/>
              <w:rPr>
                <w:lang w:val="es-US"/>
              </w:rPr>
            </w:pPr>
          </w:p>
        </w:tc>
      </w:tr>
      <w:tr w:rsidR="0005254B" w:rsidRPr="00332DD1" w14:paraId="020387F1" w14:textId="77777777" w:rsidTr="00C4047B">
        <w:tc>
          <w:tcPr>
            <w:tcW w:w="2520" w:type="dxa"/>
            <w:vMerge w:val="restart"/>
            <w:shd w:val="clear" w:color="auto" w:fill="C0E8FB"/>
            <w:noWrap/>
            <w:tcMar>
              <w:top w:w="58" w:type="dxa"/>
              <w:left w:w="115" w:type="dxa"/>
              <w:bottom w:w="86" w:type="dxa"/>
              <w:right w:w="144" w:type="dxa"/>
            </w:tcMar>
          </w:tcPr>
          <w:p w14:paraId="004BB1E4" w14:textId="1589AAC3" w:rsidR="0005254B" w:rsidRPr="00332DD1" w:rsidRDefault="0005254B" w:rsidP="00C4047B">
            <w:pPr>
              <w:pStyle w:val="RegularTextCMS"/>
              <w:pageBreakBefore/>
              <w:rPr>
                <w:b/>
                <w:lang w:val="es-US"/>
              </w:rPr>
            </w:pPr>
            <w:r w:rsidRPr="00332DD1">
              <w:rPr>
                <w:b/>
                <w:lang w:val="es-US"/>
              </w:rPr>
              <w:t>Usted necesita ayuda para mejorar o tiene necesidades médicas especiales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2F43006" w14:textId="7D868984" w:rsidR="0005254B" w:rsidRPr="00332DD1" w:rsidRDefault="0005254B" w:rsidP="0005254B">
            <w:pPr>
              <w:pStyle w:val="RegularTextCMS"/>
              <w:rPr>
                <w:lang w:val="es-US"/>
              </w:rPr>
            </w:pPr>
            <w:r w:rsidRPr="00332DD1">
              <w:rPr>
                <w:lang w:val="es-US"/>
              </w:rPr>
              <w:t>Servicios de rehabilitación</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1CE338DD" w14:textId="410165D9"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40940B0" w14:textId="77777777" w:rsidR="0005254B" w:rsidRPr="00332DD1" w:rsidRDefault="0005254B" w:rsidP="0005254B">
            <w:pPr>
              <w:pStyle w:val="RegularTextCMS"/>
              <w:rPr>
                <w:lang w:val="es-US"/>
              </w:rPr>
            </w:pPr>
          </w:p>
        </w:tc>
      </w:tr>
      <w:tr w:rsidR="0005254B" w:rsidRPr="00332DD1" w14:paraId="3D35941E" w14:textId="77777777" w:rsidTr="00C4047B">
        <w:tc>
          <w:tcPr>
            <w:tcW w:w="2520" w:type="dxa"/>
            <w:vMerge/>
            <w:shd w:val="clear" w:color="auto" w:fill="C0E8FB"/>
            <w:noWrap/>
            <w:tcMar>
              <w:top w:w="58" w:type="dxa"/>
              <w:left w:w="115" w:type="dxa"/>
              <w:bottom w:w="86" w:type="dxa"/>
              <w:right w:w="144" w:type="dxa"/>
            </w:tcMar>
          </w:tcPr>
          <w:p w14:paraId="0882214A" w14:textId="77777777" w:rsidR="0005254B" w:rsidRPr="00332DD1" w:rsidRDefault="0005254B" w:rsidP="0005254B">
            <w:pPr>
              <w:pStyle w:val="RegularTextCMS"/>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343BA53" w14:textId="76D7C994" w:rsidR="0005254B" w:rsidRPr="00332DD1" w:rsidRDefault="0005254B" w:rsidP="0005254B">
            <w:pPr>
              <w:pStyle w:val="RegularTextCMS"/>
              <w:rPr>
                <w:lang w:val="es-US"/>
              </w:rPr>
            </w:pPr>
            <w:r w:rsidRPr="00332DD1">
              <w:rPr>
                <w:lang w:val="es-US"/>
              </w:rPr>
              <w:t>Equipo médico para cuidados en el hogar</w:t>
            </w:r>
          </w:p>
        </w:tc>
        <w:tc>
          <w:tcPr>
            <w:tcW w:w="273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84FBC98" w14:textId="6DAD1C1B"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06030724" w14:textId="77777777" w:rsidR="0005254B" w:rsidRPr="00332DD1" w:rsidRDefault="0005254B" w:rsidP="0005254B">
            <w:pPr>
              <w:pStyle w:val="RegularTextCMS"/>
              <w:rPr>
                <w:lang w:val="es-US"/>
              </w:rPr>
            </w:pPr>
          </w:p>
        </w:tc>
      </w:tr>
      <w:tr w:rsidR="0005254B" w:rsidRPr="00332DD1" w14:paraId="625AD0BD" w14:textId="77777777" w:rsidTr="00C4047B">
        <w:tc>
          <w:tcPr>
            <w:tcW w:w="2520" w:type="dxa"/>
            <w:vMerge/>
            <w:shd w:val="clear" w:color="auto" w:fill="C0E8FB"/>
            <w:noWrap/>
            <w:tcMar>
              <w:top w:w="58" w:type="dxa"/>
              <w:left w:w="115" w:type="dxa"/>
              <w:bottom w:w="86" w:type="dxa"/>
              <w:right w:w="144" w:type="dxa"/>
            </w:tcMar>
          </w:tcPr>
          <w:p w14:paraId="4B802AE6" w14:textId="77777777" w:rsidR="0005254B" w:rsidRPr="00332DD1" w:rsidRDefault="0005254B" w:rsidP="0005254B">
            <w:pPr>
              <w:pStyle w:val="RegularTextCMS"/>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EFA97E5" w14:textId="4A1E01C8" w:rsidR="0005254B" w:rsidRPr="00332DD1" w:rsidRDefault="0005254B" w:rsidP="0005254B">
            <w:pPr>
              <w:pStyle w:val="RegularTextCMS"/>
              <w:rPr>
                <w:lang w:val="es-US"/>
              </w:rPr>
            </w:pPr>
            <w:r w:rsidRPr="00332DD1">
              <w:rPr>
                <w:lang w:val="es-US"/>
              </w:rPr>
              <w:t>Cuidados de enfermería especializada</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3EA1D39B" w14:textId="251C35B1"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13FA99D" w14:textId="77777777" w:rsidR="0005254B" w:rsidRPr="00332DD1" w:rsidRDefault="0005254B" w:rsidP="0005254B">
            <w:pPr>
              <w:pStyle w:val="RegularTextCMS"/>
              <w:rPr>
                <w:lang w:val="es-US"/>
              </w:rPr>
            </w:pPr>
          </w:p>
        </w:tc>
      </w:tr>
      <w:tr w:rsidR="0005254B" w:rsidRPr="00BD094A" w14:paraId="1083B981" w14:textId="77777777" w:rsidTr="00C4047B">
        <w:tc>
          <w:tcPr>
            <w:tcW w:w="2520" w:type="dxa"/>
            <w:vMerge/>
            <w:shd w:val="clear" w:color="auto" w:fill="C0E8FB"/>
            <w:noWrap/>
            <w:tcMar>
              <w:top w:w="58" w:type="dxa"/>
              <w:left w:w="115" w:type="dxa"/>
              <w:bottom w:w="86" w:type="dxa"/>
              <w:right w:w="144" w:type="dxa"/>
            </w:tcMar>
          </w:tcPr>
          <w:p w14:paraId="095A6F24" w14:textId="77777777" w:rsidR="0005254B" w:rsidRPr="00332DD1" w:rsidRDefault="0005254B" w:rsidP="0005254B">
            <w:pPr>
              <w:pStyle w:val="RegularTextCMS"/>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D666D20" w14:textId="019C29CD" w:rsidR="0005254B" w:rsidRPr="00332DD1" w:rsidRDefault="0005254B" w:rsidP="0005254B">
            <w:pPr>
              <w:pStyle w:val="RegularTextCMS"/>
              <w:rPr>
                <w:lang w:val="es-US"/>
              </w:rPr>
            </w:pPr>
            <w:r w:rsidRPr="00332DD1">
              <w:rPr>
                <w:lang w:val="es-US"/>
              </w:rPr>
              <w:t>Acupuntura</w:t>
            </w:r>
          </w:p>
        </w:tc>
        <w:tc>
          <w:tcPr>
            <w:tcW w:w="2736" w:type="dxa"/>
            <w:tcBorders>
              <w:top w:val="single" w:sz="6" w:space="0" w:color="70AFD9"/>
              <w:bottom w:val="single" w:sz="6" w:space="0" w:color="70AFD9"/>
            </w:tcBorders>
            <w:shd w:val="clear" w:color="auto" w:fill="auto"/>
            <w:tcMar>
              <w:top w:w="58" w:type="dxa"/>
              <w:left w:w="115" w:type="dxa"/>
              <w:bottom w:w="86" w:type="dxa"/>
              <w:right w:w="144" w:type="dxa"/>
            </w:tcMar>
          </w:tcPr>
          <w:p w14:paraId="0D75558C" w14:textId="3270690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95F8525" w14:textId="32334181" w:rsidR="0005254B" w:rsidRPr="00332DD1" w:rsidRDefault="0005254B" w:rsidP="0005254B">
            <w:pPr>
              <w:pStyle w:val="RegularTextCMS"/>
              <w:rPr>
                <w:lang w:val="es-US"/>
              </w:rPr>
            </w:pPr>
            <w:r w:rsidRPr="00332DD1">
              <w:rPr>
                <w:lang w:val="es-US"/>
              </w:rPr>
              <w:t>Este servicio se limíta al control del dolor en casos de migraña y dolor lumbar</w:t>
            </w:r>
          </w:p>
        </w:tc>
      </w:tr>
      <w:tr w:rsidR="0005254B" w:rsidRPr="00332DD1" w14:paraId="3BA88B9B" w14:textId="77777777" w:rsidTr="00C4047B">
        <w:trPr>
          <w:trHeight w:val="270"/>
        </w:trPr>
        <w:tc>
          <w:tcPr>
            <w:tcW w:w="2520" w:type="dxa"/>
            <w:vMerge w:val="restart"/>
            <w:shd w:val="clear" w:color="auto" w:fill="C0E8FB"/>
            <w:noWrap/>
            <w:tcMar>
              <w:top w:w="58" w:type="dxa"/>
              <w:left w:w="115" w:type="dxa"/>
              <w:bottom w:w="86" w:type="dxa"/>
              <w:right w:w="144" w:type="dxa"/>
            </w:tcMar>
          </w:tcPr>
          <w:p w14:paraId="4D161CCE" w14:textId="4DB5237E" w:rsidR="0005254B" w:rsidRPr="00332DD1" w:rsidRDefault="0005254B" w:rsidP="0005254B">
            <w:pPr>
              <w:pStyle w:val="RegularTextCMS"/>
              <w:rPr>
                <w:lang w:val="es-US"/>
              </w:rPr>
            </w:pPr>
            <w:r w:rsidRPr="00332DD1">
              <w:rPr>
                <w:b/>
                <w:bCs/>
                <w:lang w:val="es-US"/>
              </w:rPr>
              <w:t>Usted necesita cuidados de la vista</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45BEAD1" w14:textId="405FDAA4" w:rsidR="0005254B" w:rsidRPr="00332DD1" w:rsidRDefault="0005254B" w:rsidP="0005254B">
            <w:pPr>
              <w:pStyle w:val="RegularTextCMS"/>
              <w:rPr>
                <w:lang w:val="es-US"/>
              </w:rPr>
            </w:pPr>
            <w:r w:rsidRPr="00332DD1">
              <w:rPr>
                <w:lang w:val="es-US"/>
              </w:rPr>
              <w:t>Exámenes de la vista</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354C47EA" w14:textId="136A4D79"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A6FBCBD" w14:textId="77777777" w:rsidR="0005254B" w:rsidRPr="00332DD1" w:rsidRDefault="0005254B" w:rsidP="0005254B">
            <w:pPr>
              <w:pStyle w:val="RegularTextCMS"/>
              <w:rPr>
                <w:lang w:val="es-US"/>
              </w:rPr>
            </w:pPr>
          </w:p>
        </w:tc>
      </w:tr>
      <w:tr w:rsidR="0005254B" w:rsidRPr="00332DD1" w14:paraId="0A2DAB5F" w14:textId="77777777" w:rsidTr="00C4047B">
        <w:trPr>
          <w:trHeight w:val="270"/>
        </w:trPr>
        <w:tc>
          <w:tcPr>
            <w:tcW w:w="2520" w:type="dxa"/>
            <w:vMerge/>
            <w:shd w:val="clear" w:color="auto" w:fill="C0E8FB"/>
            <w:noWrap/>
            <w:tcMar>
              <w:top w:w="58" w:type="dxa"/>
              <w:left w:w="115" w:type="dxa"/>
              <w:bottom w:w="86" w:type="dxa"/>
              <w:right w:w="144" w:type="dxa"/>
            </w:tcMar>
          </w:tcPr>
          <w:p w14:paraId="1FCDB4D3" w14:textId="77777777" w:rsidR="0005254B" w:rsidRPr="00332DD1" w:rsidRDefault="0005254B" w:rsidP="0005254B">
            <w:pPr>
              <w:pStyle w:val="RegularTextCMS"/>
              <w:rPr>
                <w:lang w:val="es-US"/>
              </w:rPr>
            </w:pPr>
          </w:p>
        </w:tc>
        <w:tc>
          <w:tcPr>
            <w:tcW w:w="4147" w:type="dxa"/>
            <w:tcBorders>
              <w:top w:val="single" w:sz="6" w:space="0" w:color="70AFD9"/>
            </w:tcBorders>
            <w:shd w:val="clear" w:color="auto" w:fill="auto"/>
            <w:tcMar>
              <w:top w:w="58" w:type="dxa"/>
              <w:left w:w="115" w:type="dxa"/>
              <w:bottom w:w="86" w:type="dxa"/>
              <w:right w:w="144" w:type="dxa"/>
            </w:tcMar>
          </w:tcPr>
          <w:p w14:paraId="319EB980" w14:textId="6414A325" w:rsidR="0005254B" w:rsidRPr="00332DD1" w:rsidRDefault="0005254B" w:rsidP="0005254B">
            <w:pPr>
              <w:pStyle w:val="RegularTextCMS"/>
              <w:rPr>
                <w:lang w:val="es-US"/>
              </w:rPr>
            </w:pPr>
            <w:r w:rsidRPr="00332DD1">
              <w:rPr>
                <w:lang w:val="es-US"/>
              </w:rPr>
              <w:t>Anteojos o lentes de contacto</w:t>
            </w:r>
          </w:p>
        </w:tc>
        <w:tc>
          <w:tcPr>
            <w:tcW w:w="2736" w:type="dxa"/>
            <w:tcBorders>
              <w:top w:val="single" w:sz="6" w:space="0" w:color="70AFD9"/>
            </w:tcBorders>
            <w:shd w:val="clear" w:color="auto" w:fill="auto"/>
            <w:tcMar>
              <w:top w:w="58" w:type="dxa"/>
              <w:left w:w="115" w:type="dxa"/>
              <w:bottom w:w="86" w:type="dxa"/>
              <w:right w:w="144" w:type="dxa"/>
            </w:tcMar>
          </w:tcPr>
          <w:p w14:paraId="313F3BD7" w14:textId="702AD04E" w:rsidR="0005254B" w:rsidRPr="00332DD1" w:rsidRDefault="0005254B" w:rsidP="0005254B">
            <w:pPr>
              <w:pStyle w:val="RegularTextCMS"/>
              <w:rPr>
                <w:lang w:val="es-US"/>
              </w:rPr>
            </w:pPr>
            <w:r w:rsidRPr="00332DD1">
              <w:rPr>
                <w:lang w:val="es-US"/>
              </w:rPr>
              <w:t>[$–]</w:t>
            </w:r>
          </w:p>
        </w:tc>
        <w:tc>
          <w:tcPr>
            <w:tcW w:w="5069" w:type="dxa"/>
            <w:tcBorders>
              <w:top w:val="single" w:sz="6" w:space="0" w:color="70AFD9"/>
            </w:tcBorders>
            <w:shd w:val="clear" w:color="auto" w:fill="auto"/>
            <w:noWrap/>
            <w:tcMar>
              <w:top w:w="58" w:type="dxa"/>
              <w:left w:w="115" w:type="dxa"/>
              <w:bottom w:w="86" w:type="dxa"/>
              <w:right w:w="144" w:type="dxa"/>
            </w:tcMar>
          </w:tcPr>
          <w:p w14:paraId="61E786DD" w14:textId="77777777" w:rsidR="0005254B" w:rsidRPr="00332DD1" w:rsidRDefault="0005254B" w:rsidP="0005254B">
            <w:pPr>
              <w:pStyle w:val="RegularTextCMS"/>
              <w:rPr>
                <w:lang w:val="es-US"/>
              </w:rPr>
            </w:pPr>
          </w:p>
        </w:tc>
      </w:tr>
      <w:tr w:rsidR="0005254B" w:rsidRPr="00332DD1" w14:paraId="24D4EEDC" w14:textId="77777777" w:rsidTr="00C4047B">
        <w:trPr>
          <w:trHeight w:val="1045"/>
        </w:trPr>
        <w:tc>
          <w:tcPr>
            <w:tcW w:w="2520" w:type="dxa"/>
            <w:shd w:val="clear" w:color="auto" w:fill="C0E8FB"/>
            <w:noWrap/>
            <w:tcMar>
              <w:top w:w="58" w:type="dxa"/>
              <w:left w:w="115" w:type="dxa"/>
              <w:bottom w:w="86" w:type="dxa"/>
              <w:right w:w="144" w:type="dxa"/>
            </w:tcMar>
          </w:tcPr>
          <w:p w14:paraId="40E1D6CA" w14:textId="22A205F7" w:rsidR="0005254B" w:rsidRPr="00332DD1" w:rsidRDefault="0005254B" w:rsidP="0005254B">
            <w:pPr>
              <w:pStyle w:val="RegularTextCMS"/>
              <w:rPr>
                <w:b/>
                <w:lang w:val="es-US"/>
              </w:rPr>
            </w:pPr>
            <w:r w:rsidRPr="00332DD1">
              <w:rPr>
                <w:b/>
                <w:lang w:val="es-US"/>
              </w:rPr>
              <w:t>Usted necesita atención dental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2F9E684" w14:textId="5769A659" w:rsidR="0005254B" w:rsidRPr="00332DD1" w:rsidRDefault="0005254B" w:rsidP="0005254B">
            <w:pPr>
              <w:pStyle w:val="RegularTextCMS"/>
              <w:rPr>
                <w:lang w:val="es-US"/>
              </w:rPr>
            </w:pPr>
            <w:r w:rsidRPr="00332DD1">
              <w:rPr>
                <w:lang w:val="es-US"/>
              </w:rPr>
              <w:t>Chequeos dentales</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380D1558" w14:textId="073F687F"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8F89E11" w14:textId="77777777" w:rsidR="0005254B" w:rsidRPr="00332DD1" w:rsidRDefault="0005254B" w:rsidP="0005254B">
            <w:pPr>
              <w:pStyle w:val="RegularTextCMS"/>
              <w:rPr>
                <w:lang w:val="es-US"/>
              </w:rPr>
            </w:pPr>
          </w:p>
        </w:tc>
      </w:tr>
      <w:tr w:rsidR="0005254B" w:rsidRPr="00332DD1" w14:paraId="5FB669F0" w14:textId="77777777" w:rsidTr="00C4047B">
        <w:trPr>
          <w:trHeight w:val="28"/>
        </w:trPr>
        <w:tc>
          <w:tcPr>
            <w:tcW w:w="2520" w:type="dxa"/>
            <w:vMerge w:val="restart"/>
            <w:shd w:val="clear" w:color="auto" w:fill="C0E8FB"/>
            <w:noWrap/>
            <w:tcMar>
              <w:top w:w="58" w:type="dxa"/>
              <w:left w:w="115" w:type="dxa"/>
              <w:bottom w:w="86" w:type="dxa"/>
              <w:right w:w="144" w:type="dxa"/>
            </w:tcMar>
          </w:tcPr>
          <w:p w14:paraId="776B1D7B" w14:textId="10DFCFA7" w:rsidR="0005254B" w:rsidRPr="00332DD1" w:rsidRDefault="0005254B" w:rsidP="00C4047B">
            <w:pPr>
              <w:pStyle w:val="RegularTextCMS"/>
              <w:pageBreakBefore/>
              <w:rPr>
                <w:b/>
                <w:lang w:val="es-US"/>
              </w:rPr>
            </w:pPr>
            <w:r w:rsidRPr="00332DD1">
              <w:rPr>
                <w:b/>
                <w:lang w:val="es-US"/>
              </w:rPr>
              <w:t>Usted necesita servicios del oído o auditivos</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356E800" w14:textId="578857A3" w:rsidR="0005254B" w:rsidRPr="00332DD1" w:rsidRDefault="0005254B" w:rsidP="00C4047B">
            <w:pPr>
              <w:pStyle w:val="RegularTextCMS"/>
              <w:pageBreakBefore/>
              <w:rPr>
                <w:lang w:val="es-US"/>
              </w:rPr>
            </w:pPr>
            <w:r w:rsidRPr="00332DD1">
              <w:rPr>
                <w:lang w:val="es-US"/>
              </w:rPr>
              <w:t>Exámenes del oído</w:t>
            </w:r>
          </w:p>
        </w:tc>
        <w:tc>
          <w:tcPr>
            <w:tcW w:w="2736" w:type="dxa"/>
            <w:tcBorders>
              <w:top w:val="single" w:sz="6" w:space="0" w:color="70AFD9"/>
              <w:bottom w:val="single" w:sz="6" w:space="0" w:color="70AFD9"/>
            </w:tcBorders>
            <w:shd w:val="clear" w:color="auto" w:fill="auto"/>
            <w:tcMar>
              <w:top w:w="58" w:type="dxa"/>
              <w:left w:w="115" w:type="dxa"/>
              <w:bottom w:w="86" w:type="dxa"/>
              <w:right w:w="144" w:type="dxa"/>
            </w:tcMar>
          </w:tcPr>
          <w:p w14:paraId="180F2CA2" w14:textId="069917A9"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92FF428" w14:textId="77777777" w:rsidR="0005254B" w:rsidRPr="00332DD1" w:rsidRDefault="0005254B" w:rsidP="0005254B">
            <w:pPr>
              <w:pStyle w:val="RegularTextCMS"/>
              <w:rPr>
                <w:lang w:val="es-US"/>
              </w:rPr>
            </w:pPr>
          </w:p>
        </w:tc>
      </w:tr>
      <w:tr w:rsidR="0005254B" w:rsidRPr="00332DD1" w14:paraId="1241A0A8" w14:textId="77777777" w:rsidTr="00C4047B">
        <w:trPr>
          <w:trHeight w:val="20"/>
        </w:trPr>
        <w:tc>
          <w:tcPr>
            <w:tcW w:w="2520" w:type="dxa"/>
            <w:vMerge/>
            <w:shd w:val="clear" w:color="auto" w:fill="C0E8FB"/>
            <w:noWrap/>
            <w:tcMar>
              <w:top w:w="58" w:type="dxa"/>
              <w:left w:w="115" w:type="dxa"/>
              <w:bottom w:w="86" w:type="dxa"/>
              <w:right w:w="144" w:type="dxa"/>
            </w:tcMar>
          </w:tcPr>
          <w:p w14:paraId="242E0D17" w14:textId="77777777" w:rsidR="0005254B" w:rsidRPr="00332DD1" w:rsidRDefault="0005254B" w:rsidP="0005254B">
            <w:pPr>
              <w:pStyle w:val="RegularTextCMS"/>
              <w:rPr>
                <w:b/>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5B8F1A4" w14:textId="7A6A2376" w:rsidR="0005254B" w:rsidRPr="00332DD1" w:rsidRDefault="0005254B" w:rsidP="0005254B">
            <w:pPr>
              <w:pStyle w:val="RegularTextCMS"/>
              <w:rPr>
                <w:lang w:val="es-US"/>
              </w:rPr>
            </w:pPr>
            <w:r w:rsidRPr="00332DD1">
              <w:rPr>
                <w:lang w:val="es-US"/>
              </w:rPr>
              <w:t>Audífonos</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731AE296" w14:textId="3A2D6A30"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97395AB" w14:textId="77777777" w:rsidR="0005254B" w:rsidRPr="00332DD1" w:rsidRDefault="0005254B" w:rsidP="0005254B">
            <w:pPr>
              <w:pStyle w:val="RegularTextCMS"/>
              <w:rPr>
                <w:lang w:val="es-US"/>
              </w:rPr>
            </w:pPr>
          </w:p>
        </w:tc>
      </w:tr>
      <w:tr w:rsidR="0005254B" w:rsidRPr="00332DD1" w14:paraId="60E9A1FF" w14:textId="77777777" w:rsidTr="00C4047B">
        <w:trPr>
          <w:trHeight w:val="298"/>
        </w:trPr>
        <w:tc>
          <w:tcPr>
            <w:tcW w:w="2520" w:type="dxa"/>
            <w:vMerge w:val="restart"/>
            <w:shd w:val="clear" w:color="auto" w:fill="C0E8FB"/>
            <w:noWrap/>
            <w:tcMar>
              <w:top w:w="58" w:type="dxa"/>
              <w:left w:w="115" w:type="dxa"/>
              <w:bottom w:w="86" w:type="dxa"/>
              <w:right w:w="144" w:type="dxa"/>
            </w:tcMar>
          </w:tcPr>
          <w:p w14:paraId="2A5DC0AE" w14:textId="2862B03A" w:rsidR="0005254B" w:rsidRPr="00332DD1" w:rsidRDefault="0005254B" w:rsidP="0005254B">
            <w:pPr>
              <w:pStyle w:val="RegularTextCMS"/>
              <w:rPr>
                <w:b/>
                <w:lang w:val="es-US"/>
              </w:rPr>
            </w:pPr>
            <w:r w:rsidRPr="00332DD1">
              <w:rPr>
                <w:b/>
                <w:lang w:val="es-US"/>
              </w:rPr>
              <w:t>Usted tiene una enfermedad crónica, como diabetes o enfermedad del corazón</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9B5A614" w14:textId="7461CEA9" w:rsidR="0005254B" w:rsidRPr="00332DD1" w:rsidRDefault="0005254B" w:rsidP="0005254B">
            <w:pPr>
              <w:pStyle w:val="RegularTextCMS"/>
              <w:rPr>
                <w:lang w:val="es-US"/>
              </w:rPr>
            </w:pPr>
            <w:r w:rsidRPr="00332DD1">
              <w:rPr>
                <w:lang w:val="es-US"/>
              </w:rPr>
              <w:t>Servicios para ayudarle a controlar su enfermedad</w:t>
            </w:r>
          </w:p>
        </w:tc>
        <w:tc>
          <w:tcPr>
            <w:tcW w:w="2736" w:type="dxa"/>
            <w:tcBorders>
              <w:top w:val="single" w:sz="6" w:space="0" w:color="70AFD9"/>
              <w:bottom w:val="single" w:sz="6" w:space="0" w:color="70AFD9"/>
            </w:tcBorders>
            <w:shd w:val="clear" w:color="auto" w:fill="auto"/>
            <w:tcMar>
              <w:top w:w="58" w:type="dxa"/>
              <w:left w:w="115" w:type="dxa"/>
              <w:bottom w:w="86" w:type="dxa"/>
              <w:right w:w="144" w:type="dxa"/>
            </w:tcMar>
          </w:tcPr>
          <w:p w14:paraId="78B1496B" w14:textId="181FB714"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45A8D40" w14:textId="77777777" w:rsidR="0005254B" w:rsidRPr="00332DD1" w:rsidRDefault="0005254B" w:rsidP="0005254B">
            <w:pPr>
              <w:pStyle w:val="RegularTextCMS"/>
              <w:rPr>
                <w:lang w:val="es-US"/>
              </w:rPr>
            </w:pPr>
          </w:p>
        </w:tc>
      </w:tr>
      <w:tr w:rsidR="0005254B" w:rsidRPr="00332DD1" w14:paraId="4A6CF36B" w14:textId="77777777" w:rsidTr="00C4047B">
        <w:trPr>
          <w:trHeight w:val="20"/>
        </w:trPr>
        <w:tc>
          <w:tcPr>
            <w:tcW w:w="2520" w:type="dxa"/>
            <w:vMerge/>
            <w:shd w:val="clear" w:color="auto" w:fill="C0E8FB"/>
            <w:noWrap/>
            <w:tcMar>
              <w:top w:w="58" w:type="dxa"/>
              <w:left w:w="115" w:type="dxa"/>
              <w:bottom w:w="86" w:type="dxa"/>
              <w:right w:w="144" w:type="dxa"/>
            </w:tcMar>
          </w:tcPr>
          <w:p w14:paraId="62FCDF85" w14:textId="77777777" w:rsidR="0005254B" w:rsidRPr="00332DD1" w:rsidRDefault="0005254B" w:rsidP="0005254B">
            <w:pPr>
              <w:pStyle w:val="RegularTextCMS"/>
              <w:rPr>
                <w:b/>
                <w:lang w:val="es-US"/>
              </w:rPr>
            </w:pPr>
          </w:p>
        </w:tc>
        <w:tc>
          <w:tcPr>
            <w:tcW w:w="4147" w:type="dxa"/>
            <w:tcBorders>
              <w:top w:val="single" w:sz="6" w:space="0" w:color="70AFD9"/>
            </w:tcBorders>
            <w:shd w:val="clear" w:color="auto" w:fill="D5F2FE"/>
            <w:tcMar>
              <w:top w:w="58" w:type="dxa"/>
              <w:left w:w="115" w:type="dxa"/>
              <w:bottom w:w="86" w:type="dxa"/>
              <w:right w:w="144" w:type="dxa"/>
            </w:tcMar>
          </w:tcPr>
          <w:p w14:paraId="1A17D6FF" w14:textId="59438B5D" w:rsidR="0005254B" w:rsidRPr="00332DD1" w:rsidRDefault="0005254B" w:rsidP="0005254B">
            <w:pPr>
              <w:pStyle w:val="RegularTextCMS"/>
              <w:rPr>
                <w:lang w:val="es-US"/>
              </w:rPr>
            </w:pPr>
            <w:r w:rsidRPr="00332DD1">
              <w:rPr>
                <w:lang w:val="es-US"/>
              </w:rPr>
              <w:t>Suministros y servicios para la diabetes</w:t>
            </w:r>
          </w:p>
        </w:tc>
        <w:tc>
          <w:tcPr>
            <w:tcW w:w="2736" w:type="dxa"/>
            <w:tcBorders>
              <w:top w:val="single" w:sz="6" w:space="0" w:color="70AFD9"/>
            </w:tcBorders>
            <w:shd w:val="clear" w:color="auto" w:fill="D5F2FE"/>
            <w:tcMar>
              <w:top w:w="58" w:type="dxa"/>
              <w:left w:w="115" w:type="dxa"/>
              <w:bottom w:w="86" w:type="dxa"/>
              <w:right w:w="144" w:type="dxa"/>
            </w:tcMar>
          </w:tcPr>
          <w:p w14:paraId="1F9FBAC6" w14:textId="13BF286D" w:rsidR="0005254B" w:rsidRPr="00332DD1" w:rsidRDefault="0005254B" w:rsidP="0005254B">
            <w:pPr>
              <w:pStyle w:val="RegularTextCMS"/>
              <w:rPr>
                <w:lang w:val="es-US"/>
              </w:rPr>
            </w:pPr>
            <w:r w:rsidRPr="00332DD1">
              <w:rPr>
                <w:lang w:val="es-US"/>
              </w:rPr>
              <w:t>[$–]</w:t>
            </w:r>
          </w:p>
        </w:tc>
        <w:tc>
          <w:tcPr>
            <w:tcW w:w="5069" w:type="dxa"/>
            <w:tcBorders>
              <w:top w:val="single" w:sz="6" w:space="0" w:color="70AFD9"/>
            </w:tcBorders>
            <w:shd w:val="clear" w:color="auto" w:fill="D5F2FE"/>
            <w:noWrap/>
            <w:tcMar>
              <w:top w:w="58" w:type="dxa"/>
              <w:left w:w="115" w:type="dxa"/>
              <w:bottom w:w="86" w:type="dxa"/>
              <w:right w:w="144" w:type="dxa"/>
            </w:tcMar>
          </w:tcPr>
          <w:p w14:paraId="4DCCF201" w14:textId="77777777" w:rsidR="0005254B" w:rsidRPr="00332DD1" w:rsidRDefault="0005254B" w:rsidP="0005254B">
            <w:pPr>
              <w:pStyle w:val="RegularTextCMS"/>
              <w:rPr>
                <w:lang w:val="es-US"/>
              </w:rPr>
            </w:pPr>
          </w:p>
        </w:tc>
      </w:tr>
      <w:tr w:rsidR="0005254B" w:rsidRPr="00332DD1" w14:paraId="76D5D4AC" w14:textId="77777777" w:rsidTr="00C4047B">
        <w:trPr>
          <w:trHeight w:val="675"/>
        </w:trPr>
        <w:tc>
          <w:tcPr>
            <w:tcW w:w="2520" w:type="dxa"/>
            <w:shd w:val="clear" w:color="auto" w:fill="C0E8FB"/>
            <w:noWrap/>
            <w:tcMar>
              <w:top w:w="58" w:type="dxa"/>
              <w:left w:w="115" w:type="dxa"/>
              <w:bottom w:w="86" w:type="dxa"/>
              <w:right w:w="144" w:type="dxa"/>
            </w:tcMar>
          </w:tcPr>
          <w:p w14:paraId="6F4F45E8" w14:textId="1F052EC9" w:rsidR="0005254B" w:rsidRPr="00332DD1" w:rsidRDefault="0005254B" w:rsidP="0005254B">
            <w:pPr>
              <w:pStyle w:val="RegularTextCMS"/>
              <w:rPr>
                <w:b/>
                <w:lang w:val="es-US"/>
              </w:rPr>
            </w:pPr>
            <w:r w:rsidRPr="00332DD1">
              <w:rPr>
                <w:b/>
                <w:lang w:val="es-US"/>
              </w:rPr>
              <w:t>Usted tiene alguna enfermedad de salud mental</w:t>
            </w:r>
          </w:p>
        </w:tc>
        <w:tc>
          <w:tcPr>
            <w:tcW w:w="4147" w:type="dxa"/>
            <w:tcBorders>
              <w:top w:val="single" w:sz="6" w:space="0" w:color="70AFD9"/>
            </w:tcBorders>
            <w:shd w:val="clear" w:color="auto" w:fill="auto"/>
            <w:tcMar>
              <w:top w:w="58" w:type="dxa"/>
              <w:left w:w="115" w:type="dxa"/>
              <w:bottom w:w="86" w:type="dxa"/>
              <w:right w:w="144" w:type="dxa"/>
            </w:tcMar>
          </w:tcPr>
          <w:p w14:paraId="4F39CAFE" w14:textId="7C27020F" w:rsidR="0005254B" w:rsidRPr="00332DD1" w:rsidRDefault="0005254B" w:rsidP="0005254B">
            <w:pPr>
              <w:pStyle w:val="RegularTextCMS"/>
              <w:rPr>
                <w:lang w:val="es-US"/>
              </w:rPr>
            </w:pPr>
            <w:r w:rsidRPr="00332DD1">
              <w:rPr>
                <w:lang w:val="es-US"/>
              </w:rPr>
              <w:t>Servicios de salud mental o del comportamiento</w:t>
            </w:r>
          </w:p>
        </w:tc>
        <w:tc>
          <w:tcPr>
            <w:tcW w:w="2736" w:type="dxa"/>
            <w:tcBorders>
              <w:top w:val="single" w:sz="6" w:space="0" w:color="70AFD9"/>
            </w:tcBorders>
            <w:shd w:val="clear" w:color="auto" w:fill="auto"/>
            <w:tcMar>
              <w:top w:w="58" w:type="dxa"/>
              <w:left w:w="115" w:type="dxa"/>
              <w:bottom w:w="86" w:type="dxa"/>
              <w:right w:w="144" w:type="dxa"/>
            </w:tcMar>
          </w:tcPr>
          <w:p w14:paraId="772D59E5" w14:textId="512CD0E8" w:rsidR="0005254B" w:rsidRPr="00332DD1" w:rsidRDefault="0005254B" w:rsidP="0005254B">
            <w:pPr>
              <w:pStyle w:val="RegularTextCMS"/>
              <w:rPr>
                <w:lang w:val="es-US"/>
              </w:rPr>
            </w:pPr>
            <w:r w:rsidRPr="00332DD1">
              <w:rPr>
                <w:lang w:val="es-US"/>
              </w:rPr>
              <w:t>[$–]</w:t>
            </w:r>
          </w:p>
        </w:tc>
        <w:tc>
          <w:tcPr>
            <w:tcW w:w="5069" w:type="dxa"/>
            <w:tcBorders>
              <w:top w:val="single" w:sz="6" w:space="0" w:color="70AFD9"/>
            </w:tcBorders>
            <w:shd w:val="clear" w:color="auto" w:fill="auto"/>
            <w:noWrap/>
            <w:tcMar>
              <w:top w:w="58" w:type="dxa"/>
              <w:left w:w="115" w:type="dxa"/>
              <w:bottom w:w="86" w:type="dxa"/>
              <w:right w:w="144" w:type="dxa"/>
            </w:tcMar>
          </w:tcPr>
          <w:p w14:paraId="21DEAE6A" w14:textId="77777777" w:rsidR="0005254B" w:rsidRPr="00332DD1" w:rsidRDefault="0005254B" w:rsidP="0005254B">
            <w:pPr>
              <w:pStyle w:val="RegularTextCMS"/>
              <w:rPr>
                <w:lang w:val="es-US"/>
              </w:rPr>
            </w:pPr>
          </w:p>
        </w:tc>
      </w:tr>
      <w:tr w:rsidR="0005254B" w:rsidRPr="00332DD1" w14:paraId="0D8E6215" w14:textId="77777777" w:rsidTr="00C4047B">
        <w:trPr>
          <w:trHeight w:val="675"/>
        </w:trPr>
        <w:tc>
          <w:tcPr>
            <w:tcW w:w="2520" w:type="dxa"/>
            <w:shd w:val="clear" w:color="auto" w:fill="C0E8FB"/>
            <w:noWrap/>
            <w:tcMar>
              <w:top w:w="58" w:type="dxa"/>
              <w:left w:w="115" w:type="dxa"/>
              <w:bottom w:w="86" w:type="dxa"/>
              <w:right w:w="144" w:type="dxa"/>
            </w:tcMar>
          </w:tcPr>
          <w:p w14:paraId="1E2F04A2" w14:textId="558EDC05" w:rsidR="0005254B" w:rsidRPr="00332DD1" w:rsidRDefault="0005254B" w:rsidP="0005254B">
            <w:pPr>
              <w:pStyle w:val="RegularTextCMS"/>
              <w:rPr>
                <w:b/>
                <w:lang w:val="es-US"/>
              </w:rPr>
            </w:pPr>
            <w:r w:rsidRPr="00332DD1">
              <w:rPr>
                <w:b/>
                <w:lang w:val="es-US"/>
              </w:rPr>
              <w:t>Usted tiene un problema de abuso en el consumo de sustancias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CD17FA4" w14:textId="71BB87AA" w:rsidR="0005254B" w:rsidRPr="00332DD1" w:rsidRDefault="0005254B" w:rsidP="0005254B">
            <w:pPr>
              <w:pStyle w:val="RegularTextCMS"/>
              <w:rPr>
                <w:lang w:val="es-US"/>
              </w:rPr>
            </w:pPr>
            <w:r w:rsidRPr="00332DD1">
              <w:rPr>
                <w:lang w:val="es-US"/>
              </w:rPr>
              <w:t>Servicios por el trastorno del consumo de sustancias</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5C1A6050" w14:textId="601F6BED"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AEDBD91" w14:textId="77777777" w:rsidR="0005254B" w:rsidRPr="00332DD1" w:rsidRDefault="0005254B" w:rsidP="0005254B">
            <w:pPr>
              <w:pStyle w:val="RegularTextCMS"/>
              <w:rPr>
                <w:lang w:val="es-US"/>
              </w:rPr>
            </w:pPr>
          </w:p>
        </w:tc>
      </w:tr>
      <w:tr w:rsidR="0005254B" w:rsidRPr="00332DD1" w14:paraId="0F3BAF1E" w14:textId="77777777" w:rsidTr="00C4047B">
        <w:trPr>
          <w:trHeight w:val="675"/>
        </w:trPr>
        <w:tc>
          <w:tcPr>
            <w:tcW w:w="2520" w:type="dxa"/>
            <w:shd w:val="clear" w:color="auto" w:fill="C0E8FB"/>
            <w:noWrap/>
            <w:tcMar>
              <w:top w:w="58" w:type="dxa"/>
              <w:left w:w="115" w:type="dxa"/>
              <w:bottom w:w="86" w:type="dxa"/>
              <w:right w:w="144" w:type="dxa"/>
            </w:tcMar>
          </w:tcPr>
          <w:p w14:paraId="0CB71539" w14:textId="6A2D8386" w:rsidR="0005254B" w:rsidRPr="00332DD1" w:rsidRDefault="0005254B" w:rsidP="0005254B">
            <w:pPr>
              <w:pStyle w:val="RegularTextCMS"/>
              <w:rPr>
                <w:b/>
                <w:lang w:val="es-US"/>
              </w:rPr>
            </w:pPr>
            <w:r w:rsidRPr="00332DD1">
              <w:rPr>
                <w:b/>
                <w:lang w:val="es-US"/>
              </w:rPr>
              <w:t>Usted necesita servicios de salud mental a largo plazo</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6B5DF08" w14:textId="7AFD9DBF" w:rsidR="0005254B" w:rsidRPr="00332DD1" w:rsidRDefault="0005254B" w:rsidP="0005254B">
            <w:pPr>
              <w:pStyle w:val="RegularTextCMS"/>
              <w:rPr>
                <w:lang w:val="es-US"/>
              </w:rPr>
            </w:pPr>
            <w:r w:rsidRPr="00332DD1">
              <w:rPr>
                <w:lang w:val="es-US"/>
              </w:rPr>
              <w:t>Cuidados como paciente interno para personas que necesitan cuidados de salud mental</w:t>
            </w:r>
          </w:p>
        </w:tc>
        <w:tc>
          <w:tcPr>
            <w:tcW w:w="2736" w:type="dxa"/>
            <w:tcBorders>
              <w:top w:val="single" w:sz="6" w:space="0" w:color="70AFD9"/>
              <w:bottom w:val="single" w:sz="6" w:space="0" w:color="70AFD9"/>
            </w:tcBorders>
            <w:shd w:val="clear" w:color="auto" w:fill="auto"/>
            <w:tcMar>
              <w:top w:w="58" w:type="dxa"/>
              <w:left w:w="115" w:type="dxa"/>
              <w:bottom w:w="86" w:type="dxa"/>
              <w:right w:w="144" w:type="dxa"/>
            </w:tcMar>
          </w:tcPr>
          <w:p w14:paraId="6A3A2001" w14:textId="4FF8D515"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2EAA7FE" w14:textId="77777777" w:rsidR="0005254B" w:rsidRPr="00332DD1" w:rsidRDefault="0005254B" w:rsidP="0005254B">
            <w:pPr>
              <w:pStyle w:val="RegularTextCMS"/>
              <w:rPr>
                <w:lang w:val="es-US"/>
              </w:rPr>
            </w:pPr>
          </w:p>
        </w:tc>
      </w:tr>
      <w:tr w:rsidR="0005254B" w:rsidRPr="00332DD1" w14:paraId="6FF6EC12" w14:textId="77777777" w:rsidTr="00C4047B">
        <w:trPr>
          <w:trHeight w:val="202"/>
        </w:trPr>
        <w:tc>
          <w:tcPr>
            <w:tcW w:w="2520" w:type="dxa"/>
            <w:vMerge w:val="restart"/>
            <w:shd w:val="clear" w:color="auto" w:fill="C0E8FB"/>
            <w:noWrap/>
            <w:tcMar>
              <w:top w:w="58" w:type="dxa"/>
              <w:left w:w="115" w:type="dxa"/>
              <w:bottom w:w="86" w:type="dxa"/>
              <w:right w:w="144" w:type="dxa"/>
            </w:tcMar>
          </w:tcPr>
          <w:p w14:paraId="1E941B93" w14:textId="05F32922" w:rsidR="0005254B" w:rsidRPr="00332DD1" w:rsidRDefault="0005254B" w:rsidP="0005254B">
            <w:pPr>
              <w:pStyle w:val="RegularTextCMS"/>
              <w:rPr>
                <w:b/>
                <w:lang w:val="es-US"/>
              </w:rPr>
            </w:pPr>
            <w:r w:rsidRPr="00332DD1">
              <w:rPr>
                <w:b/>
                <w:lang w:val="es-US"/>
              </w:rPr>
              <w:t>Usted necesita equipo médico duradero (DME)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2F28695" w14:textId="53D014F5" w:rsidR="0005254B" w:rsidRPr="00332DD1" w:rsidRDefault="0005254B" w:rsidP="0005254B">
            <w:pPr>
              <w:pStyle w:val="RegularTextCMS"/>
              <w:rPr>
                <w:lang w:val="es-US"/>
              </w:rPr>
            </w:pPr>
            <w:r w:rsidRPr="00332DD1">
              <w:rPr>
                <w:lang w:val="es-US"/>
              </w:rPr>
              <w:t>Sillas de ruedas</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1D21D41A" w14:textId="509E237B"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5D2B859" w14:textId="77777777" w:rsidR="0005254B" w:rsidRPr="00332DD1" w:rsidRDefault="0005254B" w:rsidP="0005254B">
            <w:pPr>
              <w:pStyle w:val="RegularTextCMS"/>
              <w:rPr>
                <w:lang w:val="es-US"/>
              </w:rPr>
            </w:pPr>
          </w:p>
        </w:tc>
      </w:tr>
      <w:tr w:rsidR="0005254B" w:rsidRPr="00332DD1" w14:paraId="19E907B3" w14:textId="77777777" w:rsidTr="00C4047B">
        <w:trPr>
          <w:trHeight w:val="202"/>
        </w:trPr>
        <w:tc>
          <w:tcPr>
            <w:tcW w:w="2520" w:type="dxa"/>
            <w:vMerge/>
            <w:shd w:val="clear" w:color="auto" w:fill="C0E8FB"/>
            <w:noWrap/>
            <w:tcMar>
              <w:top w:w="58" w:type="dxa"/>
              <w:left w:w="115" w:type="dxa"/>
              <w:bottom w:w="86" w:type="dxa"/>
              <w:right w:w="144" w:type="dxa"/>
            </w:tcMar>
          </w:tcPr>
          <w:p w14:paraId="0CBD8E12" w14:textId="77777777" w:rsidR="0005254B" w:rsidRPr="00332DD1" w:rsidRDefault="0005254B" w:rsidP="0005254B">
            <w:pPr>
              <w:pStyle w:val="RegularTextCMS"/>
              <w:rPr>
                <w:b/>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5F0001EF" w14:textId="2B0EDA49" w:rsidR="0005254B" w:rsidRPr="00332DD1" w:rsidRDefault="0005254B" w:rsidP="0005254B">
            <w:pPr>
              <w:pStyle w:val="RegularTextCMS"/>
              <w:rPr>
                <w:lang w:val="es-US"/>
              </w:rPr>
            </w:pPr>
            <w:r w:rsidRPr="00332DD1">
              <w:rPr>
                <w:lang w:val="es-US"/>
              </w:rPr>
              <w:t>Nebulizadores</w:t>
            </w:r>
          </w:p>
        </w:tc>
        <w:tc>
          <w:tcPr>
            <w:tcW w:w="2736" w:type="dxa"/>
            <w:tcBorders>
              <w:top w:val="single" w:sz="6" w:space="0" w:color="70AFD9"/>
              <w:bottom w:val="single" w:sz="6" w:space="0" w:color="70AFD9"/>
            </w:tcBorders>
            <w:shd w:val="clear" w:color="auto" w:fill="auto"/>
            <w:tcMar>
              <w:top w:w="58" w:type="dxa"/>
              <w:left w:w="115" w:type="dxa"/>
              <w:bottom w:w="86" w:type="dxa"/>
              <w:right w:w="144" w:type="dxa"/>
            </w:tcMar>
          </w:tcPr>
          <w:p w14:paraId="1E570CE9" w14:textId="5DC4097D"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C970D61" w14:textId="77777777" w:rsidR="0005254B" w:rsidRPr="00332DD1" w:rsidRDefault="0005254B" w:rsidP="0005254B">
            <w:pPr>
              <w:pStyle w:val="RegularTextCMS"/>
              <w:rPr>
                <w:lang w:val="es-US"/>
              </w:rPr>
            </w:pPr>
          </w:p>
        </w:tc>
      </w:tr>
      <w:tr w:rsidR="0005254B" w:rsidRPr="00332DD1" w14:paraId="62884989" w14:textId="77777777" w:rsidTr="00C4047B">
        <w:trPr>
          <w:trHeight w:val="202"/>
        </w:trPr>
        <w:tc>
          <w:tcPr>
            <w:tcW w:w="2520" w:type="dxa"/>
            <w:vMerge/>
            <w:shd w:val="clear" w:color="auto" w:fill="C0E8FB"/>
            <w:noWrap/>
            <w:tcMar>
              <w:top w:w="58" w:type="dxa"/>
              <w:left w:w="115" w:type="dxa"/>
              <w:bottom w:w="86" w:type="dxa"/>
              <w:right w:w="144" w:type="dxa"/>
            </w:tcMar>
          </w:tcPr>
          <w:p w14:paraId="47BA8CF8" w14:textId="77777777" w:rsidR="0005254B" w:rsidRPr="00332DD1" w:rsidRDefault="0005254B" w:rsidP="0005254B">
            <w:pPr>
              <w:pStyle w:val="RegularTextCMS"/>
              <w:rPr>
                <w:b/>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ABEDC56" w14:textId="1138D48D" w:rsidR="0005254B" w:rsidRPr="00332DD1" w:rsidRDefault="0005254B" w:rsidP="0005254B">
            <w:pPr>
              <w:pStyle w:val="RegularTextCMS"/>
              <w:rPr>
                <w:lang w:val="es-US"/>
              </w:rPr>
            </w:pPr>
            <w:r w:rsidRPr="00332DD1">
              <w:rPr>
                <w:lang w:val="es-US"/>
              </w:rPr>
              <w:t>Muletas</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6717ABB4" w14:textId="44ACD82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222F7C7" w14:textId="77777777" w:rsidR="0005254B" w:rsidRPr="00332DD1" w:rsidRDefault="0005254B" w:rsidP="0005254B">
            <w:pPr>
              <w:pStyle w:val="RegularTextCMS"/>
              <w:rPr>
                <w:lang w:val="es-US"/>
              </w:rPr>
            </w:pPr>
          </w:p>
        </w:tc>
      </w:tr>
      <w:tr w:rsidR="0005254B" w:rsidRPr="00332DD1" w14:paraId="4DC6607D" w14:textId="77777777" w:rsidTr="00C4047B">
        <w:trPr>
          <w:trHeight w:val="202"/>
        </w:trPr>
        <w:tc>
          <w:tcPr>
            <w:tcW w:w="2520" w:type="dxa"/>
            <w:vMerge/>
            <w:shd w:val="clear" w:color="auto" w:fill="C0E8FB"/>
            <w:noWrap/>
            <w:tcMar>
              <w:top w:w="58" w:type="dxa"/>
              <w:left w:w="115" w:type="dxa"/>
              <w:bottom w:w="86" w:type="dxa"/>
              <w:right w:w="144" w:type="dxa"/>
            </w:tcMar>
          </w:tcPr>
          <w:p w14:paraId="46B32B70" w14:textId="77777777" w:rsidR="0005254B" w:rsidRPr="00332DD1" w:rsidRDefault="0005254B" w:rsidP="0005254B">
            <w:pPr>
              <w:pStyle w:val="RegularTextCMS"/>
              <w:rPr>
                <w:b/>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2963D8E" w14:textId="29DE3C75" w:rsidR="0005254B" w:rsidRPr="00332DD1" w:rsidRDefault="0005254B" w:rsidP="0005254B">
            <w:pPr>
              <w:pStyle w:val="RegularTextCMS"/>
              <w:rPr>
                <w:lang w:val="es-US"/>
              </w:rPr>
            </w:pPr>
            <w:r w:rsidRPr="00332DD1">
              <w:rPr>
                <w:lang w:val="es-US"/>
              </w:rPr>
              <w:t>Andadores</w:t>
            </w:r>
          </w:p>
        </w:tc>
        <w:tc>
          <w:tcPr>
            <w:tcW w:w="2736" w:type="dxa"/>
            <w:tcBorders>
              <w:top w:val="single" w:sz="6" w:space="0" w:color="70AFD9"/>
              <w:bottom w:val="single" w:sz="6" w:space="0" w:color="70AFD9"/>
            </w:tcBorders>
            <w:shd w:val="clear" w:color="auto" w:fill="auto"/>
            <w:tcMar>
              <w:top w:w="58" w:type="dxa"/>
              <w:left w:w="115" w:type="dxa"/>
              <w:bottom w:w="86" w:type="dxa"/>
              <w:right w:w="144" w:type="dxa"/>
            </w:tcMar>
          </w:tcPr>
          <w:p w14:paraId="38C45092" w14:textId="35ED1E8B"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E53BEAA" w14:textId="77777777" w:rsidR="0005254B" w:rsidRPr="00332DD1" w:rsidRDefault="0005254B" w:rsidP="0005254B">
            <w:pPr>
              <w:pStyle w:val="RegularTextCMS"/>
              <w:rPr>
                <w:lang w:val="es-US"/>
              </w:rPr>
            </w:pPr>
          </w:p>
        </w:tc>
      </w:tr>
      <w:tr w:rsidR="0005254B" w:rsidRPr="00332DD1" w14:paraId="6D7B681E" w14:textId="77777777" w:rsidTr="00C4047B">
        <w:trPr>
          <w:trHeight w:val="1639"/>
        </w:trPr>
        <w:tc>
          <w:tcPr>
            <w:tcW w:w="2520" w:type="dxa"/>
            <w:vMerge/>
            <w:tcBorders>
              <w:bottom w:val="single" w:sz="6" w:space="0" w:color="70AFD9"/>
            </w:tcBorders>
            <w:shd w:val="clear" w:color="auto" w:fill="C0E8FB"/>
            <w:noWrap/>
            <w:tcMar>
              <w:top w:w="58" w:type="dxa"/>
              <w:left w:w="115" w:type="dxa"/>
              <w:bottom w:w="86" w:type="dxa"/>
              <w:right w:w="144" w:type="dxa"/>
            </w:tcMar>
          </w:tcPr>
          <w:p w14:paraId="4B874F0B" w14:textId="77777777" w:rsidR="0005254B" w:rsidRPr="00332DD1" w:rsidRDefault="0005254B" w:rsidP="0005254B">
            <w:pPr>
              <w:pStyle w:val="RegularTextCMS"/>
              <w:rPr>
                <w:b/>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0F02666" w14:textId="0A5913CD" w:rsidR="0005254B" w:rsidRPr="00332DD1" w:rsidRDefault="0005254B" w:rsidP="0005254B">
            <w:pPr>
              <w:pStyle w:val="RegularTextCMS"/>
              <w:rPr>
                <w:lang w:val="es-US"/>
              </w:rPr>
            </w:pPr>
            <w:r w:rsidRPr="00332DD1">
              <w:rPr>
                <w:lang w:val="es-US"/>
              </w:rPr>
              <w:t>Equipos y suministros de oxígeno</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37FDE2E2" w14:textId="64B9942F"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1F5CB0D" w14:textId="77777777" w:rsidR="0005254B" w:rsidRPr="00332DD1" w:rsidRDefault="0005254B" w:rsidP="0005254B">
            <w:pPr>
              <w:pStyle w:val="RegularTextCMS"/>
              <w:rPr>
                <w:lang w:val="es-US"/>
              </w:rPr>
            </w:pPr>
          </w:p>
        </w:tc>
      </w:tr>
      <w:tr w:rsidR="002B6E14" w:rsidRPr="00B772D1" w14:paraId="7815552B" w14:textId="77777777" w:rsidTr="00C4047B">
        <w:trPr>
          <w:trHeight w:val="202"/>
        </w:trPr>
        <w:tc>
          <w:tcPr>
            <w:tcW w:w="2520" w:type="dxa"/>
            <w:vMerge w:val="restart"/>
            <w:shd w:val="clear" w:color="auto" w:fill="C0E8FB"/>
            <w:noWrap/>
            <w:tcMar>
              <w:top w:w="58" w:type="dxa"/>
              <w:left w:w="115" w:type="dxa"/>
              <w:bottom w:w="86" w:type="dxa"/>
              <w:right w:w="144" w:type="dxa"/>
            </w:tcMar>
          </w:tcPr>
          <w:p w14:paraId="1AE57B4C" w14:textId="42507D2B" w:rsidR="002B6E14" w:rsidRDefault="002B6E14" w:rsidP="00C4047B">
            <w:pPr>
              <w:pStyle w:val="RegularTextCMS"/>
              <w:pageBreakBefore/>
              <w:rPr>
                <w:b/>
                <w:lang w:val="es-US"/>
              </w:rPr>
            </w:pPr>
            <w:r w:rsidRPr="00332DD1">
              <w:rPr>
                <w:b/>
                <w:lang w:val="es-US"/>
              </w:rPr>
              <w:t>Usted necesita ayuda para su vida en casa</w:t>
            </w:r>
            <w:r>
              <w:rPr>
                <w:b/>
                <w:lang w:val="es-US"/>
              </w:rPr>
              <w:t xml:space="preserve"> </w:t>
            </w:r>
            <w:r w:rsidRPr="00332DD1">
              <w:rPr>
                <w:b/>
                <w:lang w:val="es-US"/>
              </w:rPr>
              <w:t>(Este servicio continúa en la página siguiente)</w:t>
            </w:r>
          </w:p>
          <w:p w14:paraId="3900746B" w14:textId="24DEB091" w:rsidR="002B6E14" w:rsidRPr="00332DD1" w:rsidRDefault="002B6E14" w:rsidP="0005254B">
            <w:pPr>
              <w:pStyle w:val="RegularTextCMS"/>
              <w:rPr>
                <w:b/>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17EEC1C" w14:textId="5E8C7C73" w:rsidR="002B6E14" w:rsidRPr="00332DD1" w:rsidRDefault="002B6E14" w:rsidP="0005254B">
            <w:pPr>
              <w:pStyle w:val="RegularTextCMS"/>
              <w:rPr>
                <w:lang w:val="es-US"/>
              </w:rPr>
            </w:pPr>
            <w:r w:rsidRPr="00332DD1">
              <w:rPr>
                <w:lang w:val="es-US"/>
              </w:rPr>
              <w:t>Alimentos llevados a su casa</w:t>
            </w:r>
          </w:p>
        </w:tc>
        <w:tc>
          <w:tcPr>
            <w:tcW w:w="2736" w:type="dxa"/>
            <w:tcBorders>
              <w:top w:val="single" w:sz="6" w:space="0" w:color="70AFD9"/>
              <w:bottom w:val="single" w:sz="6" w:space="0" w:color="70AFD9"/>
            </w:tcBorders>
            <w:shd w:val="clear" w:color="auto" w:fill="auto"/>
            <w:tcMar>
              <w:top w:w="58" w:type="dxa"/>
              <w:left w:w="115" w:type="dxa"/>
              <w:bottom w:w="86" w:type="dxa"/>
              <w:right w:w="144" w:type="dxa"/>
            </w:tcMar>
          </w:tcPr>
          <w:p w14:paraId="5D34D3B3" w14:textId="3EF1A3A3" w:rsidR="002B6E14" w:rsidRPr="00332DD1" w:rsidRDefault="002B6E14" w:rsidP="0005254B">
            <w:pPr>
              <w:pStyle w:val="RegularTextCMS"/>
              <w:rPr>
                <w:lang w:val="es-US"/>
              </w:rPr>
            </w:pPr>
            <w:r w:rsidRPr="00332DD1">
              <w:rPr>
                <w:lang w:val="es-US"/>
              </w:rPr>
              <w:t>[$–]</w:t>
            </w:r>
          </w:p>
        </w:tc>
        <w:tc>
          <w:tcPr>
            <w:tcW w:w="5069" w:type="dxa"/>
            <w:vMerge w:val="restart"/>
            <w:tcBorders>
              <w:top w:val="single" w:sz="6" w:space="0" w:color="70AFD9"/>
            </w:tcBorders>
            <w:shd w:val="clear" w:color="auto" w:fill="auto"/>
            <w:noWrap/>
            <w:tcMar>
              <w:top w:w="58" w:type="dxa"/>
              <w:left w:w="115" w:type="dxa"/>
              <w:bottom w:w="86" w:type="dxa"/>
              <w:right w:w="144" w:type="dxa"/>
            </w:tcMar>
          </w:tcPr>
          <w:p w14:paraId="3578261F" w14:textId="77777777" w:rsidR="002B6E14" w:rsidRPr="00332DD1" w:rsidRDefault="002B6E14" w:rsidP="002B6E14">
            <w:pPr>
              <w:pStyle w:val="RegularTextCMS"/>
              <w:rPr>
                <w:lang w:val="es-US"/>
              </w:rPr>
            </w:pPr>
            <w:r w:rsidRPr="00332DD1">
              <w:rPr>
                <w:lang w:val="es-US"/>
              </w:rPr>
              <w:t>Estos servicios están disponibles solamente si Ohio Medicaid ha determinado su necesidad de cuidados a largo plazo.</w:t>
            </w:r>
          </w:p>
          <w:p w14:paraId="4EAA5896" w14:textId="6DCF5070" w:rsidR="002B6E14" w:rsidRPr="00332DD1" w:rsidRDefault="002B6E14" w:rsidP="0005254B">
            <w:pPr>
              <w:pStyle w:val="RegularTextCMS"/>
              <w:rPr>
                <w:lang w:val="es-US"/>
              </w:rPr>
            </w:pPr>
            <w:r w:rsidRPr="00332DD1">
              <w:rPr>
                <w:lang w:val="es-US"/>
              </w:rPr>
              <w:t>Usted puede ser responsable del pago de una "responsabilidad civil del paciente" por los costos del hogar para personas de la tercera edad o servicios de exención cubiertos a través de su beneficio de Medicaid. El Departamento de trabajo y servicios familiares determinará si sus ingresos y ciertos gastos requieren que usted tenga una responsabilidad civil del paciente.</w:t>
            </w:r>
          </w:p>
        </w:tc>
      </w:tr>
      <w:tr w:rsidR="002B6E14" w:rsidRPr="00332DD1" w14:paraId="7500CA92" w14:textId="77777777" w:rsidTr="007B5C73">
        <w:trPr>
          <w:trHeight w:val="202"/>
        </w:trPr>
        <w:tc>
          <w:tcPr>
            <w:tcW w:w="2520" w:type="dxa"/>
            <w:vMerge/>
            <w:shd w:val="clear" w:color="auto" w:fill="C0E8FB"/>
            <w:noWrap/>
            <w:tcMar>
              <w:top w:w="58" w:type="dxa"/>
              <w:left w:w="115" w:type="dxa"/>
              <w:bottom w:w="86" w:type="dxa"/>
              <w:right w:w="144" w:type="dxa"/>
            </w:tcMar>
          </w:tcPr>
          <w:p w14:paraId="030AE2A9" w14:textId="2D315EBF" w:rsidR="002B6E14" w:rsidRPr="00332DD1" w:rsidRDefault="002B6E14" w:rsidP="0005254B">
            <w:pPr>
              <w:pStyle w:val="RegularTextCMS"/>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3A61EC5" w14:textId="6C3CECFD" w:rsidR="002B6E14" w:rsidRPr="00332DD1" w:rsidRDefault="002B6E14" w:rsidP="0005254B">
            <w:pPr>
              <w:pStyle w:val="RegularTextCMS"/>
              <w:rPr>
                <w:lang w:val="es-US"/>
              </w:rPr>
            </w:pPr>
            <w:r w:rsidRPr="00332DD1">
              <w:rPr>
                <w:lang w:val="es-US"/>
              </w:rPr>
              <w:t>Servicios para el hogar, como limpieza o tareas domésticas</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26F7604F" w14:textId="571F8CF7"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7B368106" w14:textId="2184D7FD" w:rsidR="002B6E14" w:rsidRPr="00332DD1" w:rsidRDefault="002B6E14" w:rsidP="0005254B">
            <w:pPr>
              <w:pStyle w:val="RegularTextCMS"/>
              <w:rPr>
                <w:lang w:val="es-US"/>
              </w:rPr>
            </w:pPr>
          </w:p>
        </w:tc>
      </w:tr>
      <w:tr w:rsidR="002B6E14" w:rsidRPr="00332DD1" w14:paraId="5A0F2BF6" w14:textId="77777777" w:rsidTr="007B5C73">
        <w:trPr>
          <w:trHeight w:val="1378"/>
        </w:trPr>
        <w:tc>
          <w:tcPr>
            <w:tcW w:w="2520" w:type="dxa"/>
            <w:vMerge/>
            <w:shd w:val="clear" w:color="auto" w:fill="C0E8FB"/>
            <w:noWrap/>
            <w:tcMar>
              <w:top w:w="58" w:type="dxa"/>
              <w:left w:w="115" w:type="dxa"/>
              <w:bottom w:w="86" w:type="dxa"/>
              <w:right w:w="144" w:type="dxa"/>
            </w:tcMar>
          </w:tcPr>
          <w:p w14:paraId="1D6F0D53" w14:textId="77777777" w:rsidR="002B6E14" w:rsidRPr="00332DD1" w:rsidRDefault="002B6E14" w:rsidP="0005254B">
            <w:pPr>
              <w:pStyle w:val="RegularTextCMS"/>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85EE5EB" w14:textId="4B77F42F" w:rsidR="002B6E14" w:rsidRPr="00332DD1" w:rsidRDefault="002B6E14" w:rsidP="0005254B">
            <w:pPr>
              <w:pStyle w:val="RegularTextCMS"/>
              <w:rPr>
                <w:lang w:val="es-US"/>
              </w:rPr>
            </w:pPr>
            <w:r w:rsidRPr="00332DD1">
              <w:rPr>
                <w:lang w:val="es-US"/>
              </w:rPr>
              <w:t>Cambios a su casa, como rampas y acceso para silla de ruedas</w:t>
            </w:r>
          </w:p>
        </w:tc>
        <w:tc>
          <w:tcPr>
            <w:tcW w:w="2736" w:type="dxa"/>
            <w:tcBorders>
              <w:top w:val="single" w:sz="6" w:space="0" w:color="70AFD9"/>
              <w:bottom w:val="single" w:sz="6" w:space="0" w:color="70AFD9"/>
            </w:tcBorders>
            <w:shd w:val="clear" w:color="auto" w:fill="auto"/>
            <w:tcMar>
              <w:top w:w="58" w:type="dxa"/>
              <w:left w:w="115" w:type="dxa"/>
              <w:bottom w:w="86" w:type="dxa"/>
              <w:right w:w="144" w:type="dxa"/>
            </w:tcMar>
          </w:tcPr>
          <w:p w14:paraId="7BA74E1F" w14:textId="706FB705"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5C6CEEBA" w14:textId="389A6B6A" w:rsidR="002B6E14" w:rsidRPr="00332DD1" w:rsidRDefault="002B6E14" w:rsidP="0005254B">
            <w:pPr>
              <w:pStyle w:val="RegularTextCMS"/>
              <w:rPr>
                <w:lang w:val="es-US"/>
              </w:rPr>
            </w:pPr>
          </w:p>
        </w:tc>
      </w:tr>
      <w:tr w:rsidR="002B6E14" w:rsidRPr="005219EB" w14:paraId="2EAA5A72" w14:textId="77777777" w:rsidTr="007B5C73">
        <w:trPr>
          <w:trHeight w:val="202"/>
        </w:trPr>
        <w:tc>
          <w:tcPr>
            <w:tcW w:w="2520" w:type="dxa"/>
            <w:vMerge/>
            <w:tcBorders>
              <w:bottom w:val="single" w:sz="6" w:space="0" w:color="70AFD9"/>
            </w:tcBorders>
            <w:shd w:val="clear" w:color="auto" w:fill="C0E8FB"/>
            <w:noWrap/>
            <w:tcMar>
              <w:top w:w="58" w:type="dxa"/>
              <w:left w:w="115" w:type="dxa"/>
              <w:bottom w:w="86" w:type="dxa"/>
              <w:right w:w="144" w:type="dxa"/>
            </w:tcMar>
          </w:tcPr>
          <w:p w14:paraId="48CB89C7" w14:textId="77777777" w:rsidR="002B6E14" w:rsidRPr="00332DD1" w:rsidRDefault="002B6E14" w:rsidP="0005254B">
            <w:pPr>
              <w:pStyle w:val="RegularTextCMS"/>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E69D3D8" w14:textId="77777777" w:rsidR="002B6E14" w:rsidRPr="00332DD1" w:rsidRDefault="002B6E14" w:rsidP="0005254B">
            <w:pPr>
              <w:pStyle w:val="RegularTextCMS"/>
              <w:rPr>
                <w:lang w:val="es-US"/>
              </w:rPr>
            </w:pPr>
            <w:r w:rsidRPr="00332DD1">
              <w:rPr>
                <w:lang w:val="es-US"/>
              </w:rPr>
              <w:t xml:space="preserve">Asistente de cuidados personales </w:t>
            </w:r>
          </w:p>
          <w:p w14:paraId="43716E96" w14:textId="42560FE4" w:rsidR="002B6E14" w:rsidRPr="00332DD1" w:rsidRDefault="002B6E14" w:rsidP="0005254B">
            <w:pPr>
              <w:pStyle w:val="RegularTextCMS"/>
              <w:rPr>
                <w:lang w:val="es-US"/>
              </w:rPr>
            </w:pPr>
            <w:r w:rsidRPr="00332DD1">
              <w:rPr>
                <w:lang w:val="es-US"/>
              </w:rPr>
              <w:t>(Posiblemente pueda contratar su propio asistente. Comuníquese con su Administrador de cuidados o Coordinador de servicios de excención para pedir más información.)</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71AC3B6B" w14:textId="76A56AC2"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77706A49" w14:textId="3051F6BD" w:rsidR="002B6E14" w:rsidRPr="00332DD1" w:rsidRDefault="002B6E14" w:rsidP="0005254B">
            <w:pPr>
              <w:pStyle w:val="RegularTextCMS"/>
              <w:rPr>
                <w:rStyle w:val="PlanInstructions"/>
                <w:i w:val="0"/>
                <w:lang w:val="es-US"/>
              </w:rPr>
            </w:pPr>
          </w:p>
        </w:tc>
      </w:tr>
      <w:tr w:rsidR="002B6E14" w:rsidRPr="00332DD1" w14:paraId="1AF2B21E" w14:textId="77777777" w:rsidTr="007B5C73">
        <w:trPr>
          <w:trHeight w:val="202"/>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7DC1E21C" w14:textId="0B170B36" w:rsidR="002B6E14" w:rsidRPr="00332DD1" w:rsidRDefault="002B6E14" w:rsidP="002B6E14">
            <w:pPr>
              <w:pStyle w:val="RegularTextCMS"/>
              <w:pageBreakBefore/>
              <w:rPr>
                <w:lang w:val="es-US"/>
              </w:rPr>
            </w:pPr>
            <w:r w:rsidRPr="00332DD1">
              <w:rPr>
                <w:b/>
                <w:lang w:val="es-US"/>
              </w:rPr>
              <w:t>Usted necesita ayuda para su vida en casa (continuación)</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20C51C6" w14:textId="69345443" w:rsidR="002B6E14" w:rsidRPr="00332DD1" w:rsidRDefault="002B6E14" w:rsidP="0005254B">
            <w:pPr>
              <w:pStyle w:val="RegularTextCMS"/>
              <w:rPr>
                <w:lang w:val="es-US"/>
              </w:rPr>
            </w:pPr>
            <w:r w:rsidRPr="00332DD1">
              <w:rPr>
                <w:lang w:val="es-US"/>
              </w:rPr>
              <w:t>Servicios comunitarios de transición</w:t>
            </w:r>
          </w:p>
        </w:tc>
        <w:tc>
          <w:tcPr>
            <w:tcW w:w="273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DA9C74F" w14:textId="44EB5515"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75500C3F" w14:textId="1D7AA38E" w:rsidR="002B6E14" w:rsidRPr="00332DD1" w:rsidRDefault="002B6E14" w:rsidP="0005254B">
            <w:pPr>
              <w:pStyle w:val="RegularTextCMS"/>
              <w:rPr>
                <w:rStyle w:val="PlanInstructions"/>
                <w:i w:val="0"/>
                <w:lang w:val="es-US"/>
              </w:rPr>
            </w:pPr>
          </w:p>
        </w:tc>
      </w:tr>
      <w:tr w:rsidR="002B6E14" w:rsidRPr="00332DD1" w14:paraId="3C973169" w14:textId="77777777" w:rsidTr="007B5C73">
        <w:trPr>
          <w:trHeight w:val="202"/>
        </w:trPr>
        <w:tc>
          <w:tcPr>
            <w:tcW w:w="2520" w:type="dxa"/>
            <w:vMerge/>
            <w:shd w:val="clear" w:color="auto" w:fill="C0E8FB"/>
            <w:noWrap/>
            <w:tcMar>
              <w:top w:w="58" w:type="dxa"/>
              <w:left w:w="115" w:type="dxa"/>
              <w:bottom w:w="86" w:type="dxa"/>
              <w:right w:w="144" w:type="dxa"/>
            </w:tcMar>
          </w:tcPr>
          <w:p w14:paraId="00EEA825" w14:textId="77777777" w:rsidR="002B6E14" w:rsidRPr="00332DD1" w:rsidRDefault="002B6E14" w:rsidP="0005254B">
            <w:pPr>
              <w:pStyle w:val="RegularTextCMS"/>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EB54C76" w14:textId="38341837" w:rsidR="002B6E14" w:rsidRPr="00332DD1" w:rsidRDefault="002B6E14" w:rsidP="0005254B">
            <w:pPr>
              <w:pStyle w:val="RegularTextCMS"/>
              <w:rPr>
                <w:lang w:val="es-US"/>
              </w:rPr>
            </w:pPr>
            <w:r w:rsidRPr="00332DD1">
              <w:rPr>
                <w:lang w:val="es-US"/>
              </w:rPr>
              <w:t>Servicios de cuidados de salud en el hogar</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6C432D79" w14:textId="4191D417"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683461C2" w14:textId="77777777" w:rsidR="002B6E14" w:rsidRPr="00332DD1" w:rsidRDefault="002B6E14" w:rsidP="0005254B">
            <w:pPr>
              <w:pStyle w:val="RegularTextCMS"/>
              <w:rPr>
                <w:rStyle w:val="PlanInstructions"/>
                <w:i w:val="0"/>
                <w:lang w:val="es-US"/>
              </w:rPr>
            </w:pPr>
          </w:p>
        </w:tc>
      </w:tr>
      <w:tr w:rsidR="002B6E14" w:rsidRPr="00332DD1" w14:paraId="716ADC91" w14:textId="77777777" w:rsidTr="007B5C73">
        <w:trPr>
          <w:trHeight w:val="202"/>
        </w:trPr>
        <w:tc>
          <w:tcPr>
            <w:tcW w:w="2520" w:type="dxa"/>
            <w:vMerge/>
            <w:shd w:val="clear" w:color="auto" w:fill="C0E8FB"/>
            <w:noWrap/>
            <w:tcMar>
              <w:top w:w="58" w:type="dxa"/>
              <w:left w:w="115" w:type="dxa"/>
              <w:bottom w:w="86" w:type="dxa"/>
              <w:right w:w="144" w:type="dxa"/>
            </w:tcMar>
          </w:tcPr>
          <w:p w14:paraId="28D6EAE4" w14:textId="77777777" w:rsidR="002B6E14" w:rsidRPr="00332DD1" w:rsidRDefault="002B6E14" w:rsidP="0005254B">
            <w:pPr>
              <w:pStyle w:val="RegularTextCMS"/>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7FDF1D6" w14:textId="12825598" w:rsidR="002B6E14" w:rsidRPr="00332DD1" w:rsidRDefault="002B6E14" w:rsidP="0005254B">
            <w:pPr>
              <w:pStyle w:val="RegularTextCMS"/>
              <w:rPr>
                <w:lang w:val="es-US"/>
              </w:rPr>
            </w:pPr>
            <w:r w:rsidRPr="00332DD1">
              <w:rPr>
                <w:lang w:val="es-US"/>
              </w:rPr>
              <w:t>Servicios para ayudarle a vivir por su cuenta</w:t>
            </w:r>
          </w:p>
        </w:tc>
        <w:tc>
          <w:tcPr>
            <w:tcW w:w="273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43383BF" w14:textId="2D1A5687"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07520A89" w14:textId="77777777" w:rsidR="002B6E14" w:rsidRPr="00332DD1" w:rsidRDefault="002B6E14" w:rsidP="0005254B">
            <w:pPr>
              <w:pStyle w:val="RegularTextCMS"/>
              <w:rPr>
                <w:rStyle w:val="PlanInstructions"/>
                <w:i w:val="0"/>
                <w:lang w:val="es-US"/>
              </w:rPr>
            </w:pPr>
          </w:p>
        </w:tc>
      </w:tr>
      <w:tr w:rsidR="002B6E14" w:rsidRPr="00332DD1" w14:paraId="02F44129" w14:textId="77777777" w:rsidTr="002B6E14">
        <w:trPr>
          <w:trHeight w:val="1918"/>
        </w:trPr>
        <w:tc>
          <w:tcPr>
            <w:tcW w:w="2520" w:type="dxa"/>
            <w:vMerge/>
            <w:shd w:val="clear" w:color="auto" w:fill="C0E8FB"/>
            <w:noWrap/>
            <w:tcMar>
              <w:top w:w="58" w:type="dxa"/>
              <w:left w:w="115" w:type="dxa"/>
              <w:bottom w:w="86" w:type="dxa"/>
              <w:right w:w="144" w:type="dxa"/>
            </w:tcMar>
          </w:tcPr>
          <w:p w14:paraId="2F4B0260" w14:textId="77777777" w:rsidR="002B6E14" w:rsidRPr="00332DD1" w:rsidRDefault="002B6E14" w:rsidP="0005254B">
            <w:pPr>
              <w:pStyle w:val="RegularTextCMS"/>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BA6E960" w14:textId="66763642" w:rsidR="002B6E14" w:rsidRPr="00332DD1" w:rsidRDefault="002B6E14" w:rsidP="0005254B">
            <w:pPr>
              <w:pStyle w:val="RegularTextCMS"/>
              <w:rPr>
                <w:lang w:val="es-US"/>
              </w:rPr>
            </w:pPr>
            <w:r w:rsidRPr="00332DD1">
              <w:rPr>
                <w:lang w:val="es-US"/>
              </w:rPr>
              <w:t>Servicios de día para adultos u otros servicios de respaldo</w:t>
            </w:r>
          </w:p>
        </w:tc>
        <w:tc>
          <w:tcPr>
            <w:tcW w:w="2736" w:type="dxa"/>
            <w:tcBorders>
              <w:top w:val="single" w:sz="6" w:space="0" w:color="70AFD9"/>
              <w:bottom w:val="single" w:sz="6" w:space="0" w:color="70AFD9"/>
            </w:tcBorders>
            <w:shd w:val="clear" w:color="auto" w:fill="D5F2FE"/>
            <w:tcMar>
              <w:top w:w="58" w:type="dxa"/>
              <w:left w:w="115" w:type="dxa"/>
              <w:bottom w:w="86" w:type="dxa"/>
              <w:right w:w="144" w:type="dxa"/>
            </w:tcMar>
          </w:tcPr>
          <w:p w14:paraId="7D53F32B" w14:textId="600C6B2D" w:rsidR="002B6E14" w:rsidRPr="00332DD1" w:rsidRDefault="002B6E14" w:rsidP="0005254B">
            <w:pPr>
              <w:pStyle w:val="RegularTextCMS"/>
              <w:rPr>
                <w:lang w:val="es-US"/>
              </w:rPr>
            </w:pPr>
            <w:r w:rsidRPr="00332DD1">
              <w:rPr>
                <w:lang w:val="es-US"/>
              </w:rPr>
              <w:t>[$–]</w:t>
            </w:r>
          </w:p>
        </w:tc>
        <w:tc>
          <w:tcPr>
            <w:tcW w:w="5069" w:type="dxa"/>
            <w:vMerge/>
            <w:tcBorders>
              <w:bottom w:val="single" w:sz="6" w:space="0" w:color="70AFD9"/>
            </w:tcBorders>
            <w:shd w:val="clear" w:color="auto" w:fill="auto"/>
            <w:noWrap/>
            <w:tcMar>
              <w:top w:w="58" w:type="dxa"/>
              <w:left w:w="115" w:type="dxa"/>
              <w:bottom w:w="86" w:type="dxa"/>
              <w:right w:w="144" w:type="dxa"/>
            </w:tcMar>
          </w:tcPr>
          <w:p w14:paraId="18A4BD06" w14:textId="77777777" w:rsidR="002B6E14" w:rsidRPr="00332DD1" w:rsidRDefault="002B6E14" w:rsidP="0005254B">
            <w:pPr>
              <w:pStyle w:val="RegularTextCMS"/>
              <w:rPr>
                <w:rStyle w:val="PlanInstructions"/>
                <w:i w:val="0"/>
                <w:lang w:val="es-US"/>
              </w:rPr>
            </w:pPr>
          </w:p>
        </w:tc>
      </w:tr>
      <w:tr w:rsidR="002B6E14" w:rsidRPr="00BD094A" w14:paraId="4BEC7E62" w14:textId="77777777" w:rsidTr="002B6E14">
        <w:trPr>
          <w:trHeight w:val="202"/>
        </w:trPr>
        <w:tc>
          <w:tcPr>
            <w:tcW w:w="2520" w:type="dxa"/>
            <w:vMerge w:val="restart"/>
            <w:shd w:val="clear" w:color="auto" w:fill="C0E8FB"/>
            <w:noWrap/>
            <w:tcMar>
              <w:top w:w="58" w:type="dxa"/>
              <w:left w:w="115" w:type="dxa"/>
              <w:bottom w:w="86" w:type="dxa"/>
              <w:right w:w="144" w:type="dxa"/>
            </w:tcMar>
          </w:tcPr>
          <w:p w14:paraId="6EC24C47" w14:textId="23ACE61B" w:rsidR="002B6E14" w:rsidRPr="00332DD1" w:rsidRDefault="002B6E14" w:rsidP="002B6E14">
            <w:pPr>
              <w:pStyle w:val="RegularTextCMS"/>
              <w:pageBreakBefore/>
              <w:rPr>
                <w:b/>
                <w:lang w:val="es-US"/>
              </w:rPr>
            </w:pPr>
            <w:r w:rsidRPr="00332DD1">
              <w:rPr>
                <w:b/>
                <w:lang w:val="es-US"/>
              </w:rPr>
              <w:t>Usted necesita un lugar dónde vivir con personas disponibles para ayudarle</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EF52AF1" w14:textId="13644333" w:rsidR="002B6E14" w:rsidRPr="00332DD1" w:rsidRDefault="002B6E14" w:rsidP="0005254B">
            <w:pPr>
              <w:pStyle w:val="RegularTextCMS"/>
              <w:rPr>
                <w:lang w:val="es-US"/>
              </w:rPr>
            </w:pPr>
            <w:r w:rsidRPr="00332DD1">
              <w:rPr>
                <w:lang w:val="es-US"/>
              </w:rPr>
              <w:t>Vida con asistencia</w:t>
            </w:r>
          </w:p>
        </w:tc>
        <w:tc>
          <w:tcPr>
            <w:tcW w:w="273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E7D2FCD" w14:textId="26214928" w:rsidR="002B6E14" w:rsidRPr="00332DD1" w:rsidRDefault="002B6E14" w:rsidP="0005254B">
            <w:pPr>
              <w:pStyle w:val="RegularTextCMS"/>
              <w:rPr>
                <w:lang w:val="es-US"/>
              </w:rPr>
            </w:pPr>
            <w:r w:rsidRPr="00332DD1">
              <w:rPr>
                <w:lang w:val="es-US"/>
              </w:rPr>
              <w:t>[$–]</w:t>
            </w:r>
          </w:p>
        </w:tc>
        <w:tc>
          <w:tcPr>
            <w:tcW w:w="5069" w:type="dxa"/>
            <w:vMerge w:val="restart"/>
            <w:tcBorders>
              <w:top w:val="single" w:sz="6" w:space="0" w:color="70AFD9"/>
            </w:tcBorders>
            <w:shd w:val="clear" w:color="auto" w:fill="D5F2FE"/>
            <w:noWrap/>
            <w:tcMar>
              <w:top w:w="58" w:type="dxa"/>
              <w:left w:w="115" w:type="dxa"/>
              <w:bottom w:w="86" w:type="dxa"/>
              <w:right w:w="144" w:type="dxa"/>
            </w:tcMar>
          </w:tcPr>
          <w:p w14:paraId="4DF83435" w14:textId="1FEDB635" w:rsidR="002B6E14" w:rsidRPr="00332DD1" w:rsidRDefault="002B6E14" w:rsidP="002B6E14">
            <w:pPr>
              <w:pStyle w:val="RegularTextCMS"/>
              <w:shd w:val="clear" w:color="auto" w:fill="D5F2FE"/>
              <w:rPr>
                <w:lang w:val="es-US"/>
              </w:rPr>
            </w:pPr>
            <w:r w:rsidRPr="00332DD1">
              <w:rPr>
                <w:lang w:val="es-US"/>
              </w:rPr>
              <w:t>Estos servicios están disponibles solamente si Ohio Medicaid ha determinado su necesidad de cuidados a largo plazo.</w:t>
            </w:r>
          </w:p>
          <w:p w14:paraId="739F938D" w14:textId="620338F0" w:rsidR="002B6E14" w:rsidRPr="00332DD1" w:rsidRDefault="002B6E14" w:rsidP="002B6E14">
            <w:pPr>
              <w:pStyle w:val="RegularTextCMS"/>
              <w:shd w:val="clear" w:color="auto" w:fill="D5F2FE"/>
              <w:rPr>
                <w:rStyle w:val="PlanInstructions"/>
                <w:i w:val="0"/>
                <w:lang w:val="es-US"/>
              </w:rPr>
            </w:pPr>
            <w:r w:rsidRPr="00332DD1">
              <w:rPr>
                <w:lang w:val="es-US"/>
              </w:rPr>
              <w:t>Usted puede ser responsable del pago de una "responsabilidad civil del paciente" por los costos del hogar para personas de la tercera edad o servicios de exención cubiertos a través de su beneficio de Medicaid. El Departamento de trabajo y servicios familiares determinará si sus ingresos y ciertos gastos requieren que usted tenga una responsabilidad civil del paciente.</w:t>
            </w:r>
          </w:p>
        </w:tc>
      </w:tr>
      <w:tr w:rsidR="002B6E14" w:rsidRPr="00332DD1" w14:paraId="07CEAD46" w14:textId="77777777" w:rsidTr="00535EFC">
        <w:trPr>
          <w:trHeight w:val="202"/>
        </w:trPr>
        <w:tc>
          <w:tcPr>
            <w:tcW w:w="2520" w:type="dxa"/>
            <w:vMerge/>
            <w:shd w:val="clear" w:color="auto" w:fill="C0E8FB"/>
            <w:noWrap/>
            <w:tcMar>
              <w:top w:w="58" w:type="dxa"/>
              <w:left w:w="115" w:type="dxa"/>
              <w:bottom w:w="86" w:type="dxa"/>
              <w:right w:w="144" w:type="dxa"/>
            </w:tcMar>
          </w:tcPr>
          <w:p w14:paraId="37CBB841" w14:textId="77777777" w:rsidR="002B6E14" w:rsidRPr="00332DD1" w:rsidRDefault="002B6E14" w:rsidP="0005254B">
            <w:pPr>
              <w:pStyle w:val="RegularTextCMS"/>
              <w:rPr>
                <w:b/>
                <w:lang w:val="es-US"/>
              </w:rPr>
            </w:pPr>
          </w:p>
        </w:tc>
        <w:tc>
          <w:tcPr>
            <w:tcW w:w="4147" w:type="dxa"/>
            <w:tcBorders>
              <w:top w:val="single" w:sz="6" w:space="0" w:color="70AFD9"/>
            </w:tcBorders>
            <w:shd w:val="clear" w:color="auto" w:fill="D5F2FE"/>
            <w:tcMar>
              <w:top w:w="58" w:type="dxa"/>
              <w:left w:w="115" w:type="dxa"/>
              <w:bottom w:w="86" w:type="dxa"/>
              <w:right w:w="144" w:type="dxa"/>
            </w:tcMar>
          </w:tcPr>
          <w:p w14:paraId="1D685F58" w14:textId="30AC3F35" w:rsidR="002B6E14" w:rsidRPr="00332DD1" w:rsidRDefault="002B6E14" w:rsidP="0005254B">
            <w:pPr>
              <w:pStyle w:val="RegularTextCMS"/>
              <w:rPr>
                <w:lang w:val="es-US"/>
              </w:rPr>
            </w:pPr>
            <w:r w:rsidRPr="00332DD1">
              <w:rPr>
                <w:lang w:val="es-US"/>
              </w:rPr>
              <w:t>Cuidados en hogares para personas de la tercera edad</w:t>
            </w:r>
          </w:p>
        </w:tc>
        <w:tc>
          <w:tcPr>
            <w:tcW w:w="2736" w:type="dxa"/>
            <w:tcBorders>
              <w:top w:val="single" w:sz="6" w:space="0" w:color="70AFD9"/>
            </w:tcBorders>
            <w:shd w:val="clear" w:color="auto" w:fill="D5F2FE"/>
            <w:tcMar>
              <w:top w:w="58" w:type="dxa"/>
              <w:left w:w="115" w:type="dxa"/>
              <w:bottom w:w="86" w:type="dxa"/>
              <w:right w:w="144" w:type="dxa"/>
            </w:tcMar>
          </w:tcPr>
          <w:p w14:paraId="481E829E" w14:textId="086DA527" w:rsidR="002B6E14" w:rsidRPr="00332DD1" w:rsidRDefault="002B6E14" w:rsidP="0005254B">
            <w:pPr>
              <w:pStyle w:val="RegularTextCMS"/>
              <w:rPr>
                <w:lang w:val="es-US"/>
              </w:rPr>
            </w:pPr>
            <w:r w:rsidRPr="00332DD1">
              <w:rPr>
                <w:lang w:val="es-US"/>
              </w:rPr>
              <w:t>[$–]</w:t>
            </w:r>
          </w:p>
        </w:tc>
        <w:tc>
          <w:tcPr>
            <w:tcW w:w="5069" w:type="dxa"/>
            <w:vMerge/>
            <w:shd w:val="clear" w:color="auto" w:fill="D5F2FE"/>
            <w:noWrap/>
            <w:tcMar>
              <w:top w:w="58" w:type="dxa"/>
              <w:left w:w="115" w:type="dxa"/>
              <w:bottom w:w="86" w:type="dxa"/>
              <w:right w:w="144" w:type="dxa"/>
            </w:tcMar>
          </w:tcPr>
          <w:p w14:paraId="5585C475" w14:textId="77777777" w:rsidR="002B6E14" w:rsidRPr="00332DD1" w:rsidRDefault="002B6E14" w:rsidP="0005254B">
            <w:pPr>
              <w:pStyle w:val="RegularTextCMS"/>
              <w:rPr>
                <w:lang w:val="es-US"/>
              </w:rPr>
            </w:pPr>
          </w:p>
        </w:tc>
      </w:tr>
      <w:tr w:rsidR="0005254B" w:rsidRPr="00BD094A" w14:paraId="125BEE10" w14:textId="77777777" w:rsidTr="00C4047B">
        <w:trPr>
          <w:trHeight w:val="202"/>
        </w:trPr>
        <w:tc>
          <w:tcPr>
            <w:tcW w:w="2520" w:type="dxa"/>
            <w:shd w:val="clear" w:color="auto" w:fill="C0E8FB"/>
            <w:noWrap/>
            <w:tcMar>
              <w:top w:w="58" w:type="dxa"/>
              <w:left w:w="115" w:type="dxa"/>
              <w:bottom w:w="86" w:type="dxa"/>
              <w:right w:w="144" w:type="dxa"/>
            </w:tcMar>
          </w:tcPr>
          <w:p w14:paraId="197BC7F3" w14:textId="454DBCB7" w:rsidR="0005254B" w:rsidRDefault="0005254B" w:rsidP="0005254B">
            <w:pPr>
              <w:pStyle w:val="RegularTextCMS"/>
              <w:rPr>
                <w:b/>
                <w:lang w:val="es-US"/>
              </w:rPr>
            </w:pPr>
            <w:r w:rsidRPr="00332DD1">
              <w:rPr>
                <w:b/>
                <w:lang w:val="es-US"/>
              </w:rPr>
              <w:t>La persona que le cuida necesita una pausa</w:t>
            </w:r>
            <w:r>
              <w:rPr>
                <w:b/>
                <w:lang w:val="es-US"/>
              </w:rPr>
              <w:t xml:space="preserve"> </w:t>
            </w:r>
            <w:r w:rsidRPr="00332DD1">
              <w:rPr>
                <w:b/>
                <w:lang w:val="es-US"/>
              </w:rPr>
              <w:t>(Este servicio continúa en la página siguiente)</w:t>
            </w:r>
          </w:p>
          <w:p w14:paraId="667E5C6C" w14:textId="735D71A7" w:rsidR="0005254B" w:rsidRPr="00332DD1" w:rsidRDefault="0005254B" w:rsidP="0005254B">
            <w:pPr>
              <w:pStyle w:val="RegularTextCMS"/>
              <w:rPr>
                <w:b/>
                <w:lang w:val="es-US"/>
              </w:rPr>
            </w:pPr>
            <w:r w:rsidRPr="00332DD1">
              <w:rPr>
                <w:b/>
                <w:lang w:val="es-US"/>
              </w:rPr>
              <w:t>La persona que le cuida necesita una pausa</w:t>
            </w:r>
            <w:r>
              <w:rPr>
                <w:b/>
                <w:lang w:val="es-US"/>
              </w:rPr>
              <w:t xml:space="preserve"> </w:t>
            </w:r>
            <w:r w:rsidRPr="00332DD1">
              <w:rPr>
                <w:b/>
                <w:lang w:val="es-US"/>
              </w:rPr>
              <w:t>(continuación)</w:t>
            </w:r>
          </w:p>
        </w:tc>
        <w:tc>
          <w:tcPr>
            <w:tcW w:w="4147" w:type="dxa"/>
            <w:tcBorders>
              <w:top w:val="nil"/>
            </w:tcBorders>
            <w:shd w:val="clear" w:color="auto" w:fill="FFFFFF" w:themeFill="background1"/>
            <w:tcMar>
              <w:top w:w="58" w:type="dxa"/>
              <w:left w:w="115" w:type="dxa"/>
              <w:bottom w:w="86" w:type="dxa"/>
              <w:right w:w="144" w:type="dxa"/>
            </w:tcMar>
          </w:tcPr>
          <w:p w14:paraId="18AC8D21" w14:textId="2AD53B81" w:rsidR="0005254B" w:rsidRPr="00332DD1" w:rsidRDefault="0005254B" w:rsidP="0005254B">
            <w:pPr>
              <w:pStyle w:val="RegularTextCMS"/>
              <w:rPr>
                <w:lang w:val="es-US"/>
              </w:rPr>
            </w:pPr>
            <w:r w:rsidRPr="00332DD1">
              <w:rPr>
                <w:lang w:val="es-US"/>
              </w:rPr>
              <w:t>Cuidados de respiro</w:t>
            </w:r>
          </w:p>
        </w:tc>
        <w:tc>
          <w:tcPr>
            <w:tcW w:w="2736" w:type="dxa"/>
            <w:tcBorders>
              <w:top w:val="nil"/>
            </w:tcBorders>
            <w:shd w:val="clear" w:color="auto" w:fill="FFFFFF" w:themeFill="background1"/>
            <w:tcMar>
              <w:top w:w="58" w:type="dxa"/>
              <w:left w:w="115" w:type="dxa"/>
              <w:bottom w:w="86" w:type="dxa"/>
              <w:right w:w="144" w:type="dxa"/>
            </w:tcMar>
          </w:tcPr>
          <w:p w14:paraId="2EAEE210" w14:textId="3288E174" w:rsidR="0005254B" w:rsidRPr="00332DD1" w:rsidRDefault="0005254B" w:rsidP="0005254B">
            <w:pPr>
              <w:pStyle w:val="RegularTextCMS"/>
              <w:rPr>
                <w:lang w:val="es-US"/>
              </w:rPr>
            </w:pPr>
            <w:r w:rsidRPr="00332DD1">
              <w:rPr>
                <w:lang w:val="es-US"/>
              </w:rPr>
              <w:t>[$–]</w:t>
            </w:r>
          </w:p>
        </w:tc>
        <w:tc>
          <w:tcPr>
            <w:tcW w:w="5069" w:type="dxa"/>
            <w:tcBorders>
              <w:top w:val="nil"/>
            </w:tcBorders>
            <w:shd w:val="clear" w:color="auto" w:fill="FFFFFF" w:themeFill="background1"/>
            <w:noWrap/>
            <w:tcMar>
              <w:top w:w="58" w:type="dxa"/>
              <w:left w:w="115" w:type="dxa"/>
              <w:bottom w:w="86" w:type="dxa"/>
              <w:right w:w="144" w:type="dxa"/>
            </w:tcMar>
          </w:tcPr>
          <w:p w14:paraId="4A8C1750" w14:textId="0E9ED0FA" w:rsidR="0005254B" w:rsidRPr="00332DD1" w:rsidRDefault="0005254B" w:rsidP="0005254B">
            <w:pPr>
              <w:pStyle w:val="RegularTextCMS"/>
              <w:rPr>
                <w:lang w:val="es-US"/>
              </w:rPr>
            </w:pPr>
            <w:r w:rsidRPr="00332DD1">
              <w:rPr>
                <w:lang w:val="es-US"/>
              </w:rPr>
              <w:t>Este servicio está disponible solamente si Ohio Medicaid ha determinado su necesidad de cuidados a largo plazo.</w:t>
            </w:r>
          </w:p>
          <w:p w14:paraId="062346B3" w14:textId="3E993CC2" w:rsidR="0005254B" w:rsidRPr="00332DD1" w:rsidRDefault="0005254B" w:rsidP="0005254B">
            <w:pPr>
              <w:pStyle w:val="RegularTextCMS"/>
              <w:rPr>
                <w:rStyle w:val="PlanInstructions"/>
                <w:i w:val="0"/>
                <w:lang w:val="es-US"/>
              </w:rPr>
            </w:pPr>
            <w:r w:rsidRPr="00332DD1">
              <w:rPr>
                <w:lang w:val="es-US"/>
              </w:rPr>
              <w:t>Usted puede ser responsable del pago de una "responsabilidad civil del paciente" por los costos del hogar para personas de la tercera edad o servicios de exención cubiertos a través de su beneficio de Medicaid. El Departamento de trabajo y servicios familiares determinará si sus ingresos y ciertos gastos requieren que usted tenga una responsabilidad civil del paciente.</w:t>
            </w:r>
          </w:p>
        </w:tc>
      </w:tr>
    </w:tbl>
    <w:p w14:paraId="3D449CA5" w14:textId="30A53AF5" w:rsidR="00AF7388" w:rsidRPr="00332DD1" w:rsidRDefault="00E22CB6" w:rsidP="004F5805">
      <w:pPr>
        <w:pStyle w:val="HeadingCMS"/>
        <w:rPr>
          <w:lang w:val="es-US"/>
        </w:rPr>
      </w:pPr>
      <w:bookmarkStart w:id="15" w:name="_Toc519528124"/>
      <w:r w:rsidRPr="00332DD1">
        <w:rPr>
          <w:lang w:val="es-US"/>
        </w:rPr>
        <w:t xml:space="preserve">D. </w:t>
      </w:r>
      <w:r w:rsidR="00AF7388" w:rsidRPr="00332DD1">
        <w:rPr>
          <w:lang w:val="es-US"/>
        </w:rPr>
        <w:t>Beneficios cubiertos fuera de &lt;plan name&gt;:</w:t>
      </w:r>
      <w:bookmarkEnd w:id="15"/>
    </w:p>
    <w:p w14:paraId="0C3A49E6" w14:textId="5844CD7D" w:rsidR="00AF7388" w:rsidRPr="00332DD1" w:rsidRDefault="00AF7388" w:rsidP="00D47D2C">
      <w:pPr>
        <w:pStyle w:val="RegularTextCMS"/>
        <w:rPr>
          <w:lang w:val="es-US"/>
        </w:rPr>
      </w:pPr>
      <w:r w:rsidRPr="00332DD1">
        <w:rPr>
          <w:lang w:val="es-US"/>
        </w:rPr>
        <w:t>Los siguientes servicios no están cubiertos por&lt;plan name&gt;, pero están disponibles a través de Medicare. Llame a Servicios al miembro para averiguar sobre otros servicios que no cubre &lt;plan name&gt;, pero están disponibles a través de Medicare.</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AF7388" w:rsidRPr="00332DD1" w14:paraId="443B05E1" w14:textId="77777777" w:rsidTr="002B6E14">
        <w:trPr>
          <w:trHeight w:hRule="exact" w:val="490"/>
        </w:trPr>
        <w:tc>
          <w:tcPr>
            <w:tcW w:w="7200" w:type="dxa"/>
            <w:tcBorders>
              <w:bottom w:val="single" w:sz="4" w:space="0" w:color="70AFD9"/>
            </w:tcBorders>
            <w:shd w:val="clear" w:color="auto" w:fill="C0E8FB"/>
            <w:vAlign w:val="center"/>
          </w:tcPr>
          <w:p w14:paraId="3331BBDF" w14:textId="2349181D" w:rsidR="00AF7388" w:rsidRPr="00332DD1" w:rsidRDefault="00AF7388" w:rsidP="00B513C7">
            <w:pPr>
              <w:pStyle w:val="Tableheading2"/>
              <w:spacing w:before="100" w:after="100"/>
              <w:ind w:left="0" w:right="0"/>
            </w:pPr>
            <w:r w:rsidRPr="00332DD1">
              <w:t>Otros servicios cubiertos por Medicare</w:t>
            </w:r>
          </w:p>
        </w:tc>
        <w:tc>
          <w:tcPr>
            <w:tcW w:w="7200" w:type="dxa"/>
            <w:tcBorders>
              <w:bottom w:val="single" w:sz="4" w:space="0" w:color="70AFD9"/>
            </w:tcBorders>
            <w:shd w:val="clear" w:color="auto" w:fill="C0E8FB"/>
            <w:vAlign w:val="center"/>
          </w:tcPr>
          <w:p w14:paraId="16012026" w14:textId="77777777" w:rsidR="00AF7388" w:rsidRPr="00332DD1" w:rsidRDefault="00AF7388" w:rsidP="00B513C7">
            <w:pPr>
              <w:pStyle w:val="Tableheading2"/>
              <w:spacing w:before="100" w:after="100"/>
              <w:ind w:left="0" w:right="0"/>
            </w:pPr>
            <w:r w:rsidRPr="00332DD1">
              <w:t>Sus costos</w:t>
            </w:r>
          </w:p>
        </w:tc>
      </w:tr>
      <w:tr w:rsidR="00AF7388" w:rsidRPr="00332DD1" w14:paraId="40EF0D83" w14:textId="77777777" w:rsidTr="002B6E14">
        <w:trPr>
          <w:trHeight w:val="390"/>
        </w:trPr>
        <w:tc>
          <w:tcPr>
            <w:tcW w:w="7200" w:type="dxa"/>
            <w:tcBorders>
              <w:right w:val="single" w:sz="4" w:space="0" w:color="70AFD9"/>
            </w:tcBorders>
            <w:shd w:val="clear" w:color="auto" w:fill="auto"/>
            <w:vAlign w:val="center"/>
          </w:tcPr>
          <w:p w14:paraId="55AA516E" w14:textId="2C6CB08F" w:rsidR="00AF7388" w:rsidRPr="00332DD1" w:rsidRDefault="00AF7388" w:rsidP="00B3722A">
            <w:pPr>
              <w:pStyle w:val="RegularTextCMS"/>
              <w:rPr>
                <w:lang w:val="es-US"/>
              </w:rPr>
            </w:pPr>
            <w:r w:rsidRPr="00332DD1">
              <w:rPr>
                <w:lang w:val="es-US"/>
              </w:rPr>
              <w:t>Algunos servicios de hospicio</w:t>
            </w:r>
          </w:p>
        </w:tc>
        <w:tc>
          <w:tcPr>
            <w:tcW w:w="7200" w:type="dxa"/>
            <w:tcBorders>
              <w:left w:val="single" w:sz="4" w:space="0" w:color="70AFD9"/>
            </w:tcBorders>
            <w:shd w:val="clear" w:color="auto" w:fill="auto"/>
            <w:vAlign w:val="center"/>
          </w:tcPr>
          <w:p w14:paraId="0202CFEB" w14:textId="77777777" w:rsidR="00AF7388" w:rsidRPr="00332DD1" w:rsidRDefault="00AF7388" w:rsidP="00B3722A">
            <w:pPr>
              <w:pStyle w:val="RegularTextCMS"/>
              <w:rPr>
                <w:lang w:val="es-US"/>
              </w:rPr>
            </w:pPr>
            <w:r w:rsidRPr="00332DD1">
              <w:rPr>
                <w:lang w:val="es-US"/>
              </w:rPr>
              <w:t>$0</w:t>
            </w:r>
          </w:p>
        </w:tc>
      </w:tr>
    </w:tbl>
    <w:p w14:paraId="658F803C" w14:textId="4A11BE09" w:rsidR="00647857" w:rsidRPr="00332DD1" w:rsidRDefault="00E22CB6" w:rsidP="00B3722A">
      <w:pPr>
        <w:pStyle w:val="HeadingCMS"/>
        <w:rPr>
          <w:lang w:val="es-US"/>
        </w:rPr>
      </w:pPr>
      <w:bookmarkStart w:id="16" w:name="_Toc519528125"/>
      <w:r w:rsidRPr="00332DD1">
        <w:rPr>
          <w:lang w:val="es-US"/>
        </w:rPr>
        <w:t xml:space="preserve">E. </w:t>
      </w:r>
      <w:r w:rsidR="00D2774B" w:rsidRPr="00332DD1">
        <w:rPr>
          <w:lang w:val="es-US"/>
        </w:rPr>
        <w:t>S</w:t>
      </w:r>
      <w:r w:rsidR="00647857" w:rsidRPr="00332DD1">
        <w:rPr>
          <w:lang w:val="es-US"/>
        </w:rPr>
        <w:t xml:space="preserve">ervicios que </w:t>
      </w:r>
      <w:r w:rsidR="00D2774B" w:rsidRPr="00332DD1">
        <w:rPr>
          <w:lang w:val="es-US"/>
        </w:rPr>
        <w:t xml:space="preserve">no </w:t>
      </w:r>
      <w:r w:rsidR="00647857" w:rsidRPr="00332DD1">
        <w:rPr>
          <w:lang w:val="es-US"/>
        </w:rPr>
        <w:t>cubre &lt;plan name&gt;</w:t>
      </w:r>
      <w:r w:rsidR="00AF7388" w:rsidRPr="00332DD1">
        <w:rPr>
          <w:lang w:val="es-US"/>
        </w:rPr>
        <w:t>, Medicare y Medicaid</w:t>
      </w:r>
      <w:r w:rsidR="00647857" w:rsidRPr="00332DD1">
        <w:rPr>
          <w:lang w:val="es-US"/>
        </w:rPr>
        <w:t>:</w:t>
      </w:r>
      <w:bookmarkEnd w:id="16"/>
    </w:p>
    <w:p w14:paraId="27B79268" w14:textId="32E5F518" w:rsidR="00D2774B" w:rsidRPr="00332DD1" w:rsidRDefault="00AF7388" w:rsidP="004F5805">
      <w:pPr>
        <w:pStyle w:val="RegularTextCMS"/>
        <w:rPr>
          <w:lang w:val="es-US"/>
        </w:rPr>
      </w:pPr>
      <w:r w:rsidRPr="00332DD1">
        <w:rPr>
          <w:lang w:val="es-US" w:eastAsia="x-none"/>
        </w:rPr>
        <w:t>Ésta no es una lista completa. Llame a Servicios al miembro para averiguar sobre otros servicios excluidos.</w:t>
      </w:r>
      <w:r w:rsidRPr="00332DD1">
        <w:rPr>
          <w:rStyle w:val="PlanInstructions"/>
          <w:i w:val="0"/>
          <w:lang w:val="es-US"/>
        </w:rPr>
        <w:t xml:space="preserve"> </w:t>
      </w:r>
      <w:r w:rsidR="00D2774B" w:rsidRPr="003D5F1B">
        <w:rPr>
          <w:rStyle w:val="PlanInstructions"/>
          <w:i w:val="0"/>
        </w:rPr>
        <w:t>[</w:t>
      </w:r>
      <w:r w:rsidR="00D2774B" w:rsidRPr="003D5F1B">
        <w:rPr>
          <w:rStyle w:val="PlanInstructions"/>
        </w:rPr>
        <w:t xml:space="preserve">The services listed in the </w:t>
      </w:r>
      <w:r w:rsidRPr="003D5F1B">
        <w:rPr>
          <w:rStyle w:val="PlanInstructions"/>
        </w:rPr>
        <w:t>remaining bullets</w:t>
      </w:r>
      <w:r w:rsidR="00D2774B" w:rsidRPr="003D5F1B">
        <w:rPr>
          <w:rStyle w:val="PlanInstructions"/>
        </w:rPr>
        <w:t xml:space="preserve"> are excluded from Medicare’s and Medicaid’s benefit packages. If any services below are plan-covered supplemental benefits or are required to be covered by Medicaid or under a State’s demonstration</w:t>
      </w:r>
      <w:r w:rsidRPr="003D5F1B">
        <w:rPr>
          <w:rStyle w:val="PlanInstructions"/>
        </w:rPr>
        <w:t>, or have become covered due to a Medicare or Medicaid change in coverage policy</w:t>
      </w:r>
      <w:r w:rsidR="00D2774B" w:rsidRPr="003D5F1B">
        <w:rPr>
          <w:rStyle w:val="PlanInstructions"/>
        </w:rPr>
        <w:t xml:space="preserve">, delete them from this list. When plans partially exclude services excluded by Medicare, they need not delete the item but may revise the text to describe the extent of the exclusion. </w:t>
      </w:r>
      <w:r w:rsidRPr="003D5F1B">
        <w:rPr>
          <w:rStyle w:val="PlanInstructions"/>
        </w:rPr>
        <w:t xml:space="preserve">Plans may consult Section G of Chapter 4 of the Member Handbook and add parenthetical references to the Benefits Chart for descriptions of covered services/items as appropriate. </w:t>
      </w:r>
      <w:r w:rsidR="00D2774B" w:rsidRPr="00332DD1">
        <w:rPr>
          <w:rStyle w:val="PlanInstructions"/>
          <w:lang w:val="es-US"/>
        </w:rPr>
        <w:t>Plans may also add exclusions as needed.</w:t>
      </w:r>
      <w:r w:rsidR="00D2774B" w:rsidRPr="00332DD1">
        <w:rPr>
          <w:rStyle w:val="PlanInstructions"/>
          <w:i w:val="0"/>
          <w:lang w:val="es-US"/>
        </w:rPr>
        <w:t>]</w:t>
      </w:r>
    </w:p>
    <w:tbl>
      <w:tblPr>
        <w:tblW w:w="14400"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7200"/>
        <w:gridCol w:w="7200"/>
      </w:tblGrid>
      <w:tr w:rsidR="00647857" w:rsidRPr="00B772D1" w14:paraId="57558EB9" w14:textId="77777777" w:rsidTr="000A2C2C">
        <w:trPr>
          <w:trHeight w:hRule="exact" w:val="490"/>
        </w:trPr>
        <w:tc>
          <w:tcPr>
            <w:tcW w:w="7200" w:type="dxa"/>
            <w:gridSpan w:val="2"/>
            <w:tcBorders>
              <w:top w:val="single" w:sz="4" w:space="0" w:color="70AFD9"/>
              <w:left w:val="single" w:sz="4" w:space="0" w:color="70AFD9"/>
              <w:bottom w:val="single" w:sz="4" w:space="0" w:color="70AFD9"/>
              <w:right w:val="single" w:sz="4" w:space="0" w:color="70AFD9"/>
            </w:tcBorders>
            <w:shd w:val="clear" w:color="auto" w:fill="C0E8FB"/>
            <w:vAlign w:val="center"/>
          </w:tcPr>
          <w:p w14:paraId="61D8DAFA" w14:textId="3EB23562" w:rsidR="00647857" w:rsidRPr="00332DD1" w:rsidRDefault="00D2774B" w:rsidP="00B513C7">
            <w:pPr>
              <w:pStyle w:val="Tableheading2"/>
              <w:spacing w:before="100" w:after="100"/>
              <w:ind w:left="0" w:right="0"/>
              <w:rPr>
                <w:b w:val="0"/>
              </w:rPr>
            </w:pPr>
            <w:r w:rsidRPr="00332DD1">
              <w:t>Servicios que no cubre &lt;plan name&gt;</w:t>
            </w:r>
            <w:r w:rsidR="00AF7388" w:rsidRPr="00332DD1">
              <w:t>, Medicare o Medicaid</w:t>
            </w:r>
          </w:p>
        </w:tc>
      </w:tr>
      <w:tr w:rsidR="00647857" w:rsidRPr="00BD094A" w14:paraId="0936418D" w14:textId="77777777" w:rsidTr="000A2C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tcPr>
          <w:p w14:paraId="08512A40" w14:textId="6303B940" w:rsidR="00647857" w:rsidRPr="00332DD1" w:rsidRDefault="00C00A00" w:rsidP="00B3722A">
            <w:pPr>
              <w:pStyle w:val="RegularTextCMS"/>
              <w:rPr>
                <w:lang w:val="es-US"/>
              </w:rPr>
            </w:pPr>
            <w:r w:rsidRPr="00332DD1">
              <w:rPr>
                <w:lang w:val="es-US"/>
              </w:rPr>
              <w:t>Servicios que no son considerados como "razonables y necesarios", de acuerdo con las normas de Medicare y Medicaid, a menos que estos servicios estén indicados por nuestro plan como servicios cubiertos.</w:t>
            </w:r>
          </w:p>
        </w:tc>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tcPr>
          <w:p w14:paraId="2CCE80F7" w14:textId="32CF0445" w:rsidR="00647857" w:rsidRPr="00332DD1" w:rsidRDefault="00C00A00" w:rsidP="00B3722A">
            <w:pPr>
              <w:pStyle w:val="RegularTextCMS"/>
              <w:rPr>
                <w:lang w:val="es-US"/>
              </w:rPr>
            </w:pPr>
            <w:r w:rsidRPr="00332DD1">
              <w:rPr>
                <w:lang w:val="es-US"/>
              </w:rPr>
              <w:t>Cirugía cosmética u otros trabajos cosméticos, a menos que sean necesarios por una lesión accidental o para mejorar una parte del cuerpo malformada. No obstante, el plan cubrirá una reconstrucción de seno después de una mastectomía y para tratar el otro seno para que sean iguales.</w:t>
            </w:r>
          </w:p>
        </w:tc>
      </w:tr>
      <w:tr w:rsidR="00647857" w:rsidRPr="00BD094A" w14:paraId="232FF39F" w14:textId="77777777" w:rsidTr="000A2C2C">
        <w:trPr>
          <w:trHeight w:val="395"/>
        </w:trPr>
        <w:tc>
          <w:tcPr>
            <w:tcW w:w="7200" w:type="dxa"/>
            <w:tcBorders>
              <w:top w:val="single" w:sz="4" w:space="0" w:color="70AFD9"/>
              <w:left w:val="single" w:sz="4" w:space="0" w:color="70AFD9"/>
              <w:bottom w:val="single" w:sz="4" w:space="0" w:color="70AFD9"/>
              <w:right w:val="single" w:sz="4" w:space="0" w:color="70AFD9"/>
            </w:tcBorders>
            <w:shd w:val="clear" w:color="auto" w:fill="D5F2FF"/>
            <w:tcMar>
              <w:top w:w="58" w:type="dxa"/>
              <w:left w:w="115" w:type="dxa"/>
              <w:right w:w="115" w:type="dxa"/>
            </w:tcMar>
            <w:vAlign w:val="center"/>
          </w:tcPr>
          <w:p w14:paraId="017D6C15" w14:textId="3880C50A" w:rsidR="00647857" w:rsidRPr="00332DD1" w:rsidRDefault="00C00A00" w:rsidP="00B3722A">
            <w:pPr>
              <w:pStyle w:val="RegularTextCMS"/>
              <w:rPr>
                <w:lang w:val="es-US"/>
              </w:rPr>
            </w:pPr>
            <w:r w:rsidRPr="00332DD1">
              <w:rPr>
                <w:lang w:val="es-US"/>
              </w:rPr>
              <w:t>Tratamientos médicos y quirúrgicos, artículos y medicamentos experimentales, a menos que estén cubiertos por Medicare bajo un estudio clínico de investigación aprobado por Medicare o por nuestro plan. Los tratamientos y artículos experimentales son aquellos que no han sido generalmente aceptados por la comunidad médica.</w:t>
            </w:r>
          </w:p>
        </w:tc>
        <w:tc>
          <w:tcPr>
            <w:tcW w:w="7200" w:type="dxa"/>
            <w:tcBorders>
              <w:top w:val="single" w:sz="4" w:space="0" w:color="70AFD9"/>
              <w:left w:val="single" w:sz="4" w:space="0" w:color="70AFD9"/>
              <w:bottom w:val="single" w:sz="4" w:space="0" w:color="70AFD9"/>
              <w:right w:val="single" w:sz="4" w:space="0" w:color="70AFD9"/>
            </w:tcBorders>
            <w:shd w:val="clear" w:color="auto" w:fill="D5F2FF"/>
            <w:tcMar>
              <w:top w:w="58" w:type="dxa"/>
              <w:left w:w="115" w:type="dxa"/>
              <w:right w:w="115" w:type="dxa"/>
            </w:tcMar>
          </w:tcPr>
          <w:p w14:paraId="43A81B66" w14:textId="56840C48" w:rsidR="00647857" w:rsidRPr="00332DD1" w:rsidRDefault="008D315B" w:rsidP="00B3722A">
            <w:pPr>
              <w:pStyle w:val="RegularTextCMS"/>
              <w:rPr>
                <w:lang w:val="es-US"/>
              </w:rPr>
            </w:pPr>
            <w:r w:rsidRPr="00332DD1">
              <w:rPr>
                <w:lang w:val="es-US"/>
              </w:rPr>
              <w:t>Cuidado quiropráctico que no sean radiografías y manipulación manual (ajustes) de la columna vertebral, para corregir</w:t>
            </w:r>
            <w:r w:rsidR="007143AC" w:rsidRPr="00332DD1">
              <w:rPr>
                <w:lang w:val="es-US"/>
              </w:rPr>
              <w:t xml:space="preserve"> la</w:t>
            </w:r>
            <w:r w:rsidRPr="00332DD1">
              <w:rPr>
                <w:lang w:val="es-US"/>
              </w:rPr>
              <w:t xml:space="preserve"> alineación, de acuerdo con las normas de cobertura de Medicare y Medicaid</w:t>
            </w:r>
          </w:p>
        </w:tc>
      </w:tr>
      <w:tr w:rsidR="00647857" w:rsidRPr="00BD094A" w14:paraId="4AC75B02" w14:textId="77777777" w:rsidTr="000A2C2C">
        <w:trPr>
          <w:trHeight w:val="395"/>
        </w:trPr>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tcPr>
          <w:p w14:paraId="01A1D85B" w14:textId="3AF86CD1" w:rsidR="00647857" w:rsidRPr="00332DD1" w:rsidRDefault="008D315B" w:rsidP="00B3722A">
            <w:pPr>
              <w:pStyle w:val="RegularTextCMS"/>
              <w:rPr>
                <w:lang w:val="es-US"/>
              </w:rPr>
            </w:pPr>
            <w:r w:rsidRPr="00332DD1">
              <w:rPr>
                <w:lang w:val="es-US"/>
              </w:rPr>
              <w:t xml:space="preserve">Tratamiento quirúrgico de obesidad patológica, </w:t>
            </w:r>
            <w:r w:rsidR="00B2434D" w:rsidRPr="00332DD1">
              <w:rPr>
                <w:lang w:val="es-US"/>
              </w:rPr>
              <w:t>excepto</w:t>
            </w:r>
            <w:r w:rsidRPr="00332DD1">
              <w:rPr>
                <w:lang w:val="es-US"/>
              </w:rPr>
              <w:t xml:space="preserve"> cuando sea médicamente necesario y lo cubra Medicare.</w:t>
            </w:r>
          </w:p>
        </w:tc>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vAlign w:val="center"/>
          </w:tcPr>
          <w:p w14:paraId="38F5DA60" w14:textId="67735242" w:rsidR="00647857" w:rsidRPr="00332DD1" w:rsidRDefault="008D315B" w:rsidP="00B3722A">
            <w:pPr>
              <w:pStyle w:val="RegularTextCMS"/>
              <w:rPr>
                <w:lang w:val="es-US"/>
              </w:rPr>
            </w:pPr>
            <w:r w:rsidRPr="00332DD1">
              <w:rPr>
                <w:lang w:val="es-US"/>
              </w:rPr>
              <w:t xml:space="preserve">Cuidados de los pies de rutina, excepto por la cobertura </w:t>
            </w:r>
            <w:r w:rsidR="00B2434D" w:rsidRPr="00332DD1">
              <w:rPr>
                <w:lang w:val="es-US"/>
              </w:rPr>
              <w:t>limitada</w:t>
            </w:r>
            <w:r w:rsidRPr="00332DD1">
              <w:rPr>
                <w:lang w:val="es-US"/>
              </w:rPr>
              <w:t xml:space="preserve"> proporcionada de acuerdo a las normas de Medicare y Medicaid</w:t>
            </w:r>
          </w:p>
        </w:tc>
      </w:tr>
      <w:tr w:rsidR="00647857" w:rsidRPr="00BD094A" w14:paraId="7415411E" w14:textId="77777777" w:rsidTr="000A2C2C">
        <w:trPr>
          <w:trHeight w:val="395"/>
        </w:trPr>
        <w:tc>
          <w:tcPr>
            <w:tcW w:w="7200" w:type="dxa"/>
            <w:tcBorders>
              <w:top w:val="single" w:sz="4" w:space="0" w:color="70AFD9"/>
              <w:left w:val="single" w:sz="4" w:space="0" w:color="70AFD9"/>
              <w:bottom w:val="single" w:sz="4" w:space="0" w:color="70AFD9"/>
              <w:right w:val="single" w:sz="4" w:space="0" w:color="70AFD9"/>
            </w:tcBorders>
            <w:shd w:val="clear" w:color="auto" w:fill="D5F2FF"/>
            <w:tcMar>
              <w:top w:w="58" w:type="dxa"/>
              <w:left w:w="115" w:type="dxa"/>
              <w:right w:w="115" w:type="dxa"/>
            </w:tcMar>
            <w:vAlign w:val="center"/>
          </w:tcPr>
          <w:p w14:paraId="5CFB41A1" w14:textId="609D6CEA" w:rsidR="00647857" w:rsidRPr="00332DD1" w:rsidRDefault="008D315B" w:rsidP="00B3722A">
            <w:pPr>
              <w:pStyle w:val="RegularTextCMS"/>
              <w:rPr>
                <w:lang w:val="es-US"/>
              </w:rPr>
            </w:pPr>
            <w:r w:rsidRPr="00332DD1">
              <w:rPr>
                <w:lang w:val="es-US"/>
              </w:rPr>
              <w:t>Habitación privada en el hospital, excepto cuando sea médicamente necesaria.</w:t>
            </w:r>
          </w:p>
        </w:tc>
        <w:tc>
          <w:tcPr>
            <w:tcW w:w="7200" w:type="dxa"/>
            <w:tcBorders>
              <w:top w:val="single" w:sz="4" w:space="0" w:color="70AFD9"/>
              <w:left w:val="single" w:sz="4" w:space="0" w:color="70AFD9"/>
              <w:bottom w:val="single" w:sz="4" w:space="0" w:color="70AFD9"/>
              <w:right w:val="single" w:sz="4" w:space="0" w:color="70AFD9"/>
            </w:tcBorders>
            <w:shd w:val="clear" w:color="auto" w:fill="D5F2FF"/>
            <w:tcMar>
              <w:top w:w="58" w:type="dxa"/>
              <w:left w:w="115" w:type="dxa"/>
              <w:right w:w="115" w:type="dxa"/>
            </w:tcMar>
          </w:tcPr>
          <w:p w14:paraId="2E119887" w14:textId="4290AAEE" w:rsidR="00647857" w:rsidRPr="00332DD1" w:rsidRDefault="00647857" w:rsidP="00B3722A">
            <w:pPr>
              <w:pStyle w:val="RegularTextCMS"/>
              <w:rPr>
                <w:lang w:val="es-US"/>
              </w:rPr>
            </w:pPr>
          </w:p>
        </w:tc>
      </w:tr>
    </w:tbl>
    <w:p w14:paraId="67509927" w14:textId="33D44016" w:rsidR="00647857" w:rsidRPr="00332DD1" w:rsidRDefault="00E22CB6" w:rsidP="00D874F2">
      <w:pPr>
        <w:pStyle w:val="Heading1"/>
        <w:pBdr>
          <w:top w:val="single" w:sz="4" w:space="3" w:color="000000"/>
        </w:pBdr>
        <w:tabs>
          <w:tab w:val="left" w:pos="450"/>
        </w:tabs>
        <w:spacing w:before="360" w:line="360" w:lineRule="exact"/>
        <w:ind w:left="360" w:hanging="360"/>
        <w:rPr>
          <w:noProof w:val="0"/>
          <w:lang w:val="es-US"/>
        </w:rPr>
      </w:pPr>
      <w:bookmarkStart w:id="17" w:name="_Toc519528126"/>
      <w:r w:rsidRPr="00332DD1">
        <w:rPr>
          <w:noProof w:val="0"/>
          <w:lang w:val="es-US"/>
        </w:rPr>
        <w:t xml:space="preserve">F. </w:t>
      </w:r>
      <w:r w:rsidR="00647857" w:rsidRPr="00332DD1">
        <w:rPr>
          <w:noProof w:val="0"/>
          <w:lang w:val="es-US"/>
        </w:rPr>
        <w:t>Sus derechos como miembro del plan</w:t>
      </w:r>
      <w:bookmarkEnd w:id="17"/>
    </w:p>
    <w:p w14:paraId="1A106CC6" w14:textId="17BCA3A3" w:rsidR="00647857" w:rsidRPr="00332DD1" w:rsidRDefault="00647857" w:rsidP="00BF0922">
      <w:pPr>
        <w:pStyle w:val="RegularTextCMS"/>
        <w:rPr>
          <w:lang w:val="es-US"/>
        </w:rPr>
        <w:sectPr w:rsidR="00647857" w:rsidRPr="00332DD1" w:rsidSect="0072142F">
          <w:headerReference w:type="default" r:id="rId13"/>
          <w:footerReference w:type="even" r:id="rId14"/>
          <w:footerReference w:type="default" r:id="rId15"/>
          <w:headerReference w:type="first" r:id="rId16"/>
          <w:footerReference w:type="first" r:id="rId17"/>
          <w:type w:val="continuous"/>
          <w:pgSz w:w="15840" w:h="12240" w:orient="landscape" w:code="1"/>
          <w:pgMar w:top="1267" w:right="720" w:bottom="360" w:left="720" w:header="360" w:footer="360" w:gutter="0"/>
          <w:cols w:space="720"/>
          <w:titlePg/>
          <w:docGrid w:linePitch="360"/>
        </w:sectPr>
      </w:pPr>
      <w:r w:rsidRPr="00332DD1">
        <w:rPr>
          <w:lang w:val="es-US"/>
        </w:rPr>
        <w:t>Como miembro de &lt;plan name&gt;, usted tiene ciertos derechos. Usted puede ejercer estos derechos sin ser castigado.</w:t>
      </w:r>
      <w:r w:rsidR="0013386E" w:rsidRPr="00332DD1">
        <w:rPr>
          <w:lang w:val="es-US"/>
        </w:rPr>
        <w:t xml:space="preserve"> </w:t>
      </w:r>
      <w:r w:rsidRPr="00332DD1">
        <w:rPr>
          <w:lang w:val="es-US"/>
        </w:rPr>
        <w:t>También puede ejercer estos derechos sin perder sus servicios de cuidados de salud.</w:t>
      </w:r>
      <w:r w:rsidR="0013386E" w:rsidRPr="00332DD1">
        <w:rPr>
          <w:lang w:val="es-US"/>
        </w:rPr>
        <w:t xml:space="preserve"> </w:t>
      </w:r>
      <w:r w:rsidRPr="00332DD1">
        <w:rPr>
          <w:lang w:val="es-US"/>
        </w:rPr>
        <w:t>Le hablaremos de sus derechos por lo menos una vez al año.</w:t>
      </w:r>
      <w:r w:rsidR="0013386E" w:rsidRPr="00332DD1">
        <w:rPr>
          <w:lang w:val="es-US"/>
        </w:rPr>
        <w:t xml:space="preserve"> </w:t>
      </w:r>
      <w:r w:rsidRPr="00332DD1">
        <w:rPr>
          <w:lang w:val="es-US"/>
        </w:rPr>
        <w:t xml:space="preserve">Para obtener más información sobre sus derechos, lea el </w:t>
      </w:r>
      <w:r w:rsidR="00C50F85" w:rsidRPr="00332DD1">
        <w:rPr>
          <w:lang w:val="es-US"/>
        </w:rPr>
        <w:t xml:space="preserve">Capítulo </w:t>
      </w:r>
      <w:r w:rsidR="006F31B3" w:rsidRPr="00332DD1">
        <w:rPr>
          <w:lang w:val="es-US"/>
        </w:rPr>
        <w:t xml:space="preserve">8 del </w:t>
      </w:r>
      <w:r w:rsidRPr="00332DD1">
        <w:rPr>
          <w:lang w:val="es-US"/>
        </w:rPr>
        <w:t>Manual del miembro.</w:t>
      </w:r>
      <w:r w:rsidR="0013386E" w:rsidRPr="00332DD1">
        <w:rPr>
          <w:lang w:val="es-US"/>
        </w:rPr>
        <w:t xml:space="preserve"> </w:t>
      </w:r>
      <w:r w:rsidRPr="00332DD1">
        <w:rPr>
          <w:lang w:val="es-US"/>
        </w:rPr>
        <w:t>Sus derechos incluyen, sin limitación, lo siguiente:</w:t>
      </w:r>
    </w:p>
    <w:p w14:paraId="0329A839" w14:textId="55B6B503" w:rsidR="00647857" w:rsidRPr="00332DD1" w:rsidRDefault="00647857" w:rsidP="00BF0922">
      <w:pPr>
        <w:pStyle w:val="ListBullet2"/>
        <w:spacing w:before="200" w:after="100"/>
        <w:ind w:left="360" w:right="360"/>
      </w:pPr>
      <w:r w:rsidRPr="00332DD1">
        <w:rPr>
          <w:b/>
        </w:rPr>
        <w:t>Usted tiene derecho a ser tratado con respeto, imparcialidad y dignidad</w:t>
      </w:r>
      <w:r w:rsidRPr="00332DD1">
        <w:t>.</w:t>
      </w:r>
      <w:r w:rsidR="0013386E" w:rsidRPr="00332DD1">
        <w:t xml:space="preserve"> </w:t>
      </w:r>
      <w:r w:rsidRPr="00332DD1">
        <w:t>Esto incluye</w:t>
      </w:r>
      <w:r w:rsidR="00AF7388" w:rsidRPr="00332DD1">
        <w:t xml:space="preserve"> el derecho a</w:t>
      </w:r>
      <w:r w:rsidRPr="00332DD1">
        <w:t>:</w:t>
      </w:r>
    </w:p>
    <w:p w14:paraId="70274056" w14:textId="1DD7587E" w:rsidR="00647857" w:rsidRPr="00332DD1" w:rsidRDefault="00AF7388" w:rsidP="00BF0922">
      <w:pPr>
        <w:pStyle w:val="ListBullet4"/>
        <w:spacing w:before="0" w:after="100" w:line="300" w:lineRule="exact"/>
        <w:ind w:left="720" w:right="360"/>
      </w:pPr>
      <w:r w:rsidRPr="00332DD1">
        <w:t>R</w:t>
      </w:r>
      <w:r w:rsidR="00647857" w:rsidRPr="00332DD1">
        <w:t>ecibir servicios cubiertos, sin importar su raza, etnicidad, origen nacional, religión, sexo, edad, discapacidad mental o física, orientación sexual, información genética, posibilidades de pago o capacidad para hablar inglés</w:t>
      </w:r>
      <w:r w:rsidR="007829F0" w:rsidRPr="00332DD1">
        <w:t>.</w:t>
      </w:r>
    </w:p>
    <w:p w14:paraId="2CDC14D6" w14:textId="722B25D2" w:rsidR="00647857" w:rsidRPr="00332DD1" w:rsidRDefault="00AF7388" w:rsidP="00BF0922">
      <w:pPr>
        <w:pStyle w:val="ListBullet4"/>
        <w:spacing w:before="0" w:after="100" w:line="300" w:lineRule="exact"/>
        <w:ind w:left="720" w:right="360"/>
      </w:pPr>
      <w:r w:rsidRPr="00332DD1">
        <w:t>R</w:t>
      </w:r>
      <w:r w:rsidR="00647857" w:rsidRPr="00332DD1">
        <w:t>ecibir información en o</w:t>
      </w:r>
      <w:r w:rsidR="009B78F7" w:rsidRPr="00332DD1">
        <w:t>tros formatos a su pedido (por ejemplo</w:t>
      </w:r>
      <w:r w:rsidR="00647857" w:rsidRPr="00332DD1">
        <w:t>: en letras grandes, Braille</w:t>
      </w:r>
      <w:r w:rsidR="007143AC" w:rsidRPr="00332DD1">
        <w:t>, audio</w:t>
      </w:r>
      <w:r w:rsidR="00647857" w:rsidRPr="00332DD1">
        <w:t>)</w:t>
      </w:r>
      <w:r w:rsidR="007829F0" w:rsidRPr="00332DD1">
        <w:t>.</w:t>
      </w:r>
    </w:p>
    <w:p w14:paraId="12182E63" w14:textId="3A5B74F0" w:rsidR="00647857" w:rsidRPr="00332DD1" w:rsidRDefault="00AF7388" w:rsidP="00BF0922">
      <w:pPr>
        <w:pStyle w:val="ListBullet4"/>
        <w:spacing w:before="0" w:after="100" w:line="300" w:lineRule="exact"/>
        <w:ind w:left="720" w:right="360"/>
      </w:pPr>
      <w:r w:rsidRPr="00332DD1">
        <w:t>E</w:t>
      </w:r>
      <w:r w:rsidR="00647857" w:rsidRPr="00332DD1">
        <w:t>star libre de todo tipo de restricción o reclusión</w:t>
      </w:r>
      <w:r w:rsidR="007829F0" w:rsidRPr="00332DD1">
        <w:t>.</w:t>
      </w:r>
    </w:p>
    <w:p w14:paraId="44B83ADF" w14:textId="5B788A38" w:rsidR="00647857" w:rsidRPr="00332DD1" w:rsidRDefault="00AF7388" w:rsidP="00BF0922">
      <w:pPr>
        <w:pStyle w:val="ListBullet4"/>
        <w:spacing w:before="0" w:after="100" w:line="300" w:lineRule="exact"/>
        <w:ind w:left="720" w:right="360"/>
      </w:pPr>
      <w:r w:rsidRPr="00332DD1">
        <w:t>Q</w:t>
      </w:r>
      <w:r w:rsidR="00647857" w:rsidRPr="00332DD1">
        <w:t>ue no le cobren los proveedores</w:t>
      </w:r>
      <w:r w:rsidR="006F31B3" w:rsidRPr="00332DD1">
        <w:t xml:space="preserve"> de la red</w:t>
      </w:r>
      <w:r w:rsidR="007829F0" w:rsidRPr="00332DD1">
        <w:t>.</w:t>
      </w:r>
    </w:p>
    <w:p w14:paraId="6AB74B9C" w14:textId="77777777" w:rsidR="00647857" w:rsidRPr="00332DD1" w:rsidRDefault="00647857" w:rsidP="00BF0922">
      <w:pPr>
        <w:pStyle w:val="ListBullet2"/>
        <w:spacing w:before="200" w:after="100"/>
        <w:ind w:left="360" w:right="360"/>
      </w:pPr>
      <w:r w:rsidRPr="00332DD1">
        <w:rPr>
          <w:b/>
        </w:rPr>
        <w:t>Usted tiene derecho a recibir información sobre sus cuidados de salud.</w:t>
      </w:r>
      <w:r w:rsidR="0013386E" w:rsidRPr="00332DD1">
        <w:t xml:space="preserve"> </w:t>
      </w:r>
      <w:r w:rsidRPr="00332DD1">
        <w:t xml:space="preserve">Esto incluye información sobre tratamiento y </w:t>
      </w:r>
      <w:r w:rsidR="00047F2B" w:rsidRPr="00332DD1">
        <w:t>sus opciones</w:t>
      </w:r>
      <w:r w:rsidRPr="00332DD1">
        <w:t xml:space="preserve"> de tratamiento.</w:t>
      </w:r>
      <w:r w:rsidR="0013386E" w:rsidRPr="00332DD1">
        <w:t xml:space="preserve"> </w:t>
      </w:r>
      <w:r w:rsidRPr="00332DD1">
        <w:t>Esta información debe estar en un formato que usted pueda entender. Estos derechos incluyen recibir información sobre:</w:t>
      </w:r>
    </w:p>
    <w:p w14:paraId="14DC8E45" w14:textId="77777777" w:rsidR="00647857" w:rsidRPr="00332DD1" w:rsidRDefault="00647857" w:rsidP="00BF0922">
      <w:pPr>
        <w:pStyle w:val="ListBullet4"/>
        <w:spacing w:before="0" w:after="100" w:line="300" w:lineRule="exact"/>
        <w:ind w:left="720" w:right="360"/>
      </w:pPr>
      <w:r w:rsidRPr="00332DD1">
        <w:t>Descripción de los servicios que cubrimos</w:t>
      </w:r>
    </w:p>
    <w:p w14:paraId="6C4AA470" w14:textId="77777777" w:rsidR="00647857" w:rsidRPr="00332DD1" w:rsidRDefault="00647857" w:rsidP="00BF0922">
      <w:pPr>
        <w:pStyle w:val="ListBullet4"/>
        <w:spacing w:before="0" w:after="100" w:line="300" w:lineRule="exact"/>
        <w:ind w:left="720" w:right="360"/>
      </w:pPr>
      <w:r w:rsidRPr="00332DD1">
        <w:t>Cómo obtener servicios</w:t>
      </w:r>
    </w:p>
    <w:p w14:paraId="06933F72" w14:textId="77777777" w:rsidR="00647857" w:rsidRPr="00332DD1" w:rsidRDefault="00647857" w:rsidP="00BF0922">
      <w:pPr>
        <w:pStyle w:val="ListBullet4"/>
        <w:spacing w:before="0" w:after="100" w:line="300" w:lineRule="exact"/>
        <w:ind w:left="720" w:right="360"/>
      </w:pPr>
      <w:r w:rsidRPr="00332DD1">
        <w:t>Cuánto le costarán los servicios</w:t>
      </w:r>
    </w:p>
    <w:p w14:paraId="59F5BB79" w14:textId="77777777" w:rsidR="00647857" w:rsidRPr="00332DD1" w:rsidRDefault="00647857" w:rsidP="00BF0922">
      <w:pPr>
        <w:pStyle w:val="ListBullet4"/>
        <w:spacing w:before="0" w:after="100" w:line="300" w:lineRule="exact"/>
        <w:ind w:left="720" w:right="360"/>
      </w:pPr>
      <w:r w:rsidRPr="00332DD1">
        <w:t>Nombres de proveedores de cuidados de salud y administradores de cuidados</w:t>
      </w:r>
    </w:p>
    <w:p w14:paraId="23F1E026" w14:textId="319ED5E3" w:rsidR="00647857" w:rsidRPr="00332DD1" w:rsidRDefault="00647857" w:rsidP="00694C98">
      <w:pPr>
        <w:pStyle w:val="ListBullet2"/>
        <w:spacing w:before="200" w:after="100"/>
        <w:ind w:left="360" w:right="360"/>
      </w:pPr>
      <w:r w:rsidRPr="00332DD1">
        <w:rPr>
          <w:b/>
        </w:rPr>
        <w:t>Usted tiene derecho a tomar decisiones sobre sus cuidados, incluso a rechazar el tratamiento.</w:t>
      </w:r>
      <w:r w:rsidR="0013386E" w:rsidRPr="00332DD1">
        <w:rPr>
          <w:b/>
        </w:rPr>
        <w:t xml:space="preserve"> </w:t>
      </w:r>
      <w:r w:rsidRPr="00332DD1">
        <w:t>Esto incluye el derecho</w:t>
      </w:r>
      <w:r w:rsidR="00AF7388" w:rsidRPr="00332DD1">
        <w:t xml:space="preserve"> a</w:t>
      </w:r>
      <w:r w:rsidRPr="00332DD1">
        <w:t>:</w:t>
      </w:r>
    </w:p>
    <w:p w14:paraId="1130E13B" w14:textId="49E17E64" w:rsidR="00647857" w:rsidRPr="00332DD1" w:rsidRDefault="00AF7388" w:rsidP="00694C98">
      <w:pPr>
        <w:pStyle w:val="ListBullet4"/>
        <w:spacing w:before="0" w:after="100" w:line="300" w:lineRule="exact"/>
        <w:ind w:left="720" w:right="360"/>
      </w:pPr>
      <w:r w:rsidRPr="00332DD1">
        <w:t>E</w:t>
      </w:r>
      <w:r w:rsidR="00047F2B" w:rsidRPr="00332DD1">
        <w:t>legir</w:t>
      </w:r>
      <w:r w:rsidR="00647857" w:rsidRPr="00332DD1">
        <w:t xml:space="preserve"> un proveedor personal (PCP) y usted puede camb</w:t>
      </w:r>
      <w:r w:rsidR="00A66C96" w:rsidRPr="00332DD1">
        <w:t>iar su PCP en cualquier momento</w:t>
      </w:r>
      <w:r w:rsidR="00E22CB6" w:rsidRPr="00332DD1">
        <w:t xml:space="preserve"> durante el año</w:t>
      </w:r>
      <w:r w:rsidR="007829F0" w:rsidRPr="00332DD1">
        <w:t>.</w:t>
      </w:r>
    </w:p>
    <w:p w14:paraId="1B3D5C98" w14:textId="7364BBF7" w:rsidR="00647857" w:rsidRPr="00332DD1" w:rsidRDefault="00AF7388" w:rsidP="00694C98">
      <w:pPr>
        <w:pStyle w:val="ListBullet4"/>
        <w:spacing w:before="0" w:after="100" w:line="300" w:lineRule="exact"/>
        <w:ind w:left="720" w:right="360"/>
      </w:pPr>
      <w:r w:rsidRPr="00332DD1">
        <w:t>V</w:t>
      </w:r>
      <w:r w:rsidR="00647857" w:rsidRPr="00332DD1">
        <w:t>er un proveedor de servicios de salud para mujeres sin pre</w:t>
      </w:r>
      <w:r w:rsidR="00972F23" w:rsidRPr="00332DD1">
        <w:t>-</w:t>
      </w:r>
      <w:r w:rsidR="00647857" w:rsidRPr="00332DD1">
        <w:t>autorización</w:t>
      </w:r>
      <w:r w:rsidR="007829F0" w:rsidRPr="00332DD1">
        <w:t>.</w:t>
      </w:r>
    </w:p>
    <w:p w14:paraId="1C15E3A0" w14:textId="48C31A4C" w:rsidR="00647857" w:rsidRPr="00332DD1" w:rsidRDefault="00AF7388" w:rsidP="00694C98">
      <w:pPr>
        <w:pStyle w:val="ListBullet4"/>
        <w:spacing w:before="0" w:after="100" w:line="300" w:lineRule="exact"/>
        <w:ind w:left="720" w:right="360"/>
      </w:pPr>
      <w:r w:rsidRPr="00332DD1">
        <w:t>R</w:t>
      </w:r>
      <w:r w:rsidR="00647857" w:rsidRPr="00332DD1">
        <w:t>ecibir sus servicios y medicamentos cubiertos rápidamente</w:t>
      </w:r>
      <w:r w:rsidR="007829F0" w:rsidRPr="00332DD1">
        <w:t>.</w:t>
      </w:r>
    </w:p>
    <w:p w14:paraId="0ECA31A4" w14:textId="524F56D5" w:rsidR="00647857" w:rsidRPr="00332DD1" w:rsidRDefault="00AF7388" w:rsidP="00694C98">
      <w:pPr>
        <w:pStyle w:val="ListBullet4"/>
        <w:spacing w:before="0" w:after="100" w:line="300" w:lineRule="exact"/>
        <w:ind w:left="720" w:right="360"/>
      </w:pPr>
      <w:r w:rsidRPr="00332DD1">
        <w:t>S</w:t>
      </w:r>
      <w:r w:rsidR="00647857" w:rsidRPr="00332DD1">
        <w:t xml:space="preserve">aber sobre todas las opciones de tratamiento, sin importar su </w:t>
      </w:r>
      <w:r w:rsidR="00A66C96" w:rsidRPr="00332DD1">
        <w:t>costo o si están cubiertos o no</w:t>
      </w:r>
      <w:r w:rsidR="007829F0" w:rsidRPr="00332DD1">
        <w:t>.</w:t>
      </w:r>
    </w:p>
    <w:p w14:paraId="7DDF231C" w14:textId="45185A5C" w:rsidR="00647857" w:rsidRPr="00332DD1" w:rsidRDefault="00AF7388" w:rsidP="00694C98">
      <w:pPr>
        <w:pStyle w:val="ListBullet4"/>
        <w:spacing w:before="0" w:after="100" w:line="300" w:lineRule="exact"/>
        <w:ind w:left="720" w:right="360"/>
      </w:pPr>
      <w:r w:rsidRPr="00332DD1">
        <w:t>R</w:t>
      </w:r>
      <w:r w:rsidR="00647857" w:rsidRPr="00332DD1">
        <w:t>echazar tratamiento, aunque su médico aconseje lo contrario</w:t>
      </w:r>
      <w:r w:rsidR="007829F0" w:rsidRPr="00332DD1">
        <w:t>.</w:t>
      </w:r>
    </w:p>
    <w:p w14:paraId="7452F4C3" w14:textId="1D241406" w:rsidR="00647857" w:rsidRPr="00332DD1" w:rsidRDefault="00AF7388" w:rsidP="00694C98">
      <w:pPr>
        <w:pStyle w:val="ListBullet4"/>
        <w:spacing w:before="0" w:after="100" w:line="300" w:lineRule="exact"/>
        <w:ind w:left="720" w:right="360"/>
      </w:pPr>
      <w:r w:rsidRPr="00332DD1">
        <w:t>D</w:t>
      </w:r>
      <w:r w:rsidR="005E05E9" w:rsidRPr="00332DD1">
        <w:t>ejar de tomar medicamentos.</w:t>
      </w:r>
    </w:p>
    <w:p w14:paraId="2D84C5F7" w14:textId="4B565196" w:rsidR="00737327" w:rsidRPr="00332DD1" w:rsidRDefault="00AF7388" w:rsidP="00694C98">
      <w:pPr>
        <w:pStyle w:val="ListBullet4"/>
        <w:spacing w:before="0" w:after="100" w:line="300" w:lineRule="exact"/>
        <w:ind w:left="720" w:right="360"/>
      </w:pPr>
      <w:r w:rsidRPr="00332DD1">
        <w:t>P</w:t>
      </w:r>
      <w:r w:rsidR="00647857" w:rsidRPr="00332DD1">
        <w:t>edir una segunda opinión.</w:t>
      </w:r>
      <w:r w:rsidR="0013386E" w:rsidRPr="00332DD1">
        <w:t xml:space="preserve"> </w:t>
      </w:r>
      <w:r w:rsidR="00647857" w:rsidRPr="00332DD1">
        <w:t>&lt;</w:t>
      </w:r>
      <w:r w:rsidRPr="00332DD1">
        <w:t xml:space="preserve">Plan </w:t>
      </w:r>
      <w:r w:rsidR="00647857" w:rsidRPr="00332DD1">
        <w:t>name&gt; pagará el costo de la consulta para la segunda opinión.</w:t>
      </w:r>
    </w:p>
    <w:p w14:paraId="59AB6893" w14:textId="504B23C2" w:rsidR="00647857" w:rsidRPr="00332DD1" w:rsidRDefault="00647857" w:rsidP="00694C98">
      <w:pPr>
        <w:pStyle w:val="ListBullet2"/>
        <w:spacing w:before="200" w:after="100"/>
        <w:ind w:left="360" w:right="360"/>
      </w:pPr>
      <w:r w:rsidRPr="004C74D2">
        <w:rPr>
          <w:b/>
        </w:rPr>
        <w:t>Usted tiene derecho al acceso oportuno a cuidados de salud sin obstáculos de comunicación o de acceso físico.</w:t>
      </w:r>
      <w:r w:rsidRPr="00332DD1">
        <w:t xml:space="preserve"> Esto incluye el derecho a:</w:t>
      </w:r>
    </w:p>
    <w:p w14:paraId="1FD7B30F" w14:textId="7C59BFF6" w:rsidR="00647857" w:rsidRPr="00332DD1" w:rsidRDefault="00647857" w:rsidP="00694C98">
      <w:pPr>
        <w:pStyle w:val="ListBullet4"/>
        <w:spacing w:before="0" w:after="100" w:line="300" w:lineRule="exact"/>
        <w:ind w:left="720" w:right="360"/>
      </w:pPr>
      <w:r w:rsidRPr="00332DD1">
        <w:t>Recibir cuidados de salud oportunamente</w:t>
      </w:r>
      <w:r w:rsidR="007829F0" w:rsidRPr="00332DD1">
        <w:t>.</w:t>
      </w:r>
    </w:p>
    <w:p w14:paraId="30FD1041" w14:textId="5E14CFAC" w:rsidR="00647857" w:rsidRPr="00332DD1" w:rsidRDefault="00647857" w:rsidP="00694C98">
      <w:pPr>
        <w:pStyle w:val="ListBullet4"/>
        <w:spacing w:before="0" w:after="100" w:line="300" w:lineRule="exact"/>
        <w:ind w:left="720" w:right="360"/>
      </w:pPr>
      <w:r w:rsidRPr="00332DD1">
        <w:t>Entrar y salir del consultorio de un proveedor de servicios médicos. Esto significa acceso libre sin obstáculos para personas con discapacidades, de acuerdo con la Ley de estadounidenses con discapacidades</w:t>
      </w:r>
      <w:r w:rsidR="00A66C96" w:rsidRPr="00332DD1">
        <w:t>.</w:t>
      </w:r>
    </w:p>
    <w:p w14:paraId="7765643A" w14:textId="0C20EC7F" w:rsidR="00647857" w:rsidRPr="00332DD1" w:rsidRDefault="00647857" w:rsidP="00694C98">
      <w:pPr>
        <w:pStyle w:val="ListBullet4"/>
        <w:spacing w:before="0" w:after="100" w:line="300" w:lineRule="exact"/>
        <w:ind w:left="720" w:right="360"/>
      </w:pPr>
      <w:r w:rsidRPr="00332DD1">
        <w:t xml:space="preserve">Tener intérpretes que le ayuden a comunicarse con sus médicos y </w:t>
      </w:r>
      <w:r w:rsidR="00A66C96" w:rsidRPr="00332DD1">
        <w:t>con su plan de seguro de salud</w:t>
      </w:r>
      <w:r w:rsidR="005E05E9" w:rsidRPr="00332DD1">
        <w:t>.</w:t>
      </w:r>
    </w:p>
    <w:p w14:paraId="07C30461" w14:textId="77777777" w:rsidR="00647857" w:rsidRPr="00332DD1" w:rsidRDefault="00647857" w:rsidP="00694C98">
      <w:pPr>
        <w:pStyle w:val="ListBullet2"/>
        <w:spacing w:before="200" w:after="100"/>
        <w:ind w:left="360" w:right="360"/>
      </w:pPr>
      <w:r w:rsidRPr="00332DD1">
        <w:rPr>
          <w:b/>
        </w:rPr>
        <w:t>Usted tiene derecho a buscar cuidados de emergencia y urgencia cuando los necesite.</w:t>
      </w:r>
      <w:r w:rsidR="0013386E" w:rsidRPr="00332DD1">
        <w:rPr>
          <w:b/>
        </w:rPr>
        <w:t xml:space="preserve"> </w:t>
      </w:r>
      <w:r w:rsidRPr="00332DD1">
        <w:t>Esto significa que:</w:t>
      </w:r>
    </w:p>
    <w:p w14:paraId="5F8BA1BA" w14:textId="7DEDA2D7" w:rsidR="00647857" w:rsidRPr="00332DD1" w:rsidRDefault="00647857" w:rsidP="00694C98">
      <w:pPr>
        <w:pStyle w:val="ListBullet4"/>
        <w:spacing w:before="0" w:after="100" w:line="300" w:lineRule="exact"/>
        <w:ind w:left="720" w:right="360"/>
      </w:pPr>
      <w:r w:rsidRPr="00332DD1">
        <w:t>Usted tiene derecho a recibir servicios de emergencia sin aprobación previa en una emergencia</w:t>
      </w:r>
      <w:r w:rsidR="00AF7388" w:rsidRPr="00332DD1">
        <w:t>.</w:t>
      </w:r>
    </w:p>
    <w:p w14:paraId="0AC84805" w14:textId="208D1070" w:rsidR="00647857" w:rsidRPr="00332DD1" w:rsidRDefault="00647857" w:rsidP="00694C98">
      <w:pPr>
        <w:pStyle w:val="ListBullet4"/>
        <w:spacing w:before="0" w:after="100" w:line="300" w:lineRule="exact"/>
        <w:ind w:left="720" w:right="360"/>
      </w:pPr>
      <w:r w:rsidRPr="00332DD1">
        <w:t>Usted tiene derecho a ver a un proveedor de servicios médicos de urgencia o emergencia fuera de la red cuando sea necesario</w:t>
      </w:r>
      <w:r w:rsidR="00AF7388" w:rsidRPr="00332DD1">
        <w:t>.</w:t>
      </w:r>
    </w:p>
    <w:p w14:paraId="407FAD6D" w14:textId="5EBC55C1" w:rsidR="00647857" w:rsidRPr="00332DD1" w:rsidRDefault="00647857" w:rsidP="00694C98">
      <w:pPr>
        <w:pStyle w:val="ListBullet2"/>
        <w:spacing w:before="200" w:after="100"/>
        <w:ind w:left="360" w:right="360"/>
      </w:pPr>
      <w:r w:rsidRPr="00332DD1">
        <w:rPr>
          <w:b/>
        </w:rPr>
        <w:t xml:space="preserve">Usted tiene derecho a la confidencialidad y la privacidad. </w:t>
      </w:r>
      <w:r w:rsidRPr="00332DD1">
        <w:t>Esto incluye</w:t>
      </w:r>
      <w:r w:rsidR="00AF7388" w:rsidRPr="00332DD1">
        <w:t xml:space="preserve"> el derecho a</w:t>
      </w:r>
      <w:r w:rsidRPr="00332DD1">
        <w:t>:</w:t>
      </w:r>
    </w:p>
    <w:p w14:paraId="7D2CFE9E" w14:textId="70F183CA" w:rsidR="00647857" w:rsidRPr="00332DD1" w:rsidRDefault="00AF7388" w:rsidP="00694C98">
      <w:pPr>
        <w:pStyle w:val="ListBullet4"/>
        <w:spacing w:before="0" w:after="100" w:line="300" w:lineRule="exact"/>
        <w:ind w:left="720" w:right="360"/>
      </w:pPr>
      <w:r w:rsidRPr="00332DD1">
        <w:t>P</w:t>
      </w:r>
      <w:r w:rsidR="00647857" w:rsidRPr="00332DD1">
        <w:t>edir y obtener una copia de sus expedientes médicos de manera que usted pueda comprenderlos y pedir que se hagan cambios o</w:t>
      </w:r>
      <w:r w:rsidR="00A66C96" w:rsidRPr="00332DD1">
        <w:t xml:space="preserve"> correcciones a sus expedientes</w:t>
      </w:r>
      <w:r w:rsidR="007829F0" w:rsidRPr="00332DD1">
        <w:t>.</w:t>
      </w:r>
    </w:p>
    <w:p w14:paraId="4230F34D" w14:textId="16485BAC" w:rsidR="00647857" w:rsidRPr="00332DD1" w:rsidRDefault="00AF7388" w:rsidP="00694C98">
      <w:pPr>
        <w:pStyle w:val="ListBullet4"/>
        <w:spacing w:before="0" w:after="100" w:line="300" w:lineRule="exact"/>
        <w:ind w:left="720" w:right="360"/>
      </w:pPr>
      <w:r w:rsidRPr="00332DD1">
        <w:t>Q</w:t>
      </w:r>
      <w:r w:rsidR="00647857" w:rsidRPr="00332DD1">
        <w:t>ue su información médi</w:t>
      </w:r>
      <w:r w:rsidR="00A66C96" w:rsidRPr="00332DD1">
        <w:t>ca personal se mantenga privada</w:t>
      </w:r>
      <w:r w:rsidR="007829F0" w:rsidRPr="00332DD1">
        <w:t>.</w:t>
      </w:r>
    </w:p>
    <w:p w14:paraId="7AEBBB18" w14:textId="77777777" w:rsidR="00647857" w:rsidRPr="00332DD1" w:rsidRDefault="00647857" w:rsidP="00694C98">
      <w:pPr>
        <w:pStyle w:val="ListBullet2"/>
        <w:spacing w:before="200" w:after="100"/>
        <w:ind w:left="360" w:right="360"/>
      </w:pPr>
      <w:r w:rsidRPr="00332DD1">
        <w:rPr>
          <w:b/>
        </w:rPr>
        <w:t xml:space="preserve">Usted tiene el derecho a quejarse sobre sus cuidados o servicios cubiertos. </w:t>
      </w:r>
      <w:r w:rsidRPr="00332DD1">
        <w:t>Esto incluye el derecho a:</w:t>
      </w:r>
    </w:p>
    <w:p w14:paraId="407576D6" w14:textId="14F3B3DE" w:rsidR="00647857" w:rsidRPr="00332DD1" w:rsidRDefault="00647857" w:rsidP="00694C98">
      <w:pPr>
        <w:pStyle w:val="ListBullet4"/>
        <w:spacing w:before="0" w:after="100" w:line="300" w:lineRule="exact"/>
        <w:ind w:left="720" w:right="360"/>
      </w:pPr>
      <w:r w:rsidRPr="00332DD1">
        <w:t>Presentar una queja o reclamación contra nosotros o nuestros proveedores</w:t>
      </w:r>
      <w:r w:rsidR="007829F0" w:rsidRPr="00332DD1">
        <w:t>.</w:t>
      </w:r>
    </w:p>
    <w:p w14:paraId="755CD7F7" w14:textId="24E8E93C" w:rsidR="00647857" w:rsidRPr="00332DD1" w:rsidRDefault="00647857" w:rsidP="00694C98">
      <w:pPr>
        <w:pStyle w:val="ListBullet4"/>
        <w:spacing w:before="0" w:after="100" w:line="300" w:lineRule="exact"/>
        <w:ind w:left="720" w:right="360"/>
      </w:pPr>
      <w:r w:rsidRPr="00332DD1">
        <w:t>Pedir un</w:t>
      </w:r>
      <w:r w:rsidR="007829F0" w:rsidRPr="00332DD1">
        <w:t>a</w:t>
      </w:r>
      <w:r w:rsidRPr="00332DD1">
        <w:t xml:space="preserve"> audiencia imparcial del estado</w:t>
      </w:r>
      <w:r w:rsidR="007829F0" w:rsidRPr="00332DD1">
        <w:t>.</w:t>
      </w:r>
    </w:p>
    <w:p w14:paraId="05D611F9" w14:textId="386F67AB" w:rsidR="00647857" w:rsidRPr="00332DD1" w:rsidRDefault="00647857" w:rsidP="00694C98">
      <w:pPr>
        <w:pStyle w:val="ListBullet4"/>
        <w:spacing w:before="0" w:after="100" w:line="300" w:lineRule="exact"/>
        <w:ind w:left="720" w:right="360"/>
      </w:pPr>
      <w:r w:rsidRPr="00332DD1">
        <w:t>Obtener una explicación detallada de por qué se negaron los servicios</w:t>
      </w:r>
      <w:r w:rsidR="007829F0" w:rsidRPr="00332DD1">
        <w:t>.</w:t>
      </w:r>
    </w:p>
    <w:p w14:paraId="3F9EDE98" w14:textId="77777777" w:rsidR="00737327" w:rsidRPr="00332DD1" w:rsidRDefault="00737327" w:rsidP="00E36B16">
      <w:pPr>
        <w:ind w:left="1440" w:right="2160"/>
        <w:rPr>
          <w:lang w:val="es-US"/>
        </w:rPr>
        <w:sectPr w:rsidR="00737327" w:rsidRPr="00332DD1" w:rsidSect="00737327">
          <w:footerReference w:type="even" r:id="rId18"/>
          <w:type w:val="continuous"/>
          <w:pgSz w:w="15840" w:h="12240" w:orient="landscape" w:code="1"/>
          <w:pgMar w:top="1260" w:right="720" w:bottom="360" w:left="720" w:header="360" w:footer="360" w:gutter="0"/>
          <w:cols w:num="2" w:space="720"/>
          <w:rtlGutter/>
          <w:docGrid w:linePitch="360"/>
        </w:sectPr>
      </w:pPr>
    </w:p>
    <w:p w14:paraId="107E2EFA" w14:textId="415B1BC2" w:rsidR="00737327" w:rsidRPr="00332DD1" w:rsidRDefault="00647857" w:rsidP="00114B99">
      <w:pPr>
        <w:pStyle w:val="RegularTextCMS"/>
        <w:rPr>
          <w:lang w:val="es-US"/>
        </w:rPr>
      </w:pPr>
      <w:r w:rsidRPr="00332DD1">
        <w:rPr>
          <w:lang w:val="es-US"/>
        </w:rPr>
        <w:t>Para obtener más información sobre sus derechos, puede leer el Ma</w:t>
      </w:r>
      <w:r w:rsidR="009B78F7" w:rsidRPr="00332DD1">
        <w:rPr>
          <w:lang w:val="es-US"/>
        </w:rPr>
        <w:t>nual del miembro de &lt;plan name&gt;</w:t>
      </w:r>
      <w:r w:rsidRPr="00332DD1">
        <w:rPr>
          <w:lang w:val="es-US"/>
        </w:rPr>
        <w:t>.</w:t>
      </w:r>
      <w:r w:rsidR="0013386E" w:rsidRPr="00332DD1">
        <w:rPr>
          <w:lang w:val="es-US"/>
        </w:rPr>
        <w:t xml:space="preserve"> </w:t>
      </w:r>
      <w:r w:rsidRPr="00332DD1">
        <w:rPr>
          <w:lang w:val="es-US"/>
        </w:rPr>
        <w:t xml:space="preserve">También puede llamar a Servicios al miembro de &lt;plan name&gt; si tiene alguna pregunta. </w:t>
      </w:r>
    </w:p>
    <w:p w14:paraId="5A9E6067" w14:textId="06BA72A3" w:rsidR="00647857" w:rsidRPr="00332DD1" w:rsidRDefault="00E22CB6" w:rsidP="00C04964">
      <w:pPr>
        <w:pStyle w:val="HeadingCMS"/>
        <w:rPr>
          <w:lang w:val="es-US"/>
        </w:rPr>
      </w:pPr>
      <w:bookmarkStart w:id="18" w:name="_Toc519528127"/>
      <w:r w:rsidRPr="00332DD1">
        <w:rPr>
          <w:lang w:val="es-US"/>
        </w:rPr>
        <w:t xml:space="preserve">G. Cómo presentar una </w:t>
      </w:r>
      <w:r w:rsidR="00647857" w:rsidRPr="00332DD1">
        <w:rPr>
          <w:lang w:val="es-US"/>
        </w:rPr>
        <w:t xml:space="preserve">queja o </w:t>
      </w:r>
      <w:r w:rsidRPr="00332DD1">
        <w:rPr>
          <w:lang w:val="es-US"/>
        </w:rPr>
        <w:t xml:space="preserve">apelar un servicio </w:t>
      </w:r>
      <w:r w:rsidR="00647857" w:rsidRPr="00332DD1">
        <w:rPr>
          <w:lang w:val="es-US"/>
        </w:rPr>
        <w:t>que negamos</w:t>
      </w:r>
      <w:bookmarkEnd w:id="18"/>
    </w:p>
    <w:p w14:paraId="08E531F4" w14:textId="77777777" w:rsidR="00647857" w:rsidRPr="00332DD1" w:rsidRDefault="00647857" w:rsidP="00114B99">
      <w:pPr>
        <w:pStyle w:val="RegularTextCMS"/>
        <w:rPr>
          <w:lang w:val="es-US"/>
        </w:rPr>
      </w:pPr>
      <w:r w:rsidRPr="00332DD1">
        <w:rPr>
          <w:lang w:val="es-US"/>
        </w:rPr>
        <w:t>Si usted tiene alguna queja o le parece que &lt;plan name&gt; debería cubrir algo que negamos, llame a &lt;plan name&gt; al &lt;toll-free number&gt;. Usted podría apelar nuestra decisión.</w:t>
      </w:r>
    </w:p>
    <w:p w14:paraId="5BBA0BA5" w14:textId="4DDC1F3D" w:rsidR="00647857" w:rsidRPr="00332DD1" w:rsidRDefault="00647857" w:rsidP="00114B99">
      <w:pPr>
        <w:pStyle w:val="RegularTextCMS"/>
        <w:rPr>
          <w:lang w:val="es-US"/>
        </w:rPr>
      </w:pPr>
      <w:r w:rsidRPr="00332DD1">
        <w:rPr>
          <w:lang w:val="es-US"/>
        </w:rPr>
        <w:t xml:space="preserve">Si tiene alguna pregunta sobre </w:t>
      </w:r>
      <w:r w:rsidR="006F31B3" w:rsidRPr="00332DD1">
        <w:rPr>
          <w:lang w:val="es-US"/>
        </w:rPr>
        <w:t>quejas y apelaciones</w:t>
      </w:r>
      <w:r w:rsidRPr="00332DD1">
        <w:rPr>
          <w:lang w:val="es-US"/>
        </w:rPr>
        <w:t xml:space="preserve">, puede leer el </w:t>
      </w:r>
      <w:r w:rsidR="00C50F85" w:rsidRPr="00332DD1">
        <w:rPr>
          <w:lang w:val="es-US"/>
        </w:rPr>
        <w:t xml:space="preserve">Capítulo </w:t>
      </w:r>
      <w:r w:rsidR="006F31B3" w:rsidRPr="00332DD1">
        <w:rPr>
          <w:lang w:val="es-US"/>
        </w:rPr>
        <w:t xml:space="preserve">9 del </w:t>
      </w:r>
      <w:r w:rsidRPr="00332DD1">
        <w:rPr>
          <w:lang w:val="es-US"/>
        </w:rPr>
        <w:t>Ma</w:t>
      </w:r>
      <w:r w:rsidR="00102F55" w:rsidRPr="00332DD1">
        <w:rPr>
          <w:lang w:val="es-US"/>
        </w:rPr>
        <w:t>nual del miembro de &lt;plan name&gt;</w:t>
      </w:r>
      <w:r w:rsidRPr="00332DD1">
        <w:rPr>
          <w:lang w:val="es-US"/>
        </w:rPr>
        <w:t>. También puede llamar a Serv</w:t>
      </w:r>
      <w:r w:rsidR="00102F55" w:rsidRPr="00332DD1">
        <w:rPr>
          <w:lang w:val="es-US"/>
        </w:rPr>
        <w:t>icios al miembro de &lt;plan name&gt;</w:t>
      </w:r>
      <w:r w:rsidRPr="00332DD1">
        <w:rPr>
          <w:lang w:val="es-US"/>
        </w:rPr>
        <w:t>.</w:t>
      </w:r>
    </w:p>
    <w:p w14:paraId="22DCF16A" w14:textId="10A75768" w:rsidR="00647857" w:rsidRPr="003D5F1B" w:rsidRDefault="00647857" w:rsidP="00114B99">
      <w:pPr>
        <w:pStyle w:val="RegularTextCMS"/>
        <w:rPr>
          <w:rStyle w:val="PlanInstructions"/>
        </w:rPr>
      </w:pPr>
      <w:r w:rsidRPr="003D5F1B">
        <w:rPr>
          <w:rStyle w:val="PlanInstructions"/>
          <w:i w:val="0"/>
        </w:rPr>
        <w:t>[</w:t>
      </w:r>
      <w:r w:rsidRPr="003D5F1B">
        <w:rPr>
          <w:rStyle w:val="PlanInstructions"/>
        </w:rPr>
        <w:t>Plans should include contact information for complaints, grievances, and appeals.</w:t>
      </w:r>
      <w:r w:rsidRPr="003D5F1B">
        <w:rPr>
          <w:rStyle w:val="PlanInstructions"/>
          <w:i w:val="0"/>
        </w:rPr>
        <w:t>]</w:t>
      </w:r>
    </w:p>
    <w:p w14:paraId="11262263" w14:textId="1203AEC5" w:rsidR="00647857" w:rsidRPr="00332DD1" w:rsidRDefault="00E22CB6" w:rsidP="00C04964">
      <w:pPr>
        <w:pStyle w:val="HeadingCMS"/>
        <w:rPr>
          <w:lang w:val="es-US"/>
        </w:rPr>
      </w:pPr>
      <w:bookmarkStart w:id="19" w:name="_Toc519528128"/>
      <w:r w:rsidRPr="00332DD1">
        <w:rPr>
          <w:lang w:val="es-US"/>
        </w:rPr>
        <w:t xml:space="preserve">H. Qué hacer si </w:t>
      </w:r>
      <w:r w:rsidR="00647857" w:rsidRPr="00332DD1">
        <w:rPr>
          <w:lang w:val="es-US"/>
        </w:rPr>
        <w:t>usted sospecha algún fraude</w:t>
      </w:r>
      <w:bookmarkEnd w:id="19"/>
    </w:p>
    <w:p w14:paraId="7F01F040" w14:textId="77777777" w:rsidR="00647857" w:rsidRPr="00332DD1" w:rsidRDefault="00647857" w:rsidP="00114B99">
      <w:pPr>
        <w:pStyle w:val="RegularTextCMS"/>
        <w:rPr>
          <w:lang w:val="es-US"/>
        </w:rPr>
      </w:pPr>
      <w:r w:rsidRPr="00332DD1">
        <w:rPr>
          <w:lang w:val="es-US"/>
        </w:rPr>
        <w:t>La mayoría de los profesionales de cuidados de salud y las organizaciones que proporcionan servicios son honestos. Desafortunadamente, puede haber algunos deshonestos.</w:t>
      </w:r>
    </w:p>
    <w:p w14:paraId="086AC19D" w14:textId="0A8EC716" w:rsidR="00647857" w:rsidRPr="00332DD1" w:rsidRDefault="00647857" w:rsidP="00114B99">
      <w:pPr>
        <w:pStyle w:val="RegularTextCMS"/>
        <w:rPr>
          <w:lang w:val="es-US"/>
        </w:rPr>
      </w:pPr>
      <w:r w:rsidRPr="00332DD1">
        <w:rPr>
          <w:lang w:val="es-US"/>
        </w:rPr>
        <w:t>Si le parece que algún médico, hospital u otra farmacia está haciendo algo mal, por favor comuníquese con nosotros.</w:t>
      </w:r>
    </w:p>
    <w:p w14:paraId="029248FB" w14:textId="77777777" w:rsidR="00647857" w:rsidRPr="00332DD1" w:rsidRDefault="00647857" w:rsidP="00823AFA">
      <w:pPr>
        <w:pStyle w:val="FirstLevelCMS"/>
        <w:ind w:left="360" w:right="360"/>
        <w:rPr>
          <w:lang w:val="es-US"/>
        </w:rPr>
      </w:pPr>
      <w:r w:rsidRPr="00332DD1">
        <w:rPr>
          <w:lang w:val="es-US"/>
        </w:rPr>
        <w:t>Llámenos a Servicios al miembro de &lt;plan name&gt;</w:t>
      </w:r>
      <w:r w:rsidR="00047F2B" w:rsidRPr="00332DD1">
        <w:rPr>
          <w:lang w:val="es-US"/>
        </w:rPr>
        <w:t>.</w:t>
      </w:r>
      <w:r w:rsidRPr="00332DD1">
        <w:rPr>
          <w:lang w:val="es-US"/>
        </w:rPr>
        <w:t xml:space="preserve"> Los números de teléfono están en la cubierta de este resumen.</w:t>
      </w:r>
    </w:p>
    <w:p w14:paraId="4106675A" w14:textId="473F67A5" w:rsidR="00647857" w:rsidRPr="00332DD1" w:rsidRDefault="00647857" w:rsidP="00823AFA">
      <w:pPr>
        <w:pStyle w:val="FirstLevelCMS"/>
        <w:ind w:left="360" w:right="360"/>
        <w:rPr>
          <w:lang w:val="es-US"/>
        </w:rPr>
      </w:pPr>
      <w:r w:rsidRPr="00332DD1">
        <w:rPr>
          <w:lang w:val="es-US"/>
        </w:rPr>
        <w:t>O, llame a Medicare al 1-800-MEDICARE (1-800-633-4227). Los usuarios de TTY deben llamar al 1-877-486-2048.</w:t>
      </w:r>
      <w:r w:rsidR="0013386E" w:rsidRPr="00332DD1">
        <w:rPr>
          <w:lang w:val="es-US"/>
        </w:rPr>
        <w:t xml:space="preserve"> </w:t>
      </w:r>
      <w:r w:rsidRPr="00332DD1">
        <w:rPr>
          <w:lang w:val="es-US"/>
        </w:rPr>
        <w:t xml:space="preserve">Usted puede llamar </w:t>
      </w:r>
      <w:r w:rsidR="00906CB4" w:rsidRPr="00332DD1">
        <w:rPr>
          <w:lang w:val="es-US"/>
        </w:rPr>
        <w:t xml:space="preserve">a </w:t>
      </w:r>
      <w:r w:rsidRPr="00332DD1">
        <w:rPr>
          <w:lang w:val="es-US"/>
        </w:rPr>
        <w:t>estos números gratuitos, las 24 horas del día</w:t>
      </w:r>
      <w:r w:rsidR="00E36B16" w:rsidRPr="00332DD1">
        <w:rPr>
          <w:lang w:val="es-US"/>
        </w:rPr>
        <w:t>,</w:t>
      </w:r>
      <w:r w:rsidRPr="00332DD1">
        <w:rPr>
          <w:lang w:val="es-US"/>
        </w:rPr>
        <w:t xml:space="preserve"> 7 días </w:t>
      </w:r>
      <w:r w:rsidR="007829F0" w:rsidRPr="00332DD1">
        <w:rPr>
          <w:lang w:val="es-US"/>
        </w:rPr>
        <w:t>de</w:t>
      </w:r>
      <w:r w:rsidRPr="00332DD1">
        <w:rPr>
          <w:lang w:val="es-US"/>
        </w:rPr>
        <w:t xml:space="preserve"> la semana.</w:t>
      </w:r>
    </w:p>
    <w:p w14:paraId="0FA39D69" w14:textId="7838F2AA" w:rsidR="006F31B3" w:rsidRPr="00332DD1" w:rsidRDefault="006F31B3" w:rsidP="00823AFA">
      <w:pPr>
        <w:pStyle w:val="FirstLevelCMS"/>
        <w:ind w:left="360" w:right="360"/>
        <w:rPr>
          <w:lang w:val="es-US"/>
        </w:rPr>
      </w:pPr>
      <w:r w:rsidRPr="00332DD1">
        <w:rPr>
          <w:lang w:val="es-US"/>
        </w:rPr>
        <w:t>O, llame a la oficina del Fiscal general de Ohio al 1-800-282-0515.</w:t>
      </w:r>
    </w:p>
    <w:sectPr w:rsidR="006F31B3" w:rsidRPr="00332DD1" w:rsidSect="000E4567">
      <w:type w:val="continuous"/>
      <w:pgSz w:w="15840" w:h="12240" w:orient="landscape" w:code="1"/>
      <w:pgMar w:top="1260" w:right="720" w:bottom="360" w:left="720" w:header="360" w:footer="360" w:gutter="0"/>
      <w:cols w:space="720"/>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BBA787" w16cid:durableId="1EAFA9F5"/>
  <w16cid:commentId w16cid:paraId="0E46B461" w16cid:durableId="1EEF5876"/>
  <w16cid:commentId w16cid:paraId="43433A8F" w16cid:durableId="1EAFA9F9"/>
  <w16cid:commentId w16cid:paraId="013E529A" w16cid:durableId="1EAFA9FE"/>
  <w16cid:commentId w16cid:paraId="7737B31F" w16cid:durableId="1EAFAC45"/>
  <w16cid:commentId w16cid:paraId="01E5CC41" w16cid:durableId="1EAFAC25"/>
  <w16cid:commentId w16cid:paraId="372345A9" w16cid:durableId="1EF7A9A0"/>
  <w16cid:commentId w16cid:paraId="38CCC677" w16cid:durableId="1EF77014"/>
  <w16cid:commentId w16cid:paraId="3625D736" w16cid:durableId="1EAFAF08"/>
  <w16cid:commentId w16cid:paraId="3B2FF565" w16cid:durableId="1EF05637"/>
  <w16cid:commentId w16cid:paraId="46DD7CEF" w16cid:durableId="1EAFB394"/>
  <w16cid:commentId w16cid:paraId="32D20DC7" w16cid:durableId="1EAFAA4D"/>
  <w16cid:commentId w16cid:paraId="38D6AE4A" w16cid:durableId="1EAFAA50"/>
  <w16cid:commentId w16cid:paraId="48F13125" w16cid:durableId="1EAFAA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BD9F8" w14:textId="77777777" w:rsidR="00DB42FC" w:rsidRPr="00713FCC" w:rsidRDefault="00DB42FC" w:rsidP="009A7781">
      <w:pPr>
        <w:spacing w:after="0" w:line="240" w:lineRule="auto"/>
        <w:rPr>
          <w:lang w:val="es-US"/>
        </w:rPr>
      </w:pPr>
      <w:r w:rsidRPr="00713FCC">
        <w:rPr>
          <w:lang w:val="es-US"/>
        </w:rPr>
        <w:separator/>
      </w:r>
    </w:p>
    <w:p w14:paraId="2975E260" w14:textId="77777777" w:rsidR="00DB42FC" w:rsidRDefault="00DB42FC"/>
  </w:endnote>
  <w:endnote w:type="continuationSeparator" w:id="0">
    <w:p w14:paraId="3080519F" w14:textId="77777777" w:rsidR="00DB42FC" w:rsidRPr="00713FCC" w:rsidRDefault="00DB42FC" w:rsidP="009A7781">
      <w:pPr>
        <w:spacing w:after="0" w:line="240" w:lineRule="auto"/>
        <w:rPr>
          <w:lang w:val="es-US"/>
        </w:rPr>
      </w:pPr>
      <w:r w:rsidRPr="00713FCC">
        <w:rPr>
          <w:lang w:val="es-US"/>
        </w:rPr>
        <w:continuationSeparator/>
      </w:r>
    </w:p>
    <w:p w14:paraId="45C813B5" w14:textId="77777777" w:rsidR="00DB42FC" w:rsidRDefault="00DB42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00"/>
    <w:family w:val="roman"/>
    <w:notTrueType/>
    <w:pitch w:val="variable"/>
    <w:sig w:usb0="00000003" w:usb1="00000000" w:usb2="00000000" w:usb3="00000000" w:csb0="00000001"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C4DEE" w14:textId="77777777" w:rsidR="005219EB" w:rsidRPr="00713FCC" w:rsidRDefault="005219EB" w:rsidP="003055E8">
    <w:pPr>
      <w:pStyle w:val="Footer"/>
      <w:framePr w:wrap="around" w:vAnchor="text" w:hAnchor="margin" w:xAlign="right" w:y="1"/>
      <w:rPr>
        <w:rStyle w:val="PageNumber"/>
        <w:rFonts w:cs="Calibri"/>
        <w:lang w:val="es-US"/>
      </w:rPr>
    </w:pPr>
    <w:r w:rsidRPr="00713FCC">
      <w:rPr>
        <w:rStyle w:val="PageNumber"/>
        <w:rFonts w:cs="Calibri"/>
        <w:lang w:val="es-US"/>
      </w:rPr>
      <w:fldChar w:fldCharType="begin"/>
    </w:r>
    <w:r w:rsidRPr="00713FCC">
      <w:rPr>
        <w:rStyle w:val="PageNumber"/>
        <w:rFonts w:cs="Calibri"/>
        <w:lang w:val="es-US"/>
      </w:rPr>
      <w:instrText xml:space="preserve">PAGE  </w:instrText>
    </w:r>
    <w:r w:rsidRPr="00713FCC">
      <w:rPr>
        <w:rStyle w:val="PageNumber"/>
        <w:rFonts w:cs="Calibri"/>
        <w:lang w:val="es-US"/>
      </w:rPr>
      <w:fldChar w:fldCharType="end"/>
    </w:r>
  </w:p>
  <w:p w14:paraId="2A6696ED" w14:textId="77777777" w:rsidR="005219EB" w:rsidRPr="00713FCC" w:rsidRDefault="005219EB" w:rsidP="007F19A1">
    <w:pPr>
      <w:pStyle w:val="Footer"/>
      <w:ind w:right="360"/>
      <w:rPr>
        <w:lang w:val="es-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8696B" w14:textId="0ECF9320" w:rsidR="005219EB" w:rsidRPr="00CF179C" w:rsidRDefault="005219EB" w:rsidP="00C25F44">
    <w:pPr>
      <w:pBdr>
        <w:top w:val="single" w:sz="4" w:space="1" w:color="auto"/>
      </w:pBdr>
      <w:tabs>
        <w:tab w:val="right" w:pos="14400"/>
      </w:tabs>
      <w:spacing w:before="240" w:after="0"/>
      <w:ind w:left="720"/>
      <w:rPr>
        <w:rFonts w:cs="Arial"/>
        <w:lang w:val="es-US"/>
      </w:rPr>
    </w:pPr>
    <w:r w:rsidRPr="00C25F44">
      <w:rPr>
        <w:b/>
        <w:bCs/>
      </w:rPr>
      <w:t>Si tiene alguna pregunta</w:t>
    </w:r>
    <w:r w:rsidRPr="00C25F44">
      <w:t xml:space="preserve">, por favor llame a </w:t>
    </w:r>
    <w:r w:rsidRPr="00D55171">
      <w:rPr>
        <w:rFonts w:cs="Arial"/>
      </w:rPr>
      <w:t xml:space="preserve">&lt;plan name&gt; </w:t>
    </w:r>
    <w:r>
      <w:rPr>
        <w:rFonts w:cs="Arial"/>
      </w:rPr>
      <w:t>al</w:t>
    </w:r>
    <w:r w:rsidRPr="00D55171">
      <w:rPr>
        <w:rFonts w:cs="Arial"/>
      </w:rPr>
      <w:t xml:space="preserve"> &lt;toll-free </w:t>
    </w:r>
    <w:r>
      <w:rPr>
        <w:rFonts w:cs="Arial"/>
      </w:rPr>
      <w:t xml:space="preserve">phone and TTY/TDD </w:t>
    </w:r>
    <w:r w:rsidRPr="00D55171">
      <w:rPr>
        <w:rFonts w:cs="Arial"/>
      </w:rPr>
      <w:t>number</w:t>
    </w:r>
    <w:r>
      <w:rPr>
        <w:rFonts w:cs="Arial"/>
      </w:rPr>
      <w:t>s</w:t>
    </w:r>
    <w:r w:rsidRPr="00D55171">
      <w:rPr>
        <w:rFonts w:cs="Arial"/>
      </w:rPr>
      <w:t>&gt;, &lt;days and hours of operation&gt;. </w:t>
    </w:r>
    <w:r w:rsidRPr="00C25F44">
      <w:rPr>
        <w:rFonts w:cs="Arial"/>
      </w:rPr>
      <w:t xml:space="preserve">Si necesita hablar con su administrador de cuidados, llame al </w:t>
    </w:r>
    <w:r w:rsidRPr="0094308D">
      <w:rPr>
        <w:rFonts w:cs="Arial"/>
      </w:rPr>
      <w:t>&lt;24-hour toll-</w:t>
    </w:r>
    <w:r w:rsidRPr="00D55171">
      <w:rPr>
        <w:rFonts w:cs="Arial"/>
      </w:rPr>
      <w:t>free</w:t>
    </w:r>
    <w:r w:rsidRPr="0094308D">
      <w:rPr>
        <w:rFonts w:cs="Arial"/>
      </w:rPr>
      <w:t xml:space="preserve"> number(s)&gt;, &lt;days and hours of operation&gt;. </w:t>
    </w:r>
    <w:r w:rsidRPr="00C25F44">
      <w:rPr>
        <w:rFonts w:cs="Arial"/>
        <w:lang w:val="es-ES"/>
      </w:rPr>
      <w:t>Estas llamadas son gratuitas.  Para obtener más información, vaya a &lt;web address&gt;.</w:t>
    </w:r>
    <w:r w:rsidRPr="00A86766">
      <w:rPr>
        <w:noProof/>
      </w:rPr>
      <mc:AlternateContent>
        <mc:Choice Requires="wpg">
          <w:drawing>
            <wp:anchor distT="0" distB="0" distL="114300" distR="114300" simplePos="0" relativeHeight="251657216" behindDoc="0" locked="0" layoutInCell="1" allowOverlap="1" wp14:anchorId="35A971E3" wp14:editId="5F432DAD">
              <wp:simplePos x="0" y="0"/>
              <wp:positionH relativeFrom="column">
                <wp:posOffset>1170</wp:posOffset>
              </wp:positionH>
              <wp:positionV relativeFrom="paragraph">
                <wp:posOffset>316230</wp:posOffset>
              </wp:positionV>
              <wp:extent cx="292100" cy="299085"/>
              <wp:effectExtent l="0" t="0" r="0" b="5715"/>
              <wp:wrapNone/>
              <wp:docPr id="9" name="Group 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a:solidFill>
                        <a:schemeClr val="tx1"/>
                      </a:solidFill>
                    </wpg:grpSpPr>
                    <wps:wsp>
                      <wps:cNvPr id="12" name="Round Diagonal Corner Rectangle 1" descr="Signo de pregunta blanco, el cual aparece en un cuadro negro en la parte de abajo de la página, al lado de la información de contacto del plan."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wps:spPr>
                      <wps:bodyPr rot="0" vert="horz" wrap="square" lIns="91440" tIns="45720" rIns="91440" bIns="45720" anchor="ctr" anchorCtr="0" upright="1">
                        <a:noAutofit/>
                      </wps:bodyPr>
                    </wps:wsp>
                    <wps:wsp>
                      <wps:cNvPr id="13" name="Text Box 11"/>
                      <wps:cNvSpPr txBox="1">
                        <a:spLocks noChangeArrowheads="1"/>
                      </wps:cNvSpPr>
                      <wps:spPr bwMode="auto">
                        <a:xfrm>
                          <a:off x="57150" y="0"/>
                          <a:ext cx="177800" cy="29210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F5A2B0" w14:textId="595F4707" w:rsidR="005219EB" w:rsidRPr="00FA67AC" w:rsidRDefault="005219EB" w:rsidP="00CD6946">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A971E3" id="Group 9" o:spid="_x0000_s1026" alt="Title: Signo de Pregunta - Description: Signo de pregunta blanco, el cual aparece en un cuadro negro en la parte de abajo de la página, al lado de la información de contacto del plan." style="position:absolute;left:0;text-align:left;margin-left:.1pt;margin-top:24.9pt;width:23pt;height:23.55pt;z-index:251657216"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">
              <v:shape id="Round Diagonal Corner Rectangle 1" o:spid="_x0000_s1027" alt="Signo de pregunta blanco, el cual aparece en un cuadro negro en la parte de abajo de la página, al lado de la información de contacto del plan."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2mjb4A&#10;AADbAAAADwAAAGRycy9kb3ducmV2LnhtbERPS4vCMBC+L/gfwix426ZbxNWuUUQUvPq6j83YlG0m&#10;pYm1+uuNIOxtPr7nzBa9rUVHra8cK/hOUhDEhdMVlwqOh83XBIQPyBprx6TgTh4W88HHDHPtbryj&#10;bh9KEUPY56jAhNDkUvrCkEWfuIY4chfXWgwRtqXULd5iuK1llqZjabHi2GCwoZWh4m9/tQp++gb9&#10;eSzX09MjjMwhu1hedkoNP/vlL4hAffgXv91bHedn8PolHiDn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T9po2+AAAA2wAAAA8AAAAAAAAAAAAAAAAAmAIAAGRycy9kb3ducmV2&#10;LnhtbFBLBQYAAAAABAAEAPUAAACDAwAAAAA=&#10;" path="m48684,l292100,r,243416c292100,270303,270303,292100,243416,292100l,292100,,48684c,21797,21797,,48684,xe" filled="f"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72F5A2B0" w14:textId="595F4707" w:rsidR="005219EB" w:rsidRPr="00FA67AC" w:rsidRDefault="005219EB" w:rsidP="00CD6946">
                      <w:pPr>
                        <w:pStyle w:val="Footer0"/>
                      </w:pPr>
                      <w:r>
                        <w:t>?</w:t>
                      </w:r>
                    </w:p>
                  </w:txbxContent>
                </v:textbox>
              </v:shape>
            </v:group>
          </w:pict>
        </mc:Fallback>
      </mc:AlternateContent>
    </w:r>
    <w:r w:rsidRPr="00C25F44">
      <w:rPr>
        <w:rFonts w:cs="Arial"/>
        <w:lang w:val="es-ES"/>
      </w:rPr>
      <w:tab/>
    </w:r>
    <w:r w:rsidRPr="00A110C8">
      <w:rPr>
        <w:rFonts w:cs="Arial"/>
        <w:lang w:val="es-US"/>
      </w:rPr>
      <w:fldChar w:fldCharType="begin"/>
    </w:r>
    <w:r w:rsidRPr="00C25F44">
      <w:rPr>
        <w:rFonts w:cs="Arial"/>
        <w:lang w:val="es-ES"/>
      </w:rPr>
      <w:instrText xml:space="preserve"> PAGE   \* MERGEFORMAT </w:instrText>
    </w:r>
    <w:r w:rsidRPr="00A110C8">
      <w:rPr>
        <w:rFonts w:cs="Arial"/>
        <w:lang w:val="es-US"/>
      </w:rPr>
      <w:fldChar w:fldCharType="separate"/>
    </w:r>
    <w:r w:rsidR="00BD094A" w:rsidRPr="00BD094A">
      <w:rPr>
        <w:rFonts w:cs="Arial"/>
        <w:noProof/>
        <w:lang w:val="es-US"/>
      </w:rPr>
      <w:t>23</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0D609" w14:textId="00540910" w:rsidR="005219EB" w:rsidRDefault="005219EB" w:rsidP="00C25F44">
    <w:pPr>
      <w:pBdr>
        <w:top w:val="single" w:sz="4" w:space="1" w:color="auto"/>
      </w:pBdr>
      <w:tabs>
        <w:tab w:val="right" w:pos="14400"/>
      </w:tabs>
      <w:spacing w:before="240" w:after="0"/>
      <w:ind w:left="720" w:right="0"/>
      <w:rPr>
        <w:rFonts w:cs="Arial"/>
        <w:lang w:val="es-US"/>
      </w:rPr>
    </w:pPr>
    <w:r w:rsidRPr="0072142F">
      <w:rPr>
        <w:b/>
        <w:bCs/>
        <w:noProof/>
      </w:rPr>
      <mc:AlternateContent>
        <mc:Choice Requires="wpg">
          <w:drawing>
            <wp:anchor distT="0" distB="0" distL="114300" distR="114300" simplePos="0" relativeHeight="251661312" behindDoc="0" locked="0" layoutInCell="1" allowOverlap="1" wp14:anchorId="052B46E3" wp14:editId="3A4FB19A">
              <wp:simplePos x="0" y="0"/>
              <wp:positionH relativeFrom="column">
                <wp:posOffset>1170</wp:posOffset>
              </wp:positionH>
              <wp:positionV relativeFrom="paragraph">
                <wp:posOffset>316230</wp:posOffset>
              </wp:positionV>
              <wp:extent cx="292100" cy="299085"/>
              <wp:effectExtent l="0" t="0" r="0" b="5715"/>
              <wp:wrapNone/>
              <wp:docPr id="18" name="Group 1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wpg:grpSpPr>
                    <wps:wsp>
                      <wps:cNvPr id="19" name="Round Diagonal Corner Rectangle 1" descr="Signo de pregunta blanco, el cual aparece en un cuadro negro en la parte de abajo de la página, al lado de la información de contacto del plan."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20"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A89A4" w14:textId="5A810E1D" w:rsidR="005219EB" w:rsidRPr="00FA67AC" w:rsidRDefault="005219EB" w:rsidP="00CD6946">
                            <w:pPr>
                              <w:pStyle w:val="Footer0"/>
                            </w:pPr>
                            <w:r>
                              <w:t>?</w:t>
                            </w:r>
                            <w:r w:rsidRPr="0072142F">
                              <w:rPr>
                                <w:b w:val="0"/>
                                <w:bCs w:val="0"/>
                              </w:rPr>
                              <w:t xml:space="preserve"> </w:t>
                            </w:r>
                            <w:r w:rsidRPr="0072142F">
                              <w:rPr>
                                <w:noProof/>
                              </w:rPr>
                              <w:drawing>
                                <wp:inline distT="0" distB="0" distL="0" distR="0" wp14:anchorId="023CA5D2" wp14:editId="045CFDF8">
                                  <wp:extent cx="177800" cy="199017"/>
                                  <wp:effectExtent l="0" t="0" r="0" b="0"/>
                                  <wp:docPr id="1" name="Picture 1"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800" cy="199017"/>
                                          </a:xfrm>
                                          <a:prstGeom prst="rect">
                                            <a:avLst/>
                                          </a:prstGeom>
                                          <a:noFill/>
                                          <a:ln>
                                            <a:noFill/>
                                          </a:ln>
                                        </pic:spPr>
                                      </pic:pic>
                                    </a:graphicData>
                                  </a:graphic>
                                </wp:inline>
                              </w:drawing>
                            </w:r>
                            <w:r w:rsidRPr="0072142F">
                              <w:t xml:space="preserve"> If you have questions, please call &lt;plan name&gt; at &lt;toll-free phone and TTY/TDD numbers&gt;, &lt;days and hours of operation&gt;. If you need to speak to your care manager, pleaseThe call &lt;24-hour toll-is free number(s)&gt;, &lt;days and hours of operation&gt;. These calls are free. . For more information, visit &lt;web address&gt;.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2B46E3" id="Group 18" o:spid="_x0000_s1029" alt="Title: Signo de Pregunta - Description: Signo de pregunta blanco, el cual aparece en un cuadro negro en la parte de abajo de la página, al lado de la información de contacto del plan." style="position:absolute;left:0;text-align:left;margin-left:.1pt;margin-top:24.9pt;width:23pt;height:23.55pt;z-index:251661312"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">
              <v:shape id="Round Diagonal Corner Rectangle 1" o:spid="_x0000_s1030" alt="Signo de pregunta blanco, el cual aparece en un cuadro negro en la parte de abajo de la página, al lado de la información de contacto del plan."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wfKsAA&#10;AADbAAAADwAAAGRycy9kb3ducmV2LnhtbERP24rCMBB9F/yHMAv7pmlXKLVrKosgLOKLlw8Ym9m2&#10;tJmUJrb17zeC4NscznU228m0YqDe1ZYVxMsIBHFhdc2lgutlv0hBOI+ssbVMCh7kYJvPZxvMtB35&#10;RMPZlyKEsMtQQeV9l0npiooMuqXtiAP3Z3uDPsC+lLrHMYSbVn5FUSIN1hwaKuxoV1HRnO9GgY3H&#10;w7hKkiZNj3Ubp/FwOxip1OfH9PMNwtPk3+KX+1eH+Wt4/hIOkP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DwfKsAAAADbAAAADwAAAAAAAAAAAAAAAACYAgAAZHJzL2Rvd25y&#10;ZXYueG1sUEsFBgAAAAAEAAQA9QAAAIUDA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31"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012A89A4" w14:textId="5A810E1D" w:rsidR="005219EB" w:rsidRPr="00FA67AC" w:rsidRDefault="005219EB" w:rsidP="00CD6946">
                      <w:pPr>
                        <w:pStyle w:val="Footer0"/>
                      </w:pPr>
                      <w:r>
                        <w:t>?</w:t>
                      </w:r>
                      <w:r w:rsidRPr="0072142F">
                        <w:rPr>
                          <w:b w:val="0"/>
                          <w:bCs w:val="0"/>
                        </w:rPr>
                        <w:t xml:space="preserve"> </w:t>
                      </w:r>
                      <w:r w:rsidRPr="0072142F">
                        <w:rPr>
                          <w:noProof/>
                        </w:rPr>
                        <w:drawing>
                          <wp:inline distT="0" distB="0" distL="0" distR="0" wp14:anchorId="023CA5D2" wp14:editId="045CFDF8">
                            <wp:extent cx="177800" cy="199017"/>
                            <wp:effectExtent l="0" t="0" r="0" b="0"/>
                            <wp:docPr id="1" name="Picture 1"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800" cy="199017"/>
                                    </a:xfrm>
                                    <a:prstGeom prst="rect">
                                      <a:avLst/>
                                    </a:prstGeom>
                                    <a:noFill/>
                                    <a:ln>
                                      <a:noFill/>
                                    </a:ln>
                                  </pic:spPr>
                                </pic:pic>
                              </a:graphicData>
                            </a:graphic>
                          </wp:inline>
                        </w:drawing>
                      </w:r>
                      <w:r w:rsidRPr="0072142F">
                        <w:t xml:space="preserve"> If you have questions, please call &lt;plan name&gt; at &lt;toll-free phone and TTY/TDD numbers&gt;, &lt;days and hours of operation&gt;. If you need to speak to your care manager, </w:t>
                      </w:r>
                      <w:proofErr w:type="spellStart"/>
                      <w:r w:rsidRPr="0072142F">
                        <w:t>pleaseThe</w:t>
                      </w:r>
                      <w:proofErr w:type="spellEnd"/>
                      <w:r w:rsidRPr="0072142F">
                        <w:t xml:space="preserve"> call &lt;24-hour toll-is free number(s)&gt;, &lt;days and hours of operation&gt;. These calls are free. . For more information, visit &lt;web address&gt;.</w:t>
                      </w:r>
                    </w:p>
                  </w:txbxContent>
                </v:textbox>
              </v:shape>
            </v:group>
          </w:pict>
        </mc:Fallback>
      </mc:AlternateContent>
    </w:r>
    <w:r w:rsidRPr="00C25F44">
      <w:rPr>
        <w:b/>
        <w:bCs/>
      </w:rPr>
      <w:t>Si tiene alguna pregunta</w:t>
    </w:r>
    <w:r w:rsidRPr="00C25F44">
      <w:t xml:space="preserve">, por favor llame a </w:t>
    </w:r>
    <w:r w:rsidRPr="00D55171">
      <w:rPr>
        <w:rFonts w:cs="Arial"/>
      </w:rPr>
      <w:t xml:space="preserve">&lt;plan name&gt; </w:t>
    </w:r>
    <w:r>
      <w:rPr>
        <w:rFonts w:cs="Arial"/>
      </w:rPr>
      <w:t>al</w:t>
    </w:r>
    <w:r w:rsidRPr="00D55171">
      <w:rPr>
        <w:rFonts w:cs="Arial"/>
      </w:rPr>
      <w:t xml:space="preserve"> &lt;toll-free </w:t>
    </w:r>
    <w:r>
      <w:rPr>
        <w:rFonts w:cs="Arial"/>
      </w:rPr>
      <w:t xml:space="preserve">phone and TTY/TDD </w:t>
    </w:r>
    <w:r w:rsidRPr="00D55171">
      <w:rPr>
        <w:rFonts w:cs="Arial"/>
      </w:rPr>
      <w:t>number</w:t>
    </w:r>
    <w:r>
      <w:rPr>
        <w:rFonts w:cs="Arial"/>
      </w:rPr>
      <w:t>s</w:t>
    </w:r>
    <w:r w:rsidRPr="00D55171">
      <w:rPr>
        <w:rFonts w:cs="Arial"/>
      </w:rPr>
      <w:t>&gt;, &lt;days and hours of operation&gt;. </w:t>
    </w:r>
    <w:r w:rsidRPr="00C25F44">
      <w:rPr>
        <w:rFonts w:cs="Arial"/>
      </w:rPr>
      <w:t xml:space="preserve">Si necesita hablar con su administrador de cuidados, llame al </w:t>
    </w:r>
    <w:r w:rsidRPr="0094308D">
      <w:rPr>
        <w:rFonts w:cs="Arial"/>
      </w:rPr>
      <w:t>&lt;24-hour toll-</w:t>
    </w:r>
    <w:r w:rsidRPr="00D55171">
      <w:rPr>
        <w:rFonts w:cs="Arial"/>
      </w:rPr>
      <w:t>free</w:t>
    </w:r>
    <w:r w:rsidRPr="0094308D">
      <w:rPr>
        <w:rFonts w:cs="Arial"/>
      </w:rPr>
      <w:t xml:space="preserve"> number(s)&gt;, &lt;days and hours of operation&gt;. </w:t>
    </w:r>
    <w:r w:rsidRPr="00C25F44">
      <w:rPr>
        <w:rFonts w:cs="Arial"/>
        <w:lang w:val="es-ES"/>
      </w:rPr>
      <w:t>Estas llamadas son gratuitas.  Para obtener más información, vaya a &lt;web address&gt;.</w:t>
    </w:r>
    <w:r w:rsidRPr="00C25F44">
      <w:rPr>
        <w:rFonts w:cs="Arial"/>
        <w:lang w:val="es-ES"/>
      </w:rPr>
      <w:tab/>
    </w:r>
    <w:r w:rsidRPr="00A110C8">
      <w:rPr>
        <w:rFonts w:cs="Arial"/>
        <w:lang w:val="es-US"/>
      </w:rPr>
      <w:fldChar w:fldCharType="begin"/>
    </w:r>
    <w:r w:rsidRPr="00C25F44">
      <w:rPr>
        <w:rFonts w:cs="Arial"/>
        <w:lang w:val="es-ES"/>
      </w:rPr>
      <w:instrText xml:space="preserve"> PAGE   \* MERGEFORMAT </w:instrText>
    </w:r>
    <w:r w:rsidRPr="00A110C8">
      <w:rPr>
        <w:rFonts w:cs="Arial"/>
        <w:lang w:val="es-US"/>
      </w:rPr>
      <w:fldChar w:fldCharType="separate"/>
    </w:r>
    <w:r w:rsidR="00BD094A" w:rsidRPr="00BD094A">
      <w:rPr>
        <w:rFonts w:cs="Arial"/>
        <w:noProof/>
        <w:lang w:val="es-US"/>
      </w:rPr>
      <w:t>1</w:t>
    </w:r>
    <w:r w:rsidRPr="00A110C8">
      <w:rPr>
        <w:rFonts w:cs="Arial"/>
        <w:lang w:val="es-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600D0" w14:textId="77777777" w:rsidR="005219EB" w:rsidRPr="00713FCC" w:rsidRDefault="005219EB" w:rsidP="00826407">
    <w:pPr>
      <w:pStyle w:val="Footer"/>
      <w:rPr>
        <w:lang w:val="es-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2F290" w14:textId="77777777" w:rsidR="00DB42FC" w:rsidRPr="00713FCC" w:rsidRDefault="00DB42FC" w:rsidP="009A7781">
      <w:pPr>
        <w:spacing w:after="0" w:line="240" w:lineRule="auto"/>
        <w:rPr>
          <w:lang w:val="es-US"/>
        </w:rPr>
      </w:pPr>
      <w:r w:rsidRPr="00713FCC">
        <w:rPr>
          <w:lang w:val="es-US"/>
        </w:rPr>
        <w:separator/>
      </w:r>
    </w:p>
    <w:p w14:paraId="68602101" w14:textId="77777777" w:rsidR="00DB42FC" w:rsidRDefault="00DB42FC"/>
  </w:footnote>
  <w:footnote w:type="continuationSeparator" w:id="0">
    <w:p w14:paraId="68371EF7" w14:textId="77777777" w:rsidR="00DB42FC" w:rsidRPr="00713FCC" w:rsidRDefault="00DB42FC" w:rsidP="009A7781">
      <w:pPr>
        <w:spacing w:after="0" w:line="240" w:lineRule="auto"/>
        <w:rPr>
          <w:lang w:val="es-US"/>
        </w:rPr>
      </w:pPr>
      <w:r w:rsidRPr="00713FCC">
        <w:rPr>
          <w:lang w:val="es-US"/>
        </w:rPr>
        <w:continuationSeparator/>
      </w:r>
    </w:p>
    <w:p w14:paraId="25ABD721" w14:textId="77777777" w:rsidR="00DB42FC" w:rsidRDefault="00DB42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4CA29" w14:textId="14E11049" w:rsidR="005219EB" w:rsidRPr="00B90FE3" w:rsidRDefault="005219EB" w:rsidP="00B90FE3">
    <w:pPr>
      <w:spacing w:before="360" w:line="360" w:lineRule="exact"/>
      <w:ind w:left="360" w:right="0" w:hanging="360"/>
      <w:rPr>
        <w:b/>
        <w:sz w:val="36"/>
        <w:szCs w:val="36"/>
        <w:lang w:val="es-ES_tradnl"/>
      </w:rPr>
    </w:pPr>
    <w:r w:rsidRPr="00B90FE3">
      <w:rPr>
        <w:b/>
        <w:sz w:val="36"/>
        <w:szCs w:val="36"/>
        <w:lang w:val="es-ES_tradnl"/>
      </w:rPr>
      <w:t>&lt;Plan name&gt;: Resumen de Beneficios</w:t>
    </w:r>
    <w:r w:rsidRPr="00B90FE3">
      <w:rPr>
        <w:b/>
        <w:sz w:val="36"/>
        <w:szCs w:val="36"/>
        <w:lang w:val="es-ES_tradn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6BACF" w14:textId="7D374B33" w:rsidR="005219EB" w:rsidRPr="00B0127F" w:rsidRDefault="005219EB" w:rsidP="0088328E">
    <w:pPr>
      <w:spacing w:before="360" w:line="360" w:lineRule="exact"/>
      <w:ind w:left="360" w:right="0" w:hanging="360"/>
      <w:rPr>
        <w:b/>
        <w:vanish/>
        <w:sz w:val="36"/>
        <w:szCs w:val="36"/>
        <w:lang w:val="es-US"/>
      </w:rPr>
    </w:pPr>
    <w:r w:rsidRPr="00B0127F">
      <w:rPr>
        <w:rFonts w:cs="Arial"/>
        <w:b/>
        <w:sz w:val="36"/>
        <w:szCs w:val="36"/>
        <w:lang w:val="es-US"/>
      </w:rPr>
      <w:t>&lt;Plan name&gt;: Resumen de Beneficios</w:t>
    </w:r>
    <w:r w:rsidRPr="00B0127F" w:rsidDel="0088328E">
      <w:rPr>
        <w:b/>
        <w:sz w:val="36"/>
        <w:szCs w:val="36"/>
        <w:lang w:val="es-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06215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73484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F458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A623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F632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26FD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1C9E3874"/>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1CD38DA"/>
    <w:multiLevelType w:val="hybridMultilevel"/>
    <w:tmpl w:val="8B3AAF4E"/>
    <w:lvl w:ilvl="0" w:tplc="B4AA7C72">
      <w:start w:val="1"/>
      <w:numFmt w:val="bullet"/>
      <w:pStyle w:val="Tablebullets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D5C68AA4"/>
    <w:lvl w:ilvl="0" w:tplc="98E4C73A">
      <w:start w:val="1"/>
      <w:numFmt w:val="bullet"/>
      <w:pStyle w:val="ClusterofDiamondsCMS"/>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9106477"/>
    <w:multiLevelType w:val="multilevel"/>
    <w:tmpl w:val="E1BEC5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E74AA3"/>
    <w:multiLevelType w:val="hybridMultilevel"/>
    <w:tmpl w:val="E9562078"/>
    <w:lvl w:ilvl="0" w:tplc="0E9A85C6">
      <w:start w:val="1"/>
      <w:numFmt w:val="bullet"/>
      <w:pStyle w:val="ListBullet4"/>
      <w:lvlText w:val="o"/>
      <w:lvlJc w:val="left"/>
      <w:pPr>
        <w:ind w:left="2160" w:hanging="360"/>
      </w:pPr>
      <w:rPr>
        <w:rFonts w:ascii="Courier New" w:hAnsi="Courier New" w:cs="Courier New" w:hint="default"/>
        <w:color w:val="auto"/>
        <w:position w:val="-2"/>
        <w:sz w:val="24"/>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4998ACB8"/>
    <w:lvl w:ilvl="0" w:tplc="88C678DC">
      <w:start w:val="1"/>
      <w:numFmt w:val="bullet"/>
      <w:pStyle w:val="ListBullet2"/>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39233F"/>
    <w:multiLevelType w:val="hybridMultilevel"/>
    <w:tmpl w:val="BA5E4FC6"/>
    <w:lvl w:ilvl="0" w:tplc="B922E26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961A3E"/>
    <w:multiLevelType w:val="hybridMultilevel"/>
    <w:tmpl w:val="D038A246"/>
    <w:lvl w:ilvl="0" w:tplc="46545950">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0D0635"/>
    <w:multiLevelType w:val="hybridMultilevel"/>
    <w:tmpl w:val="FE6C03DE"/>
    <w:lvl w:ilvl="0" w:tplc="B23AE018">
      <w:start w:val="1"/>
      <w:numFmt w:val="bullet"/>
      <w:pStyle w:val="SecondLevelCMS"/>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6C034D"/>
    <w:multiLevelType w:val="hybridMultilevel"/>
    <w:tmpl w:val="CA1879BE"/>
    <w:lvl w:ilvl="0" w:tplc="FDC8A9F2">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AA7571"/>
    <w:multiLevelType w:val="hybridMultilevel"/>
    <w:tmpl w:val="8F2AB386"/>
    <w:lvl w:ilvl="0" w:tplc="9D3A32C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8" w15:restartNumberingAfterBreak="0">
    <w:nsid w:val="69F93C12"/>
    <w:multiLevelType w:val="hybridMultilevel"/>
    <w:tmpl w:val="5C6608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FF152BB"/>
    <w:multiLevelType w:val="hybridMultilevel"/>
    <w:tmpl w:val="68BE9A9C"/>
    <w:lvl w:ilvl="0" w:tplc="E4AE6628">
      <w:start w:val="1"/>
      <w:numFmt w:val="bullet"/>
      <w:pStyle w:val="FirstLevelCMS"/>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2F913A8"/>
    <w:multiLevelType w:val="hybridMultilevel"/>
    <w:tmpl w:val="6996364E"/>
    <w:lvl w:ilvl="0" w:tplc="C47AFB64">
      <w:start w:val="1"/>
      <w:numFmt w:val="bullet"/>
      <w:pStyle w:val="ThirdLevelCMS"/>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64875B5"/>
    <w:multiLevelType w:val="hybridMultilevel"/>
    <w:tmpl w:val="E43C5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A3046BD"/>
    <w:multiLevelType w:val="hybridMultilevel"/>
    <w:tmpl w:val="DFFA0296"/>
    <w:lvl w:ilvl="0" w:tplc="8812C4A0">
      <w:start w:val="1"/>
      <w:numFmt w:val="bullet"/>
      <w:pStyle w:val="Listdiamond"/>
      <w:lvlText w:val=""/>
      <w:lvlJc w:val="left"/>
      <w:pPr>
        <w:ind w:left="108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0"/>
  </w:num>
  <w:num w:numId="3">
    <w:abstractNumId w:val="30"/>
  </w:num>
  <w:num w:numId="4">
    <w:abstractNumId w:val="25"/>
  </w:num>
  <w:num w:numId="5">
    <w:abstractNumId w:val="31"/>
  </w:num>
  <w:num w:numId="6">
    <w:abstractNumId w:val="7"/>
  </w:num>
  <w:num w:numId="7">
    <w:abstractNumId w:val="15"/>
  </w:num>
  <w:num w:numId="8">
    <w:abstractNumId w:val="26"/>
  </w:num>
  <w:num w:numId="9">
    <w:abstractNumId w:val="14"/>
  </w:num>
  <w:num w:numId="10">
    <w:abstractNumId w:val="18"/>
  </w:num>
  <w:num w:numId="11">
    <w:abstractNumId w:val="24"/>
  </w:num>
  <w:num w:numId="12">
    <w:abstractNumId w:val="8"/>
  </w:num>
  <w:num w:numId="13">
    <w:abstractNumId w:val="22"/>
  </w:num>
  <w:num w:numId="14">
    <w:abstractNumId w:val="5"/>
  </w:num>
  <w:num w:numId="15">
    <w:abstractNumId w:val="4"/>
  </w:num>
  <w:num w:numId="16">
    <w:abstractNumId w:val="6"/>
  </w:num>
  <w:num w:numId="17">
    <w:abstractNumId w:val="3"/>
  </w:num>
  <w:num w:numId="18">
    <w:abstractNumId w:val="2"/>
  </w:num>
  <w:num w:numId="19">
    <w:abstractNumId w:val="1"/>
  </w:num>
  <w:num w:numId="20">
    <w:abstractNumId w:val="0"/>
  </w:num>
  <w:num w:numId="21">
    <w:abstractNumId w:val="33"/>
  </w:num>
  <w:num w:numId="22">
    <w:abstractNumId w:val="12"/>
  </w:num>
  <w:num w:numId="23">
    <w:abstractNumId w:val="14"/>
  </w:num>
  <w:num w:numId="24">
    <w:abstractNumId w:val="14"/>
  </w:num>
  <w:num w:numId="25">
    <w:abstractNumId w:val="14"/>
  </w:num>
  <w:num w:numId="26">
    <w:abstractNumId w:val="14"/>
  </w:num>
  <w:num w:numId="27">
    <w:abstractNumId w:val="14"/>
  </w:num>
  <w:num w:numId="28">
    <w:abstractNumId w:val="9"/>
  </w:num>
  <w:num w:numId="29">
    <w:abstractNumId w:val="16"/>
  </w:num>
  <w:num w:numId="30">
    <w:abstractNumId w:val="23"/>
  </w:num>
  <w:num w:numId="31">
    <w:abstractNumId w:val="19"/>
  </w:num>
  <w:num w:numId="32">
    <w:abstractNumId w:val="13"/>
  </w:num>
  <w:num w:numId="33">
    <w:abstractNumId w:val="9"/>
  </w:num>
  <w:num w:numId="34">
    <w:abstractNumId w:val="16"/>
  </w:num>
  <w:num w:numId="35">
    <w:abstractNumId w:val="23"/>
  </w:num>
  <w:num w:numId="36">
    <w:abstractNumId w:val="19"/>
  </w:num>
  <w:num w:numId="37">
    <w:abstractNumId w:val="13"/>
  </w:num>
  <w:num w:numId="38">
    <w:abstractNumId w:val="28"/>
  </w:num>
  <w:num w:numId="39">
    <w:abstractNumId w:val="21"/>
  </w:num>
  <w:num w:numId="40">
    <w:abstractNumId w:val="11"/>
  </w:num>
  <w:num w:numId="41">
    <w:abstractNumId w:val="29"/>
  </w:num>
  <w:num w:numId="42">
    <w:abstractNumId w:val="20"/>
  </w:num>
  <w:num w:numId="43">
    <w:abstractNumId w:val="17"/>
  </w:num>
  <w:num w:numId="44">
    <w:abstractNumId w:val="32"/>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trackRevisions/>
  <w:doNotTrackFormatting/>
  <w:defaultTabStop w:val="720"/>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BB4"/>
    <w:rsid w:val="00012079"/>
    <w:rsid w:val="00013891"/>
    <w:rsid w:val="00013B55"/>
    <w:rsid w:val="000147EB"/>
    <w:rsid w:val="00017298"/>
    <w:rsid w:val="00017D80"/>
    <w:rsid w:val="00020130"/>
    <w:rsid w:val="000211C8"/>
    <w:rsid w:val="00022C8C"/>
    <w:rsid w:val="00024998"/>
    <w:rsid w:val="00026544"/>
    <w:rsid w:val="00027989"/>
    <w:rsid w:val="00030C80"/>
    <w:rsid w:val="00032D86"/>
    <w:rsid w:val="0003633F"/>
    <w:rsid w:val="00037210"/>
    <w:rsid w:val="00040F76"/>
    <w:rsid w:val="00041750"/>
    <w:rsid w:val="00044B97"/>
    <w:rsid w:val="000450BB"/>
    <w:rsid w:val="00046F5E"/>
    <w:rsid w:val="000473A6"/>
    <w:rsid w:val="00047F2B"/>
    <w:rsid w:val="0005254B"/>
    <w:rsid w:val="000535B6"/>
    <w:rsid w:val="00053F3E"/>
    <w:rsid w:val="000550D0"/>
    <w:rsid w:val="00055498"/>
    <w:rsid w:val="0005602B"/>
    <w:rsid w:val="0005716A"/>
    <w:rsid w:val="00057AFA"/>
    <w:rsid w:val="000653A9"/>
    <w:rsid w:val="00070077"/>
    <w:rsid w:val="0007307A"/>
    <w:rsid w:val="00074DC1"/>
    <w:rsid w:val="00076E4C"/>
    <w:rsid w:val="00081BB3"/>
    <w:rsid w:val="000838F5"/>
    <w:rsid w:val="00083B5F"/>
    <w:rsid w:val="00085302"/>
    <w:rsid w:val="00085A44"/>
    <w:rsid w:val="0008659D"/>
    <w:rsid w:val="0008695A"/>
    <w:rsid w:val="000876C2"/>
    <w:rsid w:val="0009014D"/>
    <w:rsid w:val="00091A04"/>
    <w:rsid w:val="000927A0"/>
    <w:rsid w:val="0009363D"/>
    <w:rsid w:val="000936AF"/>
    <w:rsid w:val="00095821"/>
    <w:rsid w:val="00095900"/>
    <w:rsid w:val="00095B13"/>
    <w:rsid w:val="00097381"/>
    <w:rsid w:val="000A03A2"/>
    <w:rsid w:val="000A2C2C"/>
    <w:rsid w:val="000A2F05"/>
    <w:rsid w:val="000A471F"/>
    <w:rsid w:val="000A5E55"/>
    <w:rsid w:val="000A778B"/>
    <w:rsid w:val="000B073A"/>
    <w:rsid w:val="000B147F"/>
    <w:rsid w:val="000B256E"/>
    <w:rsid w:val="000B2928"/>
    <w:rsid w:val="000B42BE"/>
    <w:rsid w:val="000B5D6A"/>
    <w:rsid w:val="000B7338"/>
    <w:rsid w:val="000C030E"/>
    <w:rsid w:val="000C08B2"/>
    <w:rsid w:val="000C1FF2"/>
    <w:rsid w:val="000C3D21"/>
    <w:rsid w:val="000C48B1"/>
    <w:rsid w:val="000C4EE9"/>
    <w:rsid w:val="000C569F"/>
    <w:rsid w:val="000C7D35"/>
    <w:rsid w:val="000D0407"/>
    <w:rsid w:val="000D0438"/>
    <w:rsid w:val="000D11FB"/>
    <w:rsid w:val="000D1A62"/>
    <w:rsid w:val="000D3012"/>
    <w:rsid w:val="000D477A"/>
    <w:rsid w:val="000D5814"/>
    <w:rsid w:val="000D59CA"/>
    <w:rsid w:val="000E0C83"/>
    <w:rsid w:val="000E2378"/>
    <w:rsid w:val="000E3B7D"/>
    <w:rsid w:val="000E4567"/>
    <w:rsid w:val="000E6B2E"/>
    <w:rsid w:val="000E7D5E"/>
    <w:rsid w:val="000F1214"/>
    <w:rsid w:val="000F19EF"/>
    <w:rsid w:val="000F278D"/>
    <w:rsid w:val="000F359A"/>
    <w:rsid w:val="000F5A9E"/>
    <w:rsid w:val="000F6D2D"/>
    <w:rsid w:val="000F6EC7"/>
    <w:rsid w:val="000F7F47"/>
    <w:rsid w:val="001000D8"/>
    <w:rsid w:val="00100E45"/>
    <w:rsid w:val="00101043"/>
    <w:rsid w:val="001016D9"/>
    <w:rsid w:val="00102F55"/>
    <w:rsid w:val="00103331"/>
    <w:rsid w:val="001034B9"/>
    <w:rsid w:val="00104470"/>
    <w:rsid w:val="001069CF"/>
    <w:rsid w:val="001072B0"/>
    <w:rsid w:val="00110284"/>
    <w:rsid w:val="00111623"/>
    <w:rsid w:val="00111C3C"/>
    <w:rsid w:val="00112F88"/>
    <w:rsid w:val="00113A59"/>
    <w:rsid w:val="00113CBC"/>
    <w:rsid w:val="001144B6"/>
    <w:rsid w:val="00114B99"/>
    <w:rsid w:val="00115B9E"/>
    <w:rsid w:val="00116330"/>
    <w:rsid w:val="001166BA"/>
    <w:rsid w:val="00116D23"/>
    <w:rsid w:val="001171C8"/>
    <w:rsid w:val="0011778A"/>
    <w:rsid w:val="00117B91"/>
    <w:rsid w:val="001219D3"/>
    <w:rsid w:val="00122BB3"/>
    <w:rsid w:val="0012737E"/>
    <w:rsid w:val="00131325"/>
    <w:rsid w:val="00132DEC"/>
    <w:rsid w:val="001332CC"/>
    <w:rsid w:val="0013386E"/>
    <w:rsid w:val="00134BA0"/>
    <w:rsid w:val="00135B26"/>
    <w:rsid w:val="00136ABE"/>
    <w:rsid w:val="00136C03"/>
    <w:rsid w:val="001377E5"/>
    <w:rsid w:val="001417CB"/>
    <w:rsid w:val="00143FC2"/>
    <w:rsid w:val="00145F98"/>
    <w:rsid w:val="001469FC"/>
    <w:rsid w:val="00147771"/>
    <w:rsid w:val="00153F9E"/>
    <w:rsid w:val="00154011"/>
    <w:rsid w:val="001549A8"/>
    <w:rsid w:val="00155D27"/>
    <w:rsid w:val="0015612B"/>
    <w:rsid w:val="00162F3C"/>
    <w:rsid w:val="00163B80"/>
    <w:rsid w:val="00165F1F"/>
    <w:rsid w:val="00165FBF"/>
    <w:rsid w:val="00166A9F"/>
    <w:rsid w:val="001708D9"/>
    <w:rsid w:val="0017093C"/>
    <w:rsid w:val="00170B16"/>
    <w:rsid w:val="001714CD"/>
    <w:rsid w:val="0017177A"/>
    <w:rsid w:val="00172F42"/>
    <w:rsid w:val="001732FA"/>
    <w:rsid w:val="00176482"/>
    <w:rsid w:val="001767BF"/>
    <w:rsid w:val="00180786"/>
    <w:rsid w:val="0018216E"/>
    <w:rsid w:val="001823C6"/>
    <w:rsid w:val="00183CC2"/>
    <w:rsid w:val="0018419B"/>
    <w:rsid w:val="001842DC"/>
    <w:rsid w:val="0019096A"/>
    <w:rsid w:val="001915D8"/>
    <w:rsid w:val="00193406"/>
    <w:rsid w:val="00193732"/>
    <w:rsid w:val="001A09EB"/>
    <w:rsid w:val="001A193C"/>
    <w:rsid w:val="001A1DD9"/>
    <w:rsid w:val="001A2119"/>
    <w:rsid w:val="001A311E"/>
    <w:rsid w:val="001A543A"/>
    <w:rsid w:val="001A70A4"/>
    <w:rsid w:val="001B099E"/>
    <w:rsid w:val="001B1DEE"/>
    <w:rsid w:val="001B29D8"/>
    <w:rsid w:val="001B4274"/>
    <w:rsid w:val="001B5078"/>
    <w:rsid w:val="001B78BC"/>
    <w:rsid w:val="001C08E7"/>
    <w:rsid w:val="001C195B"/>
    <w:rsid w:val="001C4C91"/>
    <w:rsid w:val="001C6779"/>
    <w:rsid w:val="001D17CB"/>
    <w:rsid w:val="001D25F6"/>
    <w:rsid w:val="001D3352"/>
    <w:rsid w:val="001D41BD"/>
    <w:rsid w:val="001D44A0"/>
    <w:rsid w:val="001D44E1"/>
    <w:rsid w:val="001D4860"/>
    <w:rsid w:val="001D74FB"/>
    <w:rsid w:val="001E01E5"/>
    <w:rsid w:val="001E2459"/>
    <w:rsid w:val="001E2872"/>
    <w:rsid w:val="001E29C0"/>
    <w:rsid w:val="001E4F60"/>
    <w:rsid w:val="001E68D8"/>
    <w:rsid w:val="001F1ABA"/>
    <w:rsid w:val="001F2B06"/>
    <w:rsid w:val="001F31FE"/>
    <w:rsid w:val="001F4333"/>
    <w:rsid w:val="001F5CC3"/>
    <w:rsid w:val="001F6258"/>
    <w:rsid w:val="001F6B9D"/>
    <w:rsid w:val="001F718B"/>
    <w:rsid w:val="001F7A9A"/>
    <w:rsid w:val="001F7D1A"/>
    <w:rsid w:val="00200956"/>
    <w:rsid w:val="00200A36"/>
    <w:rsid w:val="00201F73"/>
    <w:rsid w:val="0020219A"/>
    <w:rsid w:val="002021DD"/>
    <w:rsid w:val="00203422"/>
    <w:rsid w:val="00205360"/>
    <w:rsid w:val="00206212"/>
    <w:rsid w:val="002104EF"/>
    <w:rsid w:val="00210E9C"/>
    <w:rsid w:val="00211119"/>
    <w:rsid w:val="00211794"/>
    <w:rsid w:val="002121BF"/>
    <w:rsid w:val="00212D05"/>
    <w:rsid w:val="00213EC3"/>
    <w:rsid w:val="00214663"/>
    <w:rsid w:val="0021548D"/>
    <w:rsid w:val="00215D60"/>
    <w:rsid w:val="002179C6"/>
    <w:rsid w:val="00223389"/>
    <w:rsid w:val="00223CE0"/>
    <w:rsid w:val="0022615E"/>
    <w:rsid w:val="00230FE6"/>
    <w:rsid w:val="00231245"/>
    <w:rsid w:val="00231D48"/>
    <w:rsid w:val="00232C74"/>
    <w:rsid w:val="002330B4"/>
    <w:rsid w:val="00233CEF"/>
    <w:rsid w:val="00233D72"/>
    <w:rsid w:val="0023496B"/>
    <w:rsid w:val="00235142"/>
    <w:rsid w:val="0023694E"/>
    <w:rsid w:val="00237D18"/>
    <w:rsid w:val="00243788"/>
    <w:rsid w:val="00243B05"/>
    <w:rsid w:val="00243BA8"/>
    <w:rsid w:val="00243DEA"/>
    <w:rsid w:val="00244A35"/>
    <w:rsid w:val="002455FD"/>
    <w:rsid w:val="00245B8B"/>
    <w:rsid w:val="00246117"/>
    <w:rsid w:val="002470F3"/>
    <w:rsid w:val="00247D08"/>
    <w:rsid w:val="0025331B"/>
    <w:rsid w:val="002537C8"/>
    <w:rsid w:val="002544E0"/>
    <w:rsid w:val="002548A3"/>
    <w:rsid w:val="00254F99"/>
    <w:rsid w:val="00255492"/>
    <w:rsid w:val="0025714D"/>
    <w:rsid w:val="00257343"/>
    <w:rsid w:val="00257F1D"/>
    <w:rsid w:val="00262361"/>
    <w:rsid w:val="002623AE"/>
    <w:rsid w:val="00262670"/>
    <w:rsid w:val="00264A35"/>
    <w:rsid w:val="00271858"/>
    <w:rsid w:val="00271FA9"/>
    <w:rsid w:val="00272159"/>
    <w:rsid w:val="00273BBC"/>
    <w:rsid w:val="002744AD"/>
    <w:rsid w:val="00274D50"/>
    <w:rsid w:val="002766B8"/>
    <w:rsid w:val="00280065"/>
    <w:rsid w:val="00280417"/>
    <w:rsid w:val="00280816"/>
    <w:rsid w:val="00280AD3"/>
    <w:rsid w:val="00281AD8"/>
    <w:rsid w:val="00282D4F"/>
    <w:rsid w:val="002832BF"/>
    <w:rsid w:val="0028456A"/>
    <w:rsid w:val="002861A9"/>
    <w:rsid w:val="00286804"/>
    <w:rsid w:val="00291902"/>
    <w:rsid w:val="002945D9"/>
    <w:rsid w:val="00294D0B"/>
    <w:rsid w:val="00294D8F"/>
    <w:rsid w:val="00294DE4"/>
    <w:rsid w:val="00297306"/>
    <w:rsid w:val="002A0B96"/>
    <w:rsid w:val="002A3C10"/>
    <w:rsid w:val="002A4045"/>
    <w:rsid w:val="002A7823"/>
    <w:rsid w:val="002B0553"/>
    <w:rsid w:val="002B10CF"/>
    <w:rsid w:val="002B35D0"/>
    <w:rsid w:val="002B3B89"/>
    <w:rsid w:val="002B4064"/>
    <w:rsid w:val="002B4E30"/>
    <w:rsid w:val="002B5685"/>
    <w:rsid w:val="002B6E14"/>
    <w:rsid w:val="002B7BE1"/>
    <w:rsid w:val="002C0073"/>
    <w:rsid w:val="002C1C2C"/>
    <w:rsid w:val="002C4918"/>
    <w:rsid w:val="002C66BF"/>
    <w:rsid w:val="002C6CCA"/>
    <w:rsid w:val="002D12FB"/>
    <w:rsid w:val="002D1AC4"/>
    <w:rsid w:val="002D245C"/>
    <w:rsid w:val="002D3862"/>
    <w:rsid w:val="002D3D35"/>
    <w:rsid w:val="002D67BC"/>
    <w:rsid w:val="002D6AC8"/>
    <w:rsid w:val="002D7F55"/>
    <w:rsid w:val="002D7FF9"/>
    <w:rsid w:val="002E0164"/>
    <w:rsid w:val="002E0572"/>
    <w:rsid w:val="002E2C4D"/>
    <w:rsid w:val="002F0DC5"/>
    <w:rsid w:val="002F172D"/>
    <w:rsid w:val="002F330C"/>
    <w:rsid w:val="002F4C3C"/>
    <w:rsid w:val="002F5038"/>
    <w:rsid w:val="002F5982"/>
    <w:rsid w:val="002F6707"/>
    <w:rsid w:val="002F7729"/>
    <w:rsid w:val="002F7861"/>
    <w:rsid w:val="002F7B38"/>
    <w:rsid w:val="00300542"/>
    <w:rsid w:val="00300595"/>
    <w:rsid w:val="0030210A"/>
    <w:rsid w:val="003029DB"/>
    <w:rsid w:val="003034CD"/>
    <w:rsid w:val="003039DB"/>
    <w:rsid w:val="003053DC"/>
    <w:rsid w:val="003055E8"/>
    <w:rsid w:val="00305B69"/>
    <w:rsid w:val="00306254"/>
    <w:rsid w:val="00313DF4"/>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321"/>
    <w:rsid w:val="00332885"/>
    <w:rsid w:val="00332DD1"/>
    <w:rsid w:val="0033364A"/>
    <w:rsid w:val="0033478D"/>
    <w:rsid w:val="00334E65"/>
    <w:rsid w:val="003371D4"/>
    <w:rsid w:val="00343B95"/>
    <w:rsid w:val="0034441A"/>
    <w:rsid w:val="00344C6B"/>
    <w:rsid w:val="00347294"/>
    <w:rsid w:val="0035126A"/>
    <w:rsid w:val="00353FED"/>
    <w:rsid w:val="00355395"/>
    <w:rsid w:val="0035540A"/>
    <w:rsid w:val="0035711B"/>
    <w:rsid w:val="003578EF"/>
    <w:rsid w:val="003605E3"/>
    <w:rsid w:val="00362BD2"/>
    <w:rsid w:val="0036399B"/>
    <w:rsid w:val="00363E24"/>
    <w:rsid w:val="00364F5B"/>
    <w:rsid w:val="0036579A"/>
    <w:rsid w:val="003668A1"/>
    <w:rsid w:val="0036744A"/>
    <w:rsid w:val="0037025E"/>
    <w:rsid w:val="003706EE"/>
    <w:rsid w:val="00370BEC"/>
    <w:rsid w:val="00370F16"/>
    <w:rsid w:val="00371085"/>
    <w:rsid w:val="0037154C"/>
    <w:rsid w:val="00372305"/>
    <w:rsid w:val="0037448A"/>
    <w:rsid w:val="00375CB3"/>
    <w:rsid w:val="003764E4"/>
    <w:rsid w:val="003768CC"/>
    <w:rsid w:val="003801A4"/>
    <w:rsid w:val="0038045A"/>
    <w:rsid w:val="003817DD"/>
    <w:rsid w:val="00381D37"/>
    <w:rsid w:val="00382F12"/>
    <w:rsid w:val="0038396E"/>
    <w:rsid w:val="003839CC"/>
    <w:rsid w:val="00384F8F"/>
    <w:rsid w:val="00385FDE"/>
    <w:rsid w:val="00387A60"/>
    <w:rsid w:val="00390A52"/>
    <w:rsid w:val="00390A55"/>
    <w:rsid w:val="00391B0C"/>
    <w:rsid w:val="003922BE"/>
    <w:rsid w:val="003928ED"/>
    <w:rsid w:val="00393B0D"/>
    <w:rsid w:val="0039756D"/>
    <w:rsid w:val="0039793D"/>
    <w:rsid w:val="00397ADB"/>
    <w:rsid w:val="003A03A5"/>
    <w:rsid w:val="003A28D1"/>
    <w:rsid w:val="003A2B87"/>
    <w:rsid w:val="003A38CD"/>
    <w:rsid w:val="003A4086"/>
    <w:rsid w:val="003A5292"/>
    <w:rsid w:val="003A607E"/>
    <w:rsid w:val="003A7B6B"/>
    <w:rsid w:val="003B4C33"/>
    <w:rsid w:val="003B5D34"/>
    <w:rsid w:val="003B744A"/>
    <w:rsid w:val="003C07A7"/>
    <w:rsid w:val="003C3E00"/>
    <w:rsid w:val="003D00BB"/>
    <w:rsid w:val="003D027E"/>
    <w:rsid w:val="003D0D8A"/>
    <w:rsid w:val="003D2D98"/>
    <w:rsid w:val="003D3518"/>
    <w:rsid w:val="003D4600"/>
    <w:rsid w:val="003D5F1B"/>
    <w:rsid w:val="003D6999"/>
    <w:rsid w:val="003D6C88"/>
    <w:rsid w:val="003E144B"/>
    <w:rsid w:val="003E4DAE"/>
    <w:rsid w:val="003E619F"/>
    <w:rsid w:val="003E7146"/>
    <w:rsid w:val="003F1E62"/>
    <w:rsid w:val="003F23B4"/>
    <w:rsid w:val="003F2BA5"/>
    <w:rsid w:val="003F2C87"/>
    <w:rsid w:val="003F38AC"/>
    <w:rsid w:val="003F3956"/>
    <w:rsid w:val="003F42EA"/>
    <w:rsid w:val="003F44B7"/>
    <w:rsid w:val="003F48AB"/>
    <w:rsid w:val="003F5184"/>
    <w:rsid w:val="003F5785"/>
    <w:rsid w:val="003F6160"/>
    <w:rsid w:val="003F66B3"/>
    <w:rsid w:val="003F6A06"/>
    <w:rsid w:val="003F6CC2"/>
    <w:rsid w:val="003F6CF1"/>
    <w:rsid w:val="003F7865"/>
    <w:rsid w:val="0040064A"/>
    <w:rsid w:val="00402AC1"/>
    <w:rsid w:val="00404142"/>
    <w:rsid w:val="004063B2"/>
    <w:rsid w:val="004069A2"/>
    <w:rsid w:val="00406A00"/>
    <w:rsid w:val="00407322"/>
    <w:rsid w:val="00410A9F"/>
    <w:rsid w:val="00411264"/>
    <w:rsid w:val="00411767"/>
    <w:rsid w:val="00411AE1"/>
    <w:rsid w:val="00414E2F"/>
    <w:rsid w:val="00416246"/>
    <w:rsid w:val="004172D2"/>
    <w:rsid w:val="004202FC"/>
    <w:rsid w:val="00420532"/>
    <w:rsid w:val="00422EBB"/>
    <w:rsid w:val="004248C4"/>
    <w:rsid w:val="00425368"/>
    <w:rsid w:val="00425761"/>
    <w:rsid w:val="00425AF6"/>
    <w:rsid w:val="004265FF"/>
    <w:rsid w:val="00434917"/>
    <w:rsid w:val="0043564D"/>
    <w:rsid w:val="004366AB"/>
    <w:rsid w:val="004368FD"/>
    <w:rsid w:val="0043736A"/>
    <w:rsid w:val="004419EC"/>
    <w:rsid w:val="00441E3A"/>
    <w:rsid w:val="004429D3"/>
    <w:rsid w:val="00443587"/>
    <w:rsid w:val="00444908"/>
    <w:rsid w:val="00445A9B"/>
    <w:rsid w:val="00445F59"/>
    <w:rsid w:val="0044654E"/>
    <w:rsid w:val="00446F22"/>
    <w:rsid w:val="004515C6"/>
    <w:rsid w:val="0045275E"/>
    <w:rsid w:val="00453BDE"/>
    <w:rsid w:val="004546D0"/>
    <w:rsid w:val="00455505"/>
    <w:rsid w:val="00455D5C"/>
    <w:rsid w:val="00456133"/>
    <w:rsid w:val="00456245"/>
    <w:rsid w:val="004606BA"/>
    <w:rsid w:val="00461A53"/>
    <w:rsid w:val="004641DD"/>
    <w:rsid w:val="004675CF"/>
    <w:rsid w:val="004718FB"/>
    <w:rsid w:val="0047265D"/>
    <w:rsid w:val="004737CC"/>
    <w:rsid w:val="004749F2"/>
    <w:rsid w:val="00475D04"/>
    <w:rsid w:val="004761BA"/>
    <w:rsid w:val="00476CA6"/>
    <w:rsid w:val="004770B5"/>
    <w:rsid w:val="00477599"/>
    <w:rsid w:val="00480912"/>
    <w:rsid w:val="00484498"/>
    <w:rsid w:val="00484985"/>
    <w:rsid w:val="00484BC2"/>
    <w:rsid w:val="00484DDF"/>
    <w:rsid w:val="0048509D"/>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2D21"/>
    <w:rsid w:val="004B38AC"/>
    <w:rsid w:val="004B3B85"/>
    <w:rsid w:val="004B523B"/>
    <w:rsid w:val="004B668A"/>
    <w:rsid w:val="004B714B"/>
    <w:rsid w:val="004C06F5"/>
    <w:rsid w:val="004C17F8"/>
    <w:rsid w:val="004C431F"/>
    <w:rsid w:val="004C6144"/>
    <w:rsid w:val="004C70C6"/>
    <w:rsid w:val="004C74D2"/>
    <w:rsid w:val="004D1B93"/>
    <w:rsid w:val="004D6DD3"/>
    <w:rsid w:val="004E23E5"/>
    <w:rsid w:val="004E43A6"/>
    <w:rsid w:val="004E4EF7"/>
    <w:rsid w:val="004E4FDA"/>
    <w:rsid w:val="004E6886"/>
    <w:rsid w:val="004E71BA"/>
    <w:rsid w:val="004E7883"/>
    <w:rsid w:val="004E78C0"/>
    <w:rsid w:val="004F3771"/>
    <w:rsid w:val="004F5214"/>
    <w:rsid w:val="004F569F"/>
    <w:rsid w:val="004F5805"/>
    <w:rsid w:val="004F7194"/>
    <w:rsid w:val="00500960"/>
    <w:rsid w:val="00500CD4"/>
    <w:rsid w:val="00501FD9"/>
    <w:rsid w:val="00502F3F"/>
    <w:rsid w:val="005053F0"/>
    <w:rsid w:val="00505636"/>
    <w:rsid w:val="005058D5"/>
    <w:rsid w:val="00507D55"/>
    <w:rsid w:val="005108ED"/>
    <w:rsid w:val="00511705"/>
    <w:rsid w:val="00511A8D"/>
    <w:rsid w:val="00512509"/>
    <w:rsid w:val="00512963"/>
    <w:rsid w:val="00514317"/>
    <w:rsid w:val="00515C19"/>
    <w:rsid w:val="00516A09"/>
    <w:rsid w:val="00517978"/>
    <w:rsid w:val="005219EB"/>
    <w:rsid w:val="0052210B"/>
    <w:rsid w:val="005221E0"/>
    <w:rsid w:val="00524CCF"/>
    <w:rsid w:val="00525D0F"/>
    <w:rsid w:val="005261E7"/>
    <w:rsid w:val="00526D66"/>
    <w:rsid w:val="00527AE9"/>
    <w:rsid w:val="00530024"/>
    <w:rsid w:val="005304FD"/>
    <w:rsid w:val="00534F23"/>
    <w:rsid w:val="0053598B"/>
    <w:rsid w:val="00535D1E"/>
    <w:rsid w:val="005361FD"/>
    <w:rsid w:val="00541F68"/>
    <w:rsid w:val="00543140"/>
    <w:rsid w:val="0054380F"/>
    <w:rsid w:val="00544299"/>
    <w:rsid w:val="0054464E"/>
    <w:rsid w:val="00545FA0"/>
    <w:rsid w:val="00550CC2"/>
    <w:rsid w:val="005547EA"/>
    <w:rsid w:val="00554935"/>
    <w:rsid w:val="00554AEF"/>
    <w:rsid w:val="00554E59"/>
    <w:rsid w:val="00555204"/>
    <w:rsid w:val="0055598A"/>
    <w:rsid w:val="00556312"/>
    <w:rsid w:val="00556D2B"/>
    <w:rsid w:val="00557047"/>
    <w:rsid w:val="00557188"/>
    <w:rsid w:val="00557D17"/>
    <w:rsid w:val="00561946"/>
    <w:rsid w:val="005627F1"/>
    <w:rsid w:val="0056296C"/>
    <w:rsid w:val="00562FFE"/>
    <w:rsid w:val="00564683"/>
    <w:rsid w:val="00564E49"/>
    <w:rsid w:val="005653D5"/>
    <w:rsid w:val="00566008"/>
    <w:rsid w:val="0056630B"/>
    <w:rsid w:val="00566960"/>
    <w:rsid w:val="005702E7"/>
    <w:rsid w:val="00572252"/>
    <w:rsid w:val="00572655"/>
    <w:rsid w:val="00573D03"/>
    <w:rsid w:val="00575DEC"/>
    <w:rsid w:val="005760CE"/>
    <w:rsid w:val="005811C0"/>
    <w:rsid w:val="0058332B"/>
    <w:rsid w:val="00587668"/>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3237"/>
    <w:rsid w:val="005B34D0"/>
    <w:rsid w:val="005B59A1"/>
    <w:rsid w:val="005B5DC4"/>
    <w:rsid w:val="005B7001"/>
    <w:rsid w:val="005B7E1D"/>
    <w:rsid w:val="005C019C"/>
    <w:rsid w:val="005C70D2"/>
    <w:rsid w:val="005D2607"/>
    <w:rsid w:val="005D2A1A"/>
    <w:rsid w:val="005D2C45"/>
    <w:rsid w:val="005D33E3"/>
    <w:rsid w:val="005D701F"/>
    <w:rsid w:val="005D76FE"/>
    <w:rsid w:val="005D773A"/>
    <w:rsid w:val="005E05E9"/>
    <w:rsid w:val="005E1F21"/>
    <w:rsid w:val="005E2B7E"/>
    <w:rsid w:val="005E3A44"/>
    <w:rsid w:val="005E497A"/>
    <w:rsid w:val="005E5E61"/>
    <w:rsid w:val="005E64CC"/>
    <w:rsid w:val="005E6862"/>
    <w:rsid w:val="005F06BE"/>
    <w:rsid w:val="005F0888"/>
    <w:rsid w:val="005F313A"/>
    <w:rsid w:val="005F71F7"/>
    <w:rsid w:val="006001BD"/>
    <w:rsid w:val="00600847"/>
    <w:rsid w:val="00601805"/>
    <w:rsid w:val="006025D5"/>
    <w:rsid w:val="006028EA"/>
    <w:rsid w:val="006030C2"/>
    <w:rsid w:val="0060336A"/>
    <w:rsid w:val="0060376C"/>
    <w:rsid w:val="00603E53"/>
    <w:rsid w:val="00610FE8"/>
    <w:rsid w:val="00615516"/>
    <w:rsid w:val="00616453"/>
    <w:rsid w:val="006178AA"/>
    <w:rsid w:val="00620282"/>
    <w:rsid w:val="006228B2"/>
    <w:rsid w:val="00622A15"/>
    <w:rsid w:val="00623186"/>
    <w:rsid w:val="0062690C"/>
    <w:rsid w:val="00631B39"/>
    <w:rsid w:val="0063355E"/>
    <w:rsid w:val="00635D6A"/>
    <w:rsid w:val="00636922"/>
    <w:rsid w:val="006400A1"/>
    <w:rsid w:val="00641CE8"/>
    <w:rsid w:val="00642CC0"/>
    <w:rsid w:val="00642D11"/>
    <w:rsid w:val="0064716D"/>
    <w:rsid w:val="00647857"/>
    <w:rsid w:val="00652525"/>
    <w:rsid w:val="00652935"/>
    <w:rsid w:val="00654F65"/>
    <w:rsid w:val="00656127"/>
    <w:rsid w:val="00657378"/>
    <w:rsid w:val="00657C7E"/>
    <w:rsid w:val="0066105C"/>
    <w:rsid w:val="00663751"/>
    <w:rsid w:val="006639E9"/>
    <w:rsid w:val="00664419"/>
    <w:rsid w:val="006647A5"/>
    <w:rsid w:val="00670C5D"/>
    <w:rsid w:val="00671B90"/>
    <w:rsid w:val="00673027"/>
    <w:rsid w:val="00673B24"/>
    <w:rsid w:val="00673CE0"/>
    <w:rsid w:val="00674B77"/>
    <w:rsid w:val="00675AFB"/>
    <w:rsid w:val="006763A2"/>
    <w:rsid w:val="00676434"/>
    <w:rsid w:val="00676CBB"/>
    <w:rsid w:val="00677BC3"/>
    <w:rsid w:val="0068030B"/>
    <w:rsid w:val="00680A9A"/>
    <w:rsid w:val="00680FE8"/>
    <w:rsid w:val="006849E1"/>
    <w:rsid w:val="0068530B"/>
    <w:rsid w:val="006855E3"/>
    <w:rsid w:val="006879EE"/>
    <w:rsid w:val="00687BF7"/>
    <w:rsid w:val="00692159"/>
    <w:rsid w:val="006922BE"/>
    <w:rsid w:val="006929C4"/>
    <w:rsid w:val="00694B9D"/>
    <w:rsid w:val="00694C98"/>
    <w:rsid w:val="00696952"/>
    <w:rsid w:val="00697094"/>
    <w:rsid w:val="006A3C6B"/>
    <w:rsid w:val="006B1D64"/>
    <w:rsid w:val="006B1E2A"/>
    <w:rsid w:val="006B24D9"/>
    <w:rsid w:val="006B27A2"/>
    <w:rsid w:val="006B4846"/>
    <w:rsid w:val="006B54A3"/>
    <w:rsid w:val="006B5C29"/>
    <w:rsid w:val="006B662F"/>
    <w:rsid w:val="006B6674"/>
    <w:rsid w:val="006B6DA3"/>
    <w:rsid w:val="006B772E"/>
    <w:rsid w:val="006C0CBB"/>
    <w:rsid w:val="006C4179"/>
    <w:rsid w:val="006C67D3"/>
    <w:rsid w:val="006C6982"/>
    <w:rsid w:val="006C7C52"/>
    <w:rsid w:val="006D00A4"/>
    <w:rsid w:val="006D08ED"/>
    <w:rsid w:val="006D0C5B"/>
    <w:rsid w:val="006D3626"/>
    <w:rsid w:val="006D3E86"/>
    <w:rsid w:val="006D3ECA"/>
    <w:rsid w:val="006D57F5"/>
    <w:rsid w:val="006D5E00"/>
    <w:rsid w:val="006D6224"/>
    <w:rsid w:val="006D692E"/>
    <w:rsid w:val="006E0A97"/>
    <w:rsid w:val="006E1254"/>
    <w:rsid w:val="006E3FAB"/>
    <w:rsid w:val="006F0A86"/>
    <w:rsid w:val="006F0C95"/>
    <w:rsid w:val="006F1B44"/>
    <w:rsid w:val="006F2BFD"/>
    <w:rsid w:val="006F30DD"/>
    <w:rsid w:val="006F31B3"/>
    <w:rsid w:val="006F4095"/>
    <w:rsid w:val="006F44EA"/>
    <w:rsid w:val="00700EAF"/>
    <w:rsid w:val="00701FDD"/>
    <w:rsid w:val="007024F3"/>
    <w:rsid w:val="007063F4"/>
    <w:rsid w:val="00706C60"/>
    <w:rsid w:val="00712F4A"/>
    <w:rsid w:val="00713FCC"/>
    <w:rsid w:val="00714271"/>
    <w:rsid w:val="007143AC"/>
    <w:rsid w:val="00714A2D"/>
    <w:rsid w:val="00715B38"/>
    <w:rsid w:val="00715F39"/>
    <w:rsid w:val="00716BD9"/>
    <w:rsid w:val="00717153"/>
    <w:rsid w:val="007172ED"/>
    <w:rsid w:val="00720C54"/>
    <w:rsid w:val="0072142F"/>
    <w:rsid w:val="00722F04"/>
    <w:rsid w:val="00723F09"/>
    <w:rsid w:val="00725987"/>
    <w:rsid w:val="007312B8"/>
    <w:rsid w:val="00731EE0"/>
    <w:rsid w:val="007331FE"/>
    <w:rsid w:val="0073392B"/>
    <w:rsid w:val="00734CD0"/>
    <w:rsid w:val="00734FEB"/>
    <w:rsid w:val="007365F9"/>
    <w:rsid w:val="00737327"/>
    <w:rsid w:val="00737D30"/>
    <w:rsid w:val="00737F60"/>
    <w:rsid w:val="0074068A"/>
    <w:rsid w:val="0074130D"/>
    <w:rsid w:val="007413EF"/>
    <w:rsid w:val="007416D8"/>
    <w:rsid w:val="00743B9C"/>
    <w:rsid w:val="0074416C"/>
    <w:rsid w:val="007444F3"/>
    <w:rsid w:val="00744A0A"/>
    <w:rsid w:val="00744ACC"/>
    <w:rsid w:val="0074787B"/>
    <w:rsid w:val="00750DE2"/>
    <w:rsid w:val="00750DEC"/>
    <w:rsid w:val="007521A5"/>
    <w:rsid w:val="007523B7"/>
    <w:rsid w:val="007523FB"/>
    <w:rsid w:val="00753574"/>
    <w:rsid w:val="00756206"/>
    <w:rsid w:val="00756CE6"/>
    <w:rsid w:val="00757C57"/>
    <w:rsid w:val="007632D5"/>
    <w:rsid w:val="00765980"/>
    <w:rsid w:val="007663CB"/>
    <w:rsid w:val="00766824"/>
    <w:rsid w:val="007674D8"/>
    <w:rsid w:val="007714B4"/>
    <w:rsid w:val="007717AD"/>
    <w:rsid w:val="00772A40"/>
    <w:rsid w:val="00772DF6"/>
    <w:rsid w:val="0077360A"/>
    <w:rsid w:val="007744FF"/>
    <w:rsid w:val="0077768E"/>
    <w:rsid w:val="00780046"/>
    <w:rsid w:val="007829F0"/>
    <w:rsid w:val="007831E0"/>
    <w:rsid w:val="00783905"/>
    <w:rsid w:val="007852AC"/>
    <w:rsid w:val="0078567A"/>
    <w:rsid w:val="00785C1E"/>
    <w:rsid w:val="0078613A"/>
    <w:rsid w:val="00787521"/>
    <w:rsid w:val="00790DC9"/>
    <w:rsid w:val="007968C1"/>
    <w:rsid w:val="00797249"/>
    <w:rsid w:val="00797899"/>
    <w:rsid w:val="007A05BD"/>
    <w:rsid w:val="007A09FA"/>
    <w:rsid w:val="007A0CB1"/>
    <w:rsid w:val="007A0D75"/>
    <w:rsid w:val="007A1E8C"/>
    <w:rsid w:val="007A4096"/>
    <w:rsid w:val="007A4EF4"/>
    <w:rsid w:val="007B0693"/>
    <w:rsid w:val="007B3667"/>
    <w:rsid w:val="007B4537"/>
    <w:rsid w:val="007B640F"/>
    <w:rsid w:val="007B6D26"/>
    <w:rsid w:val="007C1D80"/>
    <w:rsid w:val="007C2510"/>
    <w:rsid w:val="007C26CB"/>
    <w:rsid w:val="007C2A5F"/>
    <w:rsid w:val="007C316B"/>
    <w:rsid w:val="007C44F9"/>
    <w:rsid w:val="007C71CE"/>
    <w:rsid w:val="007C780D"/>
    <w:rsid w:val="007D42DD"/>
    <w:rsid w:val="007D43DB"/>
    <w:rsid w:val="007E0B89"/>
    <w:rsid w:val="007E148B"/>
    <w:rsid w:val="007E1901"/>
    <w:rsid w:val="007E1A25"/>
    <w:rsid w:val="007E3B06"/>
    <w:rsid w:val="007E3C28"/>
    <w:rsid w:val="007E42B6"/>
    <w:rsid w:val="007E5714"/>
    <w:rsid w:val="007E5842"/>
    <w:rsid w:val="007E7F41"/>
    <w:rsid w:val="007F1761"/>
    <w:rsid w:val="007F19A1"/>
    <w:rsid w:val="007F1BEF"/>
    <w:rsid w:val="007F1EF0"/>
    <w:rsid w:val="007F33D4"/>
    <w:rsid w:val="007F5D36"/>
    <w:rsid w:val="007F6631"/>
    <w:rsid w:val="00805B59"/>
    <w:rsid w:val="00805DC4"/>
    <w:rsid w:val="008073BD"/>
    <w:rsid w:val="00807AAB"/>
    <w:rsid w:val="0081023F"/>
    <w:rsid w:val="00811E31"/>
    <w:rsid w:val="00812ECD"/>
    <w:rsid w:val="008142D0"/>
    <w:rsid w:val="008157EE"/>
    <w:rsid w:val="00816B7B"/>
    <w:rsid w:val="00817771"/>
    <w:rsid w:val="00817B77"/>
    <w:rsid w:val="0082213A"/>
    <w:rsid w:val="00823AFA"/>
    <w:rsid w:val="00824167"/>
    <w:rsid w:val="00825593"/>
    <w:rsid w:val="00826407"/>
    <w:rsid w:val="00827107"/>
    <w:rsid w:val="00827B4E"/>
    <w:rsid w:val="00827DF2"/>
    <w:rsid w:val="00833998"/>
    <w:rsid w:val="00834E2E"/>
    <w:rsid w:val="00835930"/>
    <w:rsid w:val="008411DD"/>
    <w:rsid w:val="00841F5E"/>
    <w:rsid w:val="00842196"/>
    <w:rsid w:val="00843526"/>
    <w:rsid w:val="00843606"/>
    <w:rsid w:val="00843CFE"/>
    <w:rsid w:val="00844524"/>
    <w:rsid w:val="008446D2"/>
    <w:rsid w:val="00845110"/>
    <w:rsid w:val="0084732B"/>
    <w:rsid w:val="00847B17"/>
    <w:rsid w:val="00847BE1"/>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328E"/>
    <w:rsid w:val="00884093"/>
    <w:rsid w:val="0088425C"/>
    <w:rsid w:val="00884400"/>
    <w:rsid w:val="00884FD8"/>
    <w:rsid w:val="00886230"/>
    <w:rsid w:val="00890491"/>
    <w:rsid w:val="00892568"/>
    <w:rsid w:val="00892652"/>
    <w:rsid w:val="008928CC"/>
    <w:rsid w:val="00892A01"/>
    <w:rsid w:val="00893E28"/>
    <w:rsid w:val="008A1517"/>
    <w:rsid w:val="008A156C"/>
    <w:rsid w:val="008A199F"/>
    <w:rsid w:val="008A1B86"/>
    <w:rsid w:val="008A2939"/>
    <w:rsid w:val="008A3E6B"/>
    <w:rsid w:val="008B07FB"/>
    <w:rsid w:val="008B0CA8"/>
    <w:rsid w:val="008B49DE"/>
    <w:rsid w:val="008B6081"/>
    <w:rsid w:val="008B6ECD"/>
    <w:rsid w:val="008B6F90"/>
    <w:rsid w:val="008B7AB7"/>
    <w:rsid w:val="008C3D3C"/>
    <w:rsid w:val="008C71E8"/>
    <w:rsid w:val="008C752B"/>
    <w:rsid w:val="008C7541"/>
    <w:rsid w:val="008D00F0"/>
    <w:rsid w:val="008D20D5"/>
    <w:rsid w:val="008D315B"/>
    <w:rsid w:val="008D4112"/>
    <w:rsid w:val="008D4228"/>
    <w:rsid w:val="008D5E70"/>
    <w:rsid w:val="008D7C05"/>
    <w:rsid w:val="008E0DB9"/>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048"/>
    <w:rsid w:val="00902201"/>
    <w:rsid w:val="0090340B"/>
    <w:rsid w:val="00904619"/>
    <w:rsid w:val="00904B5A"/>
    <w:rsid w:val="009064B0"/>
    <w:rsid w:val="00906CB4"/>
    <w:rsid w:val="00906D90"/>
    <w:rsid w:val="00910435"/>
    <w:rsid w:val="00911B68"/>
    <w:rsid w:val="00913ED6"/>
    <w:rsid w:val="00915F96"/>
    <w:rsid w:val="00917CF7"/>
    <w:rsid w:val="00917D8C"/>
    <w:rsid w:val="00917DF2"/>
    <w:rsid w:val="0092153A"/>
    <w:rsid w:val="00921FEE"/>
    <w:rsid w:val="00922E21"/>
    <w:rsid w:val="00924739"/>
    <w:rsid w:val="0092699F"/>
    <w:rsid w:val="00926A1A"/>
    <w:rsid w:val="00927BC6"/>
    <w:rsid w:val="00930900"/>
    <w:rsid w:val="00931CE1"/>
    <w:rsid w:val="00932CBC"/>
    <w:rsid w:val="00936DE3"/>
    <w:rsid w:val="00937DD4"/>
    <w:rsid w:val="00940B9D"/>
    <w:rsid w:val="00942F4F"/>
    <w:rsid w:val="00944A29"/>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A1E"/>
    <w:rsid w:val="00957A81"/>
    <w:rsid w:val="0096091F"/>
    <w:rsid w:val="00961A0E"/>
    <w:rsid w:val="009622CF"/>
    <w:rsid w:val="009635CE"/>
    <w:rsid w:val="00964950"/>
    <w:rsid w:val="00967868"/>
    <w:rsid w:val="009679DA"/>
    <w:rsid w:val="009702D6"/>
    <w:rsid w:val="00970502"/>
    <w:rsid w:val="00971BE6"/>
    <w:rsid w:val="00971D8E"/>
    <w:rsid w:val="00972F23"/>
    <w:rsid w:val="0097339E"/>
    <w:rsid w:val="00973F41"/>
    <w:rsid w:val="00974D49"/>
    <w:rsid w:val="009755DC"/>
    <w:rsid w:val="00975DF5"/>
    <w:rsid w:val="0097660E"/>
    <w:rsid w:val="00977ADC"/>
    <w:rsid w:val="00981657"/>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287"/>
    <w:rsid w:val="009A1EB5"/>
    <w:rsid w:val="009A2435"/>
    <w:rsid w:val="009A2CC6"/>
    <w:rsid w:val="009A4DC1"/>
    <w:rsid w:val="009A6AFC"/>
    <w:rsid w:val="009A6D35"/>
    <w:rsid w:val="009A718B"/>
    <w:rsid w:val="009A7781"/>
    <w:rsid w:val="009B0E79"/>
    <w:rsid w:val="009B1933"/>
    <w:rsid w:val="009B1A31"/>
    <w:rsid w:val="009B27E9"/>
    <w:rsid w:val="009B2960"/>
    <w:rsid w:val="009B2BAE"/>
    <w:rsid w:val="009B3933"/>
    <w:rsid w:val="009B41A9"/>
    <w:rsid w:val="009B743C"/>
    <w:rsid w:val="009B78F7"/>
    <w:rsid w:val="009B7DE2"/>
    <w:rsid w:val="009C2571"/>
    <w:rsid w:val="009C2AF4"/>
    <w:rsid w:val="009C39DD"/>
    <w:rsid w:val="009C4077"/>
    <w:rsid w:val="009C46B2"/>
    <w:rsid w:val="009C5EDC"/>
    <w:rsid w:val="009C764B"/>
    <w:rsid w:val="009C7A02"/>
    <w:rsid w:val="009C7DFD"/>
    <w:rsid w:val="009D06B9"/>
    <w:rsid w:val="009D1415"/>
    <w:rsid w:val="009D4A3B"/>
    <w:rsid w:val="009D6B8F"/>
    <w:rsid w:val="009D6E15"/>
    <w:rsid w:val="009E0174"/>
    <w:rsid w:val="009E068F"/>
    <w:rsid w:val="009E1A86"/>
    <w:rsid w:val="009E34CE"/>
    <w:rsid w:val="009E4E0B"/>
    <w:rsid w:val="009F0B56"/>
    <w:rsid w:val="009F1763"/>
    <w:rsid w:val="009F301B"/>
    <w:rsid w:val="009F51BB"/>
    <w:rsid w:val="009F57F7"/>
    <w:rsid w:val="009F6FB0"/>
    <w:rsid w:val="00A0376E"/>
    <w:rsid w:val="00A03DBF"/>
    <w:rsid w:val="00A041CA"/>
    <w:rsid w:val="00A06579"/>
    <w:rsid w:val="00A10DDA"/>
    <w:rsid w:val="00A110C8"/>
    <w:rsid w:val="00A1142B"/>
    <w:rsid w:val="00A11A5A"/>
    <w:rsid w:val="00A11C89"/>
    <w:rsid w:val="00A122EC"/>
    <w:rsid w:val="00A13247"/>
    <w:rsid w:val="00A140DC"/>
    <w:rsid w:val="00A14231"/>
    <w:rsid w:val="00A15D13"/>
    <w:rsid w:val="00A16D4C"/>
    <w:rsid w:val="00A2093C"/>
    <w:rsid w:val="00A23B34"/>
    <w:rsid w:val="00A24C23"/>
    <w:rsid w:val="00A26E88"/>
    <w:rsid w:val="00A27446"/>
    <w:rsid w:val="00A27A04"/>
    <w:rsid w:val="00A30876"/>
    <w:rsid w:val="00A3105E"/>
    <w:rsid w:val="00A311D2"/>
    <w:rsid w:val="00A35DD2"/>
    <w:rsid w:val="00A431A7"/>
    <w:rsid w:val="00A44DF0"/>
    <w:rsid w:val="00A44ED9"/>
    <w:rsid w:val="00A45B28"/>
    <w:rsid w:val="00A466FD"/>
    <w:rsid w:val="00A46A8F"/>
    <w:rsid w:val="00A47229"/>
    <w:rsid w:val="00A473EE"/>
    <w:rsid w:val="00A52531"/>
    <w:rsid w:val="00A53638"/>
    <w:rsid w:val="00A53DB7"/>
    <w:rsid w:val="00A54924"/>
    <w:rsid w:val="00A5586D"/>
    <w:rsid w:val="00A56D54"/>
    <w:rsid w:val="00A6048E"/>
    <w:rsid w:val="00A6113D"/>
    <w:rsid w:val="00A6162F"/>
    <w:rsid w:val="00A61CFB"/>
    <w:rsid w:val="00A64511"/>
    <w:rsid w:val="00A64D24"/>
    <w:rsid w:val="00A659A0"/>
    <w:rsid w:val="00A66C96"/>
    <w:rsid w:val="00A76911"/>
    <w:rsid w:val="00A779EC"/>
    <w:rsid w:val="00A77E3E"/>
    <w:rsid w:val="00A8339D"/>
    <w:rsid w:val="00A86337"/>
    <w:rsid w:val="00A879DC"/>
    <w:rsid w:val="00A95CFE"/>
    <w:rsid w:val="00A96B5E"/>
    <w:rsid w:val="00A97432"/>
    <w:rsid w:val="00AA0006"/>
    <w:rsid w:val="00AA0B82"/>
    <w:rsid w:val="00AA0E8C"/>
    <w:rsid w:val="00AA16F1"/>
    <w:rsid w:val="00AA25C8"/>
    <w:rsid w:val="00AA5AC5"/>
    <w:rsid w:val="00AA67D5"/>
    <w:rsid w:val="00AA71A0"/>
    <w:rsid w:val="00AA7D71"/>
    <w:rsid w:val="00AB18B2"/>
    <w:rsid w:val="00AB2328"/>
    <w:rsid w:val="00AB2534"/>
    <w:rsid w:val="00AB3C58"/>
    <w:rsid w:val="00AB4DDD"/>
    <w:rsid w:val="00AB4F79"/>
    <w:rsid w:val="00AB53D7"/>
    <w:rsid w:val="00AB5794"/>
    <w:rsid w:val="00AB6284"/>
    <w:rsid w:val="00AB72EB"/>
    <w:rsid w:val="00AD2054"/>
    <w:rsid w:val="00AD21E0"/>
    <w:rsid w:val="00AD3359"/>
    <w:rsid w:val="00AD4C82"/>
    <w:rsid w:val="00AD5E0C"/>
    <w:rsid w:val="00AE2064"/>
    <w:rsid w:val="00AE3580"/>
    <w:rsid w:val="00AE3EC8"/>
    <w:rsid w:val="00AE5FA1"/>
    <w:rsid w:val="00AE61F7"/>
    <w:rsid w:val="00AE774E"/>
    <w:rsid w:val="00AF00BB"/>
    <w:rsid w:val="00AF064A"/>
    <w:rsid w:val="00AF0EB5"/>
    <w:rsid w:val="00AF115A"/>
    <w:rsid w:val="00AF131E"/>
    <w:rsid w:val="00AF3731"/>
    <w:rsid w:val="00AF3937"/>
    <w:rsid w:val="00AF3A9A"/>
    <w:rsid w:val="00AF50F5"/>
    <w:rsid w:val="00AF6FDB"/>
    <w:rsid w:val="00AF7388"/>
    <w:rsid w:val="00AF7814"/>
    <w:rsid w:val="00B0127F"/>
    <w:rsid w:val="00B03A05"/>
    <w:rsid w:val="00B0580C"/>
    <w:rsid w:val="00B059CF"/>
    <w:rsid w:val="00B071F9"/>
    <w:rsid w:val="00B11094"/>
    <w:rsid w:val="00B11BB4"/>
    <w:rsid w:val="00B1398C"/>
    <w:rsid w:val="00B13F97"/>
    <w:rsid w:val="00B13FC0"/>
    <w:rsid w:val="00B15E35"/>
    <w:rsid w:val="00B17481"/>
    <w:rsid w:val="00B17F12"/>
    <w:rsid w:val="00B20AE6"/>
    <w:rsid w:val="00B2277B"/>
    <w:rsid w:val="00B231CB"/>
    <w:rsid w:val="00B23B76"/>
    <w:rsid w:val="00B2401A"/>
    <w:rsid w:val="00B2434D"/>
    <w:rsid w:val="00B24437"/>
    <w:rsid w:val="00B24625"/>
    <w:rsid w:val="00B25532"/>
    <w:rsid w:val="00B25684"/>
    <w:rsid w:val="00B303B5"/>
    <w:rsid w:val="00B313C3"/>
    <w:rsid w:val="00B34536"/>
    <w:rsid w:val="00B356E8"/>
    <w:rsid w:val="00B36128"/>
    <w:rsid w:val="00B36B85"/>
    <w:rsid w:val="00B3722A"/>
    <w:rsid w:val="00B40603"/>
    <w:rsid w:val="00B4085E"/>
    <w:rsid w:val="00B4110D"/>
    <w:rsid w:val="00B4116F"/>
    <w:rsid w:val="00B43A22"/>
    <w:rsid w:val="00B44463"/>
    <w:rsid w:val="00B44EB2"/>
    <w:rsid w:val="00B45DAD"/>
    <w:rsid w:val="00B47459"/>
    <w:rsid w:val="00B51131"/>
    <w:rsid w:val="00B513C7"/>
    <w:rsid w:val="00B53615"/>
    <w:rsid w:val="00B537A4"/>
    <w:rsid w:val="00B53809"/>
    <w:rsid w:val="00B53F29"/>
    <w:rsid w:val="00B5582E"/>
    <w:rsid w:val="00B55991"/>
    <w:rsid w:val="00B5637A"/>
    <w:rsid w:val="00B57540"/>
    <w:rsid w:val="00B575BC"/>
    <w:rsid w:val="00B57C5E"/>
    <w:rsid w:val="00B61BEC"/>
    <w:rsid w:val="00B62AE2"/>
    <w:rsid w:val="00B643CB"/>
    <w:rsid w:val="00B65593"/>
    <w:rsid w:val="00B666B3"/>
    <w:rsid w:val="00B66AE7"/>
    <w:rsid w:val="00B674EE"/>
    <w:rsid w:val="00B67E97"/>
    <w:rsid w:val="00B70FDB"/>
    <w:rsid w:val="00B71C24"/>
    <w:rsid w:val="00B74D99"/>
    <w:rsid w:val="00B77072"/>
    <w:rsid w:val="00B772D1"/>
    <w:rsid w:val="00B80274"/>
    <w:rsid w:val="00B82589"/>
    <w:rsid w:val="00B8335D"/>
    <w:rsid w:val="00B8421E"/>
    <w:rsid w:val="00B8510E"/>
    <w:rsid w:val="00B9093B"/>
    <w:rsid w:val="00B90AE1"/>
    <w:rsid w:val="00B90C53"/>
    <w:rsid w:val="00B90FE3"/>
    <w:rsid w:val="00B92134"/>
    <w:rsid w:val="00B94B75"/>
    <w:rsid w:val="00B95AFE"/>
    <w:rsid w:val="00B95FDF"/>
    <w:rsid w:val="00BA0699"/>
    <w:rsid w:val="00BA1985"/>
    <w:rsid w:val="00BA2D2E"/>
    <w:rsid w:val="00BA4105"/>
    <w:rsid w:val="00BA4788"/>
    <w:rsid w:val="00BA740D"/>
    <w:rsid w:val="00BC0F3F"/>
    <w:rsid w:val="00BC2256"/>
    <w:rsid w:val="00BC370C"/>
    <w:rsid w:val="00BC47C2"/>
    <w:rsid w:val="00BC703B"/>
    <w:rsid w:val="00BC7B35"/>
    <w:rsid w:val="00BD094A"/>
    <w:rsid w:val="00BD0A5E"/>
    <w:rsid w:val="00BD12DA"/>
    <w:rsid w:val="00BD131B"/>
    <w:rsid w:val="00BD19E5"/>
    <w:rsid w:val="00BD2AF6"/>
    <w:rsid w:val="00BD6F66"/>
    <w:rsid w:val="00BE13F7"/>
    <w:rsid w:val="00BE2E25"/>
    <w:rsid w:val="00BE2E50"/>
    <w:rsid w:val="00BE4A4B"/>
    <w:rsid w:val="00BE5344"/>
    <w:rsid w:val="00BE6054"/>
    <w:rsid w:val="00BE7370"/>
    <w:rsid w:val="00BE74B3"/>
    <w:rsid w:val="00BF0922"/>
    <w:rsid w:val="00BF0E05"/>
    <w:rsid w:val="00BF22D4"/>
    <w:rsid w:val="00BF26D3"/>
    <w:rsid w:val="00BF35AA"/>
    <w:rsid w:val="00BF439A"/>
    <w:rsid w:val="00C00A00"/>
    <w:rsid w:val="00C02D74"/>
    <w:rsid w:val="00C04964"/>
    <w:rsid w:val="00C04C78"/>
    <w:rsid w:val="00C11E1F"/>
    <w:rsid w:val="00C14593"/>
    <w:rsid w:val="00C178D5"/>
    <w:rsid w:val="00C17C18"/>
    <w:rsid w:val="00C17CB9"/>
    <w:rsid w:val="00C20214"/>
    <w:rsid w:val="00C216EC"/>
    <w:rsid w:val="00C22C3C"/>
    <w:rsid w:val="00C24CE2"/>
    <w:rsid w:val="00C25DC8"/>
    <w:rsid w:val="00C25F44"/>
    <w:rsid w:val="00C30434"/>
    <w:rsid w:val="00C4047B"/>
    <w:rsid w:val="00C417F1"/>
    <w:rsid w:val="00C42983"/>
    <w:rsid w:val="00C43156"/>
    <w:rsid w:val="00C45D07"/>
    <w:rsid w:val="00C46D3D"/>
    <w:rsid w:val="00C47FC4"/>
    <w:rsid w:val="00C50B9F"/>
    <w:rsid w:val="00C50F85"/>
    <w:rsid w:val="00C52275"/>
    <w:rsid w:val="00C539F7"/>
    <w:rsid w:val="00C53AF1"/>
    <w:rsid w:val="00C54719"/>
    <w:rsid w:val="00C54C06"/>
    <w:rsid w:val="00C6154C"/>
    <w:rsid w:val="00C63B81"/>
    <w:rsid w:val="00C65F9F"/>
    <w:rsid w:val="00C675C3"/>
    <w:rsid w:val="00C7147F"/>
    <w:rsid w:val="00C71984"/>
    <w:rsid w:val="00C71A59"/>
    <w:rsid w:val="00C724CC"/>
    <w:rsid w:val="00C7264F"/>
    <w:rsid w:val="00C728E9"/>
    <w:rsid w:val="00C72F5A"/>
    <w:rsid w:val="00C73236"/>
    <w:rsid w:val="00C74A08"/>
    <w:rsid w:val="00C74C92"/>
    <w:rsid w:val="00C75A6D"/>
    <w:rsid w:val="00C75D40"/>
    <w:rsid w:val="00C777FB"/>
    <w:rsid w:val="00C811B8"/>
    <w:rsid w:val="00C8128C"/>
    <w:rsid w:val="00C816B4"/>
    <w:rsid w:val="00C8177B"/>
    <w:rsid w:val="00C8256B"/>
    <w:rsid w:val="00C83802"/>
    <w:rsid w:val="00C83C14"/>
    <w:rsid w:val="00C85A87"/>
    <w:rsid w:val="00C91FE6"/>
    <w:rsid w:val="00C92232"/>
    <w:rsid w:val="00C9288D"/>
    <w:rsid w:val="00C928CD"/>
    <w:rsid w:val="00C962F6"/>
    <w:rsid w:val="00C96594"/>
    <w:rsid w:val="00C96F0C"/>
    <w:rsid w:val="00CA1A19"/>
    <w:rsid w:val="00CA1A6D"/>
    <w:rsid w:val="00CA258D"/>
    <w:rsid w:val="00CA2776"/>
    <w:rsid w:val="00CA2823"/>
    <w:rsid w:val="00CA326C"/>
    <w:rsid w:val="00CA373E"/>
    <w:rsid w:val="00CA3BEE"/>
    <w:rsid w:val="00CA641A"/>
    <w:rsid w:val="00CA6B66"/>
    <w:rsid w:val="00CA6C96"/>
    <w:rsid w:val="00CB0A9F"/>
    <w:rsid w:val="00CB11DB"/>
    <w:rsid w:val="00CB1B61"/>
    <w:rsid w:val="00CB1C7B"/>
    <w:rsid w:val="00CB22ED"/>
    <w:rsid w:val="00CB238D"/>
    <w:rsid w:val="00CB2F79"/>
    <w:rsid w:val="00CB3E22"/>
    <w:rsid w:val="00CB6726"/>
    <w:rsid w:val="00CC3F5D"/>
    <w:rsid w:val="00CC458F"/>
    <w:rsid w:val="00CC4658"/>
    <w:rsid w:val="00CC5F38"/>
    <w:rsid w:val="00CC6636"/>
    <w:rsid w:val="00CD0234"/>
    <w:rsid w:val="00CD1453"/>
    <w:rsid w:val="00CD2327"/>
    <w:rsid w:val="00CD24EF"/>
    <w:rsid w:val="00CD2895"/>
    <w:rsid w:val="00CD454D"/>
    <w:rsid w:val="00CD564F"/>
    <w:rsid w:val="00CD6946"/>
    <w:rsid w:val="00CD7A84"/>
    <w:rsid w:val="00CE01D6"/>
    <w:rsid w:val="00CE11AF"/>
    <w:rsid w:val="00CE18D3"/>
    <w:rsid w:val="00CE2363"/>
    <w:rsid w:val="00CE2AAC"/>
    <w:rsid w:val="00CE2EC2"/>
    <w:rsid w:val="00CE4E47"/>
    <w:rsid w:val="00CE55E1"/>
    <w:rsid w:val="00CE5C1E"/>
    <w:rsid w:val="00CE5FBE"/>
    <w:rsid w:val="00CE5FEA"/>
    <w:rsid w:val="00CE6913"/>
    <w:rsid w:val="00CF07CA"/>
    <w:rsid w:val="00CF179C"/>
    <w:rsid w:val="00CF1A6B"/>
    <w:rsid w:val="00CF1EDF"/>
    <w:rsid w:val="00CF3C85"/>
    <w:rsid w:val="00CF48B8"/>
    <w:rsid w:val="00CF629D"/>
    <w:rsid w:val="00CF638B"/>
    <w:rsid w:val="00D03511"/>
    <w:rsid w:val="00D04894"/>
    <w:rsid w:val="00D07D39"/>
    <w:rsid w:val="00D146BC"/>
    <w:rsid w:val="00D15D9D"/>
    <w:rsid w:val="00D17569"/>
    <w:rsid w:val="00D208E1"/>
    <w:rsid w:val="00D21568"/>
    <w:rsid w:val="00D229A5"/>
    <w:rsid w:val="00D22D2A"/>
    <w:rsid w:val="00D22F24"/>
    <w:rsid w:val="00D26BE7"/>
    <w:rsid w:val="00D2774B"/>
    <w:rsid w:val="00D30929"/>
    <w:rsid w:val="00D327A1"/>
    <w:rsid w:val="00D33BCC"/>
    <w:rsid w:val="00D37A73"/>
    <w:rsid w:val="00D37C14"/>
    <w:rsid w:val="00D40A8C"/>
    <w:rsid w:val="00D422DB"/>
    <w:rsid w:val="00D42432"/>
    <w:rsid w:val="00D42539"/>
    <w:rsid w:val="00D437B0"/>
    <w:rsid w:val="00D47B73"/>
    <w:rsid w:val="00D47D2C"/>
    <w:rsid w:val="00D507A4"/>
    <w:rsid w:val="00D50D5A"/>
    <w:rsid w:val="00D521A3"/>
    <w:rsid w:val="00D5400A"/>
    <w:rsid w:val="00D5412F"/>
    <w:rsid w:val="00D54F5D"/>
    <w:rsid w:val="00D563A4"/>
    <w:rsid w:val="00D60230"/>
    <w:rsid w:val="00D61A1E"/>
    <w:rsid w:val="00D620D7"/>
    <w:rsid w:val="00D6295A"/>
    <w:rsid w:val="00D647F0"/>
    <w:rsid w:val="00D65ADF"/>
    <w:rsid w:val="00D705C7"/>
    <w:rsid w:val="00D72D68"/>
    <w:rsid w:val="00D7380C"/>
    <w:rsid w:val="00D76913"/>
    <w:rsid w:val="00D76E8B"/>
    <w:rsid w:val="00D81AE2"/>
    <w:rsid w:val="00D820B2"/>
    <w:rsid w:val="00D84D9A"/>
    <w:rsid w:val="00D84E39"/>
    <w:rsid w:val="00D8522B"/>
    <w:rsid w:val="00D856DD"/>
    <w:rsid w:val="00D8674A"/>
    <w:rsid w:val="00D874F2"/>
    <w:rsid w:val="00D8750C"/>
    <w:rsid w:val="00D90762"/>
    <w:rsid w:val="00D92160"/>
    <w:rsid w:val="00D92666"/>
    <w:rsid w:val="00D92D90"/>
    <w:rsid w:val="00D930EA"/>
    <w:rsid w:val="00D96321"/>
    <w:rsid w:val="00DA1B94"/>
    <w:rsid w:val="00DA33C5"/>
    <w:rsid w:val="00DA4507"/>
    <w:rsid w:val="00DA4DF9"/>
    <w:rsid w:val="00DA55F5"/>
    <w:rsid w:val="00DA6DB1"/>
    <w:rsid w:val="00DB015F"/>
    <w:rsid w:val="00DB025F"/>
    <w:rsid w:val="00DB22C7"/>
    <w:rsid w:val="00DB2BD8"/>
    <w:rsid w:val="00DB42FC"/>
    <w:rsid w:val="00DB454E"/>
    <w:rsid w:val="00DB7CF3"/>
    <w:rsid w:val="00DC13C2"/>
    <w:rsid w:val="00DC20EB"/>
    <w:rsid w:val="00DC22E9"/>
    <w:rsid w:val="00DC270C"/>
    <w:rsid w:val="00DC37CE"/>
    <w:rsid w:val="00DC41C4"/>
    <w:rsid w:val="00DC5E0E"/>
    <w:rsid w:val="00DC63E7"/>
    <w:rsid w:val="00DC75B9"/>
    <w:rsid w:val="00DC7CB4"/>
    <w:rsid w:val="00DC7F78"/>
    <w:rsid w:val="00DD1081"/>
    <w:rsid w:val="00DD1FD3"/>
    <w:rsid w:val="00DD3B7F"/>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54FF"/>
    <w:rsid w:val="00E15694"/>
    <w:rsid w:val="00E158B5"/>
    <w:rsid w:val="00E16AF8"/>
    <w:rsid w:val="00E17728"/>
    <w:rsid w:val="00E205BA"/>
    <w:rsid w:val="00E22CB6"/>
    <w:rsid w:val="00E23C40"/>
    <w:rsid w:val="00E25785"/>
    <w:rsid w:val="00E258F4"/>
    <w:rsid w:val="00E30D14"/>
    <w:rsid w:val="00E312C3"/>
    <w:rsid w:val="00E34A3D"/>
    <w:rsid w:val="00E35E8F"/>
    <w:rsid w:val="00E36B16"/>
    <w:rsid w:val="00E40CA9"/>
    <w:rsid w:val="00E410FA"/>
    <w:rsid w:val="00E41FA0"/>
    <w:rsid w:val="00E42112"/>
    <w:rsid w:val="00E42173"/>
    <w:rsid w:val="00E44992"/>
    <w:rsid w:val="00E473A1"/>
    <w:rsid w:val="00E514A4"/>
    <w:rsid w:val="00E52641"/>
    <w:rsid w:val="00E5497D"/>
    <w:rsid w:val="00E55DC9"/>
    <w:rsid w:val="00E56100"/>
    <w:rsid w:val="00E56B0B"/>
    <w:rsid w:val="00E57A22"/>
    <w:rsid w:val="00E603DD"/>
    <w:rsid w:val="00E61661"/>
    <w:rsid w:val="00E63375"/>
    <w:rsid w:val="00E63AE9"/>
    <w:rsid w:val="00E649B8"/>
    <w:rsid w:val="00E65414"/>
    <w:rsid w:val="00E65572"/>
    <w:rsid w:val="00E662F4"/>
    <w:rsid w:val="00E66B30"/>
    <w:rsid w:val="00E70861"/>
    <w:rsid w:val="00E7121F"/>
    <w:rsid w:val="00E719F3"/>
    <w:rsid w:val="00E71FD1"/>
    <w:rsid w:val="00E731E1"/>
    <w:rsid w:val="00E73A8C"/>
    <w:rsid w:val="00E74855"/>
    <w:rsid w:val="00E76914"/>
    <w:rsid w:val="00E832B9"/>
    <w:rsid w:val="00E832E0"/>
    <w:rsid w:val="00E8349C"/>
    <w:rsid w:val="00E83874"/>
    <w:rsid w:val="00E87514"/>
    <w:rsid w:val="00E91749"/>
    <w:rsid w:val="00E935AE"/>
    <w:rsid w:val="00E93BDF"/>
    <w:rsid w:val="00E93D1F"/>
    <w:rsid w:val="00E95E43"/>
    <w:rsid w:val="00E96946"/>
    <w:rsid w:val="00E974E9"/>
    <w:rsid w:val="00E97E52"/>
    <w:rsid w:val="00EA0B4D"/>
    <w:rsid w:val="00EA0EAE"/>
    <w:rsid w:val="00EA3CD7"/>
    <w:rsid w:val="00EA5182"/>
    <w:rsid w:val="00EA54C7"/>
    <w:rsid w:val="00EA7085"/>
    <w:rsid w:val="00EA750A"/>
    <w:rsid w:val="00EA7E35"/>
    <w:rsid w:val="00EB30A7"/>
    <w:rsid w:val="00EB6699"/>
    <w:rsid w:val="00EB70B5"/>
    <w:rsid w:val="00EB73D8"/>
    <w:rsid w:val="00EC0531"/>
    <w:rsid w:val="00EC54F9"/>
    <w:rsid w:val="00EC6FB2"/>
    <w:rsid w:val="00EC75A0"/>
    <w:rsid w:val="00ED1BC6"/>
    <w:rsid w:val="00ED2223"/>
    <w:rsid w:val="00ED385D"/>
    <w:rsid w:val="00ED3E79"/>
    <w:rsid w:val="00EE05C0"/>
    <w:rsid w:val="00EE2A5C"/>
    <w:rsid w:val="00EE2FEC"/>
    <w:rsid w:val="00EE372B"/>
    <w:rsid w:val="00EF0FAE"/>
    <w:rsid w:val="00EF1543"/>
    <w:rsid w:val="00EF358A"/>
    <w:rsid w:val="00EF3FCD"/>
    <w:rsid w:val="00EF52A6"/>
    <w:rsid w:val="00EF566B"/>
    <w:rsid w:val="00EF6147"/>
    <w:rsid w:val="00EF6FDB"/>
    <w:rsid w:val="00F030C1"/>
    <w:rsid w:val="00F04267"/>
    <w:rsid w:val="00F04EFF"/>
    <w:rsid w:val="00F06214"/>
    <w:rsid w:val="00F0743E"/>
    <w:rsid w:val="00F11781"/>
    <w:rsid w:val="00F11D32"/>
    <w:rsid w:val="00F13E36"/>
    <w:rsid w:val="00F16975"/>
    <w:rsid w:val="00F17C58"/>
    <w:rsid w:val="00F25F9A"/>
    <w:rsid w:val="00F32651"/>
    <w:rsid w:val="00F32B47"/>
    <w:rsid w:val="00F3307C"/>
    <w:rsid w:val="00F3629C"/>
    <w:rsid w:val="00F36B50"/>
    <w:rsid w:val="00F37831"/>
    <w:rsid w:val="00F423C0"/>
    <w:rsid w:val="00F45833"/>
    <w:rsid w:val="00F45AA5"/>
    <w:rsid w:val="00F46524"/>
    <w:rsid w:val="00F46A04"/>
    <w:rsid w:val="00F47F9F"/>
    <w:rsid w:val="00F506D1"/>
    <w:rsid w:val="00F525F3"/>
    <w:rsid w:val="00F53EC4"/>
    <w:rsid w:val="00F5494B"/>
    <w:rsid w:val="00F55AE9"/>
    <w:rsid w:val="00F56047"/>
    <w:rsid w:val="00F56A77"/>
    <w:rsid w:val="00F60536"/>
    <w:rsid w:val="00F60940"/>
    <w:rsid w:val="00F626E5"/>
    <w:rsid w:val="00F6297E"/>
    <w:rsid w:val="00F6461E"/>
    <w:rsid w:val="00F64BAE"/>
    <w:rsid w:val="00F64BF5"/>
    <w:rsid w:val="00F654C8"/>
    <w:rsid w:val="00F65515"/>
    <w:rsid w:val="00F66BE3"/>
    <w:rsid w:val="00F701F3"/>
    <w:rsid w:val="00F71287"/>
    <w:rsid w:val="00F712C3"/>
    <w:rsid w:val="00F72DF2"/>
    <w:rsid w:val="00F7313A"/>
    <w:rsid w:val="00F742F8"/>
    <w:rsid w:val="00F74E61"/>
    <w:rsid w:val="00F75C49"/>
    <w:rsid w:val="00F76AB0"/>
    <w:rsid w:val="00F76D7E"/>
    <w:rsid w:val="00F76E85"/>
    <w:rsid w:val="00F81FA3"/>
    <w:rsid w:val="00F856F6"/>
    <w:rsid w:val="00F8713D"/>
    <w:rsid w:val="00F90D99"/>
    <w:rsid w:val="00F9134A"/>
    <w:rsid w:val="00F93394"/>
    <w:rsid w:val="00F956CD"/>
    <w:rsid w:val="00F9580A"/>
    <w:rsid w:val="00F96977"/>
    <w:rsid w:val="00F97534"/>
    <w:rsid w:val="00FA1396"/>
    <w:rsid w:val="00FA1716"/>
    <w:rsid w:val="00FA335A"/>
    <w:rsid w:val="00FA4DD5"/>
    <w:rsid w:val="00FA673A"/>
    <w:rsid w:val="00FA7B8B"/>
    <w:rsid w:val="00FB04B6"/>
    <w:rsid w:val="00FB15C3"/>
    <w:rsid w:val="00FB7796"/>
    <w:rsid w:val="00FB7D4E"/>
    <w:rsid w:val="00FC1765"/>
    <w:rsid w:val="00FC215A"/>
    <w:rsid w:val="00FC30C0"/>
    <w:rsid w:val="00FC4D9D"/>
    <w:rsid w:val="00FC63CA"/>
    <w:rsid w:val="00FD1317"/>
    <w:rsid w:val="00FD14FB"/>
    <w:rsid w:val="00FD258F"/>
    <w:rsid w:val="00FD3D1C"/>
    <w:rsid w:val="00FD6293"/>
    <w:rsid w:val="00FD65F3"/>
    <w:rsid w:val="00FE0D01"/>
    <w:rsid w:val="00FE11CD"/>
    <w:rsid w:val="00FE16A7"/>
    <w:rsid w:val="00FE35AF"/>
    <w:rsid w:val="00FE3C40"/>
    <w:rsid w:val="00FE55E9"/>
    <w:rsid w:val="00FE5BE2"/>
    <w:rsid w:val="00FE74CE"/>
    <w:rsid w:val="00FE7C2C"/>
    <w:rsid w:val="00FF0808"/>
    <w:rsid w:val="00FF130D"/>
    <w:rsid w:val="00FF2289"/>
    <w:rsid w:val="00FF30ED"/>
    <w:rsid w:val="00FF3149"/>
    <w:rsid w:val="00FF4B6E"/>
    <w:rsid w:val="00FF697D"/>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4097861"/>
  <w15:docId w15:val="{276E48E3-5316-4D1C-A774-4D3EB8662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ED6"/>
    <w:pPr>
      <w:spacing w:after="200" w:line="300" w:lineRule="exact"/>
      <w:ind w:right="720"/>
    </w:pPr>
    <w:rPr>
      <w:rFonts w:ascii="Arial" w:hAnsi="Arial"/>
    </w:rPr>
  </w:style>
  <w:style w:type="paragraph" w:styleId="Heading1">
    <w:name w:val="heading 1"/>
    <w:aliases w:val="Section Heading"/>
    <w:basedOn w:val="Normal"/>
    <w:next w:val="Normal"/>
    <w:link w:val="Heading1Char"/>
    <w:autoRedefine/>
    <w:qFormat/>
    <w:locked/>
    <w:rsid w:val="001417CB"/>
    <w:pPr>
      <w:ind w:right="0"/>
      <w:outlineLvl w:val="0"/>
    </w:pPr>
    <w:rPr>
      <w:b/>
      <w:bCs/>
      <w:noProof/>
      <w:sz w:val="28"/>
    </w:rPr>
  </w:style>
  <w:style w:type="paragraph" w:styleId="Heading2">
    <w:name w:val="heading 2"/>
    <w:basedOn w:val="Normal"/>
    <w:next w:val="Normal"/>
    <w:link w:val="Heading2Char"/>
    <w:qFormat/>
    <w:locked/>
    <w:rsid w:val="00913ED6"/>
    <w:pPr>
      <w:pBdr>
        <w:bottom w:val="single" w:sz="4" w:space="9" w:color="auto"/>
      </w:pBdr>
      <w:autoSpaceDE w:val="0"/>
      <w:autoSpaceDN w:val="0"/>
      <w:adjustRightInd w:val="0"/>
      <w:spacing w:before="100" w:after="480" w:line="360" w:lineRule="exact"/>
      <w:ind w:left="720"/>
      <w:outlineLvl w:val="1"/>
    </w:pPr>
    <w:rPr>
      <w:rFonts w:cs="Arial"/>
      <w:b/>
      <w:bCs/>
      <w:sz w:val="28"/>
      <w:szCs w:val="28"/>
      <w:lang w:val="es-US"/>
    </w:rPr>
  </w:style>
  <w:style w:type="paragraph" w:styleId="Heading3">
    <w:name w:val="heading 3"/>
    <w:next w:val="Normal"/>
    <w:link w:val="Heading3Char"/>
    <w:uiPriority w:val="9"/>
    <w:semiHidden/>
    <w:unhideWhenUsed/>
    <w:qFormat/>
    <w:rsid w:val="0022615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Tableheading1"/>
    <w:next w:val="Normal"/>
    <w:link w:val="Heading4Char"/>
    <w:uiPriority w:val="9"/>
    <w:semiHidden/>
    <w:unhideWhenUsed/>
    <w:qFormat/>
    <w:rsid w:val="0022615E"/>
    <w:pPr>
      <w:keepNext/>
      <w:keepLines/>
      <w:autoSpaceDE/>
      <w:autoSpaceDN/>
      <w:adjustRightInd/>
      <w:spacing w:before="40" w:line="259" w:lineRule="auto"/>
      <w:ind w:right="0"/>
      <w:outlineLvl w:val="3"/>
    </w:pPr>
    <w:rPr>
      <w:rFonts w:asciiTheme="majorHAnsi" w:eastAsiaTheme="majorEastAsia" w:hAnsiTheme="majorHAnsi" w:cstheme="majorBidi"/>
      <w:b w:val="0"/>
      <w:bCs w:val="0"/>
      <w:i/>
      <w:iCs/>
      <w:color w:val="2F5496" w:themeColor="accent1" w:themeShade="BF"/>
    </w:rPr>
  </w:style>
  <w:style w:type="paragraph" w:styleId="Heading6">
    <w:name w:val="heading 6"/>
    <w:basedOn w:val="Normal"/>
    <w:next w:val="Normal"/>
    <w:link w:val="Heading6Char"/>
    <w:uiPriority w:val="9"/>
    <w:semiHidden/>
    <w:unhideWhenUsed/>
    <w:qFormat/>
    <w:rsid w:val="0022615E"/>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615E"/>
    <w:rPr>
      <w:rFonts w:ascii="Tahoma" w:hAnsi="Tahoma" w:cs="Tahoma"/>
      <w:sz w:val="16"/>
      <w:szCs w:val="16"/>
    </w:rPr>
  </w:style>
  <w:style w:type="table" w:styleId="TableGrid">
    <w:name w:val="Table Grid"/>
    <w:basedOn w:val="TableNormal"/>
    <w:uiPriority w:val="99"/>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2615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2615E"/>
    <w:rPr>
      <w:rFonts w:ascii="Arial" w:hAnsi="Arial"/>
      <w:b/>
      <w:bCs/>
      <w:sz w:val="32"/>
      <w:szCs w:val="32"/>
    </w:rPr>
  </w:style>
  <w:style w:type="paragraph" w:styleId="Footer">
    <w:name w:val="footer"/>
    <w:basedOn w:val="Normal"/>
    <w:link w:val="FooterChar2"/>
    <w:uiPriority w:val="99"/>
    <w:rsid w:val="0022615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22615E"/>
  </w:style>
  <w:style w:type="paragraph" w:customStyle="1" w:styleId="StyleLeft1Right15After6ptLinespacingExactly">
    <w:name w:val="Style Left:  1&quot; Right:  1.5&quot; After:  6 pt Line spacing:  Exactly..."/>
    <w:basedOn w:val="Normal"/>
    <w:rsid w:val="00B24625"/>
    <w:pPr>
      <w:spacing w:after="120"/>
      <w:ind w:left="1440" w:right="2160"/>
    </w:pPr>
    <w:rPr>
      <w:rFonts w:eastAsia="Times New Roman"/>
      <w:szCs w:val="20"/>
    </w:rPr>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Before3ptAfter3ptLinespacingExactly14pt">
    <w:name w:val="Style Before:  3 pt After:  3 pt Line spacing:  Exactly 14 pt"/>
    <w:basedOn w:val="Normal"/>
    <w:rsid w:val="00B24625"/>
    <w:pPr>
      <w:spacing w:before="60" w:after="60" w:line="270" w:lineRule="exact"/>
    </w:pPr>
    <w:rPr>
      <w:rFonts w:eastAsia="Times New Roman"/>
      <w:szCs w:val="20"/>
    </w:rPr>
  </w:style>
  <w:style w:type="paragraph" w:styleId="Revision">
    <w:name w:val="Revision"/>
    <w:hidden/>
    <w:uiPriority w:val="99"/>
    <w:semiHidden/>
    <w:rsid w:val="00057AFA"/>
    <w:rPr>
      <w:rFonts w:cs="Calibri"/>
    </w:rPr>
  </w:style>
  <w:style w:type="paragraph" w:customStyle="1" w:styleId="StyleBoldBefore3ptAfter3pt">
    <w:name w:val="Style Bold Before:  3 pt After:  3 pt"/>
    <w:basedOn w:val="Normal"/>
    <w:rsid w:val="002945D9"/>
    <w:pPr>
      <w:spacing w:after="60"/>
    </w:pPr>
    <w:rPr>
      <w:rFonts w:eastAsia="Times New Roman"/>
      <w:b/>
      <w:bCs/>
      <w:szCs w:val="20"/>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22615E"/>
    <w:rPr>
      <w:rFonts w:ascii="Arial" w:hAnsi="Arial"/>
      <w:i/>
      <w:color w:val="548DD4"/>
      <w:sz w:val="22"/>
    </w:rPr>
  </w:style>
  <w:style w:type="paragraph" w:customStyle="1" w:styleId="Tabletext">
    <w:name w:val="Table text"/>
    <w:basedOn w:val="Normal"/>
    <w:qFormat/>
    <w:rsid w:val="004B2D21"/>
    <w:pPr>
      <w:spacing w:before="60" w:after="120" w:line="270" w:lineRule="exact"/>
      <w:ind w:right="0"/>
    </w:pPr>
    <w:rPr>
      <w:rFonts w:cs="Arial"/>
      <w:lang w:val="x-none" w:eastAsia="x-none"/>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uiPriority w:val="99"/>
    <w:locked/>
    <w:rsid w:val="0022615E"/>
    <w:rPr>
      <w:rFonts w:ascii="Arial" w:hAnsi="Arial" w:cs="Arial"/>
    </w:rPr>
  </w:style>
  <w:style w:type="character" w:customStyle="1" w:styleId="FooterChar1">
    <w:name w:val="Footer Char1"/>
    <w:locked/>
    <w:rsid w:val="0022615E"/>
    <w:rPr>
      <w:rFonts w:ascii="Arial" w:hAnsi="Arial" w:cs="Arial"/>
      <w:sz w:val="22"/>
      <w:szCs w:val="22"/>
    </w:rPr>
  </w:style>
  <w:style w:type="character" w:customStyle="1" w:styleId="Heading1Char">
    <w:name w:val="Heading 1 Char"/>
    <w:aliases w:val="Section Heading Char"/>
    <w:link w:val="Heading1"/>
    <w:rsid w:val="001417CB"/>
    <w:rPr>
      <w:rFonts w:ascii="Arial" w:hAnsi="Arial"/>
      <w:b/>
      <w:bCs/>
      <w:noProof/>
      <w:sz w:val="28"/>
    </w:rPr>
  </w:style>
  <w:style w:type="character" w:customStyle="1" w:styleId="Heading2Char">
    <w:name w:val="Heading 2 Char"/>
    <w:link w:val="Heading2"/>
    <w:rsid w:val="00913ED6"/>
    <w:rPr>
      <w:rFonts w:ascii="Arial" w:hAnsi="Arial" w:cs="Arial"/>
      <w:b/>
      <w:bCs/>
      <w:sz w:val="28"/>
      <w:szCs w:val="28"/>
      <w:lang w:val="es-US"/>
    </w:rPr>
  </w:style>
  <w:style w:type="character" w:customStyle="1" w:styleId="Heading3Char">
    <w:name w:val="Heading 3 Char"/>
    <w:link w:val="Heading3"/>
    <w:uiPriority w:val="9"/>
    <w:semiHidden/>
    <w:rsid w:val="0022615E"/>
    <w:rPr>
      <w:rFonts w:asciiTheme="majorHAnsi" w:eastAsiaTheme="majorEastAsia" w:hAnsiTheme="majorHAnsi" w:cstheme="majorBidi"/>
      <w:color w:val="1F3763" w:themeColor="accent1" w:themeShade="7F"/>
      <w:sz w:val="24"/>
      <w:szCs w:val="24"/>
    </w:rPr>
  </w:style>
  <w:style w:type="paragraph" w:customStyle="1" w:styleId="Tableheading1">
    <w:name w:val="Table heading 1"/>
    <w:basedOn w:val="Normal"/>
    <w:qFormat/>
    <w:rsid w:val="00C20214"/>
    <w:pPr>
      <w:autoSpaceDE w:val="0"/>
      <w:autoSpaceDN w:val="0"/>
      <w:adjustRightInd w:val="0"/>
      <w:spacing w:after="0" w:line="270" w:lineRule="exact"/>
      <w:ind w:right="144"/>
    </w:pPr>
    <w:rPr>
      <w:rFonts w:cs="Arial"/>
      <w:b/>
      <w:bCs/>
      <w:color w:val="000000" w:themeColor="text1"/>
    </w:rPr>
  </w:style>
  <w:style w:type="character" w:customStyle="1" w:styleId="Heading4Char">
    <w:name w:val="Heading 4 Char"/>
    <w:link w:val="Heading4"/>
    <w:uiPriority w:val="9"/>
    <w:semiHidden/>
    <w:rsid w:val="0022615E"/>
    <w:rPr>
      <w:rFonts w:asciiTheme="majorHAnsi" w:eastAsiaTheme="majorEastAsia" w:hAnsiTheme="majorHAnsi" w:cstheme="majorBidi"/>
      <w:i/>
      <w:iCs/>
      <w:color w:val="2F5496" w:themeColor="accent1" w:themeShade="BF"/>
    </w:rPr>
  </w:style>
  <w:style w:type="character" w:customStyle="1" w:styleId="Heading6Char">
    <w:name w:val="Heading 6 Char"/>
    <w:link w:val="Heading6"/>
    <w:uiPriority w:val="9"/>
    <w:semiHidden/>
    <w:rsid w:val="0022615E"/>
    <w:rPr>
      <w:rFonts w:asciiTheme="majorHAnsi" w:eastAsiaTheme="majorEastAsia" w:hAnsiTheme="majorHAnsi" w:cstheme="majorBidi"/>
      <w:color w:val="1F3763" w:themeColor="accent1" w:themeShade="7F"/>
    </w:rPr>
  </w:style>
  <w:style w:type="paragraph" w:styleId="ListBullet">
    <w:name w:val="List Bullet"/>
    <w:basedOn w:val="Normal"/>
    <w:semiHidden/>
    <w:unhideWhenUsed/>
    <w:rsid w:val="0022615E"/>
    <w:pPr>
      <w:numPr>
        <w:numId w:val="6"/>
      </w:numPr>
      <w:contextualSpacing/>
    </w:pPr>
  </w:style>
  <w:style w:type="paragraph" w:styleId="ListBullet2">
    <w:name w:val="List Bullet 2"/>
    <w:basedOn w:val="Normal"/>
    <w:rsid w:val="00913ED6"/>
    <w:pPr>
      <w:numPr>
        <w:numId w:val="7"/>
      </w:numPr>
      <w:spacing w:before="60" w:after="60"/>
      <w:ind w:right="1440"/>
    </w:pPr>
    <w:rPr>
      <w:lang w:val="es-US"/>
    </w:rPr>
  </w:style>
  <w:style w:type="paragraph" w:styleId="ListBullet3">
    <w:name w:val="List Bullet 3"/>
    <w:basedOn w:val="ListBullet2"/>
    <w:rsid w:val="00411AE1"/>
    <w:pPr>
      <w:numPr>
        <w:numId w:val="8"/>
      </w:numPr>
      <w:spacing w:after="200"/>
      <w:ind w:left="1080" w:right="720"/>
    </w:p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E93D1F"/>
    <w:pPr>
      <w:keepNext/>
      <w:spacing w:before="120" w:after="120" w:line="240" w:lineRule="auto"/>
      <w:ind w:left="86"/>
    </w:pPr>
    <w:rPr>
      <w:rFonts w:cs="Arial"/>
      <w:b/>
      <w:bCs/>
      <w:color w:val="000000"/>
      <w:sz w:val="24"/>
      <w:szCs w:val="24"/>
      <w:lang w:val="es-US"/>
    </w:rPr>
  </w:style>
  <w:style w:type="paragraph" w:customStyle="1" w:styleId="Tableheading3">
    <w:name w:val="Table heading 3"/>
    <w:basedOn w:val="Normal"/>
    <w:rsid w:val="00CE2363"/>
    <w:pPr>
      <w:spacing w:before="120" w:after="240" w:line="320" w:lineRule="exact"/>
      <w:ind w:right="0"/>
    </w:pPr>
    <w:rPr>
      <w:rFonts w:eastAsia="Times New Roman"/>
      <w:b/>
      <w:lang w:val="es-US"/>
    </w:rPr>
  </w:style>
  <w:style w:type="paragraph" w:styleId="NormalIndent">
    <w:name w:val="Normal Indent"/>
    <w:basedOn w:val="Normal"/>
    <w:uiPriority w:val="99"/>
    <w:unhideWhenUsed/>
    <w:rsid w:val="004E23E5"/>
    <w:pPr>
      <w:ind w:left="720"/>
    </w:pPr>
  </w:style>
  <w:style w:type="paragraph" w:customStyle="1" w:styleId="Tablebullets2">
    <w:name w:val="Table bullets 2"/>
    <w:qFormat/>
    <w:rsid w:val="00215D60"/>
    <w:pPr>
      <w:numPr>
        <w:numId w:val="12"/>
      </w:numPr>
      <w:spacing w:after="120" w:line="280" w:lineRule="exact"/>
      <w:ind w:left="662" w:hanging="302"/>
    </w:pPr>
    <w:rPr>
      <w:rFonts w:ascii="Arial" w:eastAsia="Times New Roman" w:hAnsi="Arial" w:cs="Arial"/>
      <w:lang w:val="es-ES_tradnl"/>
    </w:rPr>
  </w:style>
  <w:style w:type="paragraph" w:customStyle="1" w:styleId="Tabletext2">
    <w:name w:val="Table text 2"/>
    <w:basedOn w:val="Normal"/>
    <w:qFormat/>
    <w:rsid w:val="00CE2363"/>
    <w:pPr>
      <w:tabs>
        <w:tab w:val="left" w:pos="1724"/>
      </w:tabs>
      <w:spacing w:before="120" w:after="60" w:line="270" w:lineRule="exact"/>
      <w:ind w:right="0"/>
    </w:pPr>
    <w:rPr>
      <w:rFonts w:eastAsia="Times New Roman"/>
      <w:szCs w:val="20"/>
      <w:lang w:val="es-US"/>
    </w:rPr>
  </w:style>
  <w:style w:type="paragraph" w:customStyle="1" w:styleId="Tabletext3">
    <w:name w:val="Table text 3"/>
    <w:qFormat/>
    <w:rsid w:val="00CE2363"/>
    <w:pPr>
      <w:pBdr>
        <w:top w:val="single" w:sz="4" w:space="8" w:color="auto"/>
      </w:pBdr>
      <w:tabs>
        <w:tab w:val="left" w:pos="1728"/>
      </w:tabs>
      <w:spacing w:before="60" w:after="60" w:line="270" w:lineRule="exact"/>
    </w:pPr>
    <w:rPr>
      <w:rFonts w:ascii="Arial" w:eastAsia="Times New Roman" w:hAnsi="Arial"/>
      <w:szCs w:val="20"/>
      <w:lang w:val="es-US"/>
    </w:rPr>
  </w:style>
  <w:style w:type="paragraph" w:styleId="ListBullet4">
    <w:name w:val="List Bullet 4"/>
    <w:basedOn w:val="Normal"/>
    <w:uiPriority w:val="99"/>
    <w:unhideWhenUsed/>
    <w:rsid w:val="00166A9F"/>
    <w:pPr>
      <w:numPr>
        <w:numId w:val="9"/>
      </w:numPr>
      <w:spacing w:before="60" w:after="60" w:line="280" w:lineRule="exact"/>
      <w:ind w:right="2160"/>
    </w:pPr>
    <w:rPr>
      <w:lang w:val="es-US"/>
    </w:rPr>
  </w:style>
  <w:style w:type="paragraph" w:customStyle="1" w:styleId="StyleCustomColorRGB84141212Before3ptAfter0ptL">
    <w:name w:val="Style Custom Color(RGB(84141212)) Before:  3 pt After:  0 pt L..."/>
    <w:basedOn w:val="Normal"/>
    <w:rsid w:val="00CD6946"/>
    <w:pPr>
      <w:spacing w:after="0"/>
    </w:pPr>
    <w:rPr>
      <w:rFonts w:eastAsia="Times New Roman"/>
      <w:color w:val="548DD4"/>
      <w:szCs w:val="20"/>
    </w:rPr>
  </w:style>
  <w:style w:type="paragraph" w:customStyle="1" w:styleId="Listdiamond">
    <w:name w:val="List diamond"/>
    <w:qFormat/>
    <w:rsid w:val="005D2A1A"/>
    <w:pPr>
      <w:numPr>
        <w:numId w:val="21"/>
      </w:numPr>
      <w:spacing w:before="60" w:after="200" w:line="300" w:lineRule="exact"/>
      <w:ind w:right="720"/>
    </w:pPr>
    <w:rPr>
      <w:rFonts w:ascii="Arial" w:hAnsi="Arial"/>
      <w:lang w:val="es-US"/>
    </w:rPr>
  </w:style>
  <w:style w:type="character" w:styleId="Hyperlink">
    <w:name w:val="Hyperlink"/>
    <w:basedOn w:val="DefaultParagraphFont"/>
    <w:uiPriority w:val="99"/>
    <w:unhideWhenUsed/>
    <w:rsid w:val="0072142F"/>
    <w:rPr>
      <w:color w:val="0563C1" w:themeColor="hyperlink"/>
      <w:u w:val="single"/>
    </w:rPr>
  </w:style>
  <w:style w:type="paragraph" w:customStyle="1" w:styleId="-maintextrights">
    <w:name w:val="-maintext rights"/>
    <w:basedOn w:val="Normal"/>
    <w:uiPriority w:val="99"/>
    <w:rsid w:val="00737327"/>
    <w:pPr>
      <w:keepNext/>
      <w:autoSpaceDE w:val="0"/>
      <w:autoSpaceDN w:val="0"/>
      <w:adjustRightInd w:val="0"/>
      <w:spacing w:before="120" w:after="120"/>
      <w:ind w:left="1008" w:right="4507"/>
    </w:pPr>
    <w:rPr>
      <w:rFonts w:cs="Arial"/>
      <w:color w:val="000000"/>
    </w:rPr>
  </w:style>
  <w:style w:type="paragraph" w:customStyle="1" w:styleId="HeadingCMS">
    <w:name w:val="Heading (CMS)"/>
    <w:basedOn w:val="Normal"/>
    <w:link w:val="HeadingCMSChar"/>
    <w:qFormat/>
    <w:rsid w:val="00243B05"/>
    <w:pPr>
      <w:pBdr>
        <w:top w:val="single" w:sz="4" w:space="1" w:color="auto"/>
      </w:pBdr>
      <w:spacing w:before="360" w:line="360" w:lineRule="exact"/>
      <w:ind w:left="360" w:right="0" w:hanging="360"/>
      <w:outlineLvl w:val="0"/>
    </w:pPr>
    <w:rPr>
      <w:rFonts w:cs="Arial"/>
      <w:b/>
      <w:sz w:val="28"/>
      <w:szCs w:val="28"/>
    </w:rPr>
  </w:style>
  <w:style w:type="character" w:customStyle="1" w:styleId="HeadingCMSChar">
    <w:name w:val="Heading (CMS) Char"/>
    <w:basedOn w:val="DefaultParagraphFont"/>
    <w:link w:val="HeadingCMS"/>
    <w:rsid w:val="00243B05"/>
    <w:rPr>
      <w:rFonts w:ascii="Arial" w:hAnsi="Arial" w:cs="Arial"/>
      <w:b/>
      <w:sz w:val="28"/>
      <w:szCs w:val="28"/>
    </w:rPr>
  </w:style>
  <w:style w:type="paragraph" w:customStyle="1" w:styleId="RegularTextCMS">
    <w:name w:val="Regular Text (CMS)"/>
    <w:basedOn w:val="Normal"/>
    <w:link w:val="RegularTextCMSChar"/>
    <w:qFormat/>
    <w:rsid w:val="00243B05"/>
    <w:pPr>
      <w:ind w:right="0"/>
    </w:pPr>
    <w:rPr>
      <w:rFonts w:cs="Arial"/>
    </w:rPr>
  </w:style>
  <w:style w:type="character" w:customStyle="1" w:styleId="RegularTextCMSChar">
    <w:name w:val="Regular Text (CMS) Char"/>
    <w:basedOn w:val="DefaultParagraphFont"/>
    <w:link w:val="RegularTextCMS"/>
    <w:rsid w:val="00243B05"/>
    <w:rPr>
      <w:rFonts w:ascii="Arial" w:hAnsi="Arial" w:cs="Arial"/>
    </w:rPr>
  </w:style>
  <w:style w:type="paragraph" w:customStyle="1" w:styleId="ChapterTitleCMS">
    <w:name w:val="Chapter Title (CMS)"/>
    <w:basedOn w:val="Normal"/>
    <w:link w:val="ChapterTitleCMSChar"/>
    <w:qFormat/>
    <w:rsid w:val="00243B05"/>
    <w:pPr>
      <w:pBdr>
        <w:bottom w:val="single" w:sz="4" w:space="1" w:color="auto"/>
      </w:pBdr>
      <w:spacing w:before="360" w:line="360" w:lineRule="exact"/>
      <w:ind w:right="0"/>
    </w:pPr>
    <w:rPr>
      <w:rFonts w:cs="Arial"/>
      <w:b/>
      <w:sz w:val="32"/>
      <w:szCs w:val="32"/>
    </w:rPr>
  </w:style>
  <w:style w:type="character" w:customStyle="1" w:styleId="ChapterTitleCMSChar">
    <w:name w:val="Chapter Title (CMS) Char"/>
    <w:basedOn w:val="DefaultParagraphFont"/>
    <w:link w:val="ChapterTitleCMS"/>
    <w:rsid w:val="00243B05"/>
    <w:rPr>
      <w:rFonts w:ascii="Arial" w:hAnsi="Arial" w:cs="Arial"/>
      <w:b/>
      <w:sz w:val="32"/>
      <w:szCs w:val="32"/>
    </w:rPr>
  </w:style>
  <w:style w:type="paragraph" w:customStyle="1" w:styleId="TemplateTitleCMS">
    <w:name w:val="Template Title (CMS)"/>
    <w:basedOn w:val="Normal"/>
    <w:link w:val="TemplateTitleCMSChar"/>
    <w:qFormat/>
    <w:rsid w:val="00243B05"/>
    <w:pPr>
      <w:spacing w:before="360" w:line="360" w:lineRule="exact"/>
      <w:ind w:right="0"/>
    </w:pPr>
    <w:rPr>
      <w:rFonts w:cs="Arial"/>
      <w:b/>
      <w:sz w:val="36"/>
      <w:szCs w:val="36"/>
    </w:rPr>
  </w:style>
  <w:style w:type="character" w:customStyle="1" w:styleId="TemplateTitleCMSChar">
    <w:name w:val="Template Title (CMS) Char"/>
    <w:basedOn w:val="DefaultParagraphFont"/>
    <w:link w:val="TemplateTitleCMS"/>
    <w:rsid w:val="00243B0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243B05"/>
    <w:pPr>
      <w:pBdr>
        <w:top w:val="single" w:sz="4" w:space="1" w:color="auto"/>
      </w:pBdr>
      <w:spacing w:before="360" w:line="360" w:lineRule="exact"/>
      <w:ind w:left="360" w:right="0" w:hanging="360"/>
    </w:pPr>
    <w:rPr>
      <w:rFonts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243B05"/>
    <w:rPr>
      <w:rFonts w:ascii="Arial" w:hAnsi="Arial" w:cs="Arial"/>
      <w:b/>
      <w:sz w:val="28"/>
      <w:szCs w:val="28"/>
    </w:rPr>
  </w:style>
  <w:style w:type="paragraph" w:customStyle="1" w:styleId="SubheadingCMS">
    <w:name w:val="Subheading (CMS)"/>
    <w:basedOn w:val="Normal"/>
    <w:link w:val="SubheadingCMSChar"/>
    <w:qFormat/>
    <w:rsid w:val="00243B05"/>
    <w:pPr>
      <w:spacing w:after="120" w:line="320" w:lineRule="exact"/>
      <w:outlineLvl w:val="1"/>
    </w:pPr>
    <w:rPr>
      <w:rFonts w:cs="Arial"/>
      <w:b/>
      <w:sz w:val="24"/>
      <w:szCs w:val="24"/>
    </w:rPr>
  </w:style>
  <w:style w:type="character" w:customStyle="1" w:styleId="SubheadingCMSChar">
    <w:name w:val="Subheading (CMS) Char"/>
    <w:basedOn w:val="DefaultParagraphFont"/>
    <w:link w:val="SubheadingCMS"/>
    <w:rsid w:val="00243B05"/>
    <w:rPr>
      <w:rFonts w:ascii="Arial" w:hAnsi="Arial" w:cs="Arial"/>
      <w:b/>
      <w:sz w:val="24"/>
      <w:szCs w:val="24"/>
    </w:rPr>
  </w:style>
  <w:style w:type="paragraph" w:customStyle="1" w:styleId="Two-LineSubheadingCMS">
    <w:name w:val="Two-Line Subheading (CMS)"/>
    <w:basedOn w:val="Normal"/>
    <w:link w:val="Two-LineSubheadingCMSChar"/>
    <w:qFormat/>
    <w:rsid w:val="00243B05"/>
    <w:pPr>
      <w:spacing w:after="120" w:line="320" w:lineRule="exact"/>
      <w:ind w:left="432" w:hanging="432"/>
      <w:outlineLvl w:val="1"/>
    </w:pPr>
    <w:rPr>
      <w:rFonts w:cs="Arial"/>
      <w:b/>
      <w:sz w:val="24"/>
      <w:szCs w:val="24"/>
    </w:rPr>
  </w:style>
  <w:style w:type="character" w:customStyle="1" w:styleId="Two-LineSubheadingCMSChar">
    <w:name w:val="Two-Line Subheading (CMS) Char"/>
    <w:basedOn w:val="DefaultParagraphFont"/>
    <w:link w:val="Two-LineSubheadingCMS"/>
    <w:rsid w:val="00243B05"/>
    <w:rPr>
      <w:rFonts w:ascii="Arial" w:hAnsi="Arial" w:cs="Arial"/>
      <w:b/>
      <w:sz w:val="24"/>
      <w:szCs w:val="24"/>
    </w:rPr>
  </w:style>
  <w:style w:type="paragraph" w:customStyle="1" w:styleId="ClusterofDiamondsCMS">
    <w:name w:val="Cluster of Diamonds (CMS)"/>
    <w:basedOn w:val="Normal"/>
    <w:link w:val="ClusterofDiamondsCMSChar"/>
    <w:qFormat/>
    <w:rsid w:val="00243B05"/>
    <w:pPr>
      <w:widowControl w:val="0"/>
      <w:numPr>
        <w:numId w:val="2"/>
      </w:numPr>
      <w:tabs>
        <w:tab w:val="clear" w:pos="720"/>
      </w:tabs>
      <w:autoSpaceDE w:val="0"/>
      <w:autoSpaceDN w:val="0"/>
      <w:ind w:left="360"/>
    </w:pPr>
    <w:rPr>
      <w:rFonts w:eastAsia="Calibri" w:cs="Arial"/>
    </w:rPr>
  </w:style>
  <w:style w:type="character" w:customStyle="1" w:styleId="ClusterofDiamondsCMSChar">
    <w:name w:val="Cluster of Diamonds (CMS) Char"/>
    <w:basedOn w:val="DefaultParagraphFont"/>
    <w:link w:val="ClusterofDiamondsCMS"/>
    <w:rsid w:val="00243B05"/>
    <w:rPr>
      <w:rFonts w:ascii="Arial" w:eastAsia="Calibri" w:hAnsi="Arial" w:cs="Arial"/>
    </w:rPr>
  </w:style>
  <w:style w:type="paragraph" w:customStyle="1" w:styleId="FirstLevelCMS">
    <w:name w:val="First Level (CMS)"/>
    <w:basedOn w:val="Normal"/>
    <w:link w:val="FirstLevelCMSChar"/>
    <w:qFormat/>
    <w:rsid w:val="00243B05"/>
    <w:pPr>
      <w:widowControl w:val="0"/>
      <w:numPr>
        <w:numId w:val="3"/>
      </w:numPr>
      <w:autoSpaceDE w:val="0"/>
      <w:autoSpaceDN w:val="0"/>
    </w:pPr>
    <w:rPr>
      <w:rFonts w:eastAsia="Calibri" w:cs="Arial"/>
    </w:rPr>
  </w:style>
  <w:style w:type="character" w:customStyle="1" w:styleId="FirstLevelCMSChar">
    <w:name w:val="First Level (CMS) Char"/>
    <w:basedOn w:val="DefaultParagraphFont"/>
    <w:link w:val="FirstLevelCMS"/>
    <w:rsid w:val="00243B05"/>
    <w:rPr>
      <w:rFonts w:ascii="Arial" w:eastAsia="Calibri" w:hAnsi="Arial" w:cs="Arial"/>
    </w:rPr>
  </w:style>
  <w:style w:type="paragraph" w:customStyle="1" w:styleId="SecondLevelCMS">
    <w:name w:val="Second Level (CMS)"/>
    <w:basedOn w:val="Normal"/>
    <w:link w:val="SecondLevelCMSChar"/>
    <w:qFormat/>
    <w:rsid w:val="00243B05"/>
    <w:pPr>
      <w:widowControl w:val="0"/>
      <w:numPr>
        <w:numId w:val="4"/>
      </w:numPr>
      <w:autoSpaceDE w:val="0"/>
      <w:autoSpaceDN w:val="0"/>
      <w:ind w:left="1080" w:hanging="360"/>
    </w:pPr>
    <w:rPr>
      <w:rFonts w:eastAsia="Calibri" w:cs="Arial"/>
    </w:rPr>
  </w:style>
  <w:style w:type="character" w:customStyle="1" w:styleId="SecondLevelCMSChar">
    <w:name w:val="Second Level (CMS) Char"/>
    <w:basedOn w:val="DefaultParagraphFont"/>
    <w:link w:val="SecondLevelCMS"/>
    <w:rsid w:val="00243B05"/>
    <w:rPr>
      <w:rFonts w:ascii="Arial" w:eastAsia="Calibri" w:hAnsi="Arial" w:cs="Arial"/>
    </w:rPr>
  </w:style>
  <w:style w:type="paragraph" w:customStyle="1" w:styleId="ThirdLevelCMS">
    <w:name w:val="Third Level (CMS)"/>
    <w:basedOn w:val="Normal"/>
    <w:link w:val="ThirdLevelCMSChar"/>
    <w:qFormat/>
    <w:rsid w:val="00243B05"/>
    <w:pPr>
      <w:widowControl w:val="0"/>
      <w:numPr>
        <w:numId w:val="5"/>
      </w:numPr>
      <w:autoSpaceDE w:val="0"/>
      <w:autoSpaceDN w:val="0"/>
      <w:ind w:left="1440"/>
    </w:pPr>
    <w:rPr>
      <w:rFonts w:eastAsia="Calibri" w:cs="Arial"/>
    </w:rPr>
  </w:style>
  <w:style w:type="character" w:customStyle="1" w:styleId="ThirdLevelCMSChar">
    <w:name w:val="Third Level (CMS) Char"/>
    <w:basedOn w:val="DefaultParagraphFont"/>
    <w:link w:val="ThirdLevelCMS"/>
    <w:rsid w:val="00243B05"/>
    <w:rPr>
      <w:rFonts w:ascii="Arial" w:eastAsia="Calibri" w:hAnsi="Arial" w:cs="Arial"/>
    </w:rPr>
  </w:style>
  <w:style w:type="paragraph" w:customStyle="1" w:styleId="NumberedListsCMS">
    <w:name w:val="Numbered Lists (CMS)"/>
    <w:basedOn w:val="Normal"/>
    <w:link w:val="NumberedListsCMSChar"/>
    <w:qFormat/>
    <w:rsid w:val="00243B05"/>
    <w:pPr>
      <w:widowControl w:val="0"/>
      <w:autoSpaceDE w:val="0"/>
      <w:autoSpaceDN w:val="0"/>
      <w:ind w:left="360" w:hanging="360"/>
    </w:pPr>
    <w:rPr>
      <w:rFonts w:eastAsia="Calibri" w:cs="Arial"/>
    </w:rPr>
  </w:style>
  <w:style w:type="character" w:customStyle="1" w:styleId="NumberedListsCMSChar">
    <w:name w:val="Numbered Lists (CMS) Char"/>
    <w:basedOn w:val="DefaultParagraphFont"/>
    <w:link w:val="NumberedListsCMS"/>
    <w:rsid w:val="00243B0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243B05"/>
    <w:pPr>
      <w:ind w:left="288"/>
    </w:pPr>
    <w:rPr>
      <w:rFonts w:cs="Arial"/>
    </w:rPr>
  </w:style>
  <w:style w:type="character" w:customStyle="1" w:styleId="Non-bulletedtextundernumberedlistsCMSChar">
    <w:name w:val="Non-bulleted text under numbered lists (CMS) Char"/>
    <w:basedOn w:val="DefaultParagraphFont"/>
    <w:link w:val="Non-bulletedtextundernumberedlistsCMS"/>
    <w:rsid w:val="00243B05"/>
    <w:rPr>
      <w:rFonts w:ascii="Arial" w:hAnsi="Arial" w:cs="Arial"/>
    </w:rPr>
  </w:style>
  <w:style w:type="paragraph" w:customStyle="1" w:styleId="PlanInstructionBlueCMS">
    <w:name w:val="Plan Instruction Blue (CMS)"/>
    <w:basedOn w:val="Normal"/>
    <w:link w:val="PlanInstructionBlueCMSChar"/>
    <w:qFormat/>
    <w:rsid w:val="00243B05"/>
    <w:pPr>
      <w:ind w:right="0"/>
    </w:pPr>
    <w:rPr>
      <w:rFonts w:cs="Arial"/>
      <w:color w:val="548DD4"/>
    </w:rPr>
  </w:style>
  <w:style w:type="character" w:customStyle="1" w:styleId="PlanInstructionBlueCMSChar">
    <w:name w:val="Plan Instruction Blue (CMS) Char"/>
    <w:basedOn w:val="DefaultParagraphFont"/>
    <w:link w:val="PlanInstructionBlueCMS"/>
    <w:rsid w:val="00243B05"/>
    <w:rPr>
      <w:rFonts w:ascii="Arial" w:hAnsi="Arial" w:cs="Arial"/>
      <w:color w:val="548DD4"/>
    </w:rPr>
  </w:style>
  <w:style w:type="paragraph" w:customStyle="1" w:styleId="TOCHeadingCMS">
    <w:name w:val="TOC Heading (CMS)"/>
    <w:basedOn w:val="Normal"/>
    <w:link w:val="TOCHeadingCMSChar"/>
    <w:qFormat/>
    <w:rsid w:val="00243B05"/>
    <w:pPr>
      <w:tabs>
        <w:tab w:val="right" w:leader="dot" w:pos="9350"/>
      </w:tabs>
      <w:ind w:left="288" w:hanging="288"/>
    </w:pPr>
    <w:rPr>
      <w:rFonts w:cs="Arial"/>
      <w:noProof/>
    </w:rPr>
  </w:style>
  <w:style w:type="character" w:customStyle="1" w:styleId="TOCHeadingCMSChar">
    <w:name w:val="TOC Heading (CMS) Char"/>
    <w:basedOn w:val="DefaultParagraphFont"/>
    <w:link w:val="TOCHeadingCMS"/>
    <w:rsid w:val="00243B05"/>
    <w:rPr>
      <w:rFonts w:ascii="Arial" w:hAnsi="Arial" w:cs="Arial"/>
      <w:noProof/>
    </w:rPr>
  </w:style>
  <w:style w:type="paragraph" w:customStyle="1" w:styleId="TOCSubheadingCMS">
    <w:name w:val="TOC Subheading (CMS)"/>
    <w:basedOn w:val="Normal"/>
    <w:link w:val="TOCSubheadingCMSChar"/>
    <w:qFormat/>
    <w:rsid w:val="00243B05"/>
    <w:pPr>
      <w:tabs>
        <w:tab w:val="right" w:leader="dot" w:pos="9350"/>
      </w:tabs>
      <w:ind w:left="288" w:firstLine="432"/>
    </w:pPr>
    <w:rPr>
      <w:rFonts w:cs="Arial"/>
      <w:noProof/>
    </w:rPr>
  </w:style>
  <w:style w:type="character" w:customStyle="1" w:styleId="TOCSubheadingCMSChar">
    <w:name w:val="TOC Subheading (CMS) Char"/>
    <w:basedOn w:val="DefaultParagraphFont"/>
    <w:link w:val="TOCSubheadingCMS"/>
    <w:rsid w:val="00243B05"/>
    <w:rPr>
      <w:rFonts w:ascii="Arial" w:hAnsi="Arial" w:cs="Arial"/>
      <w:noProof/>
    </w:rPr>
  </w:style>
  <w:style w:type="paragraph" w:styleId="ListParagraph">
    <w:name w:val="List Paragraph"/>
    <w:basedOn w:val="Normal"/>
    <w:uiPriority w:val="34"/>
    <w:qFormat/>
    <w:rsid w:val="00FA335A"/>
    <w:pPr>
      <w:widowControl w:val="0"/>
      <w:autoSpaceDE w:val="0"/>
      <w:autoSpaceDN w:val="0"/>
      <w:spacing w:after="0" w:line="240" w:lineRule="auto"/>
      <w:ind w:right="0"/>
    </w:pPr>
    <w:rPr>
      <w:rFonts w:ascii="Calibri" w:eastAsia="Calibri" w:hAnsi="Calibri" w:cs="Calibri"/>
    </w:rPr>
  </w:style>
  <w:style w:type="paragraph" w:customStyle="1" w:styleId="HeadingIntro">
    <w:name w:val="Heading: Intro"/>
    <w:basedOn w:val="Normal"/>
    <w:link w:val="HeadingIntroChar"/>
    <w:qFormat/>
    <w:rsid w:val="001417CB"/>
    <w:pPr>
      <w:autoSpaceDE w:val="0"/>
      <w:autoSpaceDN w:val="0"/>
      <w:adjustRightInd w:val="0"/>
      <w:spacing w:before="360" w:line="360" w:lineRule="exact"/>
      <w:ind w:left="360" w:right="0" w:hanging="360"/>
    </w:pPr>
    <w:rPr>
      <w:rFonts w:eastAsia="Calibri" w:cs="Arial"/>
      <w:b/>
      <w:bCs/>
      <w:sz w:val="28"/>
      <w:szCs w:val="28"/>
    </w:rPr>
  </w:style>
  <w:style w:type="character" w:customStyle="1" w:styleId="HeadingIntroChar">
    <w:name w:val="Heading: Intro Char"/>
    <w:basedOn w:val="DefaultParagraphFont"/>
    <w:link w:val="HeadingIntro"/>
    <w:rsid w:val="001417CB"/>
    <w:rPr>
      <w:rFonts w:ascii="Arial" w:eastAsia="Calibri" w:hAnsi="Arial" w:cs="Arial"/>
      <w:b/>
      <w:bCs/>
      <w:sz w:val="28"/>
      <w:szCs w:val="28"/>
    </w:rPr>
  </w:style>
  <w:style w:type="paragraph" w:styleId="TOC1">
    <w:name w:val="toc 1"/>
    <w:basedOn w:val="Normal"/>
    <w:next w:val="Normal"/>
    <w:autoRedefine/>
    <w:uiPriority w:val="39"/>
    <w:locked/>
    <w:rsid w:val="00E22CB6"/>
    <w:pPr>
      <w:tabs>
        <w:tab w:val="left" w:pos="288"/>
        <w:tab w:val="left" w:pos="450"/>
        <w:tab w:val="right" w:leader="dot" w:pos="14040"/>
      </w:tabs>
      <w:ind w:left="288" w:hanging="288"/>
    </w:pPr>
    <w:rPr>
      <w:rFonts w:eastAsia="Calibri" w:cs="Times New Roman"/>
      <w:noProof/>
    </w:rPr>
  </w:style>
  <w:style w:type="paragraph" w:customStyle="1" w:styleId="BodyA">
    <w:name w:val="Body A"/>
    <w:rsid w:val="001417CB"/>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1417CB"/>
    <w:pPr>
      <w:keepNext/>
      <w:keepLines/>
      <w:spacing w:before="360" w:line="360" w:lineRule="exact"/>
      <w:outlineLvl w:val="9"/>
    </w:pPr>
    <w:rPr>
      <w:rFonts w:eastAsiaTheme="majorEastAsia" w:cstheme="majorBidi"/>
      <w:bCs w:val="0"/>
      <w:noProof w:val="0"/>
      <w:szCs w:val="32"/>
    </w:rPr>
  </w:style>
  <w:style w:type="paragraph" w:styleId="Quote">
    <w:name w:val="Quote"/>
    <w:basedOn w:val="Normal"/>
    <w:next w:val="Normal"/>
    <w:link w:val="QuoteChar"/>
    <w:uiPriority w:val="29"/>
    <w:unhideWhenUsed/>
    <w:qFormat/>
    <w:rsid w:val="001417CB"/>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1417CB"/>
    <w:rPr>
      <w:i/>
      <w:iCs/>
      <w:color w:val="404040" w:themeColor="text1" w:themeTint="BF"/>
    </w:rPr>
  </w:style>
  <w:style w:type="paragraph" w:customStyle="1" w:styleId="HeadingCMSNEW">
    <w:name w:val="Heading (CMS NEW)"/>
    <w:link w:val="HeadingCMSNEWChar"/>
    <w:qFormat/>
    <w:rsid w:val="001417CB"/>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417CB"/>
    <w:rPr>
      <w:rFonts w:ascii="Arial" w:hAnsi="Arial" w:cs="Arial"/>
      <w:b/>
      <w:noProof/>
      <w:sz w:val="28"/>
      <w:lang w:val="es-US"/>
    </w:rPr>
  </w:style>
  <w:style w:type="paragraph" w:customStyle="1" w:styleId="RegularTextCMSNEW">
    <w:name w:val="Regular Text (CMS NEW)"/>
    <w:link w:val="RegularTextCMSNEWChar"/>
    <w:qFormat/>
    <w:rsid w:val="00E22CB6"/>
    <w:pPr>
      <w:spacing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E22CB6"/>
    <w:rPr>
      <w:rFonts w:ascii="Arial" w:hAnsi="Arial" w:cs="Arial"/>
      <w:noProof/>
      <w:lang w:val="es-US"/>
    </w:rPr>
  </w:style>
  <w:style w:type="paragraph" w:styleId="TOC2">
    <w:name w:val="toc 2"/>
    <w:basedOn w:val="Normal"/>
    <w:next w:val="Normal"/>
    <w:autoRedefine/>
    <w:uiPriority w:val="39"/>
    <w:locked/>
    <w:rsid w:val="00E22CB6"/>
    <w:pPr>
      <w:spacing w:after="100"/>
      <w:ind w:left="220"/>
    </w:pPr>
  </w:style>
  <w:style w:type="paragraph" w:customStyle="1" w:styleId="ExclamationText">
    <w:name w:val="Exclamation Text"/>
    <w:basedOn w:val="Normal"/>
    <w:link w:val="ExclamationTextChar"/>
    <w:qFormat/>
    <w:rsid w:val="00EA0EAE"/>
    <w:pPr>
      <w:autoSpaceDE w:val="0"/>
      <w:autoSpaceDN w:val="0"/>
      <w:adjustRightInd w:val="0"/>
      <w:ind w:right="0"/>
    </w:pPr>
    <w:rPr>
      <w:rFonts w:eastAsia="Calibri" w:cs="Calibri"/>
      <w:noProof/>
    </w:rPr>
  </w:style>
  <w:style w:type="character" w:customStyle="1" w:styleId="ExclamationTextChar">
    <w:name w:val="Exclamation Text Char"/>
    <w:basedOn w:val="DefaultParagraphFont"/>
    <w:link w:val="ExclamationText"/>
    <w:rsid w:val="00EA0EAE"/>
    <w:rPr>
      <w:rFonts w:ascii="Arial" w:eastAsia="Calibri" w:hAnsi="Arial" w:cs="Calibri"/>
      <w:noProof/>
    </w:rPr>
  </w:style>
  <w:style w:type="paragraph" w:customStyle="1" w:styleId="-maintext">
    <w:name w:val="-maintext"/>
    <w:basedOn w:val="Normal"/>
    <w:uiPriority w:val="99"/>
    <w:rsid w:val="005219EB"/>
    <w:pPr>
      <w:spacing w:line="320" w:lineRule="exact"/>
      <w:ind w:right="0"/>
    </w:pPr>
    <w:rPr>
      <w:rFonts w:eastAsia="Times New Roman" w:cs="Arial"/>
    </w:rPr>
  </w:style>
  <w:style w:type="table" w:customStyle="1" w:styleId="TableGrid1">
    <w:name w:val="Table Grid1"/>
    <w:basedOn w:val="TableNormal"/>
    <w:next w:val="TableGrid"/>
    <w:uiPriority w:val="99"/>
    <w:rsid w:val="0005254B"/>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05838">
      <w:bodyDiv w:val="1"/>
      <w:marLeft w:val="0"/>
      <w:marRight w:val="0"/>
      <w:marTop w:val="0"/>
      <w:marBottom w:val="0"/>
      <w:divBdr>
        <w:top w:val="none" w:sz="0" w:space="0" w:color="auto"/>
        <w:left w:val="none" w:sz="0" w:space="0" w:color="auto"/>
        <w:bottom w:val="none" w:sz="0" w:space="0" w:color="auto"/>
        <w:right w:val="none" w:sz="0" w:space="0" w:color="auto"/>
      </w:divBdr>
    </w:div>
    <w:div w:id="567420763">
      <w:bodyDiv w:val="1"/>
      <w:marLeft w:val="0"/>
      <w:marRight w:val="0"/>
      <w:marTop w:val="0"/>
      <w:marBottom w:val="0"/>
      <w:divBdr>
        <w:top w:val="none" w:sz="0" w:space="0" w:color="auto"/>
        <w:left w:val="none" w:sz="0" w:space="0" w:color="auto"/>
        <w:bottom w:val="none" w:sz="0" w:space="0" w:color="auto"/>
        <w:right w:val="none" w:sz="0" w:space="0" w:color="auto"/>
      </w:divBdr>
    </w:div>
    <w:div w:id="1450737500">
      <w:bodyDiv w:val="1"/>
      <w:marLeft w:val="0"/>
      <w:marRight w:val="0"/>
      <w:marTop w:val="0"/>
      <w:marBottom w:val="0"/>
      <w:divBdr>
        <w:top w:val="none" w:sz="0" w:space="0" w:color="auto"/>
        <w:left w:val="none" w:sz="0" w:space="0" w:color="auto"/>
        <w:bottom w:val="none" w:sz="0" w:space="0" w:color="auto"/>
        <w:right w:val="none" w:sz="0" w:space="0" w:color="auto"/>
      </w:divBdr>
    </w:div>
    <w:div w:id="1665282278">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3B5FB-878C-4A7C-83B5-A1E7CF7C8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8F4856-3FE3-40F1-A4A7-91A883CA8170}">
  <ds:schemaRefs>
    <ds:schemaRef ds:uri="http://schemas.microsoft.com/sharepoint/v3/contenttype/forms"/>
  </ds:schemaRefs>
</ds:datastoreItem>
</file>

<file path=customXml/itemProps3.xml><?xml version="1.0" encoding="utf-8"?>
<ds:datastoreItem xmlns:ds="http://schemas.openxmlformats.org/officeDocument/2006/customXml" ds:itemID="{1F0CDCB0-CF4B-4C8B-960F-CDEDE9E2A912}">
  <ds:schemaRef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7AB8481C-A251-46C8-98E3-E14655B3F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5052</Words>
  <Characters>27641</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32628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creator>DOL Comments</dc:creator>
  <cp:lastModifiedBy>MMCO</cp:lastModifiedBy>
  <cp:revision>3</cp:revision>
  <cp:lastPrinted>2013-08-09T18:51:00Z</cp:lastPrinted>
  <dcterms:created xsi:type="dcterms:W3CDTF">2018-07-25T16:36:00Z</dcterms:created>
  <dcterms:modified xsi:type="dcterms:W3CDTF">2018-07-25T16:37:00Z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